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BB8D3" w14:textId="77777777" w:rsidR="00E90D7D" w:rsidRDefault="00604165">
      <w:pPr>
        <w:widowControl w:val="0"/>
        <w:pBdr>
          <w:top w:val="nil"/>
          <w:left w:val="nil"/>
          <w:bottom w:val="nil"/>
          <w:right w:val="nil"/>
          <w:between w:val="nil"/>
        </w:pBdr>
        <w:spacing w:before="0" w:after="0" w:line="276" w:lineRule="auto"/>
      </w:pPr>
      <w:r>
        <w:rPr>
          <w:noProof/>
        </w:rPr>
      </w:r>
      <w:r w:rsidR="00604165">
        <w:rPr>
          <w:noProof/>
        </w:rPr>
        <w:pict w14:anchorId="7806D6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50pt;height:50pt;z-index:251657728;visibility:hidden;mso-wrap-edited:f;mso-width-percent:0;mso-height-percent:0;mso-width-percent:0;mso-height-percent:0">
            <o:lock v:ext="edit" selection="t"/>
          </v:shape>
        </w:pict>
      </w:r>
    </w:p>
    <w:p w14:paraId="261E48C7" w14:textId="77777777" w:rsidR="00E90D7D" w:rsidRDefault="001F4F75">
      <w:pPr>
        <w:spacing w:after="200" w:line="276" w:lineRule="auto"/>
      </w:pPr>
      <w:r>
        <w:rPr>
          <w:noProof/>
          <w:lang w:val="en-CA"/>
        </w:rPr>
        <w:drawing>
          <wp:inline distT="0" distB="0" distL="0" distR="0" wp14:anchorId="73A000BD" wp14:editId="5C4959D4">
            <wp:extent cx="2935224" cy="603504"/>
            <wp:effectExtent l="0" t="0" r="0" b="0"/>
            <wp:docPr id="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935224" cy="603504"/>
                    </a:xfrm>
                    <a:prstGeom prst="rect">
                      <a:avLst/>
                    </a:prstGeom>
                    <a:ln/>
                  </pic:spPr>
                </pic:pic>
              </a:graphicData>
            </a:graphic>
          </wp:inline>
        </w:drawing>
      </w:r>
    </w:p>
    <w:p w14:paraId="72DAB0C3" w14:textId="77777777" w:rsidR="00E90D7D" w:rsidRDefault="001F4F75">
      <w:pPr>
        <w:pStyle w:val="Subtitle"/>
        <w:pBdr>
          <w:bottom w:val="single" w:sz="4" w:space="1" w:color="000000"/>
        </w:pBdr>
        <w:rPr>
          <w:color w:val="717171"/>
        </w:rPr>
      </w:pPr>
      <w:r>
        <w:rPr>
          <w:color w:val="717171"/>
        </w:rPr>
        <w:t>OASIS Committee Note</w:t>
      </w:r>
    </w:p>
    <w:p w14:paraId="4ABC2B11" w14:textId="77777777" w:rsidR="00E90D7D" w:rsidRPr="001F4F75" w:rsidRDefault="001F4F75">
      <w:pPr>
        <w:pStyle w:val="Title"/>
        <w:spacing w:after="0"/>
      </w:pPr>
      <w:r>
        <w:t>Event Term</w:t>
      </w:r>
      <w:r w:rsidRPr="001F4F75">
        <w:t>s List – Lookup Table</w:t>
      </w:r>
    </w:p>
    <w:p w14:paraId="2FCCF954" w14:textId="77777777" w:rsidR="00E90D7D" w:rsidRDefault="001F4F75">
      <w:pPr>
        <w:pStyle w:val="Title"/>
        <w:rPr>
          <w:rFonts w:ascii="Cambria" w:eastAsia="Cambria" w:hAnsi="Cambria" w:cs="Cambria"/>
        </w:rPr>
      </w:pPr>
      <w:r w:rsidRPr="001F4F75">
        <w:t>Version 2.0</w:t>
      </w:r>
    </w:p>
    <w:p w14:paraId="6585D04C" w14:textId="77777777" w:rsidR="00E90D7D" w:rsidRDefault="001F4F75">
      <w:pPr>
        <w:pStyle w:val="Subtitle"/>
      </w:pPr>
      <w:r w:rsidRPr="001F4F75">
        <w:t>Committee Note 01</w:t>
      </w:r>
    </w:p>
    <w:p w14:paraId="5994EA12" w14:textId="6D400DC9" w:rsidR="001F4F75" w:rsidRPr="001F4F75" w:rsidRDefault="00575292">
      <w:pPr>
        <w:pStyle w:val="Subtitle"/>
      </w:pPr>
      <w:r>
        <w:t>Public Review 01</w:t>
      </w:r>
    </w:p>
    <w:p w14:paraId="40E4950C" w14:textId="0FE4B9F5" w:rsidR="00E90D7D" w:rsidRDefault="001B2E94">
      <w:pPr>
        <w:pStyle w:val="Subtitle"/>
      </w:pPr>
      <w:r w:rsidRPr="001B2E94">
        <w:t>01</w:t>
      </w:r>
      <w:r w:rsidR="001F4F75" w:rsidRPr="001B2E94">
        <w:t xml:space="preserve"> </w:t>
      </w:r>
      <w:r w:rsidRPr="001B2E94">
        <w:t>October</w:t>
      </w:r>
      <w:r w:rsidR="001F4F75" w:rsidRPr="001B2E94">
        <w:t xml:space="preserve"> 2025</w:t>
      </w:r>
    </w:p>
    <w:p w14:paraId="4F7EBBD7" w14:textId="77777777" w:rsidR="00BB6331" w:rsidRDefault="001F4F75" w:rsidP="00BB6331">
      <w:pPr>
        <w:keepNext/>
        <w:pBdr>
          <w:top w:val="nil"/>
          <w:left w:val="nil"/>
          <w:bottom w:val="nil"/>
          <w:right w:val="nil"/>
          <w:between w:val="nil"/>
        </w:pBdr>
        <w:spacing w:after="0"/>
        <w:rPr>
          <w:b/>
          <w:color w:val="446CAA"/>
        </w:rPr>
      </w:pPr>
      <w:r>
        <w:rPr>
          <w:b/>
          <w:color w:val="446CAA"/>
        </w:rPr>
        <w:t>This Version:</w:t>
      </w:r>
    </w:p>
    <w:p w14:paraId="7C3FC44D" w14:textId="282AD27A" w:rsidR="00E90D7D" w:rsidRPr="00BB6331" w:rsidRDefault="002A4982" w:rsidP="00BB6331">
      <w:pPr>
        <w:keepNext/>
        <w:pBdr>
          <w:top w:val="nil"/>
          <w:left w:val="nil"/>
          <w:bottom w:val="nil"/>
          <w:right w:val="nil"/>
          <w:between w:val="nil"/>
        </w:pBdr>
        <w:spacing w:after="0"/>
        <w:rPr>
          <w:b/>
          <w:color w:val="446CAA"/>
        </w:rPr>
      </w:pPr>
      <w:hyperlink r:id="rId9" w:history="1">
        <w:r w:rsidRPr="0089094E">
          <w:rPr>
            <w:rStyle w:val="Hyperlink"/>
          </w:rPr>
          <w:t>https://docs.oasis-open.org/emergency/etl/v2.0/cn01/etl-v2.0-cn01.docx</w:t>
        </w:r>
      </w:hyperlink>
      <w:r w:rsidR="00BB6331" w:rsidRPr="002D661C">
        <w:rPr>
          <w:color w:val="000000"/>
        </w:rPr>
        <w:t xml:space="preserve"> </w:t>
      </w:r>
      <w:r w:rsidR="001F4F75" w:rsidRPr="002D661C">
        <w:rPr>
          <w:color w:val="000000"/>
        </w:rPr>
        <w:t>(Authoritative)</w:t>
      </w:r>
    </w:p>
    <w:p w14:paraId="355AAD8B" w14:textId="696E7A43" w:rsidR="00E90D7D" w:rsidRPr="002D661C" w:rsidRDefault="002A4982">
      <w:pPr>
        <w:pBdr>
          <w:top w:val="nil"/>
          <w:left w:val="nil"/>
          <w:bottom w:val="nil"/>
          <w:right w:val="nil"/>
          <w:between w:val="nil"/>
        </w:pBdr>
        <w:spacing w:before="0" w:after="0"/>
        <w:rPr>
          <w:color w:val="000000"/>
        </w:rPr>
      </w:pPr>
      <w:hyperlink r:id="rId10" w:history="1">
        <w:r w:rsidRPr="0089094E">
          <w:rPr>
            <w:rStyle w:val="Hyperlink"/>
          </w:rPr>
          <w:t>https://docs.oasis-open.org/emergency/etl/v2.0/cn01/etl-v2.0-cn01.html</w:t>
        </w:r>
      </w:hyperlink>
      <w:r w:rsidR="00BB6331" w:rsidRPr="002D661C">
        <w:rPr>
          <w:color w:val="000000"/>
        </w:rPr>
        <w:t xml:space="preserve"> </w:t>
      </w:r>
    </w:p>
    <w:p w14:paraId="72C072CD" w14:textId="047DAD53" w:rsidR="00E90D7D" w:rsidRPr="002D661C" w:rsidRDefault="002A4982">
      <w:pPr>
        <w:pBdr>
          <w:top w:val="nil"/>
          <w:left w:val="nil"/>
          <w:bottom w:val="nil"/>
          <w:right w:val="nil"/>
          <w:between w:val="nil"/>
        </w:pBdr>
        <w:spacing w:before="0"/>
        <w:rPr>
          <w:color w:val="000000"/>
        </w:rPr>
      </w:pPr>
      <w:hyperlink r:id="rId11" w:history="1">
        <w:r w:rsidRPr="0089094E">
          <w:rPr>
            <w:rStyle w:val="Hyperlink"/>
          </w:rPr>
          <w:t>https://docs.oasis-open.org/emergency/etl/v2.0/cn01/etl-v2.0-cn01.pdf</w:t>
        </w:r>
      </w:hyperlink>
      <w:r w:rsidR="00BB6331" w:rsidRPr="002D661C">
        <w:rPr>
          <w:color w:val="000000"/>
        </w:rPr>
        <w:t xml:space="preserve"> </w:t>
      </w:r>
    </w:p>
    <w:p w14:paraId="14E0005F" w14:textId="77777777" w:rsidR="002A4982" w:rsidRDefault="001F4F75" w:rsidP="002A4982">
      <w:pPr>
        <w:keepNext/>
        <w:pBdr>
          <w:top w:val="nil"/>
          <w:left w:val="nil"/>
          <w:bottom w:val="nil"/>
          <w:right w:val="nil"/>
          <w:between w:val="nil"/>
        </w:pBdr>
        <w:spacing w:after="0"/>
        <w:rPr>
          <w:b/>
          <w:color w:val="446CAA"/>
        </w:rPr>
      </w:pPr>
      <w:r w:rsidRPr="002D661C">
        <w:rPr>
          <w:b/>
          <w:color w:val="446CAA"/>
        </w:rPr>
        <w:t>Previous Version:</w:t>
      </w:r>
      <w:r w:rsidR="002A4982">
        <w:rPr>
          <w:b/>
          <w:color w:val="446CAA"/>
        </w:rPr>
        <w:t xml:space="preserve"> </w:t>
      </w:r>
    </w:p>
    <w:p w14:paraId="76B06EA7" w14:textId="2AEE592E" w:rsidR="002A4982" w:rsidRPr="002A4982" w:rsidRDefault="002A4982" w:rsidP="002A4982">
      <w:pPr>
        <w:keepNext/>
        <w:pBdr>
          <w:top w:val="nil"/>
          <w:left w:val="nil"/>
          <w:bottom w:val="nil"/>
          <w:right w:val="nil"/>
          <w:between w:val="nil"/>
        </w:pBdr>
        <w:spacing w:after="0"/>
        <w:ind w:left="720"/>
        <w:rPr>
          <w:b/>
          <w:color w:val="446CAA"/>
        </w:rPr>
      </w:pPr>
      <w:r w:rsidRPr="002A4982">
        <w:rPr>
          <w:rFonts w:eastAsia="Liberation Sans" w:cs="Liberation Sans"/>
          <w:color w:val="000000"/>
          <w:szCs w:val="20"/>
        </w:rPr>
        <w:t>N/A</w:t>
      </w:r>
    </w:p>
    <w:p w14:paraId="09DF38BA" w14:textId="77777777" w:rsidR="00E90D7D" w:rsidRDefault="001F4F75">
      <w:pPr>
        <w:keepNext/>
        <w:pBdr>
          <w:top w:val="nil"/>
          <w:left w:val="nil"/>
          <w:bottom w:val="nil"/>
          <w:right w:val="nil"/>
          <w:between w:val="nil"/>
        </w:pBdr>
        <w:spacing w:after="0"/>
        <w:rPr>
          <w:b/>
          <w:color w:val="446CAA"/>
        </w:rPr>
      </w:pPr>
      <w:r>
        <w:rPr>
          <w:b/>
          <w:color w:val="446CAA"/>
        </w:rPr>
        <w:t>Latest Version:</w:t>
      </w:r>
    </w:p>
    <w:p w14:paraId="06339519" w14:textId="481DAF2B" w:rsidR="002A4982" w:rsidRPr="00BB6331" w:rsidRDefault="00D42555" w:rsidP="002A4982">
      <w:pPr>
        <w:keepNext/>
        <w:pBdr>
          <w:top w:val="nil"/>
          <w:left w:val="nil"/>
          <w:bottom w:val="nil"/>
          <w:right w:val="nil"/>
          <w:between w:val="nil"/>
        </w:pBdr>
        <w:spacing w:after="0"/>
        <w:rPr>
          <w:b/>
          <w:color w:val="446CAA"/>
        </w:rPr>
      </w:pPr>
      <w:hyperlink r:id="rId12" w:history="1">
        <w:r w:rsidRPr="0089094E">
          <w:rPr>
            <w:rStyle w:val="Hyperlink"/>
          </w:rPr>
          <w:t>https://docs.oasis-open.org/emergency/etl/v2.0/etl-v2.0.docx</w:t>
        </w:r>
      </w:hyperlink>
      <w:r w:rsidR="002A4982" w:rsidRPr="002D661C">
        <w:rPr>
          <w:color w:val="000000"/>
        </w:rPr>
        <w:t xml:space="preserve"> (Authoritative)</w:t>
      </w:r>
    </w:p>
    <w:p w14:paraId="03EB912A" w14:textId="4095303D" w:rsidR="002A4982" w:rsidRPr="002D661C" w:rsidRDefault="00D42555" w:rsidP="002A4982">
      <w:pPr>
        <w:pBdr>
          <w:top w:val="nil"/>
          <w:left w:val="nil"/>
          <w:bottom w:val="nil"/>
          <w:right w:val="nil"/>
          <w:between w:val="nil"/>
        </w:pBdr>
        <w:spacing w:before="0" w:after="0"/>
        <w:rPr>
          <w:color w:val="000000"/>
        </w:rPr>
      </w:pPr>
      <w:hyperlink r:id="rId13" w:history="1">
        <w:r w:rsidRPr="0089094E">
          <w:rPr>
            <w:rStyle w:val="Hyperlink"/>
          </w:rPr>
          <w:t>https://docs.oasis-open.org/emergency/etl/v2.0/etl-v2.0.html</w:t>
        </w:r>
      </w:hyperlink>
      <w:r w:rsidR="002A4982" w:rsidRPr="002D661C">
        <w:rPr>
          <w:color w:val="000000"/>
        </w:rPr>
        <w:t xml:space="preserve"> </w:t>
      </w:r>
    </w:p>
    <w:p w14:paraId="7F2CAAC2" w14:textId="0EA8CBE8" w:rsidR="002A4982" w:rsidRPr="002D661C" w:rsidRDefault="00D42555" w:rsidP="002A4982">
      <w:pPr>
        <w:pBdr>
          <w:top w:val="nil"/>
          <w:left w:val="nil"/>
          <w:bottom w:val="nil"/>
          <w:right w:val="nil"/>
          <w:between w:val="nil"/>
        </w:pBdr>
        <w:spacing w:before="0"/>
        <w:rPr>
          <w:color w:val="000000"/>
        </w:rPr>
      </w:pPr>
      <w:hyperlink r:id="rId14" w:history="1">
        <w:r w:rsidRPr="0089094E">
          <w:rPr>
            <w:rStyle w:val="Hyperlink"/>
          </w:rPr>
          <w:t>https://docs.oasis-open.org/emergency/etl/v2.0/etl-v2.0.pdf</w:t>
        </w:r>
      </w:hyperlink>
      <w:r w:rsidR="002A4982" w:rsidRPr="002D661C">
        <w:rPr>
          <w:color w:val="000000"/>
        </w:rPr>
        <w:t xml:space="preserve"> </w:t>
      </w:r>
    </w:p>
    <w:p w14:paraId="47B7BC88" w14:textId="77777777" w:rsidR="00A4224C" w:rsidRDefault="00A4224C">
      <w:pPr>
        <w:pBdr>
          <w:top w:val="nil"/>
          <w:left w:val="nil"/>
          <w:bottom w:val="nil"/>
          <w:right w:val="nil"/>
          <w:between w:val="nil"/>
        </w:pBdr>
        <w:spacing w:before="0"/>
        <w:rPr>
          <w:color w:val="000000"/>
        </w:rPr>
      </w:pPr>
    </w:p>
    <w:p w14:paraId="6EC87CE7" w14:textId="77777777" w:rsidR="001A70B8" w:rsidRDefault="001A70B8" w:rsidP="001A70B8">
      <w:pPr>
        <w:keepNext/>
        <w:pBdr>
          <w:top w:val="nil"/>
          <w:left w:val="nil"/>
          <w:bottom w:val="nil"/>
          <w:right w:val="nil"/>
          <w:between w:val="nil"/>
        </w:pBdr>
        <w:spacing w:after="0"/>
        <w:rPr>
          <w:rFonts w:eastAsia="Liberation Sans" w:cs="Liberation Sans"/>
          <w:b/>
          <w:color w:val="446CAA"/>
          <w:szCs w:val="20"/>
        </w:rPr>
      </w:pPr>
      <w:r>
        <w:rPr>
          <w:rFonts w:eastAsia="Liberation Sans" w:cs="Liberation Sans"/>
          <w:b/>
          <w:color w:val="446CAA"/>
          <w:szCs w:val="20"/>
        </w:rPr>
        <w:t>Technical Committee:</w:t>
      </w:r>
    </w:p>
    <w:p w14:paraId="1C6C9F68" w14:textId="77777777" w:rsidR="001A70B8" w:rsidRDefault="001A70B8" w:rsidP="001A70B8">
      <w:pPr>
        <w:pBdr>
          <w:top w:val="nil"/>
          <w:left w:val="nil"/>
          <w:bottom w:val="nil"/>
          <w:right w:val="nil"/>
          <w:between w:val="nil"/>
        </w:pBdr>
        <w:rPr>
          <w:rFonts w:eastAsia="Liberation Sans" w:cs="Liberation Sans"/>
          <w:color w:val="0000FF"/>
          <w:szCs w:val="20"/>
        </w:rPr>
      </w:pPr>
      <w:hyperlink r:id="rId15">
        <w:r>
          <w:rPr>
            <w:rFonts w:eastAsia="Liberation Sans" w:cs="Liberation Sans"/>
            <w:color w:val="0000FF"/>
            <w:szCs w:val="20"/>
          </w:rPr>
          <w:t>OASIS Open Emergency Management TC</w:t>
        </w:r>
      </w:hyperlink>
    </w:p>
    <w:p w14:paraId="0E2C2B6E" w14:textId="77777777" w:rsidR="001A70B8" w:rsidRDefault="001A70B8" w:rsidP="001A70B8">
      <w:pPr>
        <w:pBdr>
          <w:top w:val="nil"/>
          <w:left w:val="nil"/>
          <w:bottom w:val="nil"/>
          <w:right w:val="nil"/>
          <w:between w:val="nil"/>
        </w:pBdr>
        <w:rPr>
          <w:rFonts w:eastAsia="Liberation Sans" w:cs="Liberation Sans"/>
          <w:color w:val="000000"/>
          <w:szCs w:val="20"/>
        </w:rPr>
      </w:pPr>
    </w:p>
    <w:p w14:paraId="4F8ADBD9" w14:textId="77777777" w:rsidR="001A70B8" w:rsidRDefault="001A70B8" w:rsidP="001A70B8">
      <w:pPr>
        <w:keepNext/>
        <w:pBdr>
          <w:top w:val="nil"/>
          <w:left w:val="nil"/>
          <w:bottom w:val="nil"/>
          <w:right w:val="nil"/>
          <w:between w:val="nil"/>
        </w:pBdr>
        <w:spacing w:after="0"/>
        <w:rPr>
          <w:rFonts w:eastAsia="Liberation Sans" w:cs="Liberation Sans"/>
          <w:b/>
          <w:color w:val="446CAA"/>
          <w:szCs w:val="20"/>
        </w:rPr>
      </w:pPr>
      <w:r>
        <w:rPr>
          <w:rFonts w:eastAsia="Liberation Sans" w:cs="Liberation Sans"/>
          <w:b/>
          <w:color w:val="446CAA"/>
          <w:szCs w:val="20"/>
        </w:rPr>
        <w:t>Chair:</w:t>
      </w:r>
    </w:p>
    <w:p w14:paraId="1D20F936" w14:textId="77777777" w:rsidR="001A70B8" w:rsidRPr="00142AC0" w:rsidRDefault="001A70B8" w:rsidP="001A70B8">
      <w:pPr>
        <w:pBdr>
          <w:top w:val="nil"/>
          <w:left w:val="nil"/>
          <w:bottom w:val="nil"/>
          <w:right w:val="nil"/>
          <w:between w:val="nil"/>
        </w:pBdr>
        <w:rPr>
          <w:rFonts w:eastAsia="Liberation Sans" w:cs="Liberation Sans"/>
          <w:color w:val="000000"/>
          <w:szCs w:val="20"/>
        </w:rPr>
      </w:pPr>
      <w:r w:rsidRPr="00142AC0">
        <w:rPr>
          <w:rFonts w:eastAsia="Liberation Sans" w:cs="Liberation Sans"/>
          <w:color w:val="000000"/>
          <w:szCs w:val="20"/>
        </w:rPr>
        <w:t>Elysa Jones (</w:t>
      </w:r>
      <w:hyperlink r:id="rId16">
        <w:r w:rsidRPr="00142AC0">
          <w:rPr>
            <w:rFonts w:eastAsia="Liberation Sans" w:cs="Liberation Sans"/>
            <w:color w:val="0000FF"/>
            <w:szCs w:val="20"/>
          </w:rPr>
          <w:t>elysajones@yahoo.com</w:t>
        </w:r>
      </w:hyperlink>
      <w:r w:rsidRPr="00142AC0">
        <w:rPr>
          <w:rFonts w:eastAsia="Liberation Sans" w:cs="Liberation Sans"/>
          <w:color w:val="000000"/>
          <w:szCs w:val="20"/>
        </w:rPr>
        <w:t>), Individual Member</w:t>
      </w:r>
    </w:p>
    <w:p w14:paraId="15055D3E" w14:textId="77777777" w:rsidR="001A70B8" w:rsidRDefault="001A70B8" w:rsidP="001A70B8">
      <w:pPr>
        <w:keepNext/>
        <w:pBdr>
          <w:top w:val="nil"/>
          <w:left w:val="nil"/>
          <w:bottom w:val="nil"/>
          <w:right w:val="nil"/>
          <w:between w:val="nil"/>
        </w:pBdr>
        <w:spacing w:after="0"/>
        <w:rPr>
          <w:rFonts w:eastAsia="Liberation Sans" w:cs="Liberation Sans"/>
          <w:b/>
          <w:color w:val="446CAA"/>
          <w:szCs w:val="20"/>
        </w:rPr>
      </w:pPr>
    </w:p>
    <w:p w14:paraId="09D6D816" w14:textId="77777777" w:rsidR="001A70B8" w:rsidRDefault="001A70B8" w:rsidP="001A70B8">
      <w:pPr>
        <w:keepNext/>
        <w:pBdr>
          <w:top w:val="nil"/>
          <w:left w:val="nil"/>
          <w:bottom w:val="nil"/>
          <w:right w:val="nil"/>
          <w:between w:val="nil"/>
        </w:pBdr>
        <w:spacing w:after="0"/>
        <w:rPr>
          <w:rFonts w:eastAsia="Liberation Sans" w:cs="Liberation Sans"/>
          <w:b/>
          <w:color w:val="446CAA"/>
          <w:szCs w:val="20"/>
        </w:rPr>
      </w:pPr>
      <w:r w:rsidRPr="005F7678">
        <w:rPr>
          <w:rFonts w:eastAsia="Liberation Sans" w:cs="Liberation Sans"/>
          <w:b/>
          <w:color w:val="446CAA"/>
          <w:szCs w:val="20"/>
        </w:rPr>
        <w:t>C</w:t>
      </w:r>
      <w:r>
        <w:rPr>
          <w:rFonts w:eastAsia="Liberation Sans" w:cs="Liberation Sans"/>
          <w:b/>
          <w:color w:val="446CAA"/>
          <w:szCs w:val="20"/>
        </w:rPr>
        <w:t xml:space="preserve">ommon Alerting Protocol (CAP) </w:t>
      </w:r>
      <w:r w:rsidRPr="005F7678">
        <w:rPr>
          <w:rFonts w:eastAsia="Liberation Sans" w:cs="Liberation Sans"/>
          <w:b/>
          <w:color w:val="446CAA"/>
          <w:szCs w:val="20"/>
        </w:rPr>
        <w:t>Sub Committee</w:t>
      </w:r>
      <w:r>
        <w:rPr>
          <w:rFonts w:eastAsia="Liberation Sans" w:cs="Liberation Sans"/>
          <w:b/>
          <w:color w:val="446CAA"/>
          <w:szCs w:val="20"/>
        </w:rPr>
        <w:t>:</w:t>
      </w:r>
      <w:r>
        <w:rPr>
          <w:rFonts w:eastAsia="Liberation Sans" w:cs="Liberation Sans"/>
          <w:color w:val="000000"/>
          <w:szCs w:val="20"/>
        </w:rPr>
        <w:br/>
      </w:r>
      <w:hyperlink r:id="rId17" w:history="1">
        <w:r w:rsidRPr="00142AC0">
          <w:rPr>
            <w:rStyle w:val="Hyperlink"/>
            <w:rFonts w:eastAsia="Liberation Sans" w:cs="Liberation Sans"/>
            <w:szCs w:val="20"/>
          </w:rPr>
          <w:t>OASIS Open Emergency Management CAP SC</w:t>
        </w:r>
      </w:hyperlink>
    </w:p>
    <w:p w14:paraId="122C7F30" w14:textId="77777777" w:rsidR="001A70B8" w:rsidRDefault="001A70B8" w:rsidP="001A70B8">
      <w:pPr>
        <w:keepNext/>
        <w:pBdr>
          <w:top w:val="nil"/>
          <w:left w:val="nil"/>
          <w:bottom w:val="nil"/>
          <w:right w:val="nil"/>
          <w:between w:val="nil"/>
        </w:pBdr>
        <w:spacing w:after="0"/>
        <w:rPr>
          <w:rFonts w:eastAsia="Liberation Sans" w:cs="Liberation Sans"/>
          <w:b/>
          <w:color w:val="446CAA"/>
          <w:szCs w:val="20"/>
        </w:rPr>
      </w:pPr>
    </w:p>
    <w:p w14:paraId="50181AF2" w14:textId="77777777" w:rsidR="001A70B8" w:rsidRDefault="001A70B8" w:rsidP="001A70B8">
      <w:pPr>
        <w:keepNext/>
        <w:pBdr>
          <w:top w:val="nil"/>
          <w:left w:val="nil"/>
          <w:bottom w:val="nil"/>
          <w:right w:val="nil"/>
          <w:between w:val="nil"/>
        </w:pBdr>
        <w:spacing w:after="0"/>
        <w:rPr>
          <w:rFonts w:eastAsia="Liberation Sans" w:cs="Liberation Sans"/>
          <w:b/>
          <w:color w:val="446CAA"/>
          <w:szCs w:val="20"/>
        </w:rPr>
      </w:pPr>
      <w:r>
        <w:rPr>
          <w:rFonts w:eastAsia="Liberation Sans" w:cs="Liberation Sans"/>
          <w:b/>
          <w:color w:val="446CAA"/>
          <w:szCs w:val="20"/>
        </w:rPr>
        <w:t>Chair:</w:t>
      </w:r>
    </w:p>
    <w:p w14:paraId="47CE8CD5" w14:textId="77777777" w:rsidR="001A70B8" w:rsidRPr="005F7678" w:rsidRDefault="001A70B8" w:rsidP="001A70B8">
      <w:pPr>
        <w:pBdr>
          <w:top w:val="nil"/>
          <w:left w:val="nil"/>
          <w:bottom w:val="nil"/>
          <w:right w:val="nil"/>
          <w:between w:val="nil"/>
        </w:pBdr>
        <w:rPr>
          <w:rFonts w:eastAsia="Liberation Sans" w:cs="Liberation Sans"/>
          <w:color w:val="000000"/>
          <w:szCs w:val="20"/>
        </w:rPr>
      </w:pPr>
      <w:r w:rsidRPr="005F7678">
        <w:rPr>
          <w:rFonts w:eastAsia="Liberation Sans" w:cs="Liberation Sans"/>
          <w:color w:val="000000"/>
          <w:szCs w:val="20"/>
        </w:rPr>
        <w:t xml:space="preserve">Jacob Westfall </w:t>
      </w:r>
      <w:r>
        <w:rPr>
          <w:rFonts w:eastAsia="Liberation Sans" w:cs="Liberation Sans"/>
          <w:color w:val="000000"/>
          <w:szCs w:val="20"/>
        </w:rPr>
        <w:t xml:space="preserve">(CAP-SC) </w:t>
      </w:r>
      <w:r w:rsidRPr="005F7678">
        <w:rPr>
          <w:rFonts w:eastAsia="Liberation Sans" w:cs="Liberation Sans"/>
          <w:color w:val="000000"/>
          <w:szCs w:val="20"/>
        </w:rPr>
        <w:t>(</w:t>
      </w:r>
      <w:hyperlink r:id="rId18" w:history="1">
        <w:r w:rsidRPr="00A07B45">
          <w:rPr>
            <w:rStyle w:val="Hyperlink"/>
            <w:rFonts w:eastAsia="Liberation Sans" w:cs="Liberation Sans"/>
            <w:szCs w:val="20"/>
          </w:rPr>
          <w:t>jake@jpw.biz</w:t>
        </w:r>
      </w:hyperlink>
      <w:r w:rsidRPr="005F7678">
        <w:rPr>
          <w:rFonts w:eastAsia="Liberation Sans" w:cs="Liberation Sans"/>
          <w:color w:val="000000"/>
          <w:szCs w:val="20"/>
        </w:rPr>
        <w:t>), Individual Member</w:t>
      </w:r>
    </w:p>
    <w:p w14:paraId="59FD95D4" w14:textId="77777777" w:rsidR="001A70B8" w:rsidRDefault="001A70B8" w:rsidP="001A70B8">
      <w:pPr>
        <w:keepNext/>
        <w:pBdr>
          <w:top w:val="nil"/>
          <w:left w:val="nil"/>
          <w:bottom w:val="nil"/>
          <w:right w:val="nil"/>
          <w:between w:val="nil"/>
        </w:pBdr>
        <w:spacing w:after="0"/>
        <w:rPr>
          <w:rFonts w:eastAsia="Liberation Sans" w:cs="Liberation Sans"/>
          <w:b/>
          <w:color w:val="446CAA"/>
          <w:szCs w:val="20"/>
        </w:rPr>
      </w:pPr>
    </w:p>
    <w:p w14:paraId="7069C6AC" w14:textId="77777777" w:rsidR="00A4224C" w:rsidRDefault="001A70B8" w:rsidP="001A70B8">
      <w:pPr>
        <w:keepNext/>
        <w:pBdr>
          <w:top w:val="nil"/>
          <w:left w:val="nil"/>
          <w:bottom w:val="nil"/>
          <w:right w:val="nil"/>
          <w:between w:val="nil"/>
        </w:pBdr>
        <w:spacing w:after="0"/>
        <w:rPr>
          <w:b/>
          <w:color w:val="446CAA"/>
        </w:rPr>
      </w:pPr>
      <w:r>
        <w:rPr>
          <w:rFonts w:eastAsia="Liberation Sans" w:cs="Liberation Sans"/>
          <w:b/>
          <w:color w:val="446CAA"/>
          <w:szCs w:val="20"/>
        </w:rPr>
        <w:t>Editors:</w:t>
      </w:r>
      <w:r>
        <w:rPr>
          <w:rFonts w:eastAsia="Liberation Sans" w:cs="Liberation Sans"/>
          <w:b/>
          <w:color w:val="446CAA"/>
          <w:szCs w:val="20"/>
        </w:rPr>
        <w:br/>
      </w:r>
      <w:r w:rsidRPr="00FB7734">
        <w:t>Rex Brooks (</w:t>
      </w:r>
      <w:hyperlink r:id="rId19" w:history="1">
        <w:r w:rsidRPr="00FB7734">
          <w:rPr>
            <w:rStyle w:val="Hyperlink"/>
          </w:rPr>
          <w:t>rexb@starbourne.com</w:t>
        </w:r>
      </w:hyperlink>
      <w:r w:rsidRPr="00FB7734">
        <w:t>), Individual Member</w:t>
      </w:r>
      <w:r>
        <w:rPr>
          <w:rFonts w:eastAsia="Liberation Sans" w:cs="Liberation Sans"/>
          <w:color w:val="000000"/>
          <w:szCs w:val="20"/>
        </w:rPr>
        <w:br/>
      </w:r>
      <w:r w:rsidRPr="00F330B7">
        <w:rPr>
          <w:rFonts w:eastAsia="Liberation Sans" w:cs="Liberation Sans"/>
          <w:color w:val="000000"/>
          <w:szCs w:val="20"/>
        </w:rPr>
        <w:t>Norm Paulsen (</w:t>
      </w:r>
      <w:hyperlink r:id="rId20">
        <w:r w:rsidRPr="00F330B7">
          <w:rPr>
            <w:rFonts w:eastAsia="Liberation Sans" w:cs="Liberation Sans"/>
            <w:color w:val="0000FF"/>
            <w:szCs w:val="20"/>
          </w:rPr>
          <w:t>normpaulsen.fi@gmail.com</w:t>
        </w:r>
      </w:hyperlink>
      <w:r w:rsidRPr="00F330B7">
        <w:rPr>
          <w:rFonts w:eastAsia="Liberation Sans" w:cs="Liberation Sans"/>
          <w:color w:val="000000"/>
          <w:szCs w:val="20"/>
        </w:rPr>
        <w:t>), Individual Member</w:t>
      </w:r>
      <w:r>
        <w:rPr>
          <w:rFonts w:eastAsia="Liberation Sans" w:cs="Liberation Sans"/>
          <w:b/>
          <w:color w:val="446CAA"/>
          <w:szCs w:val="20"/>
        </w:rPr>
        <w:br/>
      </w:r>
      <w:r w:rsidRPr="00F330B7">
        <w:rPr>
          <w:rFonts w:eastAsia="Liberation Sans" w:cs="Liberation Sans"/>
          <w:color w:val="000000"/>
          <w:szCs w:val="20"/>
        </w:rPr>
        <w:t>Thomas Wood (</w:t>
      </w:r>
      <w:hyperlink r:id="rId21" w:history="1">
        <w:r w:rsidRPr="00F330B7">
          <w:rPr>
            <w:rStyle w:val="Hyperlink"/>
            <w:rFonts w:eastAsia="Liberation Sans" w:cs="Liberation Sans"/>
            <w:szCs w:val="20"/>
          </w:rPr>
          <w:t>thomas.wood@drcf.net</w:t>
        </w:r>
      </w:hyperlink>
      <w:r w:rsidRPr="00F330B7">
        <w:rPr>
          <w:rFonts w:eastAsia="Liberation Sans" w:cs="Liberation Sans"/>
          <w:color w:val="000000"/>
          <w:szCs w:val="20"/>
        </w:rPr>
        <w:t>)</w:t>
      </w:r>
      <w:r>
        <w:rPr>
          <w:rFonts w:eastAsia="Liberation Sans" w:cs="Liberation Sans"/>
          <w:color w:val="000000"/>
          <w:szCs w:val="20"/>
        </w:rPr>
        <w:t>,</w:t>
      </w:r>
      <w:r w:rsidRPr="00F330B7">
        <w:rPr>
          <w:rFonts w:eastAsia="Liberation Sans" w:cs="Liberation Sans"/>
          <w:color w:val="000000"/>
          <w:szCs w:val="20"/>
        </w:rPr>
        <w:t xml:space="preserve"> DRCF</w:t>
      </w:r>
    </w:p>
    <w:p w14:paraId="24F79A77" w14:textId="77777777" w:rsidR="001A70B8" w:rsidRDefault="001A70B8">
      <w:pPr>
        <w:rPr>
          <w:b/>
          <w:color w:val="446CAA"/>
        </w:rPr>
      </w:pPr>
      <w:r>
        <w:rPr>
          <w:b/>
          <w:color w:val="446CAA"/>
        </w:rPr>
        <w:br w:type="page"/>
      </w:r>
    </w:p>
    <w:p w14:paraId="49ED82F3" w14:textId="77777777" w:rsidR="00E90D7D" w:rsidRDefault="001F4F75">
      <w:pPr>
        <w:keepNext/>
        <w:pBdr>
          <w:top w:val="nil"/>
          <w:left w:val="nil"/>
          <w:bottom w:val="nil"/>
          <w:right w:val="nil"/>
          <w:between w:val="nil"/>
        </w:pBdr>
        <w:spacing w:after="0"/>
        <w:rPr>
          <w:b/>
          <w:color w:val="446CAA"/>
        </w:rPr>
      </w:pPr>
      <w:r>
        <w:rPr>
          <w:b/>
          <w:color w:val="446CAA"/>
        </w:rPr>
        <w:t>Related work:</w:t>
      </w:r>
    </w:p>
    <w:p w14:paraId="37C57533" w14:textId="77777777" w:rsidR="00E90D7D" w:rsidRDefault="001F4F75">
      <w:pPr>
        <w:pBdr>
          <w:top w:val="nil"/>
          <w:left w:val="nil"/>
          <w:bottom w:val="nil"/>
          <w:right w:val="nil"/>
          <w:between w:val="nil"/>
        </w:pBdr>
        <w:tabs>
          <w:tab w:val="left" w:pos="1080"/>
          <w:tab w:val="left" w:pos="1800"/>
          <w:tab w:val="left" w:pos="2520"/>
        </w:tabs>
        <w:spacing w:before="0" w:after="0"/>
        <w:ind w:left="360" w:hanging="360"/>
        <w:rPr>
          <w:color w:val="000000"/>
        </w:rPr>
      </w:pPr>
      <w:r>
        <w:rPr>
          <w:color w:val="000000"/>
        </w:rPr>
        <w:t>This document is related to:</w:t>
      </w:r>
    </w:p>
    <w:p w14:paraId="2D2E05F6" w14:textId="77777777" w:rsidR="00E90D7D" w:rsidRDefault="001F4F75">
      <w:pPr>
        <w:numPr>
          <w:ilvl w:val="0"/>
          <w:numId w:val="1"/>
        </w:numPr>
        <w:pBdr>
          <w:top w:val="nil"/>
          <w:left w:val="nil"/>
          <w:bottom w:val="nil"/>
          <w:right w:val="nil"/>
          <w:between w:val="nil"/>
        </w:pBdr>
        <w:tabs>
          <w:tab w:val="left" w:pos="1080"/>
          <w:tab w:val="left" w:pos="1800"/>
          <w:tab w:val="left" w:pos="2520"/>
        </w:tabs>
        <w:spacing w:before="0" w:after="120"/>
        <w:rPr>
          <w:color w:val="000000"/>
        </w:rPr>
      </w:pPr>
      <w:r>
        <w:rPr>
          <w:i/>
          <w:color w:val="000000"/>
        </w:rPr>
        <w:t>Common Alerting Protocol Version 1.2</w:t>
      </w:r>
      <w:r>
        <w:rPr>
          <w:color w:val="000000"/>
        </w:rPr>
        <w:t xml:space="preserve">. Edited by Jacob Westfall. 01 July 2010. OASIS Standard. Latest version: </w:t>
      </w:r>
      <w:hyperlink r:id="rId22">
        <w:r>
          <w:rPr>
            <w:color w:val="0000FF"/>
          </w:rPr>
          <w:t>http://docs.oasis-open.org/emergency/cap/v1.2/CAP-v1.2.html</w:t>
        </w:r>
      </w:hyperlink>
      <w:r>
        <w:rPr>
          <w:color w:val="000000"/>
        </w:rPr>
        <w:t>.</w:t>
      </w:r>
    </w:p>
    <w:p w14:paraId="59A77F70" w14:textId="77777777" w:rsidR="00153417" w:rsidRDefault="001A4EB2" w:rsidP="00956DCB">
      <w:pPr>
        <w:pBdr>
          <w:top w:val="nil"/>
          <w:left w:val="nil"/>
          <w:bottom w:val="nil"/>
          <w:right w:val="nil"/>
          <w:between w:val="nil"/>
        </w:pBdr>
        <w:rPr>
          <w:rFonts w:eastAsia="Liberation Sans" w:cs="Liberation Sans"/>
          <w:color w:val="000000"/>
          <w:szCs w:val="20"/>
        </w:rPr>
      </w:pPr>
      <w:r>
        <w:rPr>
          <w:b/>
          <w:color w:val="446CAA"/>
        </w:rPr>
        <w:t>Abstract</w:t>
      </w:r>
      <w:r>
        <w:rPr>
          <w:rFonts w:eastAsia="Liberation Sans" w:cs="Liberation Sans"/>
          <w:color w:val="000000"/>
          <w:szCs w:val="20"/>
        </w:rPr>
        <w:t xml:space="preserve">: </w:t>
      </w:r>
    </w:p>
    <w:p w14:paraId="09D0DA0F" w14:textId="77777777" w:rsidR="00153417" w:rsidRDefault="00153417" w:rsidP="00373E22">
      <w:pPr>
        <w:pBdr>
          <w:top w:val="nil"/>
          <w:left w:val="nil"/>
          <w:bottom w:val="nil"/>
          <w:right w:val="nil"/>
          <w:between w:val="nil"/>
        </w:pBdr>
      </w:pPr>
      <w:r w:rsidRPr="00855729">
        <w:rPr>
          <w:color w:val="000000"/>
        </w:rPr>
        <w:t xml:space="preserve">The </w:t>
      </w:r>
      <w:r w:rsidRPr="00855729">
        <w:rPr>
          <w:b/>
          <w:color w:val="000000"/>
        </w:rPr>
        <w:t>OASIS Open Event Terms List – Lookup Table</w:t>
      </w:r>
      <w:r>
        <w:t xml:space="preserve"> </w:t>
      </w:r>
      <w:r w:rsidR="0055286B">
        <w:t>is a resource that has been developed with the aim</w:t>
      </w:r>
      <w:r w:rsidR="00373E22">
        <w:t xml:space="preserve"> </w:t>
      </w:r>
      <w:r w:rsidR="0055286B">
        <w:t>of</w:t>
      </w:r>
      <w:r w:rsidR="00373E22">
        <w:t xml:space="preserve"> </w:t>
      </w:r>
      <w:r w:rsidR="0055286B">
        <w:t>enhancing</w:t>
      </w:r>
      <w:r>
        <w:t xml:space="preserve"> interoperability among digital alerting systems</w:t>
      </w:r>
      <w:r w:rsidR="0055286B">
        <w:t xml:space="preserve">. It </w:t>
      </w:r>
      <w:r>
        <w:t>featur</w:t>
      </w:r>
      <w:r w:rsidR="0055286B">
        <w:t>es</w:t>
      </w:r>
      <w:r>
        <w:t xml:space="preserve"> structured entries for seamless integration with CAP-based systems</w:t>
      </w:r>
      <w:r w:rsidR="00373E22">
        <w:t xml:space="preserve">, and can </w:t>
      </w:r>
      <w:r w:rsidR="001A4EB2">
        <w:t xml:space="preserve">be </w:t>
      </w:r>
      <w:r>
        <w:t>adapt</w:t>
      </w:r>
      <w:r w:rsidR="001A4EB2">
        <w:t xml:space="preserve">ed </w:t>
      </w:r>
      <w:r w:rsidR="00373E22">
        <w:t>for</w:t>
      </w:r>
      <w:r w:rsidR="0055286B">
        <w:t xml:space="preserve"> non-CAP-based</w:t>
      </w:r>
      <w:r>
        <w:t xml:space="preserve"> systems </w:t>
      </w:r>
      <w:r w:rsidR="00373E22">
        <w:t>as</w:t>
      </w:r>
      <w:r>
        <w:t xml:space="preserve"> needed.</w:t>
      </w:r>
      <w:r w:rsidR="00373E22">
        <w:t xml:space="preserve"> The table </w:t>
      </w:r>
      <w:r>
        <w:t xml:space="preserve">provides universal terms and codes to support processing agents in managing CAP alerting messages within interconnected systems. This </w:t>
      </w:r>
      <w:r w:rsidRPr="00153417">
        <w:rPr>
          <w:b/>
        </w:rPr>
        <w:t>OASIS Open</w:t>
      </w:r>
      <w:r>
        <w:t xml:space="preserve"> work product ensures a consistent approach </w:t>
      </w:r>
      <w:r w:rsidR="0055286B">
        <w:t xml:space="preserve">across such systems </w:t>
      </w:r>
      <w:r w:rsidRPr="0055286B">
        <w:t>adaptable</w:t>
      </w:r>
      <w:r>
        <w:t xml:space="preserve"> to any </w:t>
      </w:r>
      <w:r w:rsidR="00373E22">
        <w:t xml:space="preserve">identified </w:t>
      </w:r>
      <w:r w:rsidR="0055286B">
        <w:t>event-type</w:t>
      </w:r>
      <w:r>
        <w:t>.</w:t>
      </w:r>
    </w:p>
    <w:p w14:paraId="2C4A3A48" w14:textId="77777777" w:rsidR="00153417" w:rsidRDefault="00153417" w:rsidP="00153417">
      <w:pPr>
        <w:pBdr>
          <w:top w:val="nil"/>
          <w:left w:val="nil"/>
          <w:bottom w:val="nil"/>
          <w:right w:val="nil"/>
          <w:between w:val="nil"/>
        </w:pBdr>
      </w:pPr>
      <w:r>
        <w:rPr>
          <w:color w:val="000000"/>
        </w:rPr>
        <w:t xml:space="preserve">A companion </w:t>
      </w:r>
      <w:r w:rsidR="0055286B">
        <w:rPr>
          <w:color w:val="000000"/>
        </w:rPr>
        <w:t>resource</w:t>
      </w:r>
      <w:r>
        <w:rPr>
          <w:color w:val="000000"/>
        </w:rPr>
        <w:t xml:space="preserve">, </w:t>
      </w:r>
      <w:r>
        <w:rPr>
          <w:rFonts w:eastAsia="Liberation Sans" w:cs="Liberation Sans"/>
          <w:color w:val="000000"/>
          <w:szCs w:val="20"/>
        </w:rPr>
        <w:t xml:space="preserve">the </w:t>
      </w:r>
      <w:r w:rsidRPr="00855729">
        <w:rPr>
          <w:b/>
          <w:color w:val="000000"/>
        </w:rPr>
        <w:t xml:space="preserve">OASIS Open Event Terms List – </w:t>
      </w:r>
      <w:r>
        <w:rPr>
          <w:b/>
          <w:color w:val="000000"/>
        </w:rPr>
        <w:t xml:space="preserve">User’s Guide, </w:t>
      </w:r>
      <w:r>
        <w:t>outlines how agents should manage and interpret OASIS terms and codes in CAP messages during distribution. It emphasizes that the OASIS terms and codes can seamlessly coexist with existing local or domestic sets used by alerting agencies.</w:t>
      </w:r>
    </w:p>
    <w:p w14:paraId="36AAA4EA" w14:textId="77777777" w:rsidR="00153417" w:rsidRDefault="00153417" w:rsidP="00153417">
      <w:pPr>
        <w:pBdr>
          <w:top w:val="nil"/>
          <w:left w:val="nil"/>
          <w:bottom w:val="nil"/>
          <w:right w:val="nil"/>
          <w:between w:val="nil"/>
        </w:pBdr>
      </w:pPr>
      <w:r>
        <w:rPr>
          <w:color w:val="000000"/>
        </w:rPr>
        <w:t xml:space="preserve">A second companion </w:t>
      </w:r>
      <w:r w:rsidR="0055286B">
        <w:rPr>
          <w:color w:val="000000"/>
        </w:rPr>
        <w:t>resource</w:t>
      </w:r>
      <w:r>
        <w:rPr>
          <w:color w:val="000000"/>
        </w:rPr>
        <w:t xml:space="preserve">, </w:t>
      </w:r>
      <w:r>
        <w:rPr>
          <w:rFonts w:eastAsia="Liberation Sans" w:cs="Liberation Sans"/>
          <w:color w:val="000000"/>
          <w:szCs w:val="20"/>
        </w:rPr>
        <w:t xml:space="preserve">the </w:t>
      </w:r>
      <w:r w:rsidRPr="00855729">
        <w:rPr>
          <w:b/>
          <w:color w:val="000000"/>
        </w:rPr>
        <w:t xml:space="preserve">OASIS Open Event Terms List – </w:t>
      </w:r>
      <w:r>
        <w:rPr>
          <w:b/>
          <w:color w:val="000000"/>
        </w:rPr>
        <w:t xml:space="preserve">Concept Guide, </w:t>
      </w:r>
      <w:r>
        <w:rPr>
          <w:rFonts w:eastAsia="Liberation Sans" w:cs="Liberation Sans"/>
          <w:color w:val="000000"/>
          <w:szCs w:val="20"/>
        </w:rPr>
        <w:t>discusses the theory of events worthy of being alerted, while a third companion document,</w:t>
      </w:r>
      <w:r w:rsidRPr="00153417">
        <w:rPr>
          <w:rFonts w:eastAsia="Liberation Sans" w:cs="Liberation Sans"/>
          <w:color w:val="000000"/>
          <w:szCs w:val="20"/>
        </w:rPr>
        <w:t xml:space="preserve"> </w:t>
      </w:r>
      <w:r>
        <w:rPr>
          <w:rFonts w:eastAsia="Liberation Sans" w:cs="Liberation Sans"/>
          <w:color w:val="000000"/>
          <w:szCs w:val="20"/>
        </w:rPr>
        <w:t xml:space="preserve">the </w:t>
      </w:r>
      <w:r w:rsidRPr="00855729">
        <w:rPr>
          <w:b/>
          <w:color w:val="000000"/>
        </w:rPr>
        <w:t xml:space="preserve">OASIS Open Event Terms List – </w:t>
      </w:r>
      <w:r>
        <w:rPr>
          <w:b/>
          <w:color w:val="000000"/>
        </w:rPr>
        <w:t>Spectrum Analysis</w:t>
      </w:r>
      <w:r w:rsidRPr="001A4EB2">
        <w:rPr>
          <w:color w:val="000000"/>
        </w:rPr>
        <w:t>,</w:t>
      </w:r>
      <w:r w:rsidR="001A4EB2">
        <w:rPr>
          <w:color w:val="000000"/>
        </w:rPr>
        <w:t xml:space="preserve"> </w:t>
      </w:r>
      <w:r w:rsidR="001A4EB2">
        <w:t>examines event naming, emphasizing social science principles and the alerting agency's need to communicate effectively with its audience.</w:t>
      </w:r>
    </w:p>
    <w:p w14:paraId="4B8566CB" w14:textId="77777777" w:rsidR="001A4EB2" w:rsidRDefault="001A4EB2" w:rsidP="00153417">
      <w:pPr>
        <w:pBdr>
          <w:top w:val="nil"/>
          <w:left w:val="nil"/>
          <w:bottom w:val="nil"/>
          <w:right w:val="nil"/>
          <w:between w:val="nil"/>
        </w:pBdr>
      </w:pPr>
      <w:r>
        <w:rPr>
          <w:rFonts w:eastAsia="Liberation Sans" w:cs="Liberation Sans"/>
          <w:color w:val="000000"/>
          <w:szCs w:val="20"/>
        </w:rPr>
        <w:t xml:space="preserve">The list of </w:t>
      </w:r>
      <w:r w:rsidRPr="0055286B">
        <w:rPr>
          <w:rFonts w:eastAsia="Liberation Sans" w:cs="Liberation Sans"/>
          <w:b/>
          <w:color w:val="000000"/>
          <w:szCs w:val="20"/>
        </w:rPr>
        <w:t>OASIS Open</w:t>
      </w:r>
      <w:r>
        <w:rPr>
          <w:rFonts w:eastAsia="Liberation Sans" w:cs="Liberation Sans"/>
          <w:color w:val="000000"/>
          <w:szCs w:val="20"/>
        </w:rPr>
        <w:t xml:space="preserve"> </w:t>
      </w:r>
      <w:r>
        <w:t>terms and codes is evergreen and backwards compatible, allowing for seamless updates and the addition of new entries as requested by its users.</w:t>
      </w:r>
    </w:p>
    <w:p w14:paraId="57C56604" w14:textId="77777777" w:rsidR="00855729" w:rsidRDefault="00855729">
      <w:pPr>
        <w:keepNext/>
        <w:pBdr>
          <w:top w:val="nil"/>
          <w:left w:val="nil"/>
          <w:bottom w:val="nil"/>
          <w:right w:val="nil"/>
          <w:between w:val="nil"/>
        </w:pBdr>
        <w:spacing w:after="0"/>
        <w:rPr>
          <w:b/>
          <w:color w:val="446CAA"/>
        </w:rPr>
      </w:pPr>
    </w:p>
    <w:p w14:paraId="4AE79359" w14:textId="77777777" w:rsidR="00E90D7D" w:rsidRDefault="001F4F75">
      <w:pPr>
        <w:keepNext/>
        <w:pBdr>
          <w:top w:val="nil"/>
          <w:left w:val="nil"/>
          <w:bottom w:val="nil"/>
          <w:right w:val="nil"/>
          <w:between w:val="nil"/>
        </w:pBdr>
        <w:spacing w:after="0"/>
        <w:rPr>
          <w:b/>
          <w:color w:val="446CAA"/>
        </w:rPr>
      </w:pPr>
      <w:r>
        <w:rPr>
          <w:b/>
          <w:color w:val="446CAA"/>
        </w:rPr>
        <w:t>Status:</w:t>
      </w:r>
    </w:p>
    <w:p w14:paraId="310CACC0" w14:textId="77777777" w:rsidR="00E90D7D" w:rsidRDefault="001F4F75">
      <w:pPr>
        <w:pBdr>
          <w:top w:val="nil"/>
          <w:left w:val="nil"/>
          <w:bottom w:val="nil"/>
          <w:right w:val="nil"/>
          <w:between w:val="nil"/>
        </w:pBdr>
        <w:rPr>
          <w:color w:val="000000"/>
        </w:rPr>
      </w:pPr>
      <w:r>
        <w:rPr>
          <w:color w:val="000000"/>
        </w:rPr>
        <w:t>This is a Non-Standards Track Work Product. The patent provisions of the OASIS IPR Policy do not apply.</w:t>
      </w:r>
    </w:p>
    <w:p w14:paraId="4E4C1F69" w14:textId="77777777" w:rsidR="00E90D7D" w:rsidRDefault="001F4F75">
      <w:pPr>
        <w:pBdr>
          <w:top w:val="nil"/>
          <w:left w:val="nil"/>
          <w:bottom w:val="nil"/>
          <w:right w:val="nil"/>
          <w:between w:val="nil"/>
        </w:pBdr>
        <w:rPr>
          <w:color w:val="000000"/>
        </w:rPr>
      </w:pPr>
      <w:r>
        <w:rPr>
          <w:color w:val="000000"/>
        </w:rPr>
        <w:t xml:space="preserve">This document was last revised or approved by the OASIS Emergency Management TC on the above date. The level of approval is also listed above. Check the "Latest stage" location noted above for possible later revisions of this document. Any other numbered Versions and other technical work produced by the Technical Committee (TC) are listed at </w:t>
      </w:r>
      <w:hyperlink r:id="rId23" w:anchor="technical">
        <w:r>
          <w:rPr>
            <w:color w:val="0000FF"/>
          </w:rPr>
          <w:t>https://www.oasis-open.org/committees/tc_home.php?wg_abbrev=emergency#technical</w:t>
        </w:r>
      </w:hyperlink>
      <w:r>
        <w:rPr>
          <w:color w:val="000000"/>
        </w:rPr>
        <w:t>.</w:t>
      </w:r>
    </w:p>
    <w:p w14:paraId="595DDAEE" w14:textId="63B56062" w:rsidR="00E90D7D" w:rsidRDefault="001F4F75">
      <w:pPr>
        <w:pBdr>
          <w:top w:val="nil"/>
          <w:left w:val="nil"/>
          <w:bottom w:val="nil"/>
          <w:right w:val="nil"/>
          <w:between w:val="nil"/>
        </w:pBdr>
        <w:rPr>
          <w:color w:val="000000"/>
        </w:rPr>
      </w:pPr>
      <w:r>
        <w:rPr>
          <w:color w:val="000000"/>
        </w:rPr>
        <w:t>TC members should send comments on this document to the TC's email list. Others</w:t>
      </w:r>
      <w:r w:rsidR="00E74334">
        <w:rPr>
          <w:color w:val="000000"/>
        </w:rPr>
        <w:t xml:space="preserve">, including all resource users, </w:t>
      </w:r>
      <w:r>
        <w:rPr>
          <w:color w:val="000000"/>
        </w:rPr>
        <w:t>should send comments to the TC's public comment list, after subscribing to it by following the instructions at the “</w:t>
      </w:r>
      <w:hyperlink r:id="rId24" w:history="1">
        <w:r w:rsidR="00E74334" w:rsidRPr="00A07B45">
          <w:rPr>
            <w:rStyle w:val="Hyperlink"/>
          </w:rPr>
          <w:t>Send A Commen to this TC</w:t>
        </w:r>
      </w:hyperlink>
      <w:r>
        <w:rPr>
          <w:color w:val="000000"/>
        </w:rPr>
        <w:t xml:space="preserve">” </w:t>
      </w:r>
      <w:r w:rsidR="00E74334">
        <w:rPr>
          <w:color w:val="000000"/>
        </w:rPr>
        <w:t xml:space="preserve">linked page </w:t>
      </w:r>
      <w:r>
        <w:rPr>
          <w:color w:val="000000"/>
        </w:rPr>
        <w:t xml:space="preserve">on the TC’s web page at </w:t>
      </w:r>
      <w:hyperlink r:id="rId25">
        <w:r>
          <w:rPr>
            <w:color w:val="0000FF"/>
          </w:rPr>
          <w:t>https://www.oasis-open.org/committees/emergency/</w:t>
        </w:r>
      </w:hyperlink>
      <w:r>
        <w:rPr>
          <w:color w:val="000000"/>
        </w:rPr>
        <w:t>.</w:t>
      </w:r>
    </w:p>
    <w:p w14:paraId="00A4C9DC" w14:textId="77777777" w:rsidR="00A4224C" w:rsidRDefault="00A4224C">
      <w:pPr>
        <w:keepNext/>
        <w:pBdr>
          <w:top w:val="nil"/>
          <w:left w:val="nil"/>
          <w:bottom w:val="nil"/>
          <w:right w:val="nil"/>
          <w:between w:val="nil"/>
        </w:pBdr>
        <w:spacing w:after="0"/>
        <w:rPr>
          <w:b/>
          <w:color w:val="446CAA"/>
        </w:rPr>
      </w:pPr>
    </w:p>
    <w:p w14:paraId="4CE0B7E4" w14:textId="77777777" w:rsidR="00E90D7D" w:rsidRDefault="001F4F75">
      <w:pPr>
        <w:keepNext/>
        <w:pBdr>
          <w:top w:val="nil"/>
          <w:left w:val="nil"/>
          <w:bottom w:val="nil"/>
          <w:right w:val="nil"/>
          <w:between w:val="nil"/>
        </w:pBdr>
        <w:spacing w:after="0"/>
        <w:rPr>
          <w:b/>
          <w:color w:val="446CAA"/>
          <w:highlight w:val="yellow"/>
        </w:rPr>
      </w:pPr>
      <w:r>
        <w:rPr>
          <w:b/>
          <w:color w:val="446CAA"/>
        </w:rPr>
        <w:t>Citation format:</w:t>
      </w:r>
    </w:p>
    <w:p w14:paraId="63FB7DCB" w14:textId="77777777" w:rsidR="001A70B8" w:rsidRDefault="001F4F75" w:rsidP="001A70B8">
      <w:pPr>
        <w:pBdr>
          <w:top w:val="nil"/>
          <w:left w:val="nil"/>
          <w:bottom w:val="nil"/>
          <w:right w:val="nil"/>
          <w:between w:val="nil"/>
        </w:pBdr>
        <w:spacing w:before="0"/>
        <w:rPr>
          <w:color w:val="000000"/>
        </w:rPr>
      </w:pPr>
      <w:r>
        <w:rPr>
          <w:color w:val="000000"/>
        </w:rPr>
        <w:t>When referencing this document, the following citation format should be used:</w:t>
      </w:r>
    </w:p>
    <w:p w14:paraId="4215C37E" w14:textId="77777777" w:rsidR="001A70B8" w:rsidRDefault="001F4F75" w:rsidP="001A70B8">
      <w:pPr>
        <w:pBdr>
          <w:top w:val="nil"/>
          <w:left w:val="nil"/>
          <w:bottom w:val="nil"/>
          <w:right w:val="nil"/>
          <w:between w:val="nil"/>
        </w:pBdr>
        <w:spacing w:before="0"/>
        <w:rPr>
          <w:color w:val="000000"/>
        </w:rPr>
      </w:pPr>
      <w:r w:rsidRPr="00C51842">
        <w:rPr>
          <w:rFonts w:eastAsia="Liberation Sans" w:cs="Liberation Sans"/>
          <w:b/>
          <w:color w:val="000000"/>
          <w:szCs w:val="20"/>
        </w:rPr>
        <w:t>[Event-Terms-List-</w:t>
      </w:r>
      <w:r>
        <w:rPr>
          <w:rFonts w:eastAsia="Liberation Sans" w:cs="Liberation Sans"/>
          <w:b/>
          <w:color w:val="000000"/>
          <w:szCs w:val="20"/>
        </w:rPr>
        <w:t>Lookup</w:t>
      </w:r>
      <w:r w:rsidRPr="00C51842">
        <w:rPr>
          <w:rFonts w:eastAsia="Liberation Sans" w:cs="Liberation Sans"/>
          <w:b/>
          <w:color w:val="000000"/>
          <w:szCs w:val="20"/>
        </w:rPr>
        <w:t>-</w:t>
      </w:r>
      <w:r>
        <w:rPr>
          <w:rFonts w:eastAsia="Liberation Sans" w:cs="Liberation Sans"/>
          <w:b/>
          <w:color w:val="000000"/>
          <w:szCs w:val="20"/>
        </w:rPr>
        <w:t>Table-v2</w:t>
      </w:r>
      <w:r w:rsidRPr="00C51842">
        <w:rPr>
          <w:rFonts w:eastAsia="Liberation Sans" w:cs="Liberation Sans"/>
          <w:b/>
          <w:color w:val="000000"/>
          <w:szCs w:val="20"/>
        </w:rPr>
        <w:t>.0]</w:t>
      </w:r>
    </w:p>
    <w:p w14:paraId="57F97E15" w14:textId="77777777" w:rsidR="002D661C" w:rsidRPr="001A70B8" w:rsidRDefault="001F4F75" w:rsidP="001A70B8">
      <w:pPr>
        <w:pBdr>
          <w:top w:val="nil"/>
          <w:left w:val="nil"/>
          <w:bottom w:val="nil"/>
          <w:right w:val="nil"/>
          <w:between w:val="nil"/>
        </w:pBdr>
        <w:spacing w:before="0"/>
        <w:rPr>
          <w:color w:val="000000"/>
        </w:rPr>
      </w:pPr>
      <w:r w:rsidRPr="00C51842">
        <w:rPr>
          <w:rFonts w:eastAsia="Liberation Sans" w:cs="Liberation Sans"/>
          <w:b/>
          <w:i/>
          <w:color w:val="000000"/>
          <w:szCs w:val="20"/>
        </w:rPr>
        <w:t xml:space="preserve">Event Terms List </w:t>
      </w:r>
      <w:r>
        <w:rPr>
          <w:rFonts w:eastAsia="Liberation Sans" w:cs="Liberation Sans"/>
          <w:b/>
          <w:i/>
          <w:color w:val="000000"/>
          <w:szCs w:val="20"/>
        </w:rPr>
        <w:t>–</w:t>
      </w:r>
      <w:r w:rsidRPr="00C51842">
        <w:rPr>
          <w:rFonts w:eastAsia="Liberation Sans" w:cs="Liberation Sans"/>
          <w:b/>
          <w:i/>
          <w:color w:val="000000"/>
          <w:szCs w:val="20"/>
        </w:rPr>
        <w:t xml:space="preserve"> </w:t>
      </w:r>
      <w:r>
        <w:rPr>
          <w:rFonts w:eastAsia="Liberation Sans" w:cs="Liberation Sans"/>
          <w:b/>
          <w:i/>
          <w:color w:val="000000"/>
          <w:szCs w:val="20"/>
        </w:rPr>
        <w:t>Lookup Table</w:t>
      </w:r>
      <w:r w:rsidRPr="00C51842">
        <w:rPr>
          <w:rFonts w:eastAsia="Liberation Sans" w:cs="Liberation Sans"/>
          <w:b/>
          <w:i/>
          <w:color w:val="000000"/>
          <w:szCs w:val="20"/>
        </w:rPr>
        <w:t xml:space="preserve"> v</w:t>
      </w:r>
      <w:r>
        <w:rPr>
          <w:rFonts w:eastAsia="Liberation Sans" w:cs="Liberation Sans"/>
          <w:b/>
          <w:i/>
          <w:color w:val="000000"/>
          <w:szCs w:val="20"/>
        </w:rPr>
        <w:t>2</w:t>
      </w:r>
      <w:r w:rsidRPr="00C51842">
        <w:rPr>
          <w:rFonts w:eastAsia="Liberation Sans" w:cs="Liberation Sans"/>
          <w:b/>
          <w:i/>
          <w:color w:val="000000"/>
          <w:szCs w:val="20"/>
        </w:rPr>
        <w:t>.0</w:t>
      </w:r>
      <w:r w:rsidRPr="00C51842">
        <w:rPr>
          <w:rFonts w:eastAsia="Liberation Sans" w:cs="Liberation Sans"/>
          <w:color w:val="000000"/>
          <w:szCs w:val="20"/>
        </w:rPr>
        <w:t xml:space="preserve">. Edited by </w:t>
      </w:r>
      <w:r w:rsidR="002D661C" w:rsidRPr="001A70B8">
        <w:rPr>
          <w:rFonts w:eastAsia="Liberation Sans" w:cs="Liberation Sans"/>
          <w:color w:val="000000"/>
          <w:szCs w:val="20"/>
        </w:rPr>
        <w:t>Rex Brooks, Norm Paulsen and Thomas Wood.</w:t>
      </w:r>
    </w:p>
    <w:p w14:paraId="1966C625" w14:textId="6C1E8E72" w:rsidR="001A70B8" w:rsidRDefault="002D661C" w:rsidP="002D661C">
      <w:pPr>
        <w:pBdr>
          <w:top w:val="nil"/>
          <w:left w:val="nil"/>
          <w:bottom w:val="nil"/>
          <w:right w:val="nil"/>
          <w:between w:val="nil"/>
        </w:pBdr>
        <w:spacing w:after="0"/>
        <w:rPr>
          <w:rFonts w:eastAsia="Liberation Sans" w:cs="Liberation Sans"/>
          <w:color w:val="000000"/>
          <w:szCs w:val="20"/>
        </w:rPr>
      </w:pPr>
      <w:r w:rsidRPr="001A70B8">
        <w:rPr>
          <w:rFonts w:eastAsia="Liberation Sans" w:cs="Liberation Sans"/>
          <w:color w:val="000000"/>
          <w:szCs w:val="20"/>
        </w:rPr>
        <w:t xml:space="preserve">OASIS Public Review Version 01, </w:t>
      </w:r>
      <w:r w:rsidR="001B2E94" w:rsidRPr="001B2E94">
        <w:rPr>
          <w:rFonts w:eastAsia="Liberation Sans" w:cs="Liberation Sans"/>
          <w:color w:val="000000"/>
          <w:szCs w:val="20"/>
        </w:rPr>
        <w:t>01</w:t>
      </w:r>
      <w:r w:rsidRPr="001B2E94">
        <w:rPr>
          <w:rFonts w:eastAsia="Liberation Sans" w:cs="Liberation Sans"/>
          <w:color w:val="000000"/>
          <w:szCs w:val="20"/>
        </w:rPr>
        <w:t xml:space="preserve"> </w:t>
      </w:r>
      <w:r w:rsidR="001B2E94" w:rsidRPr="001B2E94">
        <w:rPr>
          <w:rFonts w:eastAsia="Liberation Sans" w:cs="Liberation Sans"/>
          <w:color w:val="000000"/>
          <w:szCs w:val="20"/>
        </w:rPr>
        <w:t>October</w:t>
      </w:r>
      <w:r w:rsidRPr="001B2E94">
        <w:rPr>
          <w:rFonts w:eastAsia="Liberation Sans" w:cs="Liberation Sans"/>
          <w:color w:val="000000"/>
          <w:szCs w:val="20"/>
        </w:rPr>
        <w:t xml:space="preserve"> 2025.</w:t>
      </w:r>
      <w:hyperlink r:id="rId26">
        <w:r w:rsidR="00BB6331">
          <w:rPr>
            <w:rFonts w:eastAsia="Liberation Sans" w:cs="Liberation Sans"/>
            <w:color w:val="0000FF"/>
            <w:szCs w:val="20"/>
          </w:rPr>
          <w:t>https://docs.oasis-open.org/emergency/etl/v2.0/etl-v2.0-cn01.html</w:t>
        </w:r>
      </w:hyperlink>
      <w:r w:rsidR="001F4F75" w:rsidRPr="00C51842">
        <w:rPr>
          <w:rFonts w:eastAsia="Liberation Sans" w:cs="Liberation Sans"/>
          <w:color w:val="000000"/>
          <w:szCs w:val="20"/>
        </w:rPr>
        <w:t>.</w:t>
      </w:r>
    </w:p>
    <w:p w14:paraId="16CC3D1B" w14:textId="77777777" w:rsidR="001F4F75" w:rsidRDefault="001F4F75" w:rsidP="002D661C">
      <w:pPr>
        <w:pBdr>
          <w:top w:val="nil"/>
          <w:left w:val="nil"/>
          <w:bottom w:val="nil"/>
          <w:right w:val="nil"/>
          <w:between w:val="nil"/>
        </w:pBdr>
        <w:spacing w:after="0"/>
        <w:rPr>
          <w:color w:val="0000FF"/>
        </w:rPr>
      </w:pPr>
      <w:r w:rsidRPr="00C51842">
        <w:rPr>
          <w:rFonts w:eastAsia="Liberation Sans" w:cs="Liberation Sans"/>
          <w:color w:val="000000"/>
          <w:szCs w:val="20"/>
        </w:rPr>
        <w:t xml:space="preserve">Latest stage: </w:t>
      </w:r>
      <w:hyperlink r:id="rId27">
        <w:r w:rsidR="001A70B8">
          <w:rPr>
            <w:color w:val="0000FF"/>
          </w:rPr>
          <w:t>https://docs.oasis-open.org/emergency/etl/v1.0/etl-v1.0.docx</w:t>
        </w:r>
      </w:hyperlink>
    </w:p>
    <w:p w14:paraId="3450E91C" w14:textId="77777777" w:rsidR="001A70B8" w:rsidRDefault="001A70B8" w:rsidP="002D661C">
      <w:pPr>
        <w:pBdr>
          <w:top w:val="nil"/>
          <w:left w:val="nil"/>
          <w:bottom w:val="nil"/>
          <w:right w:val="nil"/>
          <w:between w:val="nil"/>
        </w:pBdr>
        <w:spacing w:after="0"/>
        <w:rPr>
          <w:rFonts w:eastAsia="Liberation Sans" w:cs="Liberation Sans"/>
          <w:color w:val="000000"/>
          <w:szCs w:val="20"/>
        </w:rPr>
      </w:pPr>
    </w:p>
    <w:p w14:paraId="1F0BA8C5" w14:textId="77777777" w:rsidR="00E90D7D" w:rsidRDefault="001F4F75">
      <w:pPr>
        <w:pageBreakBefore/>
        <w:pBdr>
          <w:top w:val="single" w:sz="4" w:space="1" w:color="808080"/>
          <w:left w:val="nil"/>
          <w:bottom w:val="nil"/>
          <w:right w:val="nil"/>
          <w:between w:val="nil"/>
        </w:pBdr>
        <w:spacing w:before="0" w:after="240"/>
        <w:rPr>
          <w:color w:val="446CAA"/>
          <w:sz w:val="36"/>
          <w:szCs w:val="36"/>
        </w:rPr>
      </w:pPr>
      <w:r>
        <w:rPr>
          <w:color w:val="446CAA"/>
          <w:sz w:val="36"/>
          <w:szCs w:val="36"/>
        </w:rPr>
        <w:t>Notices</w:t>
      </w:r>
    </w:p>
    <w:p w14:paraId="1D565FFD" w14:textId="77777777" w:rsidR="001F4F75" w:rsidRDefault="001F4F75" w:rsidP="001F4F75">
      <w:r>
        <w:t>Copyright © OASIS Open 2025. All Rights Reserved.</w:t>
      </w:r>
    </w:p>
    <w:p w14:paraId="463846CF" w14:textId="177FAE69" w:rsidR="001F4F75" w:rsidRPr="002D661C" w:rsidRDefault="001F4F75" w:rsidP="00363FA9">
      <w:r>
        <w:t xml:space="preserve">Distributed under the </w:t>
      </w:r>
      <w:r w:rsidR="003D7506">
        <w:t xml:space="preserve">terms of the OASIS IPR Policy, </w:t>
      </w:r>
      <w:hyperlink r:id="rId28" w:history="1">
        <w:r w:rsidRPr="003D7506">
          <w:rPr>
            <w:rStyle w:val="Hyperlink"/>
            <w:rFonts w:eastAsia="Liberation Sans" w:cs="Liberation Sans"/>
            <w:szCs w:val="20"/>
          </w:rPr>
          <w:t>https://www.oasis-open.org/policies-guidelines/ipr/</w:t>
        </w:r>
      </w:hyperlink>
      <w:r w:rsidRPr="003D7506">
        <w:rPr>
          <w:rFonts w:eastAsia="Liberation Sans" w:cs="Liberation Sans"/>
          <w:szCs w:val="20"/>
        </w:rPr>
        <w:t>.</w:t>
      </w:r>
      <w:r w:rsidRPr="003D7506">
        <w:rPr>
          <w:rFonts w:eastAsia="Liberation Sans" w:cs="Liberation Sans"/>
          <w:color w:val="0000FF"/>
          <w:szCs w:val="20"/>
        </w:rPr>
        <w:t xml:space="preserve"> </w:t>
      </w:r>
      <w:r>
        <w:t xml:space="preserve">For complete copyright information please see the Notices </w:t>
      </w:r>
      <w:proofErr w:type="gramStart"/>
      <w:r>
        <w:t>section</w:t>
      </w:r>
      <w:proofErr w:type="gramEnd"/>
      <w:r>
        <w:t xml:space="preserve"> in the Appendix.</w:t>
      </w:r>
    </w:p>
    <w:p w14:paraId="78015BDF" w14:textId="77777777" w:rsidR="00E90D7D" w:rsidRPr="00604165" w:rsidRDefault="00E90D7D" w:rsidP="00604165">
      <w:pPr>
        <w:keepNext/>
        <w:pageBreakBefore/>
        <w:pBdr>
          <w:top w:val="single" w:sz="4" w:space="6" w:color="000000"/>
          <w:left w:val="nil"/>
          <w:bottom w:val="nil"/>
          <w:right w:val="nil"/>
          <w:between w:val="nil"/>
        </w:pBdr>
        <w:spacing w:before="480" w:after="120"/>
        <w:rPr>
          <w:rFonts w:ascii="Arial" w:hAnsi="Arial" w:cs="Arial"/>
          <w:color w:val="446CAA"/>
          <w:sz w:val="10"/>
          <w:szCs w:val="10"/>
        </w:rPr>
      </w:pPr>
      <w:bookmarkStart w:id="0" w:name="_heading=h.gjdgxs" w:colFirst="0" w:colLast="0"/>
      <w:bookmarkEnd w:id="0"/>
    </w:p>
    <w:p w14:paraId="672E70B2" w14:textId="77777777" w:rsidR="00E90D7D" w:rsidRPr="00363FA9" w:rsidRDefault="001F4F75">
      <w:pPr>
        <w:keepNext/>
        <w:keepLines/>
        <w:pBdr>
          <w:top w:val="nil"/>
          <w:left w:val="nil"/>
          <w:bottom w:val="nil"/>
          <w:right w:val="nil"/>
          <w:between w:val="nil"/>
        </w:pBdr>
        <w:spacing w:before="240" w:after="0" w:line="259" w:lineRule="auto"/>
        <w:rPr>
          <w:rFonts w:ascii="Arial" w:eastAsia="Cambria" w:hAnsi="Arial" w:cs="Arial"/>
          <w:color w:val="366091"/>
          <w:sz w:val="32"/>
          <w:szCs w:val="32"/>
        </w:rPr>
      </w:pPr>
      <w:r w:rsidRPr="00363FA9">
        <w:rPr>
          <w:rFonts w:ascii="Arial" w:eastAsia="Cambria" w:hAnsi="Arial" w:cs="Arial"/>
          <w:color w:val="366091"/>
          <w:sz w:val="32"/>
          <w:szCs w:val="32"/>
        </w:rPr>
        <w:t>Tab</w:t>
      </w:r>
      <w:r w:rsidR="002D661C" w:rsidRPr="00363FA9">
        <w:rPr>
          <w:rFonts w:ascii="Arial" w:eastAsia="Cambria" w:hAnsi="Arial" w:cs="Arial"/>
          <w:color w:val="366091"/>
          <w:sz w:val="32"/>
          <w:szCs w:val="32"/>
        </w:rPr>
        <w:t>le of Contents</w:t>
      </w:r>
    </w:p>
    <w:sdt>
      <w:sdtPr>
        <w:rPr>
          <w:rFonts w:ascii="Arial" w:hAnsi="Arial" w:cs="Arial"/>
        </w:rPr>
        <w:id w:val="-1304692869"/>
        <w:docPartObj>
          <w:docPartGallery w:val="Table of Contents"/>
          <w:docPartUnique/>
        </w:docPartObj>
      </w:sdtPr>
      <w:sdtEndPr>
        <w:rPr>
          <w:rFonts w:ascii="Liberation Sans" w:hAnsi="Liberation Sans" w:cs="Times New Roman"/>
        </w:rPr>
      </w:sdtEndPr>
      <w:sdtContent>
        <w:p w14:paraId="477AD05F" w14:textId="2AD454FD" w:rsidR="001B2E94" w:rsidRPr="00363FA9" w:rsidRDefault="00EB6D6C">
          <w:pPr>
            <w:pStyle w:val="TOC1"/>
            <w:tabs>
              <w:tab w:val="left" w:pos="420"/>
              <w:tab w:val="right" w:leader="dot" w:pos="9350"/>
            </w:tabs>
            <w:rPr>
              <w:rFonts w:ascii="Arial" w:eastAsiaTheme="minorEastAsia" w:hAnsi="Arial" w:cs="Arial"/>
              <w:noProof/>
              <w:sz w:val="22"/>
              <w:szCs w:val="22"/>
              <w:lang w:val="en-CA"/>
            </w:rPr>
          </w:pPr>
          <w:r w:rsidRPr="00363FA9">
            <w:rPr>
              <w:rFonts w:ascii="Arial" w:hAnsi="Arial" w:cs="Arial"/>
            </w:rPr>
            <w:fldChar w:fldCharType="begin"/>
          </w:r>
          <w:r w:rsidRPr="00363FA9">
            <w:rPr>
              <w:rFonts w:ascii="Arial" w:hAnsi="Arial" w:cs="Arial"/>
            </w:rPr>
            <w:instrText xml:space="preserve"> TOC \h \u \z \t "Heading 1,1,Heading 2,2,Heading 3,3,"</w:instrText>
          </w:r>
          <w:r w:rsidRPr="00363FA9">
            <w:rPr>
              <w:rFonts w:ascii="Arial" w:hAnsi="Arial" w:cs="Arial"/>
            </w:rPr>
            <w:fldChar w:fldCharType="separate"/>
          </w:r>
          <w:hyperlink w:anchor="_Toc209564850" w:history="1">
            <w:r w:rsidR="001B2E94" w:rsidRPr="00363FA9">
              <w:rPr>
                <w:rStyle w:val="Hyperlink"/>
                <w:rFonts w:ascii="Arial" w:eastAsia="Liberation Sans" w:hAnsi="Arial" w:cs="Arial"/>
                <w:noProof/>
              </w:rPr>
              <w:t>1.</w:t>
            </w:r>
            <w:r w:rsidR="001B2E94" w:rsidRPr="00363FA9">
              <w:rPr>
                <w:rFonts w:ascii="Arial" w:eastAsiaTheme="minorEastAsia" w:hAnsi="Arial" w:cs="Arial"/>
                <w:noProof/>
                <w:sz w:val="22"/>
                <w:szCs w:val="22"/>
                <w:lang w:val="en-CA"/>
              </w:rPr>
              <w:tab/>
            </w:r>
            <w:r w:rsidR="001B2E94" w:rsidRPr="00363FA9">
              <w:rPr>
                <w:rStyle w:val="Hyperlink"/>
                <w:rFonts w:ascii="Arial" w:eastAsia="Calibri" w:hAnsi="Arial" w:cs="Arial"/>
                <w:noProof/>
                <w:kern w:val="32"/>
              </w:rPr>
              <w:t>Introduction</w:t>
            </w:r>
            <w:r w:rsidR="001B2E94" w:rsidRPr="00363FA9">
              <w:rPr>
                <w:rFonts w:ascii="Arial" w:hAnsi="Arial" w:cs="Arial"/>
                <w:noProof/>
                <w:webHidden/>
              </w:rPr>
              <w:tab/>
            </w:r>
            <w:r w:rsidR="001B2E94" w:rsidRPr="00363FA9">
              <w:rPr>
                <w:rFonts w:ascii="Arial" w:hAnsi="Arial" w:cs="Arial"/>
                <w:noProof/>
                <w:webHidden/>
              </w:rPr>
              <w:fldChar w:fldCharType="begin"/>
            </w:r>
            <w:r w:rsidR="001B2E94" w:rsidRPr="00363FA9">
              <w:rPr>
                <w:rFonts w:ascii="Arial" w:hAnsi="Arial" w:cs="Arial"/>
                <w:noProof/>
                <w:webHidden/>
              </w:rPr>
              <w:instrText xml:space="preserve"> PAGEREF _Toc209564850 \h </w:instrText>
            </w:r>
            <w:r w:rsidR="001B2E94" w:rsidRPr="00363FA9">
              <w:rPr>
                <w:rFonts w:ascii="Arial" w:hAnsi="Arial" w:cs="Arial"/>
                <w:noProof/>
                <w:webHidden/>
              </w:rPr>
            </w:r>
            <w:r w:rsidR="001B2E94" w:rsidRPr="00363FA9">
              <w:rPr>
                <w:rFonts w:ascii="Arial" w:hAnsi="Arial" w:cs="Arial"/>
                <w:noProof/>
                <w:webHidden/>
              </w:rPr>
              <w:fldChar w:fldCharType="separate"/>
            </w:r>
            <w:r w:rsidR="001B2E94" w:rsidRPr="00363FA9">
              <w:rPr>
                <w:rFonts w:ascii="Arial" w:hAnsi="Arial" w:cs="Arial"/>
                <w:noProof/>
                <w:webHidden/>
              </w:rPr>
              <w:t>5</w:t>
            </w:r>
            <w:r w:rsidR="001B2E94" w:rsidRPr="00363FA9">
              <w:rPr>
                <w:rFonts w:ascii="Arial" w:hAnsi="Arial" w:cs="Arial"/>
                <w:noProof/>
                <w:webHidden/>
              </w:rPr>
              <w:fldChar w:fldCharType="end"/>
            </w:r>
          </w:hyperlink>
        </w:p>
        <w:p w14:paraId="4D98A30E" w14:textId="7DEB59A0" w:rsidR="001B2E94" w:rsidRPr="00363FA9" w:rsidRDefault="001B2E94">
          <w:pPr>
            <w:pStyle w:val="TOC2"/>
            <w:tabs>
              <w:tab w:val="right" w:leader="dot" w:pos="9350"/>
            </w:tabs>
            <w:rPr>
              <w:rFonts w:ascii="Arial" w:eastAsiaTheme="minorEastAsia" w:hAnsi="Arial" w:cs="Arial"/>
              <w:noProof/>
              <w:sz w:val="22"/>
              <w:szCs w:val="22"/>
              <w:lang w:val="en-CA"/>
            </w:rPr>
          </w:pPr>
          <w:hyperlink w:anchor="_Toc209564851" w:history="1">
            <w:r w:rsidRPr="00363FA9">
              <w:rPr>
                <w:rStyle w:val="Hyperlink"/>
                <w:rFonts w:ascii="Arial" w:hAnsi="Arial" w:cs="Arial"/>
                <w:noProof/>
              </w:rPr>
              <w:t>1.1 Executive Summary</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_Toc209564851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6</w:t>
            </w:r>
            <w:r w:rsidRPr="00363FA9">
              <w:rPr>
                <w:rFonts w:ascii="Arial" w:hAnsi="Arial" w:cs="Arial"/>
                <w:noProof/>
                <w:webHidden/>
              </w:rPr>
              <w:fldChar w:fldCharType="end"/>
            </w:r>
          </w:hyperlink>
        </w:p>
        <w:p w14:paraId="73B4220E" w14:textId="1CF7F3C4" w:rsidR="001B2E94" w:rsidRPr="00363FA9" w:rsidRDefault="001B2E94">
          <w:pPr>
            <w:pStyle w:val="TOC1"/>
            <w:tabs>
              <w:tab w:val="left" w:pos="420"/>
              <w:tab w:val="right" w:leader="dot" w:pos="9350"/>
            </w:tabs>
            <w:rPr>
              <w:rFonts w:ascii="Arial" w:eastAsiaTheme="minorEastAsia" w:hAnsi="Arial" w:cs="Arial"/>
              <w:noProof/>
              <w:sz w:val="22"/>
              <w:szCs w:val="22"/>
              <w:lang w:val="en-CA"/>
            </w:rPr>
          </w:pPr>
          <w:hyperlink w:anchor="_Toc209564852" w:history="1">
            <w:r w:rsidRPr="00363FA9">
              <w:rPr>
                <w:rStyle w:val="Hyperlink"/>
                <w:rFonts w:ascii="Arial" w:hAnsi="Arial" w:cs="Arial"/>
                <w:noProof/>
              </w:rPr>
              <w:t>2.</w:t>
            </w:r>
            <w:r w:rsidRPr="00363FA9">
              <w:rPr>
                <w:rFonts w:ascii="Arial" w:eastAsiaTheme="minorEastAsia" w:hAnsi="Arial" w:cs="Arial"/>
                <w:noProof/>
                <w:sz w:val="22"/>
                <w:szCs w:val="22"/>
                <w:lang w:val="en-CA"/>
              </w:rPr>
              <w:tab/>
            </w:r>
            <w:r w:rsidRPr="00363FA9">
              <w:rPr>
                <w:rStyle w:val="Hyperlink"/>
                <w:rFonts w:ascii="Arial" w:hAnsi="Arial" w:cs="Arial"/>
                <w:noProof/>
              </w:rPr>
              <w:t>How to use this Resource?</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_Toc209564852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7</w:t>
            </w:r>
            <w:r w:rsidRPr="00363FA9">
              <w:rPr>
                <w:rFonts w:ascii="Arial" w:hAnsi="Arial" w:cs="Arial"/>
                <w:noProof/>
                <w:webHidden/>
              </w:rPr>
              <w:fldChar w:fldCharType="end"/>
            </w:r>
          </w:hyperlink>
        </w:p>
        <w:p w14:paraId="608B6859" w14:textId="108BD171" w:rsidR="001B2E94" w:rsidRPr="00363FA9" w:rsidRDefault="001B2E94">
          <w:pPr>
            <w:pStyle w:val="TOC2"/>
            <w:tabs>
              <w:tab w:val="left" w:pos="880"/>
              <w:tab w:val="right" w:leader="dot" w:pos="9350"/>
            </w:tabs>
            <w:rPr>
              <w:rFonts w:ascii="Arial" w:eastAsiaTheme="minorEastAsia" w:hAnsi="Arial" w:cs="Arial"/>
              <w:noProof/>
              <w:sz w:val="22"/>
              <w:szCs w:val="22"/>
              <w:lang w:val="en-CA"/>
            </w:rPr>
          </w:pPr>
          <w:hyperlink w:anchor="_Toc209564853" w:history="1">
            <w:r w:rsidRPr="00363FA9">
              <w:rPr>
                <w:rStyle w:val="Hyperlink"/>
                <w:rFonts w:ascii="Arial" w:hAnsi="Arial" w:cs="Arial"/>
                <w:noProof/>
              </w:rPr>
              <w:t>2.1</w:t>
            </w:r>
            <w:r w:rsidRPr="00363FA9">
              <w:rPr>
                <w:rFonts w:ascii="Arial" w:eastAsiaTheme="minorEastAsia" w:hAnsi="Arial" w:cs="Arial"/>
                <w:noProof/>
                <w:sz w:val="22"/>
                <w:szCs w:val="22"/>
                <w:lang w:val="en-CA"/>
              </w:rPr>
              <w:tab/>
            </w:r>
            <w:r w:rsidRPr="00363FA9">
              <w:rPr>
                <w:rStyle w:val="Hyperlink"/>
                <w:rFonts w:ascii="Arial" w:hAnsi="Arial" w:cs="Arial"/>
                <w:noProof/>
              </w:rPr>
              <w:t>Version Compatibility</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_Toc209564853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8</w:t>
            </w:r>
            <w:r w:rsidRPr="00363FA9">
              <w:rPr>
                <w:rFonts w:ascii="Arial" w:hAnsi="Arial" w:cs="Arial"/>
                <w:noProof/>
                <w:webHidden/>
              </w:rPr>
              <w:fldChar w:fldCharType="end"/>
            </w:r>
          </w:hyperlink>
        </w:p>
        <w:p w14:paraId="5F2F0282" w14:textId="53F29BB4" w:rsidR="001B2E94" w:rsidRPr="00363FA9" w:rsidRDefault="001B2E94">
          <w:pPr>
            <w:pStyle w:val="TOC2"/>
            <w:tabs>
              <w:tab w:val="left" w:pos="880"/>
              <w:tab w:val="right" w:leader="dot" w:pos="9350"/>
            </w:tabs>
            <w:rPr>
              <w:rFonts w:ascii="Arial" w:eastAsiaTheme="minorEastAsia" w:hAnsi="Arial" w:cs="Arial"/>
              <w:noProof/>
              <w:sz w:val="22"/>
              <w:szCs w:val="22"/>
              <w:lang w:val="en-CA"/>
            </w:rPr>
          </w:pPr>
          <w:hyperlink w:anchor="_Toc209564854" w:history="1">
            <w:r w:rsidRPr="00363FA9">
              <w:rPr>
                <w:rStyle w:val="Hyperlink"/>
                <w:rFonts w:ascii="Arial" w:hAnsi="Arial" w:cs="Arial"/>
                <w:noProof/>
                <w:lang w:eastAsia="en-US"/>
              </w:rPr>
              <w:t>2.2</w:t>
            </w:r>
            <w:r w:rsidRPr="00363FA9">
              <w:rPr>
                <w:rFonts w:ascii="Arial" w:eastAsiaTheme="minorEastAsia" w:hAnsi="Arial" w:cs="Arial"/>
                <w:noProof/>
                <w:sz w:val="22"/>
                <w:szCs w:val="22"/>
                <w:lang w:val="en-CA"/>
              </w:rPr>
              <w:tab/>
            </w:r>
            <w:r w:rsidRPr="00363FA9">
              <w:rPr>
                <w:rStyle w:val="Hyperlink"/>
                <w:rFonts w:ascii="Arial" w:hAnsi="Arial" w:cs="Arial"/>
                <w:noProof/>
              </w:rPr>
              <w:t>Public Review Version</w:t>
            </w:r>
            <w:r w:rsidRPr="00363FA9">
              <w:rPr>
                <w:rStyle w:val="Hyperlink"/>
                <w:rFonts w:ascii="Arial" w:hAnsi="Arial" w:cs="Arial"/>
                <w:noProof/>
                <w:lang w:eastAsia="en-US"/>
              </w:rPr>
              <w:t xml:space="preserve"> </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_Toc209564854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9</w:t>
            </w:r>
            <w:r w:rsidRPr="00363FA9">
              <w:rPr>
                <w:rFonts w:ascii="Arial" w:hAnsi="Arial" w:cs="Arial"/>
                <w:noProof/>
                <w:webHidden/>
              </w:rPr>
              <w:fldChar w:fldCharType="end"/>
            </w:r>
          </w:hyperlink>
        </w:p>
        <w:p w14:paraId="29802FD0" w14:textId="021F6FC9" w:rsidR="001B2E94" w:rsidRPr="00363FA9" w:rsidRDefault="001B2E94">
          <w:pPr>
            <w:pStyle w:val="TOC1"/>
            <w:tabs>
              <w:tab w:val="left" w:pos="420"/>
              <w:tab w:val="right" w:leader="dot" w:pos="9350"/>
            </w:tabs>
            <w:rPr>
              <w:rFonts w:ascii="Arial" w:eastAsiaTheme="minorEastAsia" w:hAnsi="Arial" w:cs="Arial"/>
              <w:noProof/>
              <w:sz w:val="22"/>
              <w:szCs w:val="22"/>
              <w:lang w:val="en-CA"/>
            </w:rPr>
          </w:pPr>
          <w:hyperlink w:anchor="_Toc209564855" w:history="1">
            <w:r w:rsidRPr="00363FA9">
              <w:rPr>
                <w:rStyle w:val="Hyperlink"/>
                <w:rFonts w:ascii="Arial" w:hAnsi="Arial" w:cs="Arial"/>
                <w:noProof/>
              </w:rPr>
              <w:t>3.</w:t>
            </w:r>
            <w:r w:rsidRPr="00363FA9">
              <w:rPr>
                <w:rFonts w:ascii="Arial" w:eastAsiaTheme="minorEastAsia" w:hAnsi="Arial" w:cs="Arial"/>
                <w:noProof/>
                <w:sz w:val="22"/>
                <w:szCs w:val="22"/>
                <w:lang w:val="en-CA"/>
              </w:rPr>
              <w:tab/>
            </w:r>
            <w:r w:rsidRPr="00363FA9">
              <w:rPr>
                <w:rStyle w:val="Hyperlink"/>
                <w:rFonts w:ascii="Arial" w:hAnsi="Arial" w:cs="Arial"/>
                <w:noProof/>
              </w:rPr>
              <w:t>OASIS Open Event Terms List</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_Toc209564855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10</w:t>
            </w:r>
            <w:r w:rsidRPr="00363FA9">
              <w:rPr>
                <w:rFonts w:ascii="Arial" w:hAnsi="Arial" w:cs="Arial"/>
                <w:noProof/>
                <w:webHidden/>
              </w:rPr>
              <w:fldChar w:fldCharType="end"/>
            </w:r>
          </w:hyperlink>
        </w:p>
        <w:p w14:paraId="35B6F855" w14:textId="101C3755" w:rsidR="001B2E94" w:rsidRPr="00363FA9" w:rsidRDefault="001B2E94">
          <w:pPr>
            <w:pStyle w:val="TOC2"/>
            <w:tabs>
              <w:tab w:val="left" w:pos="880"/>
              <w:tab w:val="right" w:leader="dot" w:pos="9350"/>
            </w:tabs>
            <w:rPr>
              <w:rFonts w:ascii="Arial" w:eastAsiaTheme="minorEastAsia" w:hAnsi="Arial" w:cs="Arial"/>
              <w:noProof/>
              <w:sz w:val="22"/>
              <w:szCs w:val="22"/>
              <w:lang w:val="en-CA"/>
            </w:rPr>
          </w:pPr>
          <w:hyperlink w:anchor="_Toc209564856" w:history="1">
            <w:r w:rsidRPr="00363FA9">
              <w:rPr>
                <w:rStyle w:val="Hyperlink"/>
                <w:rFonts w:ascii="Arial" w:hAnsi="Arial" w:cs="Arial"/>
                <w:noProof/>
              </w:rPr>
              <w:t>3.1</w:t>
            </w:r>
            <w:r w:rsidRPr="00363FA9">
              <w:rPr>
                <w:rFonts w:ascii="Arial" w:eastAsiaTheme="minorEastAsia" w:hAnsi="Arial" w:cs="Arial"/>
                <w:noProof/>
                <w:sz w:val="22"/>
                <w:szCs w:val="22"/>
                <w:lang w:val="en-CA"/>
              </w:rPr>
              <w:tab/>
            </w:r>
            <w:r w:rsidRPr="00363FA9">
              <w:rPr>
                <w:rStyle w:val="Hyperlink"/>
                <w:rFonts w:ascii="Arial" w:hAnsi="Arial" w:cs="Arial"/>
                <w:noProof/>
              </w:rPr>
              <w:t>OASIS Open Term Confirmation and Mapping Process</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_Toc209564856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11</w:t>
            </w:r>
            <w:r w:rsidRPr="00363FA9">
              <w:rPr>
                <w:rFonts w:ascii="Arial" w:hAnsi="Arial" w:cs="Arial"/>
                <w:noProof/>
                <w:webHidden/>
              </w:rPr>
              <w:fldChar w:fldCharType="end"/>
            </w:r>
          </w:hyperlink>
        </w:p>
        <w:p w14:paraId="4761B071" w14:textId="6BA99636" w:rsidR="001B2E94" w:rsidRPr="00363FA9" w:rsidRDefault="001B2E94">
          <w:pPr>
            <w:pStyle w:val="TOC2"/>
            <w:tabs>
              <w:tab w:val="left" w:pos="880"/>
              <w:tab w:val="right" w:leader="dot" w:pos="9350"/>
            </w:tabs>
            <w:rPr>
              <w:rFonts w:ascii="Arial" w:eastAsiaTheme="minorEastAsia" w:hAnsi="Arial" w:cs="Arial"/>
              <w:noProof/>
              <w:sz w:val="22"/>
              <w:szCs w:val="22"/>
              <w:lang w:val="en-CA"/>
            </w:rPr>
          </w:pPr>
          <w:hyperlink w:anchor="_Toc209564857" w:history="1">
            <w:r w:rsidRPr="00363FA9">
              <w:rPr>
                <w:rStyle w:val="Hyperlink"/>
                <w:rFonts w:ascii="Arial" w:hAnsi="Arial" w:cs="Arial"/>
                <w:noProof/>
              </w:rPr>
              <w:t>3.2</w:t>
            </w:r>
            <w:r w:rsidRPr="00363FA9">
              <w:rPr>
                <w:rFonts w:ascii="Arial" w:eastAsiaTheme="minorEastAsia" w:hAnsi="Arial" w:cs="Arial"/>
                <w:noProof/>
                <w:sz w:val="22"/>
                <w:szCs w:val="22"/>
                <w:lang w:val="en-CA"/>
              </w:rPr>
              <w:tab/>
            </w:r>
            <w:r w:rsidRPr="00363FA9">
              <w:rPr>
                <w:rStyle w:val="Hyperlink"/>
                <w:rFonts w:ascii="Arial" w:hAnsi="Arial" w:cs="Arial"/>
                <w:noProof/>
              </w:rPr>
              <w:t>CAP Categories and OASIS Subcategories</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_Toc209564857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13</w:t>
            </w:r>
            <w:r w:rsidRPr="00363FA9">
              <w:rPr>
                <w:rFonts w:ascii="Arial" w:hAnsi="Arial" w:cs="Arial"/>
                <w:noProof/>
                <w:webHidden/>
              </w:rPr>
              <w:fldChar w:fldCharType="end"/>
            </w:r>
          </w:hyperlink>
        </w:p>
        <w:p w14:paraId="09BAB78B" w14:textId="67EDD53C" w:rsidR="001B2E94" w:rsidRPr="00363FA9" w:rsidRDefault="001B2E94">
          <w:pPr>
            <w:pStyle w:val="TOC3"/>
            <w:tabs>
              <w:tab w:val="left" w:pos="1100"/>
              <w:tab w:val="right" w:leader="dot" w:pos="9350"/>
            </w:tabs>
            <w:rPr>
              <w:rFonts w:ascii="Arial" w:eastAsiaTheme="minorEastAsia" w:hAnsi="Arial" w:cs="Arial"/>
              <w:noProof/>
              <w:sz w:val="22"/>
              <w:szCs w:val="22"/>
              <w:lang w:val="en-CA"/>
            </w:rPr>
          </w:pPr>
          <w:hyperlink w:anchor="_Toc209564858" w:history="1">
            <w:r w:rsidRPr="00363FA9">
              <w:rPr>
                <w:rStyle w:val="Hyperlink"/>
                <w:rFonts w:ascii="Arial" w:hAnsi="Arial" w:cs="Arial"/>
                <w:noProof/>
              </w:rPr>
              <w:t>3.2.1</w:t>
            </w:r>
            <w:r w:rsidRPr="00363FA9">
              <w:rPr>
                <w:rFonts w:ascii="Arial" w:eastAsiaTheme="minorEastAsia" w:hAnsi="Arial" w:cs="Arial"/>
                <w:noProof/>
                <w:sz w:val="22"/>
                <w:szCs w:val="22"/>
                <w:lang w:val="en-CA"/>
              </w:rPr>
              <w:tab/>
            </w:r>
            <w:r w:rsidRPr="00363FA9">
              <w:rPr>
                <w:rStyle w:val="Hyperlink"/>
                <w:rFonts w:ascii="Arial" w:hAnsi="Arial" w:cs="Arial"/>
                <w:noProof/>
              </w:rPr>
              <w:t>Geophysical</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_Toc209564858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13</w:t>
            </w:r>
            <w:r w:rsidRPr="00363FA9">
              <w:rPr>
                <w:rFonts w:ascii="Arial" w:hAnsi="Arial" w:cs="Arial"/>
                <w:noProof/>
                <w:webHidden/>
              </w:rPr>
              <w:fldChar w:fldCharType="end"/>
            </w:r>
          </w:hyperlink>
        </w:p>
        <w:p w14:paraId="5B2016D4" w14:textId="2AC797AA" w:rsidR="001B2E94" w:rsidRPr="00363FA9" w:rsidRDefault="001B2E94">
          <w:pPr>
            <w:pStyle w:val="TOC3"/>
            <w:tabs>
              <w:tab w:val="left" w:pos="1100"/>
              <w:tab w:val="right" w:leader="dot" w:pos="9350"/>
            </w:tabs>
            <w:rPr>
              <w:rFonts w:ascii="Arial" w:eastAsiaTheme="minorEastAsia" w:hAnsi="Arial" w:cs="Arial"/>
              <w:noProof/>
              <w:sz w:val="22"/>
              <w:szCs w:val="22"/>
              <w:lang w:val="en-CA"/>
            </w:rPr>
          </w:pPr>
          <w:hyperlink w:anchor="_Toc209564859" w:history="1">
            <w:r w:rsidRPr="00363FA9">
              <w:rPr>
                <w:rStyle w:val="Hyperlink"/>
                <w:rFonts w:ascii="Arial" w:hAnsi="Arial" w:cs="Arial"/>
                <w:noProof/>
              </w:rPr>
              <w:t>3.2.2</w:t>
            </w:r>
            <w:r w:rsidRPr="00363FA9">
              <w:rPr>
                <w:rFonts w:ascii="Arial" w:eastAsiaTheme="minorEastAsia" w:hAnsi="Arial" w:cs="Arial"/>
                <w:noProof/>
                <w:sz w:val="22"/>
                <w:szCs w:val="22"/>
                <w:lang w:val="en-CA"/>
              </w:rPr>
              <w:tab/>
            </w:r>
            <w:r w:rsidRPr="00363FA9">
              <w:rPr>
                <w:rStyle w:val="Hyperlink"/>
                <w:rFonts w:ascii="Arial" w:hAnsi="Arial" w:cs="Arial"/>
                <w:noProof/>
              </w:rPr>
              <w:t>Meteorological</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_Toc209564859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14</w:t>
            </w:r>
            <w:r w:rsidRPr="00363FA9">
              <w:rPr>
                <w:rFonts w:ascii="Arial" w:hAnsi="Arial" w:cs="Arial"/>
                <w:noProof/>
                <w:webHidden/>
              </w:rPr>
              <w:fldChar w:fldCharType="end"/>
            </w:r>
          </w:hyperlink>
        </w:p>
        <w:p w14:paraId="791899DB" w14:textId="1388AB0C" w:rsidR="001B2E94" w:rsidRPr="00363FA9" w:rsidRDefault="001B2E94">
          <w:pPr>
            <w:pStyle w:val="TOC3"/>
            <w:tabs>
              <w:tab w:val="left" w:pos="1100"/>
              <w:tab w:val="right" w:leader="dot" w:pos="9350"/>
            </w:tabs>
            <w:rPr>
              <w:rFonts w:ascii="Arial" w:eastAsiaTheme="minorEastAsia" w:hAnsi="Arial" w:cs="Arial"/>
              <w:noProof/>
              <w:sz w:val="22"/>
              <w:szCs w:val="22"/>
              <w:lang w:val="en-CA"/>
            </w:rPr>
          </w:pPr>
          <w:hyperlink w:anchor="_Toc209564860" w:history="1">
            <w:r w:rsidRPr="00363FA9">
              <w:rPr>
                <w:rStyle w:val="Hyperlink"/>
                <w:rFonts w:ascii="Arial" w:hAnsi="Arial" w:cs="Arial"/>
                <w:noProof/>
              </w:rPr>
              <w:t>3.2.3</w:t>
            </w:r>
            <w:r w:rsidRPr="00363FA9">
              <w:rPr>
                <w:rFonts w:ascii="Arial" w:eastAsiaTheme="minorEastAsia" w:hAnsi="Arial" w:cs="Arial"/>
                <w:noProof/>
                <w:sz w:val="22"/>
                <w:szCs w:val="22"/>
                <w:lang w:val="en-CA"/>
              </w:rPr>
              <w:tab/>
            </w:r>
            <w:r w:rsidRPr="00363FA9">
              <w:rPr>
                <w:rStyle w:val="Hyperlink"/>
                <w:rFonts w:ascii="Arial" w:hAnsi="Arial" w:cs="Arial"/>
                <w:noProof/>
              </w:rPr>
              <w:t>Safety</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_Toc209564860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14</w:t>
            </w:r>
            <w:r w:rsidRPr="00363FA9">
              <w:rPr>
                <w:rFonts w:ascii="Arial" w:hAnsi="Arial" w:cs="Arial"/>
                <w:noProof/>
                <w:webHidden/>
              </w:rPr>
              <w:fldChar w:fldCharType="end"/>
            </w:r>
          </w:hyperlink>
        </w:p>
        <w:p w14:paraId="3FD35467" w14:textId="3E39FE5F" w:rsidR="001B2E94" w:rsidRPr="00363FA9" w:rsidRDefault="001B2E94">
          <w:pPr>
            <w:pStyle w:val="TOC3"/>
            <w:tabs>
              <w:tab w:val="left" w:pos="1100"/>
              <w:tab w:val="right" w:leader="dot" w:pos="9350"/>
            </w:tabs>
            <w:rPr>
              <w:rFonts w:ascii="Arial" w:eastAsiaTheme="minorEastAsia" w:hAnsi="Arial" w:cs="Arial"/>
              <w:noProof/>
              <w:sz w:val="22"/>
              <w:szCs w:val="22"/>
              <w:lang w:val="en-CA"/>
            </w:rPr>
          </w:pPr>
          <w:hyperlink w:anchor="_Toc209564861" w:history="1">
            <w:r w:rsidRPr="00363FA9">
              <w:rPr>
                <w:rStyle w:val="Hyperlink"/>
                <w:rFonts w:ascii="Arial" w:hAnsi="Arial" w:cs="Arial"/>
                <w:noProof/>
              </w:rPr>
              <w:t>3.2.4</w:t>
            </w:r>
            <w:r w:rsidRPr="00363FA9">
              <w:rPr>
                <w:rFonts w:ascii="Arial" w:eastAsiaTheme="minorEastAsia" w:hAnsi="Arial" w:cs="Arial"/>
                <w:noProof/>
                <w:sz w:val="22"/>
                <w:szCs w:val="22"/>
                <w:lang w:val="en-CA"/>
              </w:rPr>
              <w:tab/>
            </w:r>
            <w:r w:rsidRPr="00363FA9">
              <w:rPr>
                <w:rStyle w:val="Hyperlink"/>
                <w:rFonts w:ascii="Arial" w:hAnsi="Arial" w:cs="Arial"/>
                <w:noProof/>
              </w:rPr>
              <w:t>Security</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_Toc209564861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15</w:t>
            </w:r>
            <w:r w:rsidRPr="00363FA9">
              <w:rPr>
                <w:rFonts w:ascii="Arial" w:hAnsi="Arial" w:cs="Arial"/>
                <w:noProof/>
                <w:webHidden/>
              </w:rPr>
              <w:fldChar w:fldCharType="end"/>
            </w:r>
          </w:hyperlink>
        </w:p>
        <w:p w14:paraId="2959D859" w14:textId="312E059B" w:rsidR="001B2E94" w:rsidRPr="00363FA9" w:rsidRDefault="001B2E94">
          <w:pPr>
            <w:pStyle w:val="TOC3"/>
            <w:tabs>
              <w:tab w:val="left" w:pos="1100"/>
              <w:tab w:val="right" w:leader="dot" w:pos="9350"/>
            </w:tabs>
            <w:rPr>
              <w:rFonts w:ascii="Arial" w:eastAsiaTheme="minorEastAsia" w:hAnsi="Arial" w:cs="Arial"/>
              <w:noProof/>
              <w:sz w:val="22"/>
              <w:szCs w:val="22"/>
              <w:lang w:val="en-CA"/>
            </w:rPr>
          </w:pPr>
          <w:hyperlink w:anchor="_Toc209564862" w:history="1">
            <w:r w:rsidRPr="00363FA9">
              <w:rPr>
                <w:rStyle w:val="Hyperlink"/>
                <w:rFonts w:ascii="Arial" w:hAnsi="Arial" w:cs="Arial"/>
                <w:noProof/>
              </w:rPr>
              <w:t>3.2.5</w:t>
            </w:r>
            <w:r w:rsidRPr="00363FA9">
              <w:rPr>
                <w:rFonts w:ascii="Arial" w:eastAsiaTheme="minorEastAsia" w:hAnsi="Arial" w:cs="Arial"/>
                <w:noProof/>
                <w:sz w:val="22"/>
                <w:szCs w:val="22"/>
                <w:lang w:val="en-CA"/>
              </w:rPr>
              <w:tab/>
            </w:r>
            <w:r w:rsidRPr="00363FA9">
              <w:rPr>
                <w:rStyle w:val="Hyperlink"/>
                <w:rFonts w:ascii="Arial" w:hAnsi="Arial" w:cs="Arial"/>
                <w:noProof/>
              </w:rPr>
              <w:t>Rescue</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_Toc209564862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15</w:t>
            </w:r>
            <w:r w:rsidRPr="00363FA9">
              <w:rPr>
                <w:rFonts w:ascii="Arial" w:hAnsi="Arial" w:cs="Arial"/>
                <w:noProof/>
                <w:webHidden/>
              </w:rPr>
              <w:fldChar w:fldCharType="end"/>
            </w:r>
          </w:hyperlink>
        </w:p>
        <w:p w14:paraId="76CD9B81" w14:textId="5D7EFD7D" w:rsidR="001B2E94" w:rsidRPr="00363FA9" w:rsidRDefault="001B2E94">
          <w:pPr>
            <w:pStyle w:val="TOC3"/>
            <w:tabs>
              <w:tab w:val="left" w:pos="1100"/>
              <w:tab w:val="right" w:leader="dot" w:pos="9350"/>
            </w:tabs>
            <w:rPr>
              <w:rFonts w:ascii="Arial" w:eastAsiaTheme="minorEastAsia" w:hAnsi="Arial" w:cs="Arial"/>
              <w:noProof/>
              <w:sz w:val="22"/>
              <w:szCs w:val="22"/>
              <w:lang w:val="en-CA"/>
            </w:rPr>
          </w:pPr>
          <w:hyperlink w:anchor="_Toc209564863" w:history="1">
            <w:r w:rsidRPr="00363FA9">
              <w:rPr>
                <w:rStyle w:val="Hyperlink"/>
                <w:rFonts w:ascii="Arial" w:eastAsia="Liberation Sans" w:hAnsi="Arial" w:cs="Arial"/>
                <w:noProof/>
              </w:rPr>
              <w:t>3.2.6</w:t>
            </w:r>
            <w:r w:rsidRPr="00363FA9">
              <w:rPr>
                <w:rFonts w:ascii="Arial" w:eastAsiaTheme="minorEastAsia" w:hAnsi="Arial" w:cs="Arial"/>
                <w:noProof/>
                <w:sz w:val="22"/>
                <w:szCs w:val="22"/>
                <w:lang w:val="en-CA"/>
              </w:rPr>
              <w:tab/>
            </w:r>
            <w:r w:rsidRPr="00363FA9">
              <w:rPr>
                <w:rStyle w:val="Hyperlink"/>
                <w:rFonts w:ascii="Arial" w:eastAsia="Liberation Sans" w:hAnsi="Arial" w:cs="Arial"/>
                <w:noProof/>
              </w:rPr>
              <w:t>Fire</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_Toc209564863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16</w:t>
            </w:r>
            <w:r w:rsidRPr="00363FA9">
              <w:rPr>
                <w:rFonts w:ascii="Arial" w:hAnsi="Arial" w:cs="Arial"/>
                <w:noProof/>
                <w:webHidden/>
              </w:rPr>
              <w:fldChar w:fldCharType="end"/>
            </w:r>
          </w:hyperlink>
        </w:p>
        <w:p w14:paraId="48D3A783" w14:textId="1DD3F545" w:rsidR="001B2E94" w:rsidRPr="00363FA9" w:rsidRDefault="001B2E94">
          <w:pPr>
            <w:pStyle w:val="TOC3"/>
            <w:tabs>
              <w:tab w:val="left" w:pos="1100"/>
              <w:tab w:val="right" w:leader="dot" w:pos="9350"/>
            </w:tabs>
            <w:rPr>
              <w:rFonts w:ascii="Arial" w:eastAsiaTheme="minorEastAsia" w:hAnsi="Arial" w:cs="Arial"/>
              <w:noProof/>
              <w:sz w:val="22"/>
              <w:szCs w:val="22"/>
              <w:lang w:val="en-CA"/>
            </w:rPr>
          </w:pPr>
          <w:hyperlink w:anchor="_Toc209564864" w:history="1">
            <w:r w:rsidRPr="00363FA9">
              <w:rPr>
                <w:rStyle w:val="Hyperlink"/>
                <w:rFonts w:ascii="Arial" w:hAnsi="Arial" w:cs="Arial"/>
                <w:noProof/>
              </w:rPr>
              <w:t>3.2.7</w:t>
            </w:r>
            <w:r w:rsidRPr="00363FA9">
              <w:rPr>
                <w:rFonts w:ascii="Arial" w:eastAsiaTheme="minorEastAsia" w:hAnsi="Arial" w:cs="Arial"/>
                <w:noProof/>
                <w:sz w:val="22"/>
                <w:szCs w:val="22"/>
                <w:lang w:val="en-CA"/>
              </w:rPr>
              <w:tab/>
            </w:r>
            <w:r w:rsidRPr="00363FA9">
              <w:rPr>
                <w:rStyle w:val="Hyperlink"/>
                <w:rFonts w:ascii="Arial" w:hAnsi="Arial" w:cs="Arial"/>
                <w:noProof/>
              </w:rPr>
              <w:t>Health</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_Toc209564864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16</w:t>
            </w:r>
            <w:r w:rsidRPr="00363FA9">
              <w:rPr>
                <w:rFonts w:ascii="Arial" w:hAnsi="Arial" w:cs="Arial"/>
                <w:noProof/>
                <w:webHidden/>
              </w:rPr>
              <w:fldChar w:fldCharType="end"/>
            </w:r>
          </w:hyperlink>
        </w:p>
        <w:p w14:paraId="7ACE2BF8" w14:textId="0D109976" w:rsidR="001B2E94" w:rsidRPr="00363FA9" w:rsidRDefault="001B2E94">
          <w:pPr>
            <w:pStyle w:val="TOC3"/>
            <w:tabs>
              <w:tab w:val="left" w:pos="1100"/>
              <w:tab w:val="right" w:leader="dot" w:pos="9350"/>
            </w:tabs>
            <w:rPr>
              <w:rFonts w:ascii="Arial" w:eastAsiaTheme="minorEastAsia" w:hAnsi="Arial" w:cs="Arial"/>
              <w:noProof/>
              <w:sz w:val="22"/>
              <w:szCs w:val="22"/>
              <w:lang w:val="en-CA"/>
            </w:rPr>
          </w:pPr>
          <w:hyperlink w:anchor="_Toc209564865" w:history="1">
            <w:r w:rsidRPr="00363FA9">
              <w:rPr>
                <w:rStyle w:val="Hyperlink"/>
                <w:rFonts w:ascii="Arial" w:hAnsi="Arial" w:cs="Arial"/>
                <w:noProof/>
              </w:rPr>
              <w:t>3.2.8</w:t>
            </w:r>
            <w:r w:rsidRPr="00363FA9">
              <w:rPr>
                <w:rFonts w:ascii="Arial" w:eastAsiaTheme="minorEastAsia" w:hAnsi="Arial" w:cs="Arial"/>
                <w:noProof/>
                <w:sz w:val="22"/>
                <w:szCs w:val="22"/>
                <w:lang w:val="en-CA"/>
              </w:rPr>
              <w:tab/>
            </w:r>
            <w:r w:rsidRPr="00363FA9">
              <w:rPr>
                <w:rStyle w:val="Hyperlink"/>
                <w:rFonts w:ascii="Arial" w:hAnsi="Arial" w:cs="Arial"/>
                <w:noProof/>
              </w:rPr>
              <w:t>Environmental</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_Toc209564865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17</w:t>
            </w:r>
            <w:r w:rsidRPr="00363FA9">
              <w:rPr>
                <w:rFonts w:ascii="Arial" w:hAnsi="Arial" w:cs="Arial"/>
                <w:noProof/>
                <w:webHidden/>
              </w:rPr>
              <w:fldChar w:fldCharType="end"/>
            </w:r>
          </w:hyperlink>
        </w:p>
        <w:p w14:paraId="5279D210" w14:textId="100DCD70" w:rsidR="001B2E94" w:rsidRPr="00363FA9" w:rsidRDefault="001B2E94">
          <w:pPr>
            <w:pStyle w:val="TOC3"/>
            <w:tabs>
              <w:tab w:val="left" w:pos="1100"/>
              <w:tab w:val="right" w:leader="dot" w:pos="9350"/>
            </w:tabs>
            <w:rPr>
              <w:rFonts w:ascii="Arial" w:eastAsiaTheme="minorEastAsia" w:hAnsi="Arial" w:cs="Arial"/>
              <w:noProof/>
              <w:sz w:val="22"/>
              <w:szCs w:val="22"/>
              <w:lang w:val="en-CA"/>
            </w:rPr>
          </w:pPr>
          <w:hyperlink w:anchor="_Toc209564866" w:history="1">
            <w:r w:rsidRPr="00363FA9">
              <w:rPr>
                <w:rStyle w:val="Hyperlink"/>
                <w:rFonts w:ascii="Arial" w:hAnsi="Arial" w:cs="Arial"/>
                <w:noProof/>
              </w:rPr>
              <w:t>3.2.9</w:t>
            </w:r>
            <w:r w:rsidRPr="00363FA9">
              <w:rPr>
                <w:rFonts w:ascii="Arial" w:eastAsiaTheme="minorEastAsia" w:hAnsi="Arial" w:cs="Arial"/>
                <w:noProof/>
                <w:sz w:val="22"/>
                <w:szCs w:val="22"/>
                <w:lang w:val="en-CA"/>
              </w:rPr>
              <w:tab/>
            </w:r>
            <w:r w:rsidRPr="00363FA9">
              <w:rPr>
                <w:rStyle w:val="Hyperlink"/>
                <w:rFonts w:ascii="Arial" w:hAnsi="Arial" w:cs="Arial"/>
                <w:noProof/>
              </w:rPr>
              <w:t>Transport</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_Toc209564866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17</w:t>
            </w:r>
            <w:r w:rsidRPr="00363FA9">
              <w:rPr>
                <w:rFonts w:ascii="Arial" w:hAnsi="Arial" w:cs="Arial"/>
                <w:noProof/>
                <w:webHidden/>
              </w:rPr>
              <w:fldChar w:fldCharType="end"/>
            </w:r>
          </w:hyperlink>
        </w:p>
        <w:p w14:paraId="267C8B27" w14:textId="504F025B" w:rsidR="001B2E94" w:rsidRPr="00363FA9" w:rsidRDefault="001B2E94">
          <w:pPr>
            <w:pStyle w:val="TOC3"/>
            <w:tabs>
              <w:tab w:val="left" w:pos="1320"/>
              <w:tab w:val="right" w:leader="dot" w:pos="9350"/>
            </w:tabs>
            <w:rPr>
              <w:rFonts w:ascii="Arial" w:eastAsiaTheme="minorEastAsia" w:hAnsi="Arial" w:cs="Arial"/>
              <w:noProof/>
              <w:sz w:val="22"/>
              <w:szCs w:val="22"/>
              <w:lang w:val="en-CA"/>
            </w:rPr>
          </w:pPr>
          <w:hyperlink w:anchor="_Toc209564867" w:history="1">
            <w:r w:rsidRPr="00363FA9">
              <w:rPr>
                <w:rStyle w:val="Hyperlink"/>
                <w:rFonts w:ascii="Arial" w:hAnsi="Arial" w:cs="Arial"/>
                <w:noProof/>
              </w:rPr>
              <w:t>3.2.10</w:t>
            </w:r>
            <w:r w:rsidRPr="00363FA9">
              <w:rPr>
                <w:rFonts w:ascii="Arial" w:eastAsiaTheme="minorEastAsia" w:hAnsi="Arial" w:cs="Arial"/>
                <w:noProof/>
                <w:sz w:val="22"/>
                <w:szCs w:val="22"/>
                <w:lang w:val="en-CA"/>
              </w:rPr>
              <w:tab/>
            </w:r>
            <w:r w:rsidRPr="00363FA9">
              <w:rPr>
                <w:rStyle w:val="Hyperlink"/>
                <w:rFonts w:ascii="Arial" w:hAnsi="Arial" w:cs="Arial"/>
                <w:noProof/>
              </w:rPr>
              <w:t>Infrastructure</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_Toc209564867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18</w:t>
            </w:r>
            <w:r w:rsidRPr="00363FA9">
              <w:rPr>
                <w:rFonts w:ascii="Arial" w:hAnsi="Arial" w:cs="Arial"/>
                <w:noProof/>
                <w:webHidden/>
              </w:rPr>
              <w:fldChar w:fldCharType="end"/>
            </w:r>
          </w:hyperlink>
        </w:p>
        <w:p w14:paraId="12F31AC2" w14:textId="44367CFF" w:rsidR="001B2E94" w:rsidRPr="00363FA9" w:rsidRDefault="001B2E94">
          <w:pPr>
            <w:pStyle w:val="TOC3"/>
            <w:tabs>
              <w:tab w:val="left" w:pos="1320"/>
              <w:tab w:val="right" w:leader="dot" w:pos="9350"/>
            </w:tabs>
            <w:rPr>
              <w:rFonts w:ascii="Arial" w:eastAsiaTheme="minorEastAsia" w:hAnsi="Arial" w:cs="Arial"/>
              <w:noProof/>
              <w:sz w:val="22"/>
              <w:szCs w:val="22"/>
              <w:lang w:val="en-CA"/>
            </w:rPr>
          </w:pPr>
          <w:hyperlink w:anchor="_Toc209564868" w:history="1">
            <w:r w:rsidRPr="00363FA9">
              <w:rPr>
                <w:rStyle w:val="Hyperlink"/>
                <w:rFonts w:ascii="Arial" w:hAnsi="Arial" w:cs="Arial"/>
                <w:noProof/>
              </w:rPr>
              <w:t>3.2.11</w:t>
            </w:r>
            <w:r w:rsidRPr="00363FA9">
              <w:rPr>
                <w:rFonts w:ascii="Arial" w:eastAsiaTheme="minorEastAsia" w:hAnsi="Arial" w:cs="Arial"/>
                <w:noProof/>
                <w:sz w:val="22"/>
                <w:szCs w:val="22"/>
                <w:lang w:val="en-CA"/>
              </w:rPr>
              <w:tab/>
            </w:r>
            <w:r w:rsidRPr="00363FA9">
              <w:rPr>
                <w:rStyle w:val="Hyperlink"/>
                <w:rFonts w:ascii="Arial" w:hAnsi="Arial" w:cs="Arial"/>
                <w:noProof/>
              </w:rPr>
              <w:t>CBRNE</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_Toc209564868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18</w:t>
            </w:r>
            <w:r w:rsidRPr="00363FA9">
              <w:rPr>
                <w:rFonts w:ascii="Arial" w:hAnsi="Arial" w:cs="Arial"/>
                <w:noProof/>
                <w:webHidden/>
              </w:rPr>
              <w:fldChar w:fldCharType="end"/>
            </w:r>
          </w:hyperlink>
        </w:p>
        <w:p w14:paraId="135631D0" w14:textId="4FCD7730" w:rsidR="001B2E94" w:rsidRPr="00363FA9" w:rsidRDefault="001B2E94">
          <w:pPr>
            <w:pStyle w:val="TOC3"/>
            <w:tabs>
              <w:tab w:val="left" w:pos="1320"/>
              <w:tab w:val="right" w:leader="dot" w:pos="9350"/>
            </w:tabs>
            <w:rPr>
              <w:rFonts w:ascii="Arial" w:eastAsiaTheme="minorEastAsia" w:hAnsi="Arial" w:cs="Arial"/>
              <w:noProof/>
              <w:sz w:val="22"/>
              <w:szCs w:val="22"/>
              <w:lang w:val="en-CA"/>
            </w:rPr>
          </w:pPr>
          <w:hyperlink w:anchor="_Toc209564869" w:history="1">
            <w:r w:rsidRPr="00363FA9">
              <w:rPr>
                <w:rStyle w:val="Hyperlink"/>
                <w:rFonts w:ascii="Arial" w:hAnsi="Arial" w:cs="Arial"/>
                <w:noProof/>
              </w:rPr>
              <w:t>3.2.12</w:t>
            </w:r>
            <w:r w:rsidRPr="00363FA9">
              <w:rPr>
                <w:rFonts w:ascii="Arial" w:eastAsiaTheme="minorEastAsia" w:hAnsi="Arial" w:cs="Arial"/>
                <w:noProof/>
                <w:sz w:val="22"/>
                <w:szCs w:val="22"/>
                <w:lang w:val="en-CA"/>
              </w:rPr>
              <w:tab/>
            </w:r>
            <w:r w:rsidRPr="00363FA9">
              <w:rPr>
                <w:rStyle w:val="Hyperlink"/>
                <w:rFonts w:ascii="Arial" w:hAnsi="Arial" w:cs="Arial"/>
                <w:noProof/>
              </w:rPr>
              <w:t>Other</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_Toc209564869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18</w:t>
            </w:r>
            <w:r w:rsidRPr="00363FA9">
              <w:rPr>
                <w:rFonts w:ascii="Arial" w:hAnsi="Arial" w:cs="Arial"/>
                <w:noProof/>
                <w:webHidden/>
              </w:rPr>
              <w:fldChar w:fldCharType="end"/>
            </w:r>
          </w:hyperlink>
        </w:p>
        <w:p w14:paraId="6CC1A7EA" w14:textId="6E804822" w:rsidR="001B2E94" w:rsidRPr="00363FA9" w:rsidRDefault="001B2E94">
          <w:pPr>
            <w:pStyle w:val="TOC1"/>
            <w:tabs>
              <w:tab w:val="left" w:pos="420"/>
              <w:tab w:val="right" w:leader="dot" w:pos="9350"/>
            </w:tabs>
            <w:rPr>
              <w:rFonts w:ascii="Arial" w:eastAsiaTheme="minorEastAsia" w:hAnsi="Arial" w:cs="Arial"/>
              <w:noProof/>
              <w:sz w:val="22"/>
              <w:szCs w:val="22"/>
              <w:lang w:val="en-CA"/>
            </w:rPr>
          </w:pPr>
          <w:hyperlink w:anchor="_Toc209564870" w:history="1">
            <w:r w:rsidRPr="00363FA9">
              <w:rPr>
                <w:rStyle w:val="Hyperlink"/>
                <w:rFonts w:ascii="Arial" w:hAnsi="Arial" w:cs="Arial"/>
                <w:noProof/>
              </w:rPr>
              <w:t>4.</w:t>
            </w:r>
            <w:r w:rsidRPr="00363FA9">
              <w:rPr>
                <w:rFonts w:ascii="Arial" w:eastAsiaTheme="minorEastAsia" w:hAnsi="Arial" w:cs="Arial"/>
                <w:noProof/>
                <w:sz w:val="22"/>
                <w:szCs w:val="22"/>
                <w:lang w:val="en-CA"/>
              </w:rPr>
              <w:tab/>
            </w:r>
            <w:r w:rsidRPr="00363FA9">
              <w:rPr>
                <w:rStyle w:val="Hyperlink"/>
                <w:rFonts w:ascii="Arial" w:hAnsi="Arial" w:cs="Arial"/>
                <w:noProof/>
              </w:rPr>
              <w:t>OASIS Event Terms List – Terms and Codes</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_Toc209564870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19</w:t>
            </w:r>
            <w:r w:rsidRPr="00363FA9">
              <w:rPr>
                <w:rFonts w:ascii="Arial" w:hAnsi="Arial" w:cs="Arial"/>
                <w:noProof/>
                <w:webHidden/>
              </w:rPr>
              <w:fldChar w:fldCharType="end"/>
            </w:r>
          </w:hyperlink>
        </w:p>
        <w:p w14:paraId="5C53B46B" w14:textId="569D3ED3" w:rsidR="001B2E94" w:rsidRPr="00363FA9" w:rsidRDefault="001B2E94">
          <w:pPr>
            <w:pStyle w:val="TOC2"/>
            <w:tabs>
              <w:tab w:val="left" w:pos="880"/>
              <w:tab w:val="right" w:leader="dot" w:pos="9350"/>
            </w:tabs>
            <w:rPr>
              <w:rFonts w:ascii="Arial" w:eastAsiaTheme="minorEastAsia" w:hAnsi="Arial" w:cs="Arial"/>
              <w:noProof/>
              <w:sz w:val="22"/>
              <w:szCs w:val="22"/>
              <w:lang w:val="en-CA"/>
            </w:rPr>
          </w:pPr>
          <w:hyperlink w:anchor="_Toc209564871" w:history="1">
            <w:r w:rsidRPr="00363FA9">
              <w:rPr>
                <w:rStyle w:val="Hyperlink"/>
                <w:rFonts w:ascii="Arial" w:hAnsi="Arial" w:cs="Arial"/>
                <w:noProof/>
              </w:rPr>
              <w:t>4.1</w:t>
            </w:r>
            <w:r w:rsidRPr="00363FA9">
              <w:rPr>
                <w:rFonts w:ascii="Arial" w:eastAsiaTheme="minorEastAsia" w:hAnsi="Arial" w:cs="Arial"/>
                <w:noProof/>
                <w:sz w:val="22"/>
                <w:szCs w:val="22"/>
                <w:lang w:val="en-CA"/>
              </w:rPr>
              <w:tab/>
            </w:r>
            <w:r w:rsidRPr="00363FA9">
              <w:rPr>
                <w:rStyle w:val="Hyperlink"/>
                <w:rFonts w:ascii="Arial" w:hAnsi="Arial" w:cs="Arial"/>
                <w:noProof/>
              </w:rPr>
              <w:t>Existing Entries from v1.0</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_Toc209564871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20</w:t>
            </w:r>
            <w:r w:rsidRPr="00363FA9">
              <w:rPr>
                <w:rFonts w:ascii="Arial" w:hAnsi="Arial" w:cs="Arial"/>
                <w:noProof/>
                <w:webHidden/>
              </w:rPr>
              <w:fldChar w:fldCharType="end"/>
            </w:r>
          </w:hyperlink>
        </w:p>
        <w:p w14:paraId="123D42D1" w14:textId="20217A54" w:rsidR="001B2E94" w:rsidRPr="00363FA9" w:rsidRDefault="001B2E94">
          <w:pPr>
            <w:pStyle w:val="TOC2"/>
            <w:tabs>
              <w:tab w:val="left" w:pos="880"/>
              <w:tab w:val="right" w:leader="dot" w:pos="9350"/>
            </w:tabs>
            <w:rPr>
              <w:rFonts w:ascii="Arial" w:eastAsiaTheme="minorEastAsia" w:hAnsi="Arial" w:cs="Arial"/>
              <w:noProof/>
              <w:sz w:val="22"/>
              <w:szCs w:val="22"/>
              <w:lang w:val="en-CA"/>
            </w:rPr>
          </w:pPr>
          <w:hyperlink w:anchor="_Toc209564872" w:history="1">
            <w:r w:rsidRPr="00363FA9">
              <w:rPr>
                <w:rStyle w:val="Hyperlink"/>
                <w:rFonts w:ascii="Arial" w:hAnsi="Arial" w:cs="Arial"/>
                <w:noProof/>
              </w:rPr>
              <w:t>4.2</w:t>
            </w:r>
            <w:r w:rsidRPr="00363FA9">
              <w:rPr>
                <w:rFonts w:ascii="Arial" w:eastAsiaTheme="minorEastAsia" w:hAnsi="Arial" w:cs="Arial"/>
                <w:noProof/>
                <w:sz w:val="22"/>
                <w:szCs w:val="22"/>
                <w:lang w:val="en-CA"/>
              </w:rPr>
              <w:tab/>
            </w:r>
            <w:r w:rsidRPr="00363FA9">
              <w:rPr>
                <w:rStyle w:val="Hyperlink"/>
                <w:rFonts w:ascii="Arial" w:hAnsi="Arial" w:cs="Arial"/>
                <w:noProof/>
              </w:rPr>
              <w:t>New Entries for v2.0</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_Toc209564872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34</w:t>
            </w:r>
            <w:r w:rsidRPr="00363FA9">
              <w:rPr>
                <w:rFonts w:ascii="Arial" w:hAnsi="Arial" w:cs="Arial"/>
                <w:noProof/>
                <w:webHidden/>
              </w:rPr>
              <w:fldChar w:fldCharType="end"/>
            </w:r>
          </w:hyperlink>
        </w:p>
        <w:p w14:paraId="53390C83" w14:textId="4B19B769" w:rsidR="001B2E94" w:rsidRPr="00363FA9" w:rsidRDefault="001B2E94">
          <w:pPr>
            <w:pStyle w:val="TOC2"/>
            <w:tabs>
              <w:tab w:val="left" w:pos="880"/>
              <w:tab w:val="right" w:leader="dot" w:pos="9350"/>
            </w:tabs>
            <w:rPr>
              <w:rFonts w:ascii="Arial" w:eastAsiaTheme="minorEastAsia" w:hAnsi="Arial" w:cs="Arial"/>
              <w:noProof/>
              <w:sz w:val="22"/>
              <w:szCs w:val="22"/>
              <w:lang w:val="en-CA"/>
            </w:rPr>
          </w:pPr>
          <w:hyperlink w:anchor="_Toc209564873" w:history="1">
            <w:r w:rsidRPr="00363FA9">
              <w:rPr>
                <w:rStyle w:val="Hyperlink"/>
                <w:rFonts w:ascii="Arial" w:hAnsi="Arial" w:cs="Arial"/>
                <w:noProof/>
              </w:rPr>
              <w:t>4.3</w:t>
            </w:r>
            <w:r w:rsidRPr="00363FA9">
              <w:rPr>
                <w:rFonts w:ascii="Arial" w:eastAsiaTheme="minorEastAsia" w:hAnsi="Arial" w:cs="Arial"/>
                <w:noProof/>
                <w:sz w:val="22"/>
                <w:szCs w:val="22"/>
                <w:lang w:val="en-CA"/>
              </w:rPr>
              <w:tab/>
            </w:r>
            <w:r w:rsidRPr="00363FA9">
              <w:rPr>
                <w:rStyle w:val="Hyperlink"/>
                <w:rFonts w:ascii="Arial" w:hAnsi="Arial" w:cs="Arial"/>
                <w:noProof/>
              </w:rPr>
              <w:t>Indexed Source (Individual or Group)</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_Toc209564873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41</w:t>
            </w:r>
            <w:r w:rsidRPr="00363FA9">
              <w:rPr>
                <w:rFonts w:ascii="Arial" w:hAnsi="Arial" w:cs="Arial"/>
                <w:noProof/>
                <w:webHidden/>
              </w:rPr>
              <w:fldChar w:fldCharType="end"/>
            </w:r>
          </w:hyperlink>
        </w:p>
        <w:p w14:paraId="4EA1ED75" w14:textId="59E30E76" w:rsidR="001B2E94" w:rsidRPr="00363FA9" w:rsidRDefault="001B2E94">
          <w:pPr>
            <w:pStyle w:val="TOC1"/>
            <w:tabs>
              <w:tab w:val="left" w:pos="420"/>
              <w:tab w:val="right" w:leader="dot" w:pos="9350"/>
            </w:tabs>
            <w:rPr>
              <w:rFonts w:ascii="Arial" w:eastAsiaTheme="minorEastAsia" w:hAnsi="Arial" w:cs="Arial"/>
              <w:noProof/>
              <w:sz w:val="22"/>
              <w:szCs w:val="22"/>
              <w:lang w:val="en-CA"/>
            </w:rPr>
          </w:pPr>
          <w:hyperlink w:anchor="_Toc209564874" w:history="1">
            <w:r w:rsidRPr="00363FA9">
              <w:rPr>
                <w:rStyle w:val="Hyperlink"/>
                <w:rFonts w:ascii="Arial" w:hAnsi="Arial" w:cs="Arial"/>
                <w:noProof/>
              </w:rPr>
              <w:t>5.</w:t>
            </w:r>
            <w:r w:rsidRPr="00363FA9">
              <w:rPr>
                <w:rFonts w:ascii="Arial" w:eastAsiaTheme="minorEastAsia" w:hAnsi="Arial" w:cs="Arial"/>
                <w:noProof/>
                <w:sz w:val="22"/>
                <w:szCs w:val="22"/>
                <w:lang w:val="en-CA"/>
              </w:rPr>
              <w:tab/>
            </w:r>
            <w:r w:rsidRPr="00363FA9">
              <w:rPr>
                <w:rStyle w:val="Hyperlink"/>
                <w:rFonts w:ascii="Arial" w:hAnsi="Arial" w:cs="Arial"/>
                <w:noProof/>
              </w:rPr>
              <w:t>Submitting Content</w:t>
            </w:r>
            <w:r w:rsidRPr="00363FA9">
              <w:rPr>
                <w:rFonts w:ascii="Arial" w:hAnsi="Arial" w:cs="Arial"/>
                <w:noProof/>
                <w:webHidden/>
              </w:rPr>
              <w:tab/>
            </w:r>
            <w:r w:rsidRPr="00363FA9">
              <w:rPr>
                <w:rFonts w:ascii="Arial" w:hAnsi="Arial" w:cs="Arial"/>
                <w:noProof/>
                <w:webHidden/>
              </w:rPr>
              <w:fldChar w:fldCharType="begin"/>
            </w:r>
            <w:r w:rsidRPr="00363FA9">
              <w:rPr>
                <w:rFonts w:ascii="Arial" w:hAnsi="Arial" w:cs="Arial"/>
                <w:noProof/>
                <w:webHidden/>
              </w:rPr>
              <w:instrText xml:space="preserve"> PAGEREF _Toc209564874 \h </w:instrText>
            </w:r>
            <w:r w:rsidRPr="00363FA9">
              <w:rPr>
                <w:rFonts w:ascii="Arial" w:hAnsi="Arial" w:cs="Arial"/>
                <w:noProof/>
                <w:webHidden/>
              </w:rPr>
            </w:r>
            <w:r w:rsidRPr="00363FA9">
              <w:rPr>
                <w:rFonts w:ascii="Arial" w:hAnsi="Arial" w:cs="Arial"/>
                <w:noProof/>
                <w:webHidden/>
              </w:rPr>
              <w:fldChar w:fldCharType="separate"/>
            </w:r>
            <w:r w:rsidRPr="00363FA9">
              <w:rPr>
                <w:rFonts w:ascii="Arial" w:hAnsi="Arial" w:cs="Arial"/>
                <w:noProof/>
                <w:webHidden/>
              </w:rPr>
              <w:t>42</w:t>
            </w:r>
            <w:r w:rsidRPr="00363FA9">
              <w:rPr>
                <w:rFonts w:ascii="Arial" w:hAnsi="Arial" w:cs="Arial"/>
                <w:noProof/>
                <w:webHidden/>
              </w:rPr>
              <w:fldChar w:fldCharType="end"/>
            </w:r>
          </w:hyperlink>
        </w:p>
        <w:p w14:paraId="76F216FF" w14:textId="263E84D6" w:rsidR="00E6770A" w:rsidRDefault="00EB6D6C">
          <w:r w:rsidRPr="00363FA9">
            <w:rPr>
              <w:rFonts w:ascii="Arial" w:hAnsi="Arial" w:cs="Arial"/>
            </w:rPr>
            <w:fldChar w:fldCharType="end"/>
          </w:r>
        </w:p>
        <w:p w14:paraId="406936F0" w14:textId="77777777" w:rsidR="00E90D7D" w:rsidRDefault="00000000">
          <w:pPr>
            <w:sectPr w:rsidR="00E90D7D" w:rsidSect="00FA75C2">
              <w:headerReference w:type="even" r:id="rId29"/>
              <w:headerReference w:type="default" r:id="rId30"/>
              <w:footerReference w:type="even" r:id="rId31"/>
              <w:footerReference w:type="default" r:id="rId32"/>
              <w:headerReference w:type="first" r:id="rId33"/>
              <w:footerReference w:type="first" r:id="rId34"/>
              <w:pgSz w:w="12240" w:h="15840"/>
              <w:pgMar w:top="1440" w:right="1440" w:bottom="720" w:left="1440" w:header="720" w:footer="504" w:gutter="0"/>
              <w:lnNumType w:countBy="1" w:restart="continuous"/>
              <w:pgNumType w:start="1"/>
              <w:cols w:space="720"/>
              <w:docGrid w:linePitch="272"/>
            </w:sectPr>
          </w:pPr>
        </w:p>
      </w:sdtContent>
    </w:sdt>
    <w:p w14:paraId="1F6D6A3C" w14:textId="77777777" w:rsidR="00E6770A" w:rsidRPr="00E6770A" w:rsidRDefault="00E6770A" w:rsidP="00E6770A">
      <w:pPr>
        <w:rPr>
          <w:rStyle w:val="Heading1WPChar"/>
          <w:rFonts w:eastAsia="Liberation Sans" w:cs="Liberation Sans"/>
          <w:kern w:val="0"/>
          <w:sz w:val="32"/>
          <w:szCs w:val="28"/>
        </w:rPr>
      </w:pPr>
      <w:r>
        <w:rPr>
          <w:rStyle w:val="Heading1WPChar"/>
          <w:rFonts w:eastAsia="Liberation Sans" w:cs="Liberation Sans"/>
          <w:bCs w:val="0"/>
          <w:kern w:val="0"/>
          <w:sz w:val="32"/>
          <w:szCs w:val="28"/>
        </w:rPr>
        <w:br w:type="page"/>
      </w:r>
    </w:p>
    <w:p w14:paraId="4391397E" w14:textId="3D937C70" w:rsidR="00E90D7D" w:rsidRDefault="00EB6D6C" w:rsidP="00E6770A">
      <w:pPr>
        <w:pStyle w:val="Heading1"/>
        <w:rPr>
          <w:rFonts w:eastAsia="Liberation Sans" w:cs="Liberation Sans"/>
        </w:rPr>
      </w:pPr>
      <w:bookmarkStart w:id="3" w:name="_Toc209564850"/>
      <w:r w:rsidRPr="00E6770A">
        <w:rPr>
          <w:rStyle w:val="Heading1WPChar"/>
          <w:rFonts w:eastAsia="Calibri"/>
        </w:rPr>
        <w:t>Introduction</w:t>
      </w:r>
      <w:bookmarkEnd w:id="3"/>
    </w:p>
    <w:p w14:paraId="35576B5E" w14:textId="77777777" w:rsidR="00E5582C" w:rsidRPr="001B4769" w:rsidRDefault="00E5582C" w:rsidP="00E160D3">
      <w:pPr>
        <w:pStyle w:val="NormalWeb"/>
        <w:rPr>
          <w:rFonts w:ascii="Liberation Sans" w:hAnsi="Liberation Sans"/>
          <w:lang w:val="en-US"/>
        </w:rPr>
      </w:pPr>
      <w:r w:rsidRPr="001B4769">
        <w:rPr>
          <w:rFonts w:ascii="Liberation Sans" w:hAnsi="Liberation Sans"/>
          <w:lang w:val="en-US"/>
        </w:rPr>
        <w:t xml:space="preserve">The </w:t>
      </w:r>
      <w:r w:rsidRPr="001B4769">
        <w:rPr>
          <w:rFonts w:ascii="Liberation Sans" w:hAnsi="Liberation Sans"/>
          <w:b/>
          <w:lang w:val="en-US"/>
        </w:rPr>
        <w:t xml:space="preserve">OASIS Open Event Terms List </w:t>
      </w:r>
      <w:r w:rsidRPr="001B4769">
        <w:rPr>
          <w:rFonts w:ascii="Liberation Sans" w:hAnsi="Liberation Sans" w:hint="eastAsia"/>
          <w:b/>
          <w:lang w:val="en-US"/>
        </w:rPr>
        <w:t>–</w:t>
      </w:r>
      <w:r w:rsidRPr="001B4769">
        <w:rPr>
          <w:rFonts w:ascii="Liberation Sans" w:hAnsi="Liberation Sans"/>
          <w:b/>
          <w:lang w:val="en-US"/>
        </w:rPr>
        <w:t xml:space="preserve"> Lookup Table</w:t>
      </w:r>
      <w:r w:rsidRPr="001B4769">
        <w:rPr>
          <w:rFonts w:ascii="Liberation Sans" w:hAnsi="Liberation Sans"/>
          <w:lang w:val="en-US"/>
        </w:rPr>
        <w:t xml:space="preserve"> is a key resource for improving interoperability in alerting systems. By offering a standardized set of event-type references, it helps different systems process and manage alert-worthy event information consistently.</w:t>
      </w:r>
    </w:p>
    <w:p w14:paraId="75BED1C2" w14:textId="77777777" w:rsidR="00E5582C" w:rsidRPr="001B4769" w:rsidRDefault="00E5582C" w:rsidP="00E160D3">
      <w:pPr>
        <w:pStyle w:val="NormalWeb"/>
        <w:rPr>
          <w:rFonts w:ascii="Liberation Sans" w:hAnsi="Liberation Sans"/>
          <w:lang w:val="en-US"/>
        </w:rPr>
      </w:pPr>
      <w:r w:rsidRPr="001B4769">
        <w:rPr>
          <w:rFonts w:ascii="Liberation Sans" w:hAnsi="Liberation Sans"/>
          <w:lang w:val="en-US"/>
        </w:rPr>
        <w:t xml:space="preserve">The </w:t>
      </w:r>
      <w:r w:rsidRPr="001B4769">
        <w:rPr>
          <w:rFonts w:ascii="Liberation Sans" w:hAnsi="Liberation Sans"/>
          <w:b/>
          <w:lang w:val="en-US"/>
        </w:rPr>
        <w:t>Event Terms List</w:t>
      </w:r>
      <w:r w:rsidRPr="001B4769">
        <w:rPr>
          <w:rFonts w:ascii="Liberation Sans" w:hAnsi="Liberation Sans"/>
          <w:lang w:val="en-US"/>
        </w:rPr>
        <w:t xml:space="preserve"> was created by the Emergency Management Technical Committee (</w:t>
      </w:r>
      <w:r w:rsidRPr="001B4769">
        <w:rPr>
          <w:rFonts w:ascii="Liberation Sans" w:hAnsi="Liberation Sans"/>
          <w:b/>
          <w:lang w:val="en-US"/>
        </w:rPr>
        <w:t>EMTC</w:t>
      </w:r>
      <w:r w:rsidRPr="001B4769">
        <w:rPr>
          <w:rFonts w:ascii="Liberation Sans" w:hAnsi="Liberation Sans"/>
          <w:lang w:val="en-US"/>
        </w:rPr>
        <w:t xml:space="preserve">) of </w:t>
      </w:r>
      <w:r w:rsidRPr="001B4769">
        <w:rPr>
          <w:rFonts w:ascii="Liberation Sans" w:hAnsi="Liberation Sans"/>
          <w:b/>
          <w:lang w:val="en-US"/>
        </w:rPr>
        <w:t>OASIS Open</w:t>
      </w:r>
      <w:r w:rsidRPr="001B4769">
        <w:rPr>
          <w:rFonts w:ascii="Liberation Sans" w:hAnsi="Liberation Sans"/>
          <w:lang w:val="en-US"/>
        </w:rPr>
        <w:t xml:space="preserve"> to address concerns raised by the Global Disaster Preparedness Center (</w:t>
      </w:r>
      <w:r w:rsidRPr="001B4769">
        <w:rPr>
          <w:rFonts w:ascii="Liberation Sans" w:hAnsi="Liberation Sans"/>
          <w:b/>
          <w:lang w:val="en-US"/>
        </w:rPr>
        <w:t>GDPC</w:t>
      </w:r>
      <w:r w:rsidRPr="001B4769">
        <w:rPr>
          <w:rFonts w:ascii="Liberation Sans" w:hAnsi="Liberation Sans"/>
          <w:lang w:val="en-US"/>
        </w:rPr>
        <w:t>) of the American Red Cross. The GDPC identified inconsistencies in event term usage within Common Alerting Protocol (CAP) services, which made it difficult to compare messages from different sources. These inconsistencies complicated the interpretation of language and meaning across CAP messages.</w:t>
      </w:r>
    </w:p>
    <w:p w14:paraId="3481ECCC" w14:textId="77777777" w:rsidR="00E5582C" w:rsidRPr="001B4769" w:rsidRDefault="00E5582C" w:rsidP="00E5582C">
      <w:pPr>
        <w:pStyle w:val="NormalWeb"/>
        <w:rPr>
          <w:rFonts w:ascii="Liberation Sans" w:hAnsi="Liberation Sans"/>
          <w:lang w:val="en-US"/>
        </w:rPr>
      </w:pPr>
      <w:r w:rsidRPr="001B4769">
        <w:rPr>
          <w:rFonts w:ascii="Liberation Sans" w:hAnsi="Liberation Sans"/>
          <w:lang w:val="en-US"/>
        </w:rPr>
        <w:t xml:space="preserve">The Common Alerting Protocol (CAP) is a widely recognized </w:t>
      </w:r>
      <w:r w:rsidR="002C36D1" w:rsidRPr="001B4769">
        <w:rPr>
          <w:rFonts w:ascii="Liberation Sans" w:hAnsi="Liberation Sans"/>
          <w:lang w:val="en-US"/>
        </w:rPr>
        <w:t xml:space="preserve">XML </w:t>
      </w:r>
      <w:r w:rsidRPr="001B4769">
        <w:rPr>
          <w:rFonts w:ascii="Liberation Sans" w:hAnsi="Liberation Sans"/>
          <w:lang w:val="en-US"/>
        </w:rPr>
        <w:t xml:space="preserve">data standard that enables seamless communication of alerting information among different partners. </w:t>
      </w:r>
      <w:r w:rsidR="00C809F5" w:rsidRPr="001B4769">
        <w:rPr>
          <w:rFonts w:ascii="Liberation Sans" w:hAnsi="Liberation Sans"/>
          <w:lang w:val="en-US"/>
        </w:rPr>
        <w:t>T</w:t>
      </w:r>
      <w:r w:rsidR="002C36D1" w:rsidRPr="001B4769">
        <w:rPr>
          <w:rFonts w:ascii="Liberation Sans" w:hAnsi="Liberation Sans"/>
          <w:lang w:val="en-US"/>
        </w:rPr>
        <w:t xml:space="preserve">he XML </w:t>
      </w:r>
      <w:r w:rsidR="00C809F5" w:rsidRPr="001B4769">
        <w:rPr>
          <w:rFonts w:ascii="Liberation Sans" w:hAnsi="Liberation Sans"/>
          <w:lang w:val="en-US"/>
        </w:rPr>
        <w:t xml:space="preserve">aspect </w:t>
      </w:r>
      <w:r w:rsidR="002C36D1" w:rsidRPr="001B4769">
        <w:rPr>
          <w:rFonts w:ascii="Liberation Sans" w:hAnsi="Liberation Sans"/>
          <w:lang w:val="en-US"/>
        </w:rPr>
        <w:t xml:space="preserve">of </w:t>
      </w:r>
      <w:r w:rsidRPr="001B4769">
        <w:rPr>
          <w:rFonts w:ascii="Liberation Sans" w:hAnsi="Liberation Sans"/>
          <w:lang w:val="en-US"/>
        </w:rPr>
        <w:t xml:space="preserve">CAP defines the format and structure of messages, </w:t>
      </w:r>
      <w:r w:rsidR="00C809F5" w:rsidRPr="001B4769">
        <w:rPr>
          <w:rFonts w:ascii="Liberation Sans" w:hAnsi="Liberation Sans"/>
          <w:lang w:val="en-US"/>
        </w:rPr>
        <w:t xml:space="preserve">while individual agencies </w:t>
      </w:r>
      <w:r w:rsidR="001B4769" w:rsidRPr="001B4769">
        <w:rPr>
          <w:rFonts w:ascii="Liberation Sans" w:hAnsi="Liberation Sans"/>
          <w:lang w:val="en-US"/>
        </w:rPr>
        <w:t>dictate the</w:t>
      </w:r>
      <w:r w:rsidRPr="001B4769">
        <w:rPr>
          <w:rFonts w:ascii="Liberation Sans" w:hAnsi="Liberation Sans"/>
          <w:lang w:val="en-US"/>
        </w:rPr>
        <w:t xml:space="preserve"> content</w:t>
      </w:r>
      <w:r w:rsidR="00C809F5" w:rsidRPr="001B4769">
        <w:rPr>
          <w:rFonts w:ascii="Liberation Sans" w:hAnsi="Liberation Sans"/>
          <w:lang w:val="en-US"/>
        </w:rPr>
        <w:t>. This</w:t>
      </w:r>
      <w:r w:rsidRPr="001B4769">
        <w:rPr>
          <w:rFonts w:ascii="Liberation Sans" w:hAnsi="Liberation Sans"/>
          <w:lang w:val="en-US"/>
        </w:rPr>
        <w:t xml:space="preserve"> </w:t>
      </w:r>
      <w:r w:rsidR="00C809F5" w:rsidRPr="001B4769">
        <w:rPr>
          <w:rFonts w:ascii="Liberation Sans" w:hAnsi="Liberation Sans"/>
          <w:lang w:val="en-US"/>
        </w:rPr>
        <w:t>design</w:t>
      </w:r>
      <w:r w:rsidRPr="001B4769">
        <w:rPr>
          <w:rFonts w:ascii="Liberation Sans" w:hAnsi="Liberation Sans"/>
          <w:lang w:val="en-US"/>
        </w:rPr>
        <w:t xml:space="preserve"> </w:t>
      </w:r>
      <w:r w:rsidR="00C809F5" w:rsidRPr="001B4769">
        <w:rPr>
          <w:rFonts w:ascii="Liberation Sans" w:hAnsi="Liberation Sans"/>
          <w:lang w:val="en-US"/>
        </w:rPr>
        <w:t xml:space="preserve">improves format and structure </w:t>
      </w:r>
      <w:proofErr w:type="gramStart"/>
      <w:r w:rsidR="00C809F5" w:rsidRPr="001B4769">
        <w:rPr>
          <w:rFonts w:ascii="Liberation Sans" w:hAnsi="Liberation Sans"/>
          <w:lang w:val="en-US"/>
        </w:rPr>
        <w:t>interoperability,</w:t>
      </w:r>
      <w:proofErr w:type="gramEnd"/>
      <w:r w:rsidR="00C809F5" w:rsidRPr="001B4769">
        <w:rPr>
          <w:rFonts w:ascii="Liberation Sans" w:hAnsi="Liberation Sans"/>
          <w:lang w:val="en-US"/>
        </w:rPr>
        <w:t xml:space="preserve"> however, it </w:t>
      </w:r>
      <w:r w:rsidRPr="001B4769">
        <w:rPr>
          <w:rFonts w:ascii="Liberation Sans" w:hAnsi="Liberation Sans"/>
          <w:lang w:val="en-US"/>
        </w:rPr>
        <w:t xml:space="preserve">can lead to non-standard </w:t>
      </w:r>
      <w:r w:rsidR="00C809F5" w:rsidRPr="001B4769">
        <w:rPr>
          <w:rFonts w:ascii="Liberation Sans" w:hAnsi="Liberation Sans"/>
          <w:lang w:val="en-US"/>
        </w:rPr>
        <w:t xml:space="preserve">content </w:t>
      </w:r>
      <w:r w:rsidRPr="001B4769">
        <w:rPr>
          <w:rFonts w:ascii="Liberation Sans" w:hAnsi="Liberation Sans"/>
          <w:lang w:val="en-US"/>
        </w:rPr>
        <w:t>variations</w:t>
      </w:r>
      <w:r w:rsidR="00C809F5" w:rsidRPr="001B4769">
        <w:rPr>
          <w:rFonts w:ascii="Liberation Sans" w:hAnsi="Liberation Sans"/>
          <w:lang w:val="en-US"/>
        </w:rPr>
        <w:t xml:space="preserve"> making cross-partner comparisons challenging. The </w:t>
      </w:r>
      <w:r w:rsidR="00C809F5" w:rsidRPr="001B4769">
        <w:rPr>
          <w:rFonts w:ascii="Liberation Sans" w:hAnsi="Liberation Sans"/>
          <w:b/>
          <w:lang w:val="en-US"/>
        </w:rPr>
        <w:t xml:space="preserve">OASIS Open Event Terms List </w:t>
      </w:r>
      <w:r w:rsidR="00C809F5" w:rsidRPr="001B4769">
        <w:rPr>
          <w:rFonts w:ascii="Liberation Sans" w:hAnsi="Liberation Sans" w:hint="eastAsia"/>
          <w:b/>
          <w:lang w:val="en-US"/>
        </w:rPr>
        <w:t>–</w:t>
      </w:r>
      <w:r w:rsidR="00C809F5" w:rsidRPr="001B4769">
        <w:rPr>
          <w:rFonts w:ascii="Liberation Sans" w:hAnsi="Liberation Sans"/>
          <w:b/>
          <w:lang w:val="en-US"/>
        </w:rPr>
        <w:t xml:space="preserve"> Lookup Table </w:t>
      </w:r>
      <w:r w:rsidR="00C809F5" w:rsidRPr="001B4769">
        <w:rPr>
          <w:rFonts w:ascii="Liberation Sans" w:hAnsi="Liberation Sans"/>
          <w:lang w:val="en-US"/>
        </w:rPr>
        <w:t xml:space="preserve">seeks to address some of this challenge by standardizing </w:t>
      </w:r>
      <w:r w:rsidRPr="001B4769">
        <w:rPr>
          <w:rFonts w:ascii="Liberation Sans" w:hAnsi="Liberation Sans"/>
          <w:lang w:val="en-US"/>
        </w:rPr>
        <w:t>event</w:t>
      </w:r>
      <w:r w:rsidR="002C36D1" w:rsidRPr="001B4769">
        <w:rPr>
          <w:rFonts w:ascii="Liberation Sans" w:hAnsi="Liberation Sans"/>
          <w:lang w:val="en-US"/>
        </w:rPr>
        <w:t>-</w:t>
      </w:r>
      <w:r w:rsidRPr="001B4769">
        <w:rPr>
          <w:rFonts w:ascii="Liberation Sans" w:hAnsi="Liberation Sans"/>
          <w:lang w:val="en-US"/>
        </w:rPr>
        <w:t>types</w:t>
      </w:r>
      <w:r w:rsidR="002C36D1" w:rsidRPr="001B4769">
        <w:rPr>
          <w:rFonts w:ascii="Liberation Sans" w:hAnsi="Liberation Sans"/>
          <w:lang w:val="en-US"/>
        </w:rPr>
        <w:t xml:space="preserve"> in CAP</w:t>
      </w:r>
      <w:r w:rsidR="00C809F5" w:rsidRPr="001B4769">
        <w:rPr>
          <w:rFonts w:ascii="Liberation Sans" w:hAnsi="Liberation Sans"/>
          <w:lang w:val="en-US"/>
        </w:rPr>
        <w:t>.</w:t>
      </w:r>
    </w:p>
    <w:p w14:paraId="7766288B" w14:textId="77777777" w:rsidR="00FF0BA0" w:rsidRPr="001B4769" w:rsidRDefault="00FF0BA0" w:rsidP="00FF0BA0">
      <w:pPr>
        <w:pStyle w:val="NormalWeb"/>
        <w:rPr>
          <w:rFonts w:ascii="Liberation Sans" w:hAnsi="Liberation Sans"/>
          <w:lang w:val="en-US"/>
        </w:rPr>
      </w:pPr>
      <w:r w:rsidRPr="001B4769">
        <w:rPr>
          <w:rFonts w:ascii="Liberation Sans" w:hAnsi="Liberation Sans"/>
          <w:lang w:val="en-US"/>
        </w:rPr>
        <w:t>CAP-XML allows for multiple interpretations of events and event types within a single CAP message. This means that universal event terms and codes</w:t>
      </w:r>
      <w:r w:rsidR="001B4769" w:rsidRPr="001B4769">
        <w:rPr>
          <w:rFonts w:ascii="Liberation Sans" w:hAnsi="Liberation Sans"/>
          <w:lang w:val="en-US"/>
        </w:rPr>
        <w:t>,</w:t>
      </w:r>
      <w:r w:rsidRPr="001B4769">
        <w:rPr>
          <w:rFonts w:ascii="Liberation Sans" w:hAnsi="Liberation Sans"/>
          <w:lang w:val="en-US"/>
        </w:rPr>
        <w:t xml:space="preserve"> </w:t>
      </w:r>
      <w:r w:rsidR="001B4769" w:rsidRPr="001B4769">
        <w:rPr>
          <w:rFonts w:ascii="Liberation Sans" w:hAnsi="Liberation Sans"/>
          <w:lang w:val="en-US"/>
        </w:rPr>
        <w:t xml:space="preserve">like those from the </w:t>
      </w:r>
      <w:r w:rsidR="001B4769" w:rsidRPr="001B4769">
        <w:rPr>
          <w:rFonts w:ascii="Liberation Sans" w:hAnsi="Liberation Sans"/>
          <w:b/>
          <w:lang w:val="en-US"/>
        </w:rPr>
        <w:t xml:space="preserve">OASIS Open Event Terms List </w:t>
      </w:r>
      <w:r w:rsidR="001B4769" w:rsidRPr="001B4769">
        <w:rPr>
          <w:rFonts w:ascii="Liberation Sans" w:hAnsi="Liberation Sans" w:hint="eastAsia"/>
          <w:b/>
          <w:lang w:val="en-US"/>
        </w:rPr>
        <w:t>–</w:t>
      </w:r>
      <w:r w:rsidR="001B4769" w:rsidRPr="001B4769">
        <w:rPr>
          <w:rFonts w:ascii="Liberation Sans" w:hAnsi="Liberation Sans"/>
          <w:b/>
          <w:lang w:val="en-US"/>
        </w:rPr>
        <w:t xml:space="preserve"> Lookup Table</w:t>
      </w:r>
      <w:r w:rsidR="001B4769" w:rsidRPr="001B4769">
        <w:rPr>
          <w:rFonts w:ascii="Liberation Sans" w:hAnsi="Liberation Sans"/>
          <w:lang w:val="en-US"/>
        </w:rPr>
        <w:t xml:space="preserve">, </w:t>
      </w:r>
      <w:r w:rsidRPr="001B4769">
        <w:rPr>
          <w:rFonts w:ascii="Liberation Sans" w:hAnsi="Liberation Sans"/>
          <w:lang w:val="en-US"/>
        </w:rPr>
        <w:t xml:space="preserve">can be included alongside local or domestic event </w:t>
      </w:r>
      <w:r w:rsidR="001B4769" w:rsidRPr="001B4769">
        <w:rPr>
          <w:rFonts w:ascii="Liberation Sans" w:hAnsi="Liberation Sans"/>
          <w:lang w:val="en-US"/>
        </w:rPr>
        <w:t>terms and codes. Having both ensures</w:t>
      </w:r>
      <w:r w:rsidRPr="001B4769">
        <w:rPr>
          <w:rFonts w:ascii="Liberation Sans" w:hAnsi="Liberation Sans"/>
          <w:lang w:val="en-US"/>
        </w:rPr>
        <w:t xml:space="preserve"> that messages remain relevant to the local audiences of alerting agencies while supporting the broader interoperability concerns across larger and globally-based collaborating systems.</w:t>
      </w:r>
      <w:r w:rsidRPr="001B4769">
        <w:t xml:space="preserve"> </w:t>
      </w:r>
      <w:r w:rsidRPr="001B4769">
        <w:rPr>
          <w:rFonts w:ascii="Liberation Sans" w:hAnsi="Liberation Sans"/>
          <w:lang w:val="en-US"/>
        </w:rPr>
        <w:t xml:space="preserve">The </w:t>
      </w:r>
      <w:r w:rsidRPr="001B4769">
        <w:rPr>
          <w:rFonts w:ascii="Liberation Sans" w:hAnsi="Liberation Sans"/>
          <w:b/>
          <w:lang w:val="en-US"/>
        </w:rPr>
        <w:t>OASIS Open Event Terms List</w:t>
      </w:r>
      <w:r w:rsidRPr="001B4769">
        <w:rPr>
          <w:rFonts w:ascii="Liberation Sans" w:hAnsi="Liberation Sans"/>
          <w:lang w:val="en-US"/>
        </w:rPr>
        <w:t xml:space="preserve"> enhances interoperability by enabling receiving systems to accurately interpret event-types in CAP messages, even when they originate from foreign-language sources.</w:t>
      </w:r>
    </w:p>
    <w:p w14:paraId="252E65EB" w14:textId="77777777" w:rsidR="001B0664" w:rsidRPr="001B4769" w:rsidRDefault="002C36D1" w:rsidP="002C36D1">
      <w:pPr>
        <w:pStyle w:val="NormalWeb"/>
        <w:rPr>
          <w:rFonts w:ascii="Liberation Sans" w:hAnsi="Liberation Sans"/>
          <w:lang w:val="en-US"/>
        </w:rPr>
      </w:pPr>
      <w:r w:rsidRPr="001B4769">
        <w:rPr>
          <w:rFonts w:ascii="Liberation Sans" w:hAnsi="Liberation Sans"/>
          <w:lang w:val="en-US"/>
        </w:rPr>
        <w:t xml:space="preserve">The Emergency Management Technical Committee (EMTC) actively encourages CAP originators and consumers to adopt the </w:t>
      </w:r>
      <w:r w:rsidRPr="001B4769">
        <w:rPr>
          <w:rFonts w:ascii="Liberation Sans" w:hAnsi="Liberation Sans"/>
          <w:b/>
          <w:lang w:val="en-US"/>
        </w:rPr>
        <w:t>Event Terms List</w:t>
      </w:r>
      <w:r w:rsidRPr="001B4769">
        <w:rPr>
          <w:rFonts w:ascii="Liberation Sans" w:hAnsi="Liberation Sans"/>
          <w:lang w:val="en-US"/>
        </w:rPr>
        <w:t xml:space="preserve"> approach</w:t>
      </w:r>
      <w:r w:rsidR="00FF0BA0" w:rsidRPr="001B4769">
        <w:rPr>
          <w:rFonts w:ascii="Liberation Sans" w:hAnsi="Liberation Sans"/>
          <w:lang w:val="en-US"/>
        </w:rPr>
        <w:t>,</w:t>
      </w:r>
      <w:r w:rsidRPr="001B4769">
        <w:rPr>
          <w:rFonts w:ascii="Liberation Sans" w:hAnsi="Liberation Sans"/>
          <w:lang w:val="en-US"/>
        </w:rPr>
        <w:t xml:space="preserve"> </w:t>
      </w:r>
      <w:r w:rsidR="00FF0BA0" w:rsidRPr="001B4769">
        <w:rPr>
          <w:rFonts w:ascii="Liberation Sans" w:hAnsi="Liberation Sans"/>
          <w:lang w:val="en-US"/>
        </w:rPr>
        <w:t xml:space="preserve">as covered in the </w:t>
      </w:r>
      <w:r w:rsidR="00FF0BA0" w:rsidRPr="001B4769">
        <w:rPr>
          <w:rFonts w:ascii="Liberation Sans" w:hAnsi="Liberation Sans"/>
          <w:b/>
          <w:lang w:val="en-US"/>
        </w:rPr>
        <w:t>OASIS Open Event Terms List – User’s Guide</w:t>
      </w:r>
      <w:r w:rsidR="00FF0BA0" w:rsidRPr="001B4769">
        <w:rPr>
          <w:rFonts w:ascii="Liberation Sans" w:hAnsi="Liberation Sans"/>
          <w:lang w:val="en-US"/>
        </w:rPr>
        <w:t xml:space="preserve">, </w:t>
      </w:r>
      <w:r w:rsidRPr="001B4769">
        <w:rPr>
          <w:rFonts w:ascii="Liberation Sans" w:hAnsi="Liberation Sans"/>
          <w:lang w:val="en-US"/>
        </w:rPr>
        <w:t>to enhance interoperability in business-of-alerting systems. Organizations like the GDPC stand to</w:t>
      </w:r>
      <w:r w:rsidR="00FF0BA0" w:rsidRPr="001B4769">
        <w:rPr>
          <w:rFonts w:ascii="Liberation Sans" w:hAnsi="Liberation Sans"/>
          <w:lang w:val="en-US"/>
        </w:rPr>
        <w:t xml:space="preserve"> benefit from these efforts of </w:t>
      </w:r>
      <w:r w:rsidRPr="001B4769">
        <w:rPr>
          <w:rFonts w:ascii="Liberation Sans" w:hAnsi="Liberation Sans"/>
          <w:lang w:val="en-US"/>
        </w:rPr>
        <w:t>improved interoperability.</w:t>
      </w:r>
    </w:p>
    <w:p w14:paraId="0008A0F2" w14:textId="77777777" w:rsidR="002C36D1" w:rsidRDefault="002C36D1">
      <w:pPr>
        <w:rPr>
          <w:rFonts w:cs="Arial"/>
          <w:iCs/>
          <w:color w:val="446CAA"/>
          <w:kern w:val="32"/>
          <w:sz w:val="32"/>
          <w:szCs w:val="32"/>
        </w:rPr>
      </w:pPr>
      <w:r>
        <w:rPr>
          <w:sz w:val="32"/>
          <w:szCs w:val="32"/>
        </w:rPr>
        <w:br w:type="page"/>
      </w:r>
    </w:p>
    <w:p w14:paraId="66131CB5" w14:textId="77777777" w:rsidR="00771246" w:rsidRPr="00280E01" w:rsidRDefault="00280E01" w:rsidP="00280E01">
      <w:pPr>
        <w:pStyle w:val="Heading2"/>
      </w:pPr>
      <w:bookmarkStart w:id="4" w:name="_Toc209564851"/>
      <w:r w:rsidRPr="00280E01">
        <w:t xml:space="preserve">1.1 </w:t>
      </w:r>
      <w:r w:rsidR="00771246" w:rsidRPr="00280E01">
        <w:t>Executive Summary</w:t>
      </w:r>
      <w:bookmarkEnd w:id="4"/>
    </w:p>
    <w:p w14:paraId="06413FD3" w14:textId="77777777" w:rsidR="003153FD" w:rsidRPr="001B4769" w:rsidRDefault="003153FD" w:rsidP="003153FD">
      <w:pPr>
        <w:spacing w:before="100" w:beforeAutospacing="1" w:after="100" w:afterAutospacing="1"/>
        <w:rPr>
          <w:sz w:val="24"/>
        </w:rPr>
      </w:pPr>
      <w:r w:rsidRPr="001B4769">
        <w:rPr>
          <w:sz w:val="24"/>
        </w:rPr>
        <w:t xml:space="preserve">The </w:t>
      </w:r>
      <w:r w:rsidRPr="001B4769">
        <w:rPr>
          <w:b/>
          <w:sz w:val="24"/>
        </w:rPr>
        <w:t>OASIS Open Event Terms List</w:t>
      </w:r>
      <w:r w:rsidRPr="001B4769">
        <w:rPr>
          <w:sz w:val="24"/>
        </w:rPr>
        <w:t xml:space="preserve"> (</w:t>
      </w:r>
      <w:r w:rsidRPr="001B4769">
        <w:rPr>
          <w:b/>
          <w:sz w:val="24"/>
        </w:rPr>
        <w:t>ETL</w:t>
      </w:r>
      <w:r w:rsidRPr="001B4769">
        <w:rPr>
          <w:sz w:val="24"/>
        </w:rPr>
        <w:t>) consists of four key resources designed to enhance interoperability within digitally connected alerting systems:</w:t>
      </w:r>
    </w:p>
    <w:p w14:paraId="103A2A44" w14:textId="77777777" w:rsidR="003153FD" w:rsidRPr="001B4769" w:rsidRDefault="003153FD" w:rsidP="003153FD">
      <w:pPr>
        <w:pStyle w:val="ListParagraph"/>
        <w:numPr>
          <w:ilvl w:val="0"/>
          <w:numId w:val="14"/>
        </w:numPr>
        <w:spacing w:before="100" w:beforeAutospacing="1" w:after="100" w:afterAutospacing="1"/>
        <w:rPr>
          <w:b/>
          <w:color w:val="auto"/>
          <w:sz w:val="24"/>
        </w:rPr>
      </w:pPr>
      <w:r w:rsidRPr="001B4769">
        <w:rPr>
          <w:b/>
          <w:color w:val="auto"/>
          <w:sz w:val="24"/>
        </w:rPr>
        <w:t xml:space="preserve">Event Terms List </w:t>
      </w:r>
      <w:r w:rsidRPr="001B4769">
        <w:rPr>
          <w:rFonts w:hint="eastAsia"/>
          <w:b/>
          <w:color w:val="auto"/>
          <w:sz w:val="24"/>
        </w:rPr>
        <w:t>–</w:t>
      </w:r>
      <w:r w:rsidRPr="001B4769">
        <w:rPr>
          <w:b/>
          <w:color w:val="auto"/>
          <w:sz w:val="24"/>
        </w:rPr>
        <w:t xml:space="preserve"> Lookup Table</w:t>
      </w:r>
    </w:p>
    <w:p w14:paraId="2274376A" w14:textId="77777777" w:rsidR="003153FD" w:rsidRPr="001B4769" w:rsidRDefault="003153FD" w:rsidP="003153FD">
      <w:pPr>
        <w:pStyle w:val="ListParagraph"/>
        <w:numPr>
          <w:ilvl w:val="0"/>
          <w:numId w:val="14"/>
        </w:numPr>
        <w:spacing w:before="100" w:beforeAutospacing="1" w:after="100" w:afterAutospacing="1"/>
        <w:rPr>
          <w:b/>
          <w:color w:val="auto"/>
          <w:sz w:val="24"/>
        </w:rPr>
      </w:pPr>
      <w:r w:rsidRPr="001B4769">
        <w:rPr>
          <w:b/>
          <w:color w:val="auto"/>
          <w:sz w:val="24"/>
        </w:rPr>
        <w:t xml:space="preserve">Event Terms List </w:t>
      </w:r>
      <w:r w:rsidRPr="001B4769">
        <w:rPr>
          <w:rFonts w:hint="eastAsia"/>
          <w:b/>
          <w:color w:val="auto"/>
          <w:sz w:val="24"/>
        </w:rPr>
        <w:t>–</w:t>
      </w:r>
      <w:r w:rsidRPr="001B4769">
        <w:rPr>
          <w:b/>
          <w:color w:val="auto"/>
          <w:sz w:val="24"/>
        </w:rPr>
        <w:t xml:space="preserve"> User</w:t>
      </w:r>
      <w:r w:rsidRPr="001B4769">
        <w:rPr>
          <w:rFonts w:hint="eastAsia"/>
          <w:b/>
          <w:color w:val="auto"/>
          <w:sz w:val="24"/>
        </w:rPr>
        <w:t>’</w:t>
      </w:r>
      <w:r w:rsidRPr="001B4769">
        <w:rPr>
          <w:b/>
          <w:color w:val="auto"/>
          <w:sz w:val="24"/>
        </w:rPr>
        <w:t>s Guide</w:t>
      </w:r>
    </w:p>
    <w:p w14:paraId="5F7EA6A3" w14:textId="77777777" w:rsidR="003153FD" w:rsidRPr="001B4769" w:rsidRDefault="003153FD" w:rsidP="003153FD">
      <w:pPr>
        <w:pStyle w:val="ListParagraph"/>
        <w:numPr>
          <w:ilvl w:val="0"/>
          <w:numId w:val="14"/>
        </w:numPr>
        <w:spacing w:before="100" w:beforeAutospacing="1" w:after="100" w:afterAutospacing="1"/>
        <w:rPr>
          <w:b/>
          <w:color w:val="auto"/>
          <w:sz w:val="24"/>
        </w:rPr>
      </w:pPr>
      <w:r w:rsidRPr="001B4769">
        <w:rPr>
          <w:b/>
          <w:color w:val="auto"/>
          <w:sz w:val="24"/>
        </w:rPr>
        <w:t xml:space="preserve">Event Terms List </w:t>
      </w:r>
      <w:r w:rsidRPr="001B4769">
        <w:rPr>
          <w:rFonts w:hint="eastAsia"/>
          <w:b/>
          <w:color w:val="auto"/>
          <w:sz w:val="24"/>
        </w:rPr>
        <w:t>–</w:t>
      </w:r>
      <w:r w:rsidRPr="001B4769">
        <w:rPr>
          <w:b/>
          <w:color w:val="auto"/>
          <w:sz w:val="24"/>
        </w:rPr>
        <w:t xml:space="preserve"> Concept Guide</w:t>
      </w:r>
    </w:p>
    <w:p w14:paraId="18CB9FD9" w14:textId="77777777" w:rsidR="003153FD" w:rsidRPr="001B4769" w:rsidRDefault="003153FD" w:rsidP="003153FD">
      <w:pPr>
        <w:pStyle w:val="ListParagraph"/>
        <w:numPr>
          <w:ilvl w:val="0"/>
          <w:numId w:val="14"/>
        </w:numPr>
        <w:spacing w:before="100" w:beforeAutospacing="1" w:after="100" w:afterAutospacing="1"/>
        <w:rPr>
          <w:b/>
          <w:color w:val="auto"/>
          <w:sz w:val="24"/>
        </w:rPr>
      </w:pPr>
      <w:r w:rsidRPr="001B4769">
        <w:rPr>
          <w:b/>
          <w:color w:val="auto"/>
          <w:sz w:val="24"/>
        </w:rPr>
        <w:t xml:space="preserve">Event Terms List </w:t>
      </w:r>
      <w:r w:rsidRPr="001B4769">
        <w:rPr>
          <w:rFonts w:hint="eastAsia"/>
          <w:b/>
          <w:color w:val="auto"/>
          <w:sz w:val="24"/>
        </w:rPr>
        <w:t>–</w:t>
      </w:r>
      <w:r w:rsidRPr="001B4769">
        <w:rPr>
          <w:b/>
          <w:color w:val="auto"/>
          <w:sz w:val="24"/>
        </w:rPr>
        <w:t xml:space="preserve"> Spectrum Analysis</w:t>
      </w:r>
    </w:p>
    <w:p w14:paraId="56BFF922" w14:textId="77777777" w:rsidR="003153FD" w:rsidRPr="001B4769" w:rsidRDefault="001B4769" w:rsidP="003153FD">
      <w:pPr>
        <w:spacing w:before="100" w:beforeAutospacing="1" w:after="100" w:afterAutospacing="1"/>
        <w:rPr>
          <w:sz w:val="24"/>
        </w:rPr>
      </w:pPr>
      <w:r w:rsidRPr="001B4769">
        <w:rPr>
          <w:sz w:val="24"/>
        </w:rPr>
        <w:t>Collectively</w:t>
      </w:r>
      <w:r w:rsidR="003153FD" w:rsidRPr="001B4769">
        <w:rPr>
          <w:sz w:val="24"/>
        </w:rPr>
        <w:t xml:space="preserve">, these documents provide a comprehensive framework for alerting professionals and policymakers, helping them effectively manage and optimize event-based information in the </w:t>
      </w:r>
      <w:r w:rsidR="00FF0BA0" w:rsidRPr="001B4769">
        <w:rPr>
          <w:sz w:val="24"/>
        </w:rPr>
        <w:t>business-of-alerting</w:t>
      </w:r>
      <w:r w:rsidR="003153FD" w:rsidRPr="001B4769">
        <w:rPr>
          <w:sz w:val="24"/>
        </w:rPr>
        <w:t>.</w:t>
      </w:r>
    </w:p>
    <w:p w14:paraId="1DC57B20" w14:textId="77777777" w:rsidR="003153FD" w:rsidRPr="001B4769" w:rsidRDefault="003153FD" w:rsidP="003153FD">
      <w:pPr>
        <w:pStyle w:val="NormalWeb"/>
        <w:rPr>
          <w:rFonts w:ascii="Liberation Sans" w:hAnsi="Liberation Sans"/>
          <w:lang w:val="en-US"/>
        </w:rPr>
      </w:pPr>
      <w:r w:rsidRPr="001B4769">
        <w:rPr>
          <w:rFonts w:ascii="Liberation Sans" w:hAnsi="Liberation Sans"/>
          <w:lang w:val="en-US"/>
        </w:rPr>
        <w:t xml:space="preserve">The </w:t>
      </w:r>
      <w:r w:rsidRPr="001B4769">
        <w:rPr>
          <w:rFonts w:ascii="Liberation Sans" w:hAnsi="Liberation Sans"/>
          <w:b/>
          <w:lang w:val="en-US"/>
        </w:rPr>
        <w:t xml:space="preserve">Event Terms List </w:t>
      </w:r>
      <w:r w:rsidRPr="001B4769">
        <w:rPr>
          <w:rFonts w:ascii="Liberation Sans" w:hAnsi="Liberation Sans" w:hint="eastAsia"/>
          <w:b/>
          <w:lang w:val="en-US"/>
        </w:rPr>
        <w:t>–</w:t>
      </w:r>
      <w:r w:rsidRPr="001B4769">
        <w:rPr>
          <w:rFonts w:ascii="Liberation Sans" w:hAnsi="Liberation Sans"/>
          <w:b/>
          <w:lang w:val="en-US"/>
        </w:rPr>
        <w:t xml:space="preserve"> Lookup Table</w:t>
      </w:r>
      <w:r w:rsidRPr="001B4769">
        <w:rPr>
          <w:rFonts w:ascii="Liberation Sans" w:hAnsi="Liberation Sans"/>
          <w:lang w:val="en-US"/>
        </w:rPr>
        <w:t xml:space="preserve"> serves as a reference for terms and codes, enabling seamless communication between alerting systems. Its primary goal is to assist practitioners in developing a</w:t>
      </w:r>
      <w:r w:rsidR="001B4769" w:rsidRPr="001B4769">
        <w:rPr>
          <w:rFonts w:ascii="Liberation Sans" w:hAnsi="Liberation Sans"/>
          <w:lang w:val="en-US"/>
        </w:rPr>
        <w:t xml:space="preserve">nd operating efficient </w:t>
      </w:r>
      <w:r w:rsidRPr="001B4769">
        <w:rPr>
          <w:rFonts w:ascii="Liberation Sans" w:hAnsi="Liberation Sans"/>
          <w:lang w:val="en-US"/>
        </w:rPr>
        <w:t xml:space="preserve">systems that effectively connect with both </w:t>
      </w:r>
      <w:r w:rsidR="001B4769" w:rsidRPr="001B4769">
        <w:rPr>
          <w:rFonts w:ascii="Liberation Sans" w:hAnsi="Liberation Sans"/>
          <w:lang w:val="en-US"/>
        </w:rPr>
        <w:t xml:space="preserve">partners and </w:t>
      </w:r>
      <w:r w:rsidRPr="001B4769">
        <w:rPr>
          <w:rFonts w:ascii="Liberation Sans" w:hAnsi="Liberation Sans"/>
          <w:lang w:val="en-US"/>
        </w:rPr>
        <w:t>audiences. Additionally, the accompanying discussions within the document provide valuable insights, enhancing understanding</w:t>
      </w:r>
      <w:r w:rsidR="001B4769" w:rsidRPr="001B4769">
        <w:rPr>
          <w:rFonts w:ascii="Liberation Sans" w:hAnsi="Liberation Sans"/>
          <w:lang w:val="en-US"/>
        </w:rPr>
        <w:t>,</w:t>
      </w:r>
      <w:r w:rsidRPr="001B4769">
        <w:rPr>
          <w:rFonts w:ascii="Liberation Sans" w:hAnsi="Liberation Sans"/>
          <w:lang w:val="en-US"/>
        </w:rPr>
        <w:t xml:space="preserve"> and </w:t>
      </w:r>
      <w:r w:rsidR="001B4769" w:rsidRPr="001B4769">
        <w:rPr>
          <w:rFonts w:ascii="Liberation Sans" w:hAnsi="Liberation Sans"/>
          <w:lang w:val="en-US"/>
        </w:rPr>
        <w:t>promoting</w:t>
      </w:r>
      <w:r w:rsidRPr="001B4769">
        <w:rPr>
          <w:rFonts w:ascii="Liberation Sans" w:hAnsi="Liberation Sans"/>
          <w:lang w:val="en-US"/>
        </w:rPr>
        <w:t xml:space="preserve"> implementation of e</w:t>
      </w:r>
      <w:r w:rsidR="001B4769" w:rsidRPr="001B4769">
        <w:rPr>
          <w:rFonts w:ascii="Liberation Sans" w:hAnsi="Liberation Sans"/>
          <w:lang w:val="en-US"/>
        </w:rPr>
        <w:t xml:space="preserve">vent-based alerting strategies. </w:t>
      </w:r>
      <w:r w:rsidRPr="001B4769">
        <w:rPr>
          <w:rFonts w:ascii="Liberation Sans" w:hAnsi="Liberation Sans"/>
          <w:lang w:val="en-US"/>
        </w:rPr>
        <w:t xml:space="preserve">The </w:t>
      </w:r>
      <w:r w:rsidRPr="001B4769">
        <w:rPr>
          <w:rFonts w:ascii="Liberation Sans" w:hAnsi="Liberation Sans"/>
          <w:b/>
          <w:lang w:val="en-US"/>
        </w:rPr>
        <w:t xml:space="preserve">Event Terms List </w:t>
      </w:r>
      <w:r w:rsidRPr="001B4769">
        <w:rPr>
          <w:rFonts w:ascii="Liberation Sans" w:hAnsi="Liberation Sans" w:hint="eastAsia"/>
          <w:b/>
          <w:lang w:val="en-US"/>
        </w:rPr>
        <w:t>–</w:t>
      </w:r>
      <w:r w:rsidRPr="001B4769">
        <w:rPr>
          <w:rFonts w:ascii="Liberation Sans" w:hAnsi="Liberation Sans"/>
          <w:b/>
          <w:lang w:val="en-US"/>
        </w:rPr>
        <w:t xml:space="preserve"> Lookup Table</w:t>
      </w:r>
      <w:r w:rsidRPr="001B4769">
        <w:rPr>
          <w:rFonts w:ascii="Liberation Sans" w:hAnsi="Liberation Sans"/>
          <w:lang w:val="en-US"/>
        </w:rPr>
        <w:t xml:space="preserve"> highlights two essential attributes of event-type informat</w:t>
      </w:r>
      <w:r w:rsidR="001B4769" w:rsidRPr="001B4769">
        <w:rPr>
          <w:rFonts w:ascii="Liberation Sans" w:hAnsi="Liberation Sans"/>
          <w:lang w:val="en-US"/>
        </w:rPr>
        <w:t>ion:</w:t>
      </w:r>
    </w:p>
    <w:p w14:paraId="3C113213" w14:textId="77777777" w:rsidR="003153FD" w:rsidRPr="001B4769" w:rsidRDefault="003153FD" w:rsidP="003153FD">
      <w:pPr>
        <w:pStyle w:val="NormalWeb"/>
        <w:numPr>
          <w:ilvl w:val="0"/>
          <w:numId w:val="14"/>
        </w:numPr>
        <w:rPr>
          <w:rFonts w:ascii="Liberation Sans" w:hAnsi="Liberation Sans"/>
          <w:lang w:val="en-US"/>
        </w:rPr>
      </w:pPr>
      <w:r w:rsidRPr="001B4769">
        <w:rPr>
          <w:rFonts w:ascii="Liberation Sans" w:hAnsi="Liberation Sans"/>
          <w:lang w:val="en-US"/>
        </w:rPr>
        <w:t xml:space="preserve">The </w:t>
      </w:r>
      <w:r w:rsidRPr="001B4769">
        <w:rPr>
          <w:rFonts w:ascii="Liberation Sans" w:hAnsi="Liberation Sans"/>
          <w:b/>
          <w:lang w:val="en-US"/>
        </w:rPr>
        <w:t>OASIS Open</w:t>
      </w:r>
      <w:r w:rsidRPr="001B4769">
        <w:rPr>
          <w:rFonts w:ascii="Liberation Sans" w:hAnsi="Liberation Sans"/>
          <w:lang w:val="en-US"/>
        </w:rPr>
        <w:t xml:space="preserve"> event </w:t>
      </w:r>
      <w:r w:rsidRPr="001B4769">
        <w:rPr>
          <w:rFonts w:ascii="Liberation Sans" w:hAnsi="Liberation Sans"/>
          <w:b/>
          <w:lang w:val="en-US"/>
        </w:rPr>
        <w:t>term</w:t>
      </w:r>
      <w:r w:rsidRPr="001B4769">
        <w:rPr>
          <w:rFonts w:ascii="Liberation Sans" w:hAnsi="Liberation Sans"/>
          <w:lang w:val="en-US"/>
        </w:rPr>
        <w:t>, which enhances clarity for audiences.</w:t>
      </w:r>
    </w:p>
    <w:p w14:paraId="7ABAC642" w14:textId="77777777" w:rsidR="003153FD" w:rsidRPr="001B4769" w:rsidRDefault="003153FD" w:rsidP="003153FD">
      <w:pPr>
        <w:pStyle w:val="NormalWeb"/>
        <w:numPr>
          <w:ilvl w:val="0"/>
          <w:numId w:val="14"/>
        </w:numPr>
        <w:rPr>
          <w:rFonts w:ascii="Liberation Sans" w:hAnsi="Liberation Sans"/>
          <w:lang w:val="en-US"/>
        </w:rPr>
      </w:pPr>
      <w:r w:rsidRPr="001B4769">
        <w:rPr>
          <w:rFonts w:ascii="Liberation Sans" w:hAnsi="Liberation Sans"/>
          <w:lang w:val="en-US"/>
        </w:rPr>
        <w:t xml:space="preserve">The </w:t>
      </w:r>
      <w:r w:rsidRPr="001B4769">
        <w:rPr>
          <w:rFonts w:ascii="Liberation Sans" w:hAnsi="Liberation Sans"/>
          <w:b/>
          <w:lang w:val="en-US"/>
        </w:rPr>
        <w:t>OASIS Open</w:t>
      </w:r>
      <w:r w:rsidRPr="001B4769">
        <w:rPr>
          <w:rFonts w:ascii="Liberation Sans" w:hAnsi="Liberation Sans"/>
          <w:lang w:val="en-US"/>
        </w:rPr>
        <w:t xml:space="preserve"> event </w:t>
      </w:r>
      <w:r w:rsidRPr="001B4769">
        <w:rPr>
          <w:rFonts w:ascii="Liberation Sans" w:hAnsi="Liberation Sans"/>
          <w:b/>
          <w:lang w:val="en-US"/>
        </w:rPr>
        <w:t>code</w:t>
      </w:r>
      <w:r w:rsidRPr="001B4769">
        <w:rPr>
          <w:rFonts w:ascii="Liberation Sans" w:hAnsi="Liberation Sans"/>
          <w:lang w:val="en-US"/>
        </w:rPr>
        <w:t>, which assists consuming agents</w:t>
      </w:r>
      <w:r w:rsidR="00FF0BA0" w:rsidRPr="001B4769">
        <w:rPr>
          <w:rFonts w:ascii="Liberation Sans" w:hAnsi="Liberation Sans"/>
          <w:lang w:val="en-US"/>
        </w:rPr>
        <w:t xml:space="preserve"> in the decision-making at the technical and functional level</w:t>
      </w:r>
      <w:r w:rsidR="00BD187A" w:rsidRPr="001B4769">
        <w:rPr>
          <w:rFonts w:ascii="Liberation Sans" w:hAnsi="Liberation Sans"/>
          <w:lang w:val="en-US"/>
        </w:rPr>
        <w:t>s of alerting</w:t>
      </w:r>
      <w:r w:rsidRPr="001B4769">
        <w:rPr>
          <w:rFonts w:ascii="Liberation Sans" w:hAnsi="Liberation Sans"/>
          <w:lang w:val="en-US"/>
        </w:rPr>
        <w:t>.</w:t>
      </w:r>
    </w:p>
    <w:p w14:paraId="6A54DD7E" w14:textId="77777777" w:rsidR="003153FD" w:rsidRPr="001B4769" w:rsidRDefault="003153FD" w:rsidP="003153FD">
      <w:pPr>
        <w:pStyle w:val="NormalWeb"/>
        <w:rPr>
          <w:rFonts w:ascii="Liberation Sans" w:hAnsi="Liberation Sans"/>
          <w:lang w:val="en-US"/>
        </w:rPr>
      </w:pPr>
      <w:r w:rsidRPr="001B4769">
        <w:rPr>
          <w:rFonts w:ascii="Liberation Sans" w:hAnsi="Liberation Sans"/>
          <w:lang w:val="en-US"/>
        </w:rPr>
        <w:t xml:space="preserve">This approach ensures standardization while still allowing the use of local or domestic terms and codes, maintaining relevance for specific </w:t>
      </w:r>
      <w:r w:rsidR="00BD187A" w:rsidRPr="001B4769">
        <w:rPr>
          <w:rFonts w:ascii="Liberation Sans" w:hAnsi="Liberation Sans"/>
          <w:lang w:val="en-US"/>
        </w:rPr>
        <w:t xml:space="preserve">local </w:t>
      </w:r>
      <w:r w:rsidRPr="001B4769">
        <w:rPr>
          <w:rFonts w:ascii="Liberation Sans" w:hAnsi="Liberation Sans"/>
          <w:lang w:val="en-US"/>
        </w:rPr>
        <w:t>audiences while promoting broader interoperability</w:t>
      </w:r>
      <w:r w:rsidR="00BD187A" w:rsidRPr="001B4769">
        <w:rPr>
          <w:rFonts w:ascii="Liberation Sans" w:hAnsi="Liberation Sans"/>
          <w:lang w:val="en-US"/>
        </w:rPr>
        <w:t xml:space="preserve"> on the global scale</w:t>
      </w:r>
      <w:r w:rsidRPr="001B4769">
        <w:rPr>
          <w:rFonts w:ascii="Liberation Sans" w:hAnsi="Liberation Sans"/>
          <w:lang w:val="en-US"/>
        </w:rPr>
        <w:t>.</w:t>
      </w:r>
    </w:p>
    <w:p w14:paraId="54C20D01" w14:textId="77777777" w:rsidR="006E702B" w:rsidRPr="001B4769" w:rsidRDefault="006E702B" w:rsidP="002A3CC9">
      <w:pPr>
        <w:pStyle w:val="NormalWeb"/>
        <w:rPr>
          <w:rFonts w:ascii="Liberation Sans" w:hAnsi="Liberation Sans"/>
          <w:lang w:val="en-US"/>
        </w:rPr>
      </w:pPr>
      <w:r w:rsidRPr="001B4769">
        <w:rPr>
          <w:rFonts w:ascii="Liberation Sans" w:hAnsi="Liberation Sans"/>
          <w:lang w:val="en-US"/>
        </w:rPr>
        <w:t xml:space="preserve">The </w:t>
      </w:r>
      <w:r w:rsidRPr="001B4769">
        <w:rPr>
          <w:rFonts w:ascii="Liberation Sans" w:hAnsi="Liberation Sans"/>
          <w:b/>
          <w:lang w:val="en-US"/>
        </w:rPr>
        <w:t xml:space="preserve">Event Terms List </w:t>
      </w:r>
      <w:r w:rsidRPr="001B4769">
        <w:rPr>
          <w:rFonts w:ascii="Liberation Sans" w:hAnsi="Liberation Sans" w:hint="eastAsia"/>
          <w:b/>
          <w:lang w:val="en-US"/>
        </w:rPr>
        <w:t>–</w:t>
      </w:r>
      <w:r w:rsidRPr="001B4769">
        <w:rPr>
          <w:rFonts w:ascii="Liberation Sans" w:hAnsi="Liberation Sans"/>
          <w:b/>
          <w:lang w:val="en-US"/>
        </w:rPr>
        <w:t xml:space="preserve"> Lookup Table</w:t>
      </w:r>
      <w:r w:rsidRPr="001B4769">
        <w:rPr>
          <w:rFonts w:ascii="Liberation Sans" w:hAnsi="Liberation Sans"/>
          <w:lang w:val="en-US"/>
        </w:rPr>
        <w:t xml:space="preserve"> further enhances its utility by organizing and classifying </w:t>
      </w:r>
      <w:r w:rsidRPr="001B4769">
        <w:rPr>
          <w:rFonts w:ascii="Liberation Sans" w:hAnsi="Liberation Sans"/>
          <w:b/>
          <w:lang w:val="en-US"/>
        </w:rPr>
        <w:t>OASIS Open</w:t>
      </w:r>
      <w:r w:rsidRPr="001B4769">
        <w:rPr>
          <w:rFonts w:ascii="Liberation Sans" w:hAnsi="Liberation Sans"/>
          <w:lang w:val="en-US"/>
        </w:rPr>
        <w:t xml:space="preserve"> event terms into </w:t>
      </w:r>
      <w:r w:rsidRPr="001B4769">
        <w:rPr>
          <w:rFonts w:ascii="Liberation Sans" w:hAnsi="Liberation Sans"/>
          <w:b/>
          <w:lang w:val="en-US"/>
        </w:rPr>
        <w:t>Common Alerting Protocol</w:t>
      </w:r>
      <w:r w:rsidRPr="001B4769">
        <w:rPr>
          <w:rFonts w:ascii="Liberation Sans" w:hAnsi="Liberation Sans"/>
          <w:lang w:val="en-US"/>
        </w:rPr>
        <w:t xml:space="preserve"> (</w:t>
      </w:r>
      <w:r w:rsidRPr="001B4769">
        <w:rPr>
          <w:rFonts w:ascii="Liberation Sans" w:hAnsi="Liberation Sans"/>
          <w:b/>
          <w:lang w:val="en-US"/>
        </w:rPr>
        <w:t>CAP</w:t>
      </w:r>
      <w:r w:rsidRPr="001B4769">
        <w:rPr>
          <w:rFonts w:ascii="Liberation Sans" w:hAnsi="Liberation Sans"/>
          <w:lang w:val="en-US"/>
        </w:rPr>
        <w:t xml:space="preserve">) categories and </w:t>
      </w:r>
      <w:r w:rsidRPr="001B4769">
        <w:rPr>
          <w:rFonts w:ascii="Liberation Sans" w:hAnsi="Liberation Sans"/>
          <w:b/>
          <w:lang w:val="en-US"/>
        </w:rPr>
        <w:t>OASIS</w:t>
      </w:r>
      <w:r w:rsidRPr="001B4769">
        <w:rPr>
          <w:rFonts w:ascii="Liberation Sans" w:hAnsi="Liberation Sans"/>
          <w:lang w:val="en-US"/>
        </w:rPr>
        <w:t xml:space="preserve"> subcategories. This is a structured approach, aiming to provide valuable insights for policymakers, helping them navigate event-type infor</w:t>
      </w:r>
      <w:r w:rsidR="00BD187A" w:rsidRPr="001B4769">
        <w:rPr>
          <w:rFonts w:ascii="Liberation Sans" w:hAnsi="Liberation Sans"/>
          <w:lang w:val="en-US"/>
        </w:rPr>
        <w:t>mation more effectively while making more</w:t>
      </w:r>
      <w:r w:rsidRPr="001B4769">
        <w:rPr>
          <w:rFonts w:ascii="Liberation Sans" w:hAnsi="Liberation Sans"/>
          <w:lang w:val="en-US"/>
        </w:rPr>
        <w:t xml:space="preserve"> informed decisions.</w:t>
      </w:r>
    </w:p>
    <w:p w14:paraId="3379BE39" w14:textId="77777777" w:rsidR="006E702B" w:rsidRPr="001B4769" w:rsidRDefault="006E702B" w:rsidP="006E702B">
      <w:pPr>
        <w:pStyle w:val="NormalWeb"/>
        <w:rPr>
          <w:rFonts w:ascii="Liberation Sans" w:hAnsi="Liberation Sans"/>
          <w:lang w:val="en-US"/>
        </w:rPr>
      </w:pPr>
      <w:r w:rsidRPr="001B4769">
        <w:rPr>
          <w:rFonts w:ascii="Liberation Sans" w:hAnsi="Liberation Sans"/>
          <w:lang w:val="en-US"/>
        </w:rPr>
        <w:t xml:space="preserve">To effectively apply the terms and codes within the </w:t>
      </w:r>
      <w:r w:rsidR="00BD187A" w:rsidRPr="001B4769">
        <w:rPr>
          <w:rFonts w:ascii="Liberation Sans" w:hAnsi="Liberation Sans"/>
          <w:b/>
          <w:lang w:val="en-US"/>
        </w:rPr>
        <w:t xml:space="preserve">OASIS Open Event Terms List </w:t>
      </w:r>
      <w:r w:rsidR="00BD187A" w:rsidRPr="001B4769">
        <w:rPr>
          <w:rFonts w:ascii="Liberation Sans" w:hAnsi="Liberation Sans" w:hint="eastAsia"/>
          <w:b/>
          <w:lang w:val="en-US"/>
        </w:rPr>
        <w:t>–</w:t>
      </w:r>
      <w:r w:rsidR="00BD187A" w:rsidRPr="001B4769">
        <w:rPr>
          <w:rFonts w:ascii="Liberation Sans" w:hAnsi="Liberation Sans"/>
          <w:b/>
          <w:lang w:val="en-US"/>
        </w:rPr>
        <w:t xml:space="preserve"> </w:t>
      </w:r>
      <w:r w:rsidRPr="001B4769">
        <w:rPr>
          <w:rFonts w:ascii="Liberation Sans" w:hAnsi="Liberation Sans"/>
          <w:b/>
          <w:lang w:val="en-US"/>
        </w:rPr>
        <w:t>Lookup Table</w:t>
      </w:r>
      <w:r w:rsidRPr="001B4769">
        <w:rPr>
          <w:rFonts w:ascii="Liberation Sans" w:hAnsi="Liberation Sans"/>
          <w:lang w:val="en-US"/>
        </w:rPr>
        <w:t xml:space="preserve">, refer to the </w:t>
      </w:r>
      <w:r w:rsidR="00BD187A" w:rsidRPr="001B4769">
        <w:rPr>
          <w:rFonts w:ascii="Liberation Sans" w:hAnsi="Liberation Sans"/>
          <w:b/>
          <w:lang w:val="en-US"/>
        </w:rPr>
        <w:t xml:space="preserve">OASIS Open </w:t>
      </w:r>
      <w:r w:rsidRPr="001B4769">
        <w:rPr>
          <w:rFonts w:ascii="Liberation Sans" w:hAnsi="Liberation Sans"/>
          <w:b/>
          <w:lang w:val="en-US"/>
        </w:rPr>
        <w:t xml:space="preserve">Event Terms List </w:t>
      </w:r>
      <w:r w:rsidRPr="001B4769">
        <w:rPr>
          <w:rFonts w:ascii="Liberation Sans" w:hAnsi="Liberation Sans" w:hint="eastAsia"/>
          <w:b/>
          <w:lang w:val="en-US"/>
        </w:rPr>
        <w:t>–</w:t>
      </w:r>
      <w:r w:rsidRPr="001B4769">
        <w:rPr>
          <w:rFonts w:ascii="Liberation Sans" w:hAnsi="Liberation Sans"/>
          <w:b/>
          <w:lang w:val="en-US"/>
        </w:rPr>
        <w:t xml:space="preserve"> User</w:t>
      </w:r>
      <w:r w:rsidRPr="001B4769">
        <w:rPr>
          <w:rFonts w:ascii="Liberation Sans" w:hAnsi="Liberation Sans" w:hint="eastAsia"/>
          <w:b/>
          <w:lang w:val="en-US"/>
        </w:rPr>
        <w:t>’</w:t>
      </w:r>
      <w:r w:rsidRPr="001B4769">
        <w:rPr>
          <w:rFonts w:ascii="Liberation Sans" w:hAnsi="Liberation Sans"/>
          <w:b/>
          <w:lang w:val="en-US"/>
        </w:rPr>
        <w:t>s Guide</w:t>
      </w:r>
      <w:r w:rsidRPr="001B4769">
        <w:rPr>
          <w:rFonts w:ascii="Liberation Sans" w:hAnsi="Liberation Sans"/>
          <w:lang w:val="en-US"/>
        </w:rPr>
        <w:t>, which provides detailed instructions on implementation.</w:t>
      </w:r>
    </w:p>
    <w:p w14:paraId="608368E5" w14:textId="77777777" w:rsidR="006E702B" w:rsidRPr="001B4769" w:rsidRDefault="006E702B" w:rsidP="006E702B">
      <w:pPr>
        <w:pStyle w:val="NormalWeb"/>
        <w:rPr>
          <w:rFonts w:ascii="Liberation Sans" w:hAnsi="Liberation Sans"/>
          <w:lang w:val="en-US"/>
        </w:rPr>
      </w:pPr>
      <w:r w:rsidRPr="001B4769">
        <w:rPr>
          <w:rFonts w:ascii="Liberation Sans" w:hAnsi="Liberation Sans"/>
          <w:lang w:val="en-US"/>
        </w:rPr>
        <w:t>For a deeper understanding of event characteristic</w:t>
      </w:r>
      <w:r w:rsidR="00BD187A" w:rsidRPr="001B4769">
        <w:rPr>
          <w:rFonts w:ascii="Liberation Sans" w:hAnsi="Liberation Sans"/>
          <w:lang w:val="en-US"/>
        </w:rPr>
        <w:t>s - i</w:t>
      </w:r>
      <w:r w:rsidRPr="001B4769">
        <w:rPr>
          <w:rFonts w:ascii="Liberation Sans" w:hAnsi="Liberation Sans"/>
          <w:lang w:val="en-US"/>
        </w:rPr>
        <w:t xml:space="preserve">ncluding their nature, impacts, location, timing, and behaviors - consult the </w:t>
      </w:r>
      <w:r w:rsidRPr="001B4769">
        <w:rPr>
          <w:rFonts w:ascii="Liberation Sans" w:hAnsi="Liberation Sans"/>
          <w:b/>
          <w:lang w:val="en-US"/>
        </w:rPr>
        <w:t xml:space="preserve">Event Terms List </w:t>
      </w:r>
      <w:r w:rsidRPr="001B4769">
        <w:rPr>
          <w:rFonts w:ascii="Liberation Sans" w:hAnsi="Liberation Sans" w:hint="eastAsia"/>
          <w:b/>
          <w:lang w:val="en-US"/>
        </w:rPr>
        <w:t>–</w:t>
      </w:r>
      <w:r w:rsidRPr="001B4769">
        <w:rPr>
          <w:rFonts w:ascii="Liberation Sans" w:hAnsi="Liberation Sans"/>
          <w:b/>
          <w:lang w:val="en-US"/>
        </w:rPr>
        <w:t xml:space="preserve"> Concept Guide</w:t>
      </w:r>
      <w:r w:rsidRPr="001B4769">
        <w:rPr>
          <w:rFonts w:ascii="Liberation Sans" w:hAnsi="Liberation Sans"/>
          <w:lang w:val="en-US"/>
        </w:rPr>
        <w:t>.</w:t>
      </w:r>
    </w:p>
    <w:p w14:paraId="2C5C1161" w14:textId="77777777" w:rsidR="006E702B" w:rsidRDefault="006E702B" w:rsidP="001B4769">
      <w:pPr>
        <w:pStyle w:val="NormalWeb"/>
        <w:rPr>
          <w:rFonts w:eastAsia="Malgun Gothic"/>
          <w:bCs/>
          <w:color w:val="446CAA"/>
          <w:sz w:val="32"/>
          <w:szCs w:val="28"/>
        </w:rPr>
      </w:pPr>
      <w:r w:rsidRPr="001B4769">
        <w:rPr>
          <w:rFonts w:ascii="Liberation Sans" w:hAnsi="Liberation Sans"/>
          <w:lang w:val="en-US"/>
        </w:rPr>
        <w:t xml:space="preserve">Lastly, if looking for an in-depth exploration of event naming conventions and the social sciences influencing those decisions, the </w:t>
      </w:r>
      <w:r w:rsidRPr="001B4769">
        <w:rPr>
          <w:rFonts w:ascii="Liberation Sans" w:hAnsi="Liberation Sans"/>
          <w:b/>
          <w:lang w:val="en-US"/>
        </w:rPr>
        <w:t xml:space="preserve">Event Terms List </w:t>
      </w:r>
      <w:r w:rsidRPr="001B4769">
        <w:rPr>
          <w:rFonts w:ascii="Liberation Sans" w:hAnsi="Liberation Sans" w:hint="eastAsia"/>
          <w:b/>
          <w:lang w:val="en-US"/>
        </w:rPr>
        <w:t>–</w:t>
      </w:r>
      <w:r w:rsidRPr="001B4769">
        <w:rPr>
          <w:rFonts w:ascii="Liberation Sans" w:hAnsi="Liberation Sans"/>
          <w:b/>
          <w:lang w:val="en-US"/>
        </w:rPr>
        <w:t xml:space="preserve"> Spectrum Analysis</w:t>
      </w:r>
      <w:r w:rsidRPr="001B4769">
        <w:rPr>
          <w:rFonts w:ascii="Liberation Sans" w:hAnsi="Liberation Sans"/>
          <w:lang w:val="en-US"/>
        </w:rPr>
        <w:t xml:space="preserve"> offers valuable insights.</w:t>
      </w:r>
      <w:r>
        <w:rPr>
          <w:rFonts w:hint="eastAsia"/>
        </w:rPr>
        <w:br w:type="page"/>
      </w:r>
    </w:p>
    <w:p w14:paraId="63137733" w14:textId="77777777" w:rsidR="00701A1C" w:rsidRDefault="00701A1C" w:rsidP="00E6770A">
      <w:pPr>
        <w:pStyle w:val="Heading1"/>
      </w:pPr>
      <w:bookmarkStart w:id="5" w:name="_Toc209564852"/>
      <w:r>
        <w:t xml:space="preserve">How to use this </w:t>
      </w:r>
      <w:r w:rsidR="00016774">
        <w:t>Resource</w:t>
      </w:r>
      <w:r>
        <w:t>?</w:t>
      </w:r>
      <w:bookmarkEnd w:id="5"/>
    </w:p>
    <w:p w14:paraId="7CD0CBDF" w14:textId="77777777" w:rsidR="001B4769" w:rsidRPr="001B4769" w:rsidRDefault="00C95FB6" w:rsidP="001B4769">
      <w:pPr>
        <w:pStyle w:val="NormalWeb"/>
        <w:rPr>
          <w:rFonts w:ascii="Liberation Sans" w:hAnsi="Liberation Sans"/>
          <w:lang w:val="en-US"/>
        </w:rPr>
      </w:pPr>
      <w:r w:rsidRPr="001B4769">
        <w:rPr>
          <w:rFonts w:ascii="Liberation Sans" w:hAnsi="Liberation Sans"/>
          <w:lang w:val="en-US"/>
        </w:rPr>
        <w:t xml:space="preserve">The </w:t>
      </w:r>
      <w:r w:rsidRPr="00046BB8">
        <w:rPr>
          <w:rFonts w:ascii="Liberation Sans" w:hAnsi="Liberation Sans"/>
          <w:b/>
          <w:lang w:val="en-US"/>
        </w:rPr>
        <w:t xml:space="preserve">Event Terms List </w:t>
      </w:r>
      <w:r w:rsidRPr="00046BB8">
        <w:rPr>
          <w:rFonts w:ascii="Liberation Sans" w:hAnsi="Liberation Sans" w:hint="eastAsia"/>
          <w:b/>
          <w:lang w:val="en-US"/>
        </w:rPr>
        <w:t>–</w:t>
      </w:r>
      <w:r w:rsidRPr="00046BB8">
        <w:rPr>
          <w:rFonts w:ascii="Liberation Sans" w:hAnsi="Liberation Sans"/>
          <w:b/>
          <w:lang w:val="en-US"/>
        </w:rPr>
        <w:t xml:space="preserve"> Lookup Table</w:t>
      </w:r>
      <w:r w:rsidRPr="001B4769">
        <w:rPr>
          <w:rFonts w:ascii="Liberation Sans" w:hAnsi="Liberation Sans"/>
          <w:lang w:val="en-US"/>
        </w:rPr>
        <w:t xml:space="preserve"> serves as a resource for originating CAP</w:t>
      </w:r>
      <w:r w:rsidR="00BD187A" w:rsidRPr="001B4769">
        <w:rPr>
          <w:rFonts w:ascii="Liberation Sans" w:hAnsi="Liberation Sans"/>
          <w:lang w:val="en-US"/>
        </w:rPr>
        <w:t xml:space="preserve"> alerting agencies, helping to</w:t>
      </w:r>
      <w:r w:rsidRPr="001B4769">
        <w:rPr>
          <w:rFonts w:ascii="Liberation Sans" w:hAnsi="Liberation Sans"/>
          <w:lang w:val="en-US"/>
        </w:rPr>
        <w:t xml:space="preserve"> determine which </w:t>
      </w:r>
      <w:r w:rsidRPr="00046BB8">
        <w:rPr>
          <w:rFonts w:ascii="Liberation Sans" w:hAnsi="Liberation Sans"/>
          <w:b/>
          <w:lang w:val="en-US"/>
        </w:rPr>
        <w:t>OASIS Open</w:t>
      </w:r>
      <w:r w:rsidRPr="001B4769">
        <w:rPr>
          <w:rFonts w:ascii="Liberation Sans" w:hAnsi="Liberation Sans"/>
          <w:lang w:val="en-US"/>
        </w:rPr>
        <w:t xml:space="preserve"> event terms and codes to include in the alert</w:t>
      </w:r>
      <w:r w:rsidR="00BD187A" w:rsidRPr="001B4769">
        <w:rPr>
          <w:rFonts w:ascii="Liberation Sans" w:hAnsi="Liberation Sans"/>
          <w:lang w:val="en-US"/>
        </w:rPr>
        <w:t xml:space="preserve"> messag</w:t>
      </w:r>
      <w:r w:rsidRPr="001B4769">
        <w:rPr>
          <w:rFonts w:ascii="Liberation Sans" w:hAnsi="Liberation Sans"/>
          <w:lang w:val="en-US"/>
        </w:rPr>
        <w:t>ing process. The typical process consists of a series of messa</w:t>
      </w:r>
      <w:r w:rsidR="00BD187A" w:rsidRPr="001B4769">
        <w:rPr>
          <w:rFonts w:ascii="Liberation Sans" w:hAnsi="Liberation Sans"/>
          <w:lang w:val="en-US"/>
        </w:rPr>
        <w:t xml:space="preserve">ges that address a </w:t>
      </w:r>
      <w:r w:rsidRPr="001B4769">
        <w:rPr>
          <w:rFonts w:ascii="Liberation Sans" w:hAnsi="Liberation Sans"/>
          <w:lang w:val="en-US"/>
        </w:rPr>
        <w:t xml:space="preserve">concerning </w:t>
      </w:r>
      <w:r w:rsidR="00BD187A" w:rsidRPr="001B4769">
        <w:rPr>
          <w:rFonts w:ascii="Liberation Sans" w:hAnsi="Liberation Sans"/>
          <w:lang w:val="en-US"/>
        </w:rPr>
        <w:t xml:space="preserve">and often hazardous </w:t>
      </w:r>
      <w:r w:rsidRPr="001B4769">
        <w:rPr>
          <w:rFonts w:ascii="Liberation Sans" w:hAnsi="Liberation Sans"/>
          <w:lang w:val="en-US"/>
        </w:rPr>
        <w:t xml:space="preserve">situation, with each message requiring a clearly defined subject </w:t>
      </w:r>
      <w:r w:rsidR="00BD187A" w:rsidRPr="001B4769">
        <w:rPr>
          <w:rFonts w:ascii="Liberation Sans" w:hAnsi="Liberation Sans"/>
          <w:lang w:val="en-US"/>
        </w:rPr>
        <w:t xml:space="preserve">of discussion </w:t>
      </w:r>
      <w:r w:rsidRPr="001B4769">
        <w:rPr>
          <w:rFonts w:ascii="Liberation Sans" w:hAnsi="Liberation Sans"/>
          <w:lang w:val="en-US"/>
        </w:rPr>
        <w:t>at the time of publication.</w:t>
      </w:r>
      <w:r w:rsidR="00BD187A" w:rsidRPr="001B4769">
        <w:rPr>
          <w:rFonts w:ascii="Liberation Sans" w:hAnsi="Liberation Sans"/>
          <w:lang w:val="en-US"/>
        </w:rPr>
        <w:t xml:space="preserve"> In CAP, the subject is an event, and the </w:t>
      </w:r>
      <w:r w:rsidR="00BD187A" w:rsidRPr="00046BB8">
        <w:rPr>
          <w:rFonts w:ascii="Liberation Sans" w:hAnsi="Liberation Sans"/>
          <w:b/>
          <w:lang w:val="en-US"/>
        </w:rPr>
        <w:t xml:space="preserve">Event Terms List </w:t>
      </w:r>
      <w:r w:rsidR="00BD187A" w:rsidRPr="00046BB8">
        <w:rPr>
          <w:rFonts w:ascii="Liberation Sans" w:hAnsi="Liberation Sans" w:hint="eastAsia"/>
          <w:b/>
          <w:lang w:val="en-US"/>
        </w:rPr>
        <w:t>–</w:t>
      </w:r>
      <w:r w:rsidR="00BD187A" w:rsidRPr="00046BB8">
        <w:rPr>
          <w:rFonts w:ascii="Liberation Sans" w:hAnsi="Liberation Sans"/>
          <w:b/>
          <w:lang w:val="en-US"/>
        </w:rPr>
        <w:t xml:space="preserve"> Lookup Table</w:t>
      </w:r>
      <w:r w:rsidR="00BD187A" w:rsidRPr="001B4769">
        <w:rPr>
          <w:rFonts w:ascii="Liberation Sans" w:hAnsi="Liberation Sans"/>
          <w:lang w:val="en-US"/>
        </w:rPr>
        <w:t xml:space="preserve"> is a list of event-types covering a large </w:t>
      </w:r>
      <w:r w:rsidR="00EA325C" w:rsidRPr="001B4769">
        <w:rPr>
          <w:rFonts w:ascii="Liberation Sans" w:hAnsi="Liberation Sans"/>
          <w:lang w:val="en-US"/>
        </w:rPr>
        <w:t>number of types that could be used in the alerting process.</w:t>
      </w:r>
    </w:p>
    <w:p w14:paraId="712A1CE0" w14:textId="77777777" w:rsidR="000C3DB8" w:rsidRPr="001B4769" w:rsidRDefault="00EA325C" w:rsidP="001B4769">
      <w:pPr>
        <w:pStyle w:val="NormalWeb"/>
        <w:rPr>
          <w:color w:val="0070C0"/>
        </w:rPr>
      </w:pPr>
      <w:r w:rsidRPr="001B4769">
        <w:rPr>
          <w:rFonts w:ascii="Liberation Sans" w:hAnsi="Liberation Sans"/>
          <w:lang w:val="en-US"/>
        </w:rPr>
        <w:t>The</w:t>
      </w:r>
      <w:r w:rsidR="00C95FB6" w:rsidRPr="001B4769">
        <w:rPr>
          <w:rFonts w:ascii="Liberation Sans" w:hAnsi="Liberation Sans"/>
          <w:lang w:val="en-US"/>
        </w:rPr>
        <w:t xml:space="preserve"> process involves reviewing the list of </w:t>
      </w:r>
      <w:r w:rsidR="00C95FB6" w:rsidRPr="00046BB8">
        <w:rPr>
          <w:rFonts w:ascii="Liberation Sans" w:hAnsi="Liberation Sans"/>
          <w:b/>
          <w:lang w:val="en-US"/>
        </w:rPr>
        <w:t>OASIS Open</w:t>
      </w:r>
      <w:r w:rsidR="00C95FB6" w:rsidRPr="001B4769">
        <w:rPr>
          <w:rFonts w:ascii="Liberation Sans" w:hAnsi="Liberation Sans"/>
          <w:lang w:val="en-US"/>
        </w:rPr>
        <w:t xml:space="preserve"> event types and selecting the most relevant entries from the second column of the provided table</w:t>
      </w:r>
      <w:r w:rsidRPr="001B4769">
        <w:rPr>
          <w:rFonts w:ascii="Liberation Sans" w:hAnsi="Liberation Sans"/>
          <w:lang w:val="en-US"/>
        </w:rPr>
        <w:t xml:space="preserve"> for optional use in CAP messages</w:t>
      </w:r>
      <w:r w:rsidR="00C95FB6" w:rsidRPr="001B4769">
        <w:rPr>
          <w:rFonts w:ascii="Liberation Sans" w:hAnsi="Liberation Sans"/>
          <w:lang w:val="en-US"/>
        </w:rPr>
        <w:t>. Additionally, the corresponding event-type code</w:t>
      </w:r>
      <w:r w:rsidRPr="001B4769">
        <w:rPr>
          <w:rFonts w:ascii="Liberation Sans" w:hAnsi="Liberation Sans"/>
          <w:lang w:val="en-US"/>
        </w:rPr>
        <w:t>s</w:t>
      </w:r>
      <w:r w:rsidR="00C95FB6" w:rsidRPr="001B4769">
        <w:rPr>
          <w:rFonts w:ascii="Liberation Sans" w:hAnsi="Liberation Sans"/>
          <w:lang w:val="en-US"/>
        </w:rPr>
        <w:t xml:space="preserve"> from the first column should </w:t>
      </w:r>
      <w:r w:rsidRPr="001B4769">
        <w:rPr>
          <w:rFonts w:ascii="Liberation Sans" w:hAnsi="Liberation Sans"/>
          <w:lang w:val="en-US"/>
        </w:rPr>
        <w:t xml:space="preserve">also </w:t>
      </w:r>
      <w:r w:rsidR="00C95FB6" w:rsidRPr="001B4769">
        <w:rPr>
          <w:rFonts w:ascii="Liberation Sans" w:hAnsi="Liberation Sans"/>
          <w:lang w:val="en-US"/>
        </w:rPr>
        <w:t>be gathered</w:t>
      </w:r>
      <w:r w:rsidRPr="001B4769">
        <w:rPr>
          <w:rFonts w:ascii="Liberation Sans" w:hAnsi="Liberation Sans"/>
          <w:lang w:val="en-US"/>
        </w:rPr>
        <w:t xml:space="preserve">, however, these are highly recommended by </w:t>
      </w:r>
      <w:r w:rsidRPr="00046BB8">
        <w:rPr>
          <w:rFonts w:ascii="Liberation Sans" w:hAnsi="Liberation Sans"/>
          <w:b/>
          <w:lang w:val="en-US"/>
        </w:rPr>
        <w:t>OASIS Open</w:t>
      </w:r>
      <w:r w:rsidRPr="001B4769">
        <w:rPr>
          <w:rFonts w:ascii="Liberation Sans" w:hAnsi="Liberation Sans"/>
          <w:lang w:val="en-US"/>
        </w:rPr>
        <w:t xml:space="preserve"> to be </w:t>
      </w:r>
      <w:r w:rsidR="00FD1A1F" w:rsidRPr="001B4769">
        <w:rPr>
          <w:rFonts w:ascii="Liberation Sans" w:hAnsi="Liberation Sans"/>
          <w:lang w:val="en-US"/>
        </w:rPr>
        <w:t>used</w:t>
      </w:r>
      <w:r w:rsidRPr="001B4769">
        <w:rPr>
          <w:rFonts w:ascii="Liberation Sans" w:hAnsi="Liberation Sans"/>
          <w:lang w:val="en-US"/>
        </w:rPr>
        <w:t xml:space="preserve"> in </w:t>
      </w:r>
      <w:r w:rsidR="00C95FB6" w:rsidRPr="001B4769">
        <w:rPr>
          <w:rFonts w:ascii="Liberation Sans" w:hAnsi="Liberation Sans"/>
          <w:lang w:val="en-US"/>
        </w:rPr>
        <w:t>CAP message</w:t>
      </w:r>
      <w:r w:rsidRPr="001B4769">
        <w:rPr>
          <w:rFonts w:ascii="Liberation Sans" w:hAnsi="Liberation Sans"/>
          <w:lang w:val="en-US"/>
        </w:rPr>
        <w:t>s in support of the objective of interoperability</w:t>
      </w:r>
      <w:r w:rsidR="00C95FB6" w:rsidRPr="001B4769">
        <w:t xml:space="preserve"> </w:t>
      </w:r>
      <w:r w:rsidR="00C95FB6" w:rsidRPr="001B4769">
        <w:rPr>
          <w:rStyle w:val="FootnoteReference"/>
        </w:rPr>
        <w:footnoteReference w:id="1"/>
      </w:r>
      <w:r w:rsidR="00C95FB6" w:rsidRPr="001B4769">
        <w:t>.</w:t>
      </w:r>
    </w:p>
    <w:p w14:paraId="77A2A8BF" w14:textId="77777777" w:rsidR="000C3DB8" w:rsidRPr="001B4769" w:rsidRDefault="001B4769" w:rsidP="00822251">
      <w:pPr>
        <w:rPr>
          <w:sz w:val="24"/>
        </w:rPr>
      </w:pPr>
      <w:r w:rsidRPr="001B4769">
        <w:rPr>
          <w:sz w:val="24"/>
        </w:rPr>
        <w:t>I</w:t>
      </w:r>
      <w:r w:rsidR="00C95FB6" w:rsidRPr="001B4769">
        <w:rPr>
          <w:sz w:val="24"/>
        </w:rPr>
        <w:t xml:space="preserve">f no suitable term is available, the </w:t>
      </w:r>
      <w:r w:rsidR="00EA325C" w:rsidRPr="001B4769">
        <w:rPr>
          <w:sz w:val="24"/>
        </w:rPr>
        <w:t xml:space="preserve">event </w:t>
      </w:r>
      <w:r w:rsidR="00C95FB6" w:rsidRPr="001B4769">
        <w:rPr>
          <w:sz w:val="24"/>
        </w:rPr>
        <w:t xml:space="preserve">term </w:t>
      </w:r>
      <w:r w:rsidR="00C95FB6" w:rsidRPr="001B4769">
        <w:rPr>
          <w:rFonts w:hint="eastAsia"/>
          <w:sz w:val="24"/>
        </w:rPr>
        <w:t>“</w:t>
      </w:r>
      <w:r w:rsidR="00C95FB6" w:rsidRPr="001B4769">
        <w:rPr>
          <w:sz w:val="24"/>
        </w:rPr>
        <w:t>other</w:t>
      </w:r>
      <w:r w:rsidR="00C95FB6" w:rsidRPr="001B4769">
        <w:rPr>
          <w:rFonts w:hint="eastAsia"/>
          <w:sz w:val="24"/>
        </w:rPr>
        <w:t>”</w:t>
      </w:r>
      <w:r w:rsidR="00C95FB6" w:rsidRPr="001B4769">
        <w:rPr>
          <w:sz w:val="24"/>
        </w:rPr>
        <w:t xml:space="preserve"> (code OET-000) should be selected and </w:t>
      </w:r>
      <w:r w:rsidR="00EA325C" w:rsidRPr="001B4769">
        <w:rPr>
          <w:sz w:val="24"/>
        </w:rPr>
        <w:t xml:space="preserve">the code </w:t>
      </w:r>
      <w:r w:rsidR="00C95FB6" w:rsidRPr="001B4769">
        <w:rPr>
          <w:sz w:val="24"/>
        </w:rPr>
        <w:t xml:space="preserve">incorporated into the Common Alerting Protocol (CAP) message. </w:t>
      </w:r>
      <w:r w:rsidR="00EA325C" w:rsidRPr="001B4769">
        <w:rPr>
          <w:sz w:val="24"/>
        </w:rPr>
        <w:t>In such cases, practitioners</w:t>
      </w:r>
      <w:r w:rsidR="00C95FB6" w:rsidRPr="001B4769">
        <w:rPr>
          <w:sz w:val="24"/>
        </w:rPr>
        <w:t xml:space="preserve"> are encouraged to contact </w:t>
      </w:r>
      <w:r w:rsidR="00C95FB6" w:rsidRPr="001B4769">
        <w:rPr>
          <w:b/>
          <w:sz w:val="24"/>
        </w:rPr>
        <w:t>OASIS Open</w:t>
      </w:r>
      <w:r w:rsidR="00C95FB6" w:rsidRPr="001B4769">
        <w:rPr>
          <w:sz w:val="24"/>
        </w:rPr>
        <w:t xml:space="preserve"> to request the addition of a new term to </w:t>
      </w:r>
      <w:r w:rsidR="00EA325C" w:rsidRPr="001B4769">
        <w:rPr>
          <w:sz w:val="24"/>
        </w:rPr>
        <w:t xml:space="preserve">add to </w:t>
      </w:r>
      <w:r w:rsidR="00C95FB6" w:rsidRPr="001B4769">
        <w:rPr>
          <w:sz w:val="24"/>
        </w:rPr>
        <w:t xml:space="preserve">the </w:t>
      </w:r>
      <w:r w:rsidR="00EA325C" w:rsidRPr="001B4769">
        <w:rPr>
          <w:b/>
          <w:sz w:val="24"/>
        </w:rPr>
        <w:t>OASIS Open</w:t>
      </w:r>
      <w:r w:rsidR="00EA325C" w:rsidRPr="001B4769">
        <w:rPr>
          <w:sz w:val="24"/>
        </w:rPr>
        <w:t xml:space="preserve"> </w:t>
      </w:r>
      <w:r w:rsidR="00C95FB6" w:rsidRPr="001B4769">
        <w:rPr>
          <w:sz w:val="24"/>
        </w:rPr>
        <w:t>list for future use, ensuring continued improvements in event-type standardization.</w:t>
      </w:r>
      <w:r w:rsidR="00C95FB6" w:rsidRPr="001B4769">
        <w:t xml:space="preserve"> </w:t>
      </w:r>
      <w:r w:rsidR="00C95FB6" w:rsidRPr="001B4769">
        <w:rPr>
          <w:sz w:val="24"/>
        </w:rPr>
        <w:t xml:space="preserve">For </w:t>
      </w:r>
      <w:r w:rsidR="00EA325C" w:rsidRPr="001B4769">
        <w:rPr>
          <w:sz w:val="24"/>
        </w:rPr>
        <w:t>the “</w:t>
      </w:r>
      <w:r w:rsidR="00E1063F" w:rsidRPr="001B4769">
        <w:rPr>
          <w:sz w:val="24"/>
        </w:rPr>
        <w:t>new term</w:t>
      </w:r>
      <w:r w:rsidR="00EA325C" w:rsidRPr="001B4769">
        <w:rPr>
          <w:sz w:val="24"/>
        </w:rPr>
        <w:t>s and codes”</w:t>
      </w:r>
      <w:r w:rsidR="00E1063F" w:rsidRPr="001B4769">
        <w:rPr>
          <w:sz w:val="24"/>
        </w:rPr>
        <w:t xml:space="preserve"> </w:t>
      </w:r>
      <w:r w:rsidR="00EA325C" w:rsidRPr="001B4769">
        <w:rPr>
          <w:sz w:val="24"/>
        </w:rPr>
        <w:t>submission process</w:t>
      </w:r>
      <w:r w:rsidR="00C95FB6" w:rsidRPr="001B4769">
        <w:rPr>
          <w:sz w:val="24"/>
        </w:rPr>
        <w:t xml:space="preserve">, refer to the later section on </w:t>
      </w:r>
      <w:r w:rsidR="00C95FB6" w:rsidRPr="001B4769">
        <w:rPr>
          <w:b/>
          <w:sz w:val="24"/>
        </w:rPr>
        <w:t>Submitting Content</w:t>
      </w:r>
      <w:r w:rsidR="00C95FB6" w:rsidRPr="001B4769">
        <w:rPr>
          <w:sz w:val="24"/>
        </w:rPr>
        <w:t xml:space="preserve"> within this resource.</w:t>
      </w:r>
    </w:p>
    <w:p w14:paraId="36308C77" w14:textId="77777777" w:rsidR="00C95FB6" w:rsidRDefault="00C95FB6" w:rsidP="00822251">
      <w:pPr>
        <w:rPr>
          <w:color w:val="0070C0"/>
          <w:sz w:val="24"/>
        </w:rPr>
      </w:pPr>
    </w:p>
    <w:p w14:paraId="7F898C6A" w14:textId="77777777" w:rsidR="001B4769" w:rsidRPr="00C95FB6" w:rsidRDefault="001B4769" w:rsidP="00822251">
      <w:pPr>
        <w:rPr>
          <w:color w:val="0070C0"/>
          <w:sz w:val="24"/>
        </w:rPr>
      </w:pPr>
    </w:p>
    <w:p w14:paraId="5ADCC0E2" w14:textId="77777777" w:rsidR="00280E01" w:rsidRDefault="00280E01">
      <w:pPr>
        <w:rPr>
          <w:b/>
          <w:sz w:val="24"/>
        </w:rPr>
      </w:pPr>
      <w:r>
        <w:rPr>
          <w:b/>
          <w:sz w:val="24"/>
        </w:rPr>
        <w:br w:type="page"/>
      </w:r>
    </w:p>
    <w:p w14:paraId="61E07A09" w14:textId="6B3EC842" w:rsidR="000C3DB8" w:rsidRPr="00280E01" w:rsidRDefault="00E1063F" w:rsidP="00280E01">
      <w:pPr>
        <w:pStyle w:val="Heading2"/>
        <w:numPr>
          <w:ilvl w:val="1"/>
          <w:numId w:val="8"/>
        </w:numPr>
      </w:pPr>
      <w:bookmarkStart w:id="6" w:name="_Toc209564853"/>
      <w:r w:rsidRPr="00280E01">
        <w:t xml:space="preserve">Version </w:t>
      </w:r>
      <w:r w:rsidR="000C3DB8" w:rsidRPr="00280E01">
        <w:t>Compatibility</w:t>
      </w:r>
      <w:bookmarkEnd w:id="6"/>
    </w:p>
    <w:p w14:paraId="7BB6A699" w14:textId="77777777" w:rsidR="00E1063F" w:rsidRPr="001B4769" w:rsidRDefault="00E1063F" w:rsidP="00E1063F">
      <w:pPr>
        <w:rPr>
          <w:sz w:val="24"/>
        </w:rPr>
      </w:pPr>
      <w:r w:rsidRPr="00280E01">
        <w:rPr>
          <w:sz w:val="24"/>
        </w:rPr>
        <w:t xml:space="preserve">The versioning of the </w:t>
      </w:r>
      <w:r w:rsidR="00FC645F" w:rsidRPr="00280E01">
        <w:rPr>
          <w:b/>
          <w:sz w:val="24"/>
        </w:rPr>
        <w:t>OASIS Open</w:t>
      </w:r>
      <w:r w:rsidR="00FC645F" w:rsidRPr="00280E01">
        <w:rPr>
          <w:sz w:val="24"/>
        </w:rPr>
        <w:t xml:space="preserve"> </w:t>
      </w:r>
      <w:r w:rsidRPr="00280E01">
        <w:rPr>
          <w:b/>
          <w:sz w:val="24"/>
        </w:rPr>
        <w:t>Event Terms List</w:t>
      </w:r>
      <w:r w:rsidRPr="00280E01">
        <w:rPr>
          <w:sz w:val="24"/>
        </w:rPr>
        <w:t xml:space="preserve"> follows the principle of backward compatibility, ensuring consistency across published updates. Newly added terms receive </w:t>
      </w:r>
      <w:r w:rsidR="00C7253B" w:rsidRPr="00280E01">
        <w:rPr>
          <w:sz w:val="24"/>
        </w:rPr>
        <w:t xml:space="preserve">new </w:t>
      </w:r>
      <w:r w:rsidRPr="00280E01">
        <w:rPr>
          <w:sz w:val="24"/>
        </w:rPr>
        <w:t>unique</w:t>
      </w:r>
      <w:r w:rsidRPr="001B4769">
        <w:rPr>
          <w:sz w:val="24"/>
        </w:rPr>
        <w:t xml:space="preserve"> codes, while existing </w:t>
      </w:r>
      <w:r w:rsidR="007932F8" w:rsidRPr="001B4769">
        <w:rPr>
          <w:sz w:val="24"/>
        </w:rPr>
        <w:t xml:space="preserve">terms retain their </w:t>
      </w:r>
      <w:r w:rsidRPr="001B4769">
        <w:rPr>
          <w:sz w:val="24"/>
        </w:rPr>
        <w:t xml:space="preserve">codes </w:t>
      </w:r>
      <w:r w:rsidR="007932F8" w:rsidRPr="001B4769">
        <w:rPr>
          <w:sz w:val="24"/>
        </w:rPr>
        <w:t>through</w:t>
      </w:r>
      <w:r w:rsidRPr="001B4769">
        <w:rPr>
          <w:sz w:val="24"/>
        </w:rPr>
        <w:t xml:space="preserve"> subsequent versions.</w:t>
      </w:r>
    </w:p>
    <w:p w14:paraId="29223B09" w14:textId="77777777" w:rsidR="00E1063F" w:rsidRPr="001B4769" w:rsidRDefault="00E1063F" w:rsidP="00E1063F">
      <w:pPr>
        <w:rPr>
          <w:sz w:val="24"/>
        </w:rPr>
      </w:pPr>
    </w:p>
    <w:p w14:paraId="213FA110" w14:textId="55EBA2C8" w:rsidR="001B4769" w:rsidRPr="00280E01" w:rsidRDefault="00FC645F" w:rsidP="005902F1">
      <w:pPr>
        <w:pStyle w:val="ListParagraph"/>
        <w:numPr>
          <w:ilvl w:val="0"/>
          <w:numId w:val="14"/>
        </w:numPr>
        <w:rPr>
          <w:color w:val="0070C0"/>
          <w:sz w:val="24"/>
        </w:rPr>
      </w:pPr>
      <w:r w:rsidRPr="00280E01">
        <w:rPr>
          <w:b/>
          <w:color w:val="auto"/>
          <w:sz w:val="24"/>
        </w:rPr>
        <w:t>Note 1</w:t>
      </w:r>
      <w:r w:rsidRPr="00280E01">
        <w:rPr>
          <w:color w:val="auto"/>
          <w:sz w:val="24"/>
        </w:rPr>
        <w:t xml:space="preserve">: The </w:t>
      </w:r>
      <w:r w:rsidRPr="00046BB8">
        <w:rPr>
          <w:b/>
          <w:color w:val="auto"/>
          <w:sz w:val="24"/>
        </w:rPr>
        <w:t>OASIS Open</w:t>
      </w:r>
      <w:r w:rsidRPr="00280E01">
        <w:rPr>
          <w:color w:val="auto"/>
          <w:sz w:val="24"/>
        </w:rPr>
        <w:t xml:space="preserve"> event-type </w:t>
      </w:r>
      <w:r w:rsidRPr="00280E01">
        <w:rPr>
          <w:b/>
          <w:color w:val="auto"/>
          <w:sz w:val="24"/>
        </w:rPr>
        <w:t>terms</w:t>
      </w:r>
      <w:r w:rsidRPr="00280E01">
        <w:rPr>
          <w:color w:val="auto"/>
          <w:sz w:val="24"/>
        </w:rPr>
        <w:t xml:space="preserve">, introduced in the resource document titled </w:t>
      </w:r>
      <w:r w:rsidRPr="00280E01">
        <w:rPr>
          <w:b/>
          <w:color w:val="auto"/>
          <w:sz w:val="24"/>
        </w:rPr>
        <w:t>“Event Terms List version 1.0 (October 2021)”</w:t>
      </w:r>
      <w:r w:rsidRPr="00280E01">
        <w:rPr>
          <w:color w:val="auto"/>
          <w:sz w:val="24"/>
        </w:rPr>
        <w:t xml:space="preserve">, represent the first formally registered and </w:t>
      </w:r>
      <w:proofErr w:type="spellStart"/>
      <w:r w:rsidRPr="00280E01">
        <w:rPr>
          <w:color w:val="auto"/>
          <w:sz w:val="24"/>
        </w:rPr>
        <w:t>publically</w:t>
      </w:r>
      <w:proofErr w:type="spellEnd"/>
      <w:r w:rsidRPr="00280E01">
        <w:rPr>
          <w:color w:val="auto"/>
          <w:sz w:val="24"/>
        </w:rPr>
        <w:t xml:space="preserve"> announced terms</w:t>
      </w:r>
      <w:r w:rsidR="00046BB8">
        <w:rPr>
          <w:color w:val="auto"/>
          <w:sz w:val="24"/>
        </w:rPr>
        <w:t>.</w:t>
      </w:r>
      <w:r w:rsidRPr="00280E01">
        <w:rPr>
          <w:color w:val="auto"/>
          <w:sz w:val="24"/>
        </w:rPr>
        <w:t xml:space="preserve"> Upon </w:t>
      </w:r>
      <w:r w:rsidR="00587E64" w:rsidRPr="00280E01">
        <w:rPr>
          <w:color w:val="auto"/>
          <w:sz w:val="24"/>
        </w:rPr>
        <w:t>publication of v2</w:t>
      </w:r>
      <w:r w:rsidRPr="00280E01">
        <w:rPr>
          <w:color w:val="auto"/>
          <w:sz w:val="24"/>
        </w:rPr>
        <w:t>.0</w:t>
      </w:r>
      <w:r w:rsidR="00587E64" w:rsidRPr="00280E01">
        <w:rPr>
          <w:color w:val="auto"/>
          <w:sz w:val="24"/>
        </w:rPr>
        <w:t xml:space="preserve">, some of the </w:t>
      </w:r>
      <w:r w:rsidR="007932F8" w:rsidRPr="00280E01">
        <w:rPr>
          <w:color w:val="auto"/>
          <w:sz w:val="24"/>
        </w:rPr>
        <w:t>v1.0 terms received</w:t>
      </w:r>
      <w:r w:rsidR="00587E64" w:rsidRPr="00280E01">
        <w:rPr>
          <w:color w:val="auto"/>
          <w:sz w:val="24"/>
        </w:rPr>
        <w:t xml:space="preserve"> </w:t>
      </w:r>
      <w:r w:rsidR="00046BB8">
        <w:rPr>
          <w:color w:val="auto"/>
          <w:sz w:val="24"/>
        </w:rPr>
        <w:t xml:space="preserve">minor </w:t>
      </w:r>
      <w:r w:rsidR="007932F8" w:rsidRPr="00280E01">
        <w:rPr>
          <w:color w:val="auto"/>
          <w:sz w:val="24"/>
        </w:rPr>
        <w:t xml:space="preserve">adjustments in </w:t>
      </w:r>
      <w:r w:rsidR="00587E64" w:rsidRPr="00280E01">
        <w:rPr>
          <w:color w:val="auto"/>
          <w:sz w:val="24"/>
        </w:rPr>
        <w:t>wording</w:t>
      </w:r>
      <w:r w:rsidR="00046BB8">
        <w:rPr>
          <w:color w:val="auto"/>
          <w:sz w:val="24"/>
        </w:rPr>
        <w:t>,</w:t>
      </w:r>
      <w:r w:rsidR="00587E64" w:rsidRPr="00280E01">
        <w:rPr>
          <w:color w:val="auto"/>
          <w:sz w:val="24"/>
        </w:rPr>
        <w:t xml:space="preserve"> </w:t>
      </w:r>
      <w:r w:rsidR="007932F8" w:rsidRPr="00280E01">
        <w:rPr>
          <w:color w:val="auto"/>
          <w:sz w:val="24"/>
        </w:rPr>
        <w:t xml:space="preserve">so that they </w:t>
      </w:r>
      <w:r w:rsidR="00587E64" w:rsidRPr="00280E01">
        <w:rPr>
          <w:color w:val="auto"/>
          <w:sz w:val="24"/>
        </w:rPr>
        <w:t xml:space="preserve">properly </w:t>
      </w:r>
      <w:r w:rsidR="00046BB8">
        <w:rPr>
          <w:color w:val="auto"/>
          <w:sz w:val="24"/>
        </w:rPr>
        <w:t xml:space="preserve">convey </w:t>
      </w:r>
      <w:r w:rsidR="00587E64" w:rsidRPr="00280E01">
        <w:rPr>
          <w:color w:val="auto"/>
          <w:sz w:val="24"/>
        </w:rPr>
        <w:t xml:space="preserve">the </w:t>
      </w:r>
      <w:r w:rsidR="00046BB8">
        <w:rPr>
          <w:color w:val="auto"/>
          <w:sz w:val="24"/>
        </w:rPr>
        <w:t xml:space="preserve">concept </w:t>
      </w:r>
      <w:r w:rsidR="00587E64" w:rsidRPr="00280E01">
        <w:rPr>
          <w:color w:val="auto"/>
          <w:sz w:val="24"/>
        </w:rPr>
        <w:t>of an event,</w:t>
      </w:r>
      <w:r w:rsidR="007932F8" w:rsidRPr="00280E01">
        <w:rPr>
          <w:color w:val="auto"/>
          <w:sz w:val="24"/>
        </w:rPr>
        <w:t xml:space="preserve"> however, </w:t>
      </w:r>
      <w:r w:rsidRPr="00280E01">
        <w:rPr>
          <w:color w:val="auto"/>
          <w:sz w:val="24"/>
        </w:rPr>
        <w:t>the meaning</w:t>
      </w:r>
      <w:r w:rsidR="00587E64" w:rsidRPr="00280E01">
        <w:rPr>
          <w:color w:val="auto"/>
          <w:sz w:val="24"/>
        </w:rPr>
        <w:t xml:space="preserve"> of the </w:t>
      </w:r>
      <w:r w:rsidR="00881AAF" w:rsidRPr="00280E01">
        <w:rPr>
          <w:color w:val="auto"/>
          <w:sz w:val="24"/>
        </w:rPr>
        <w:t xml:space="preserve">indicated </w:t>
      </w:r>
      <w:r w:rsidR="00587E64" w:rsidRPr="00280E01">
        <w:rPr>
          <w:color w:val="auto"/>
          <w:sz w:val="24"/>
        </w:rPr>
        <w:t xml:space="preserve">term </w:t>
      </w:r>
      <w:r w:rsidR="00FD1A1F" w:rsidRPr="00280E01">
        <w:rPr>
          <w:color w:val="auto"/>
          <w:sz w:val="24"/>
        </w:rPr>
        <w:t xml:space="preserve">as an event-type </w:t>
      </w:r>
      <w:r w:rsidR="00881AAF" w:rsidRPr="00280E01">
        <w:rPr>
          <w:color w:val="auto"/>
          <w:sz w:val="24"/>
        </w:rPr>
        <w:t>remains</w:t>
      </w:r>
      <w:r w:rsidR="007932F8" w:rsidRPr="00280E01">
        <w:rPr>
          <w:color w:val="auto"/>
          <w:sz w:val="24"/>
        </w:rPr>
        <w:t xml:space="preserve"> unchanged</w:t>
      </w:r>
      <w:r w:rsidRPr="00280E01">
        <w:rPr>
          <w:color w:val="auto"/>
          <w:sz w:val="24"/>
        </w:rPr>
        <w:t xml:space="preserve"> </w:t>
      </w:r>
      <w:r w:rsidRPr="001B4769">
        <w:rPr>
          <w:rStyle w:val="FootnoteReference"/>
          <w:color w:val="auto"/>
          <w:sz w:val="24"/>
        </w:rPr>
        <w:footnoteReference w:id="2"/>
      </w:r>
      <w:r w:rsidRPr="00280E01">
        <w:rPr>
          <w:color w:val="auto"/>
          <w:sz w:val="24"/>
        </w:rPr>
        <w:t>.</w:t>
      </w:r>
    </w:p>
    <w:p w14:paraId="21129FA8" w14:textId="77777777" w:rsidR="00280E01" w:rsidRPr="00280E01" w:rsidRDefault="00280E01" w:rsidP="00280E01">
      <w:pPr>
        <w:pStyle w:val="ListParagraph"/>
        <w:ind w:firstLine="0"/>
        <w:rPr>
          <w:color w:val="0070C0"/>
          <w:sz w:val="24"/>
        </w:rPr>
      </w:pPr>
    </w:p>
    <w:p w14:paraId="6283B663" w14:textId="77777777" w:rsidR="007932F8" w:rsidRPr="001B4769" w:rsidRDefault="007932F8" w:rsidP="007932F8">
      <w:pPr>
        <w:pStyle w:val="ListParagraph"/>
        <w:numPr>
          <w:ilvl w:val="0"/>
          <w:numId w:val="14"/>
        </w:numPr>
        <w:rPr>
          <w:color w:val="auto"/>
          <w:sz w:val="24"/>
        </w:rPr>
      </w:pPr>
      <w:r w:rsidRPr="009877AB">
        <w:rPr>
          <w:b/>
          <w:color w:val="auto"/>
          <w:sz w:val="24"/>
        </w:rPr>
        <w:t>Note 2</w:t>
      </w:r>
      <w:r w:rsidRPr="001B4769">
        <w:rPr>
          <w:color w:val="auto"/>
          <w:sz w:val="24"/>
        </w:rPr>
        <w:t xml:space="preserve">: The extra few </w:t>
      </w:r>
      <w:proofErr w:type="gramStart"/>
      <w:r w:rsidRPr="00046BB8">
        <w:rPr>
          <w:b/>
          <w:color w:val="auto"/>
          <w:sz w:val="24"/>
        </w:rPr>
        <w:t>OASIS</w:t>
      </w:r>
      <w:proofErr w:type="gramEnd"/>
      <w:r w:rsidRPr="00046BB8">
        <w:rPr>
          <w:b/>
          <w:color w:val="auto"/>
          <w:sz w:val="24"/>
        </w:rPr>
        <w:t xml:space="preserve"> Open</w:t>
      </w:r>
      <w:r w:rsidRPr="001B4769">
        <w:rPr>
          <w:color w:val="auto"/>
          <w:sz w:val="24"/>
        </w:rPr>
        <w:t xml:space="preserve"> event-type </w:t>
      </w:r>
      <w:r w:rsidRPr="001B4769">
        <w:rPr>
          <w:b/>
          <w:color w:val="auto"/>
          <w:sz w:val="24"/>
        </w:rPr>
        <w:t>terms</w:t>
      </w:r>
      <w:r w:rsidRPr="001B4769">
        <w:rPr>
          <w:color w:val="auto"/>
          <w:sz w:val="24"/>
        </w:rPr>
        <w:t xml:space="preserve"> listed in the earlier resource document titled </w:t>
      </w:r>
      <w:r w:rsidRPr="001B4769">
        <w:rPr>
          <w:b/>
          <w:color w:val="auto"/>
          <w:sz w:val="24"/>
        </w:rPr>
        <w:t>“Event Terms List - for use with the Common Alerting Protocol Version 1.2 (November 2020)”</w:t>
      </w:r>
      <w:r w:rsidRPr="001B4769">
        <w:rPr>
          <w:color w:val="auto"/>
          <w:sz w:val="24"/>
        </w:rPr>
        <w:t xml:space="preserve">, that were never formally registered and </w:t>
      </w:r>
      <w:proofErr w:type="spellStart"/>
      <w:r w:rsidRPr="001B4769">
        <w:rPr>
          <w:color w:val="auto"/>
          <w:sz w:val="24"/>
        </w:rPr>
        <w:t>publically</w:t>
      </w:r>
      <w:proofErr w:type="spellEnd"/>
      <w:r w:rsidRPr="001B4769">
        <w:rPr>
          <w:color w:val="auto"/>
          <w:sz w:val="24"/>
        </w:rPr>
        <w:t xml:space="preserve"> announced in v1.0, have been added back into v2.0.</w:t>
      </w:r>
    </w:p>
    <w:p w14:paraId="71F8E34E" w14:textId="77777777" w:rsidR="007932F8" w:rsidRPr="001B4769" w:rsidRDefault="007932F8" w:rsidP="007932F8">
      <w:pPr>
        <w:pStyle w:val="ListParagraph"/>
        <w:ind w:firstLine="0"/>
        <w:rPr>
          <w:color w:val="auto"/>
          <w:sz w:val="24"/>
        </w:rPr>
      </w:pPr>
    </w:p>
    <w:p w14:paraId="74352463" w14:textId="20C36D38" w:rsidR="00C7253B" w:rsidRPr="001B4769" w:rsidRDefault="00FC645F" w:rsidP="00C7253B">
      <w:pPr>
        <w:pStyle w:val="ListParagraph"/>
        <w:numPr>
          <w:ilvl w:val="0"/>
          <w:numId w:val="14"/>
        </w:numPr>
        <w:rPr>
          <w:color w:val="auto"/>
          <w:sz w:val="24"/>
        </w:rPr>
      </w:pPr>
      <w:r w:rsidRPr="009877AB">
        <w:rPr>
          <w:b/>
          <w:color w:val="auto"/>
          <w:sz w:val="24"/>
        </w:rPr>
        <w:t xml:space="preserve">Note </w:t>
      </w:r>
      <w:r w:rsidR="007932F8" w:rsidRPr="009877AB">
        <w:rPr>
          <w:b/>
          <w:color w:val="auto"/>
          <w:sz w:val="24"/>
        </w:rPr>
        <w:t>3</w:t>
      </w:r>
      <w:r w:rsidRPr="009877AB">
        <w:rPr>
          <w:b/>
          <w:color w:val="auto"/>
          <w:sz w:val="24"/>
        </w:rPr>
        <w:t>:</w:t>
      </w:r>
      <w:r w:rsidRPr="001B4769">
        <w:rPr>
          <w:color w:val="auto"/>
          <w:sz w:val="24"/>
        </w:rPr>
        <w:t xml:space="preserve"> </w:t>
      </w:r>
      <w:r w:rsidR="00E1063F" w:rsidRPr="001B4769">
        <w:rPr>
          <w:color w:val="auto"/>
          <w:sz w:val="24"/>
        </w:rPr>
        <w:t xml:space="preserve">The </w:t>
      </w:r>
      <w:r w:rsidR="00C7253B" w:rsidRPr="00046BB8">
        <w:rPr>
          <w:b/>
          <w:color w:val="auto"/>
          <w:sz w:val="24"/>
        </w:rPr>
        <w:t>OASIS Open</w:t>
      </w:r>
      <w:r w:rsidR="00C7253B" w:rsidRPr="001B4769">
        <w:rPr>
          <w:color w:val="auto"/>
          <w:sz w:val="24"/>
        </w:rPr>
        <w:t xml:space="preserve"> event-type </w:t>
      </w:r>
      <w:r w:rsidR="00E1063F" w:rsidRPr="001B4769">
        <w:rPr>
          <w:b/>
          <w:color w:val="auto"/>
          <w:sz w:val="24"/>
        </w:rPr>
        <w:t>codes</w:t>
      </w:r>
      <w:r w:rsidR="00C7253B" w:rsidRPr="001B4769">
        <w:rPr>
          <w:color w:val="auto"/>
          <w:sz w:val="24"/>
        </w:rPr>
        <w:t>,</w:t>
      </w:r>
      <w:r w:rsidR="00E1063F" w:rsidRPr="001B4769">
        <w:rPr>
          <w:color w:val="auto"/>
          <w:sz w:val="24"/>
        </w:rPr>
        <w:t xml:space="preserve"> introduced in </w:t>
      </w:r>
      <w:r w:rsidR="00C7253B" w:rsidRPr="001B4769">
        <w:rPr>
          <w:color w:val="auto"/>
          <w:sz w:val="24"/>
        </w:rPr>
        <w:t xml:space="preserve">the </w:t>
      </w:r>
      <w:r w:rsidR="00035F5C" w:rsidRPr="001B4769">
        <w:rPr>
          <w:color w:val="auto"/>
          <w:sz w:val="24"/>
        </w:rPr>
        <w:t xml:space="preserve">resource </w:t>
      </w:r>
      <w:r w:rsidR="00C7253B" w:rsidRPr="001B4769">
        <w:rPr>
          <w:color w:val="auto"/>
          <w:sz w:val="24"/>
        </w:rPr>
        <w:t xml:space="preserve">document titled </w:t>
      </w:r>
      <w:r w:rsidR="00C7253B" w:rsidRPr="001B4769">
        <w:rPr>
          <w:b/>
          <w:color w:val="auto"/>
          <w:sz w:val="24"/>
        </w:rPr>
        <w:t xml:space="preserve">“Event Terms List </w:t>
      </w:r>
      <w:r w:rsidR="00E1063F" w:rsidRPr="001B4769">
        <w:rPr>
          <w:b/>
          <w:color w:val="auto"/>
          <w:sz w:val="24"/>
        </w:rPr>
        <w:t>version 1.0 (October 2021)</w:t>
      </w:r>
      <w:r w:rsidR="00C7253B" w:rsidRPr="001B4769">
        <w:rPr>
          <w:b/>
          <w:color w:val="auto"/>
          <w:sz w:val="24"/>
        </w:rPr>
        <w:t>”</w:t>
      </w:r>
      <w:r w:rsidR="00C7253B" w:rsidRPr="001B4769">
        <w:rPr>
          <w:color w:val="auto"/>
          <w:sz w:val="24"/>
        </w:rPr>
        <w:t>,</w:t>
      </w:r>
      <w:r w:rsidR="00E1063F" w:rsidRPr="001B4769">
        <w:rPr>
          <w:color w:val="auto"/>
          <w:sz w:val="24"/>
        </w:rPr>
        <w:t xml:space="preserve"> represent the first </w:t>
      </w:r>
      <w:r w:rsidRPr="001B4769">
        <w:rPr>
          <w:color w:val="auto"/>
          <w:sz w:val="24"/>
        </w:rPr>
        <w:t xml:space="preserve">formally registered and </w:t>
      </w:r>
      <w:proofErr w:type="spellStart"/>
      <w:r w:rsidR="00C7253B" w:rsidRPr="001B4769">
        <w:rPr>
          <w:color w:val="auto"/>
          <w:sz w:val="24"/>
        </w:rPr>
        <w:t>publically</w:t>
      </w:r>
      <w:proofErr w:type="spellEnd"/>
      <w:r w:rsidR="00C7253B" w:rsidRPr="001B4769">
        <w:rPr>
          <w:color w:val="auto"/>
          <w:sz w:val="24"/>
        </w:rPr>
        <w:t xml:space="preserve"> announced </w:t>
      </w:r>
      <w:r w:rsidR="00E1063F" w:rsidRPr="001B4769">
        <w:rPr>
          <w:color w:val="auto"/>
          <w:sz w:val="24"/>
        </w:rPr>
        <w:t>codes</w:t>
      </w:r>
      <w:r w:rsidR="00046BB8">
        <w:rPr>
          <w:color w:val="auto"/>
          <w:sz w:val="24"/>
        </w:rPr>
        <w:t>,</w:t>
      </w:r>
      <w:r w:rsidR="00E1063F" w:rsidRPr="001B4769">
        <w:rPr>
          <w:color w:val="auto"/>
          <w:sz w:val="24"/>
        </w:rPr>
        <w:t xml:space="preserve"> and </w:t>
      </w:r>
      <w:r w:rsidR="00046BB8">
        <w:rPr>
          <w:color w:val="auto"/>
          <w:sz w:val="24"/>
        </w:rPr>
        <w:t xml:space="preserve">these codes </w:t>
      </w:r>
      <w:r w:rsidR="00E1063F" w:rsidRPr="001B4769">
        <w:rPr>
          <w:color w:val="auto"/>
          <w:sz w:val="24"/>
        </w:rPr>
        <w:t>will be maint</w:t>
      </w:r>
      <w:r w:rsidR="00C7253B" w:rsidRPr="001B4769">
        <w:rPr>
          <w:color w:val="auto"/>
          <w:sz w:val="24"/>
        </w:rPr>
        <w:t>ained in all future iterations</w:t>
      </w:r>
      <w:r w:rsidR="00046BB8">
        <w:rPr>
          <w:color w:val="auto"/>
          <w:sz w:val="24"/>
        </w:rPr>
        <w:t xml:space="preserve"> and be backwards-compatible</w:t>
      </w:r>
      <w:r w:rsidR="00C7253B" w:rsidRPr="001B4769">
        <w:rPr>
          <w:color w:val="auto"/>
          <w:sz w:val="24"/>
        </w:rPr>
        <w:t xml:space="preserve">. </w:t>
      </w:r>
    </w:p>
    <w:p w14:paraId="35C1F050" w14:textId="77777777" w:rsidR="00C7253B" w:rsidRPr="001B4769" w:rsidRDefault="00C7253B" w:rsidP="00C7253B">
      <w:pPr>
        <w:pStyle w:val="ListParagraph"/>
        <w:ind w:firstLine="0"/>
        <w:rPr>
          <w:color w:val="auto"/>
          <w:sz w:val="24"/>
        </w:rPr>
      </w:pPr>
    </w:p>
    <w:p w14:paraId="6C2CFAC3" w14:textId="47572065" w:rsidR="00E1063F" w:rsidRPr="001B4769" w:rsidRDefault="00FC645F" w:rsidP="00C7253B">
      <w:pPr>
        <w:pStyle w:val="ListParagraph"/>
        <w:numPr>
          <w:ilvl w:val="0"/>
          <w:numId w:val="14"/>
        </w:numPr>
        <w:rPr>
          <w:color w:val="auto"/>
          <w:sz w:val="24"/>
        </w:rPr>
      </w:pPr>
      <w:r w:rsidRPr="009877AB">
        <w:rPr>
          <w:b/>
          <w:color w:val="auto"/>
          <w:sz w:val="24"/>
        </w:rPr>
        <w:t xml:space="preserve">Note </w:t>
      </w:r>
      <w:r w:rsidR="007932F8" w:rsidRPr="009877AB">
        <w:rPr>
          <w:b/>
          <w:color w:val="auto"/>
          <w:sz w:val="24"/>
        </w:rPr>
        <w:t>4</w:t>
      </w:r>
      <w:r w:rsidRPr="009877AB">
        <w:rPr>
          <w:b/>
          <w:color w:val="auto"/>
          <w:sz w:val="24"/>
        </w:rPr>
        <w:t>:</w:t>
      </w:r>
      <w:r w:rsidRPr="001B4769">
        <w:rPr>
          <w:color w:val="auto"/>
          <w:sz w:val="24"/>
        </w:rPr>
        <w:t xml:space="preserve"> </w:t>
      </w:r>
      <w:r w:rsidR="00C7253B" w:rsidRPr="001B4769">
        <w:rPr>
          <w:color w:val="auto"/>
          <w:sz w:val="24"/>
        </w:rPr>
        <w:t>The</w:t>
      </w:r>
      <w:r w:rsidR="00E1063F" w:rsidRPr="001B4769">
        <w:rPr>
          <w:color w:val="auto"/>
          <w:sz w:val="24"/>
        </w:rPr>
        <w:t xml:space="preserve"> </w:t>
      </w:r>
      <w:r w:rsidR="00C7253B" w:rsidRPr="00046BB8">
        <w:rPr>
          <w:b/>
          <w:color w:val="auto"/>
          <w:sz w:val="24"/>
        </w:rPr>
        <w:t>OASIS Open</w:t>
      </w:r>
      <w:r w:rsidR="00C7253B" w:rsidRPr="001B4769">
        <w:rPr>
          <w:color w:val="auto"/>
          <w:sz w:val="24"/>
        </w:rPr>
        <w:t xml:space="preserve"> event-type </w:t>
      </w:r>
      <w:r w:rsidR="00E1063F" w:rsidRPr="001B4769">
        <w:rPr>
          <w:b/>
          <w:color w:val="auto"/>
          <w:sz w:val="24"/>
        </w:rPr>
        <w:t>codes</w:t>
      </w:r>
      <w:r w:rsidR="00E1063F" w:rsidRPr="001B4769">
        <w:rPr>
          <w:color w:val="auto"/>
          <w:sz w:val="24"/>
        </w:rPr>
        <w:t xml:space="preserve"> listed in the earlier </w:t>
      </w:r>
      <w:r w:rsidR="00035F5C" w:rsidRPr="001B4769">
        <w:rPr>
          <w:color w:val="auto"/>
          <w:sz w:val="24"/>
        </w:rPr>
        <w:t xml:space="preserve">resource </w:t>
      </w:r>
      <w:r w:rsidR="00E1063F" w:rsidRPr="001B4769">
        <w:rPr>
          <w:color w:val="auto"/>
          <w:sz w:val="24"/>
        </w:rPr>
        <w:t xml:space="preserve">document titled </w:t>
      </w:r>
      <w:r w:rsidR="00C7253B" w:rsidRPr="001B4769">
        <w:rPr>
          <w:b/>
          <w:color w:val="auto"/>
          <w:sz w:val="24"/>
        </w:rPr>
        <w:t>“Event Terms List</w:t>
      </w:r>
      <w:r w:rsidR="00035F5C" w:rsidRPr="001B4769">
        <w:rPr>
          <w:b/>
          <w:color w:val="auto"/>
          <w:sz w:val="24"/>
        </w:rPr>
        <w:t xml:space="preserve"> -</w:t>
      </w:r>
      <w:r w:rsidR="00C7253B" w:rsidRPr="001B4769">
        <w:rPr>
          <w:b/>
          <w:color w:val="auto"/>
          <w:sz w:val="24"/>
        </w:rPr>
        <w:t xml:space="preserve"> </w:t>
      </w:r>
      <w:r w:rsidR="00E1063F" w:rsidRPr="001B4769">
        <w:rPr>
          <w:b/>
          <w:color w:val="auto"/>
          <w:sz w:val="24"/>
        </w:rPr>
        <w:t>for use with the Commo</w:t>
      </w:r>
      <w:r w:rsidR="00C7253B" w:rsidRPr="001B4769">
        <w:rPr>
          <w:b/>
          <w:color w:val="auto"/>
          <w:sz w:val="24"/>
        </w:rPr>
        <w:t>n Alerting Protocol Version 1.2</w:t>
      </w:r>
      <w:r w:rsidR="00E1063F" w:rsidRPr="001B4769">
        <w:rPr>
          <w:b/>
          <w:color w:val="auto"/>
          <w:sz w:val="24"/>
        </w:rPr>
        <w:t xml:space="preserve"> (November 2020)</w:t>
      </w:r>
      <w:r w:rsidR="00C7253B" w:rsidRPr="001B4769">
        <w:rPr>
          <w:b/>
          <w:color w:val="auto"/>
          <w:sz w:val="24"/>
        </w:rPr>
        <w:t>”</w:t>
      </w:r>
      <w:r w:rsidR="00E1063F" w:rsidRPr="001B4769">
        <w:rPr>
          <w:color w:val="auto"/>
          <w:sz w:val="24"/>
        </w:rPr>
        <w:t xml:space="preserve"> were never </w:t>
      </w:r>
      <w:r w:rsidR="00046BB8">
        <w:rPr>
          <w:color w:val="auto"/>
          <w:sz w:val="24"/>
        </w:rPr>
        <w:t>formally registered and</w:t>
      </w:r>
      <w:r w:rsidRPr="001B4769">
        <w:rPr>
          <w:color w:val="auto"/>
          <w:sz w:val="24"/>
        </w:rPr>
        <w:t xml:space="preserve"> </w:t>
      </w:r>
      <w:proofErr w:type="spellStart"/>
      <w:r w:rsidR="00035F5C" w:rsidRPr="001B4769">
        <w:rPr>
          <w:color w:val="auto"/>
          <w:sz w:val="24"/>
        </w:rPr>
        <w:t>publically</w:t>
      </w:r>
      <w:proofErr w:type="spellEnd"/>
      <w:r w:rsidR="00035F5C" w:rsidRPr="001B4769">
        <w:rPr>
          <w:color w:val="auto"/>
          <w:sz w:val="24"/>
        </w:rPr>
        <w:t xml:space="preserve"> </w:t>
      </w:r>
      <w:r w:rsidR="00E1063F" w:rsidRPr="001B4769">
        <w:rPr>
          <w:color w:val="auto"/>
          <w:sz w:val="24"/>
        </w:rPr>
        <w:t>announced</w:t>
      </w:r>
      <w:r w:rsidR="00046BB8">
        <w:rPr>
          <w:color w:val="auto"/>
          <w:sz w:val="24"/>
        </w:rPr>
        <w:t>,</w:t>
      </w:r>
      <w:r w:rsidR="00E1063F" w:rsidRPr="001B4769">
        <w:rPr>
          <w:color w:val="auto"/>
          <w:sz w:val="24"/>
        </w:rPr>
        <w:t xml:space="preserve"> and are not supported in </w:t>
      </w:r>
      <w:r w:rsidR="007932F8" w:rsidRPr="001B4769">
        <w:rPr>
          <w:color w:val="auto"/>
          <w:sz w:val="24"/>
        </w:rPr>
        <w:t xml:space="preserve">v2.0 </w:t>
      </w:r>
      <w:r w:rsidR="00E1063F" w:rsidRPr="001B4769">
        <w:rPr>
          <w:color w:val="auto"/>
          <w:sz w:val="24"/>
        </w:rPr>
        <w:t>or future versions</w:t>
      </w:r>
      <w:r w:rsidR="007932F8" w:rsidRPr="001B4769">
        <w:rPr>
          <w:color w:val="auto"/>
          <w:sz w:val="24"/>
        </w:rPr>
        <w:t xml:space="preserve">. These codes will only be applicable </w:t>
      </w:r>
      <w:r w:rsidR="00881AAF" w:rsidRPr="001B4769">
        <w:rPr>
          <w:color w:val="auto"/>
          <w:sz w:val="24"/>
        </w:rPr>
        <w:t>to</w:t>
      </w:r>
      <w:r w:rsidR="007932F8" w:rsidRPr="001B4769">
        <w:rPr>
          <w:color w:val="auto"/>
          <w:sz w:val="24"/>
        </w:rPr>
        <w:t xml:space="preserve"> </w:t>
      </w:r>
      <w:r w:rsidR="00046BB8">
        <w:rPr>
          <w:color w:val="auto"/>
          <w:sz w:val="24"/>
        </w:rPr>
        <w:t xml:space="preserve">the </w:t>
      </w:r>
      <w:r w:rsidR="00046BB8" w:rsidRPr="001B4769">
        <w:rPr>
          <w:b/>
          <w:color w:val="auto"/>
          <w:sz w:val="24"/>
        </w:rPr>
        <w:t>November 2020</w:t>
      </w:r>
      <w:r w:rsidR="00046BB8" w:rsidRPr="00046BB8">
        <w:rPr>
          <w:color w:val="auto"/>
          <w:sz w:val="24"/>
        </w:rPr>
        <w:t xml:space="preserve"> set, </w:t>
      </w:r>
      <w:r w:rsidR="00881AAF" w:rsidRPr="001B4769">
        <w:rPr>
          <w:color w:val="auto"/>
          <w:sz w:val="24"/>
        </w:rPr>
        <w:t>and will not corre</w:t>
      </w:r>
      <w:r w:rsidR="009A373D">
        <w:rPr>
          <w:color w:val="auto"/>
          <w:sz w:val="24"/>
        </w:rPr>
        <w:t>spond to</w:t>
      </w:r>
      <w:r w:rsidR="00881AAF" w:rsidRPr="001B4769">
        <w:rPr>
          <w:color w:val="auto"/>
          <w:sz w:val="24"/>
        </w:rPr>
        <w:t xml:space="preserve"> the codes in vers</w:t>
      </w:r>
      <w:r w:rsidR="009A373D">
        <w:rPr>
          <w:color w:val="auto"/>
          <w:sz w:val="24"/>
        </w:rPr>
        <w:t>ions 1.0, 2.0, or later</w:t>
      </w:r>
      <w:r w:rsidR="00E1063F" w:rsidRPr="001B4769">
        <w:rPr>
          <w:color w:val="auto"/>
          <w:sz w:val="24"/>
        </w:rPr>
        <w:t xml:space="preserve"> </w:t>
      </w:r>
      <w:r w:rsidR="00E1063F" w:rsidRPr="001B4769">
        <w:rPr>
          <w:rStyle w:val="FootnoteReference"/>
          <w:color w:val="auto"/>
          <w:sz w:val="24"/>
        </w:rPr>
        <w:footnoteReference w:id="3"/>
      </w:r>
      <w:r w:rsidR="00E1063F" w:rsidRPr="001B4769">
        <w:rPr>
          <w:color w:val="auto"/>
          <w:sz w:val="24"/>
        </w:rPr>
        <w:t>.</w:t>
      </w:r>
    </w:p>
    <w:p w14:paraId="149CF28B" w14:textId="77777777" w:rsidR="002907F8" w:rsidRPr="002907F8" w:rsidRDefault="002907F8" w:rsidP="002907F8">
      <w:pPr>
        <w:pStyle w:val="ListParagraph"/>
        <w:rPr>
          <w:color w:val="0070C0"/>
          <w:sz w:val="24"/>
        </w:rPr>
      </w:pPr>
    </w:p>
    <w:p w14:paraId="641180F5" w14:textId="26E2A506" w:rsidR="00822251" w:rsidRPr="001B4769" w:rsidRDefault="002907F8" w:rsidP="00E1063F">
      <w:pPr>
        <w:rPr>
          <w:rFonts w:eastAsia="Malgun Gothic"/>
          <w:bCs/>
          <w:sz w:val="32"/>
          <w:szCs w:val="28"/>
        </w:rPr>
      </w:pPr>
      <w:r w:rsidRPr="001B4769">
        <w:rPr>
          <w:b/>
          <w:sz w:val="24"/>
        </w:rPr>
        <w:t>OASIS Open</w:t>
      </w:r>
      <w:r w:rsidRPr="001B4769">
        <w:rPr>
          <w:sz w:val="24"/>
        </w:rPr>
        <w:t xml:space="preserve"> recommends </w:t>
      </w:r>
      <w:r w:rsidR="00613B35" w:rsidRPr="001B4769">
        <w:rPr>
          <w:sz w:val="24"/>
        </w:rPr>
        <w:t xml:space="preserve">that </w:t>
      </w:r>
      <w:r w:rsidRPr="001B4769">
        <w:rPr>
          <w:sz w:val="24"/>
        </w:rPr>
        <w:t xml:space="preserve">all CAP practitioners </w:t>
      </w:r>
      <w:r w:rsidR="00613B35" w:rsidRPr="001B4769">
        <w:rPr>
          <w:sz w:val="24"/>
        </w:rPr>
        <w:t>migrate to and use</w:t>
      </w:r>
      <w:r w:rsidR="006E0B5C" w:rsidRPr="001B4769">
        <w:rPr>
          <w:sz w:val="24"/>
        </w:rPr>
        <w:t xml:space="preserve"> </w:t>
      </w:r>
      <w:r w:rsidR="00613B35" w:rsidRPr="001B4769">
        <w:rPr>
          <w:sz w:val="24"/>
        </w:rPr>
        <w:t xml:space="preserve">version 2.0 or later of </w:t>
      </w:r>
      <w:r w:rsidR="006E0B5C" w:rsidRPr="001B4769">
        <w:rPr>
          <w:sz w:val="24"/>
        </w:rPr>
        <w:t xml:space="preserve">the </w:t>
      </w:r>
      <w:r w:rsidR="006E0B5C" w:rsidRPr="001B4769">
        <w:rPr>
          <w:b/>
          <w:sz w:val="24"/>
        </w:rPr>
        <w:t>OASIS Open Event Terms List</w:t>
      </w:r>
      <w:r w:rsidR="006E0B5C" w:rsidRPr="001B4769">
        <w:rPr>
          <w:sz w:val="24"/>
        </w:rPr>
        <w:t xml:space="preserve"> </w:t>
      </w:r>
      <w:r w:rsidRPr="001B4769">
        <w:rPr>
          <w:sz w:val="24"/>
        </w:rPr>
        <w:t xml:space="preserve">(as published) to </w:t>
      </w:r>
      <w:r w:rsidR="00613B35" w:rsidRPr="001B4769">
        <w:rPr>
          <w:sz w:val="24"/>
        </w:rPr>
        <w:t xml:space="preserve">prevent interoperability issues and </w:t>
      </w:r>
      <w:r w:rsidRPr="001B4769">
        <w:rPr>
          <w:sz w:val="24"/>
        </w:rPr>
        <w:t xml:space="preserve">confusion </w:t>
      </w:r>
      <w:r w:rsidR="006E0B5C" w:rsidRPr="001B4769">
        <w:rPr>
          <w:sz w:val="24"/>
        </w:rPr>
        <w:t xml:space="preserve">caused by </w:t>
      </w:r>
      <w:r w:rsidRPr="001B4769">
        <w:rPr>
          <w:sz w:val="24"/>
        </w:rPr>
        <w:t xml:space="preserve">the </w:t>
      </w:r>
      <w:r w:rsidR="009A373D">
        <w:rPr>
          <w:sz w:val="24"/>
        </w:rPr>
        <w:t xml:space="preserve">two incompatible </w:t>
      </w:r>
      <w:r w:rsidR="00613B35" w:rsidRPr="001B4769">
        <w:rPr>
          <w:sz w:val="24"/>
        </w:rPr>
        <w:t>1.X versions as noted above.</w:t>
      </w:r>
    </w:p>
    <w:p w14:paraId="0E8D1544" w14:textId="77777777" w:rsidR="00550B03" w:rsidRPr="00550B03" w:rsidRDefault="00550B03" w:rsidP="00280E01">
      <w:pPr>
        <w:pStyle w:val="Heading2"/>
        <w:numPr>
          <w:ilvl w:val="1"/>
          <w:numId w:val="8"/>
        </w:numPr>
        <w:rPr>
          <w:rFonts w:ascii="Calibri" w:hAnsi="Calibri" w:cs="Calibri"/>
          <w:sz w:val="36"/>
          <w:szCs w:val="40"/>
          <w:lang w:eastAsia="en-US"/>
        </w:rPr>
      </w:pPr>
      <w:r>
        <w:rPr>
          <w:rFonts w:hint="eastAsia"/>
        </w:rPr>
        <w:br w:type="page"/>
      </w:r>
      <w:bookmarkStart w:id="7" w:name="_Toc209564854"/>
      <w:r w:rsidRPr="0077568B">
        <w:t>Public Review Version</w:t>
      </w:r>
      <w:r w:rsidRPr="00550B03">
        <w:rPr>
          <w:rFonts w:ascii="Calibri" w:hAnsi="Calibri" w:cs="Calibri"/>
          <w:sz w:val="36"/>
          <w:szCs w:val="40"/>
          <w:lang w:eastAsia="en-US"/>
        </w:rPr>
        <w:t xml:space="preserve"> </w:t>
      </w:r>
      <w:r w:rsidRPr="00550B03">
        <w:rPr>
          <w:rFonts w:ascii="Calibri" w:hAnsi="Calibri" w:cs="Calibri"/>
          <w:sz w:val="36"/>
          <w:szCs w:val="40"/>
          <w:vertAlign w:val="superscript"/>
          <w:lang w:eastAsia="en-US"/>
        </w:rPr>
        <w:footnoteReference w:id="4"/>
      </w:r>
      <w:bookmarkEnd w:id="7"/>
    </w:p>
    <w:p w14:paraId="43CC75A7" w14:textId="50872E96" w:rsidR="00B61932" w:rsidRDefault="00550B03" w:rsidP="00550B03">
      <w:pPr>
        <w:spacing w:before="0" w:after="160" w:line="259" w:lineRule="auto"/>
        <w:rPr>
          <w:sz w:val="24"/>
        </w:rPr>
      </w:pPr>
      <w:r w:rsidRPr="001B4769">
        <w:rPr>
          <w:sz w:val="24"/>
        </w:rPr>
        <w:t xml:space="preserve">This version of the </w:t>
      </w:r>
      <w:r w:rsidRPr="001B4769">
        <w:rPr>
          <w:b/>
          <w:sz w:val="24"/>
        </w:rPr>
        <w:t>OASIS Open Event Terms List – User’s Guide</w:t>
      </w:r>
      <w:r w:rsidRPr="001B4769">
        <w:rPr>
          <w:sz w:val="24"/>
        </w:rPr>
        <w:t xml:space="preserve"> is a Public Review version. In this version all feedback will be collected and reviewed, including suggestions </w:t>
      </w:r>
      <w:r w:rsidR="0077568B" w:rsidRPr="001B4769">
        <w:rPr>
          <w:sz w:val="24"/>
        </w:rPr>
        <w:t xml:space="preserve">for additional entries for the </w:t>
      </w:r>
      <w:r w:rsidR="003D7506" w:rsidRPr="001B4769">
        <w:rPr>
          <w:b/>
          <w:sz w:val="24"/>
        </w:rPr>
        <w:t xml:space="preserve">OASIS Open Event Terms List – </w:t>
      </w:r>
      <w:r w:rsidR="003D7506">
        <w:rPr>
          <w:b/>
          <w:sz w:val="24"/>
        </w:rPr>
        <w:t>Lookup Table</w:t>
      </w:r>
      <w:r w:rsidR="009A373D">
        <w:rPr>
          <w:b/>
          <w:sz w:val="24"/>
        </w:rPr>
        <w:t>.</w:t>
      </w:r>
      <w:r w:rsidR="006F722B" w:rsidRPr="001B4769">
        <w:rPr>
          <w:sz w:val="24"/>
        </w:rPr>
        <w:t xml:space="preserve"> </w:t>
      </w:r>
      <w:r w:rsidR="00B61932">
        <w:rPr>
          <w:sz w:val="24"/>
        </w:rPr>
        <w:t>It has a watermark of “Draft” that will be removed after the Public Review process is completed.</w:t>
      </w:r>
    </w:p>
    <w:p w14:paraId="31522C04" w14:textId="0925D322" w:rsidR="009A373D" w:rsidRDefault="009A373D" w:rsidP="00550B03">
      <w:pPr>
        <w:spacing w:before="0" w:after="160" w:line="259" w:lineRule="auto"/>
        <w:rPr>
          <w:sz w:val="24"/>
        </w:rPr>
      </w:pPr>
      <w:r>
        <w:rPr>
          <w:sz w:val="24"/>
        </w:rPr>
        <w:t xml:space="preserve">Additionally, feedback on </w:t>
      </w:r>
      <w:r w:rsidR="006F722B" w:rsidRPr="001B4769">
        <w:rPr>
          <w:sz w:val="24"/>
        </w:rPr>
        <w:t xml:space="preserve">any new </w:t>
      </w:r>
      <w:r w:rsidR="00B61932">
        <w:rPr>
          <w:sz w:val="24"/>
        </w:rPr>
        <w:t xml:space="preserve">entries, or any </w:t>
      </w:r>
      <w:r w:rsidR="006F722B" w:rsidRPr="001B4769">
        <w:rPr>
          <w:sz w:val="24"/>
        </w:rPr>
        <w:t xml:space="preserve">category </w:t>
      </w:r>
      <w:r w:rsidR="00B61932">
        <w:rPr>
          <w:sz w:val="24"/>
        </w:rPr>
        <w:t xml:space="preserve">and subcategory </w:t>
      </w:r>
      <w:r w:rsidR="006F722B" w:rsidRPr="001B4769">
        <w:rPr>
          <w:sz w:val="24"/>
        </w:rPr>
        <w:t>mappings</w:t>
      </w:r>
      <w:r>
        <w:rPr>
          <w:sz w:val="24"/>
        </w:rPr>
        <w:t xml:space="preserve"> will also be collected and reviewed</w:t>
      </w:r>
      <w:r w:rsidR="00550B03" w:rsidRPr="001B4769">
        <w:rPr>
          <w:sz w:val="24"/>
        </w:rPr>
        <w:t>.</w:t>
      </w:r>
      <w:r w:rsidR="00B61932">
        <w:rPr>
          <w:sz w:val="24"/>
        </w:rPr>
        <w:t xml:space="preserve"> The new entries are not yet considered final. They will be assigned codes after the Public Review Process has been conducted. </w:t>
      </w:r>
    </w:p>
    <w:p w14:paraId="55759882" w14:textId="01535F9A" w:rsidR="00550B03" w:rsidRPr="001B4769" w:rsidRDefault="009A373D" w:rsidP="00550B03">
      <w:pPr>
        <w:spacing w:before="0" w:after="160" w:line="259" w:lineRule="auto"/>
        <w:rPr>
          <w:sz w:val="24"/>
        </w:rPr>
      </w:pPr>
      <w:r>
        <w:rPr>
          <w:sz w:val="24"/>
        </w:rPr>
        <w:t>Suggestions, comments</w:t>
      </w:r>
      <w:r w:rsidR="00B61932">
        <w:rPr>
          <w:sz w:val="24"/>
        </w:rPr>
        <w:t>,</w:t>
      </w:r>
      <w:r w:rsidR="00550B03" w:rsidRPr="001B4769">
        <w:rPr>
          <w:sz w:val="24"/>
        </w:rPr>
        <w:t xml:space="preserve"> and questions</w:t>
      </w:r>
      <w:r w:rsidR="00B61932">
        <w:rPr>
          <w:sz w:val="24"/>
        </w:rPr>
        <w:t>,</w:t>
      </w:r>
      <w:r w:rsidR="00550B03" w:rsidRPr="001B4769">
        <w:rPr>
          <w:sz w:val="24"/>
        </w:rPr>
        <w:t xml:space="preserve"> can be on any content, including the usage of terms and codes as discussed in the </w:t>
      </w:r>
      <w:r w:rsidR="00550B03" w:rsidRPr="001B4769">
        <w:rPr>
          <w:b/>
          <w:sz w:val="24"/>
        </w:rPr>
        <w:t>OASIS Open Event Terms List – User’s Guide</w:t>
      </w:r>
      <w:r w:rsidR="00550B03" w:rsidRPr="001B4769">
        <w:rPr>
          <w:sz w:val="24"/>
        </w:rPr>
        <w:t xml:space="preserve">. Each feedback item may be used to adjust the final release copies of the </w:t>
      </w:r>
      <w:r w:rsidR="00550B03" w:rsidRPr="001B4769">
        <w:rPr>
          <w:b/>
          <w:sz w:val="24"/>
        </w:rPr>
        <w:t>OASIS Open Event Terms List</w:t>
      </w:r>
      <w:r w:rsidR="00550B03" w:rsidRPr="001B4769">
        <w:rPr>
          <w:sz w:val="24"/>
        </w:rPr>
        <w:t xml:space="preserve"> family of resources (as applicable).</w:t>
      </w:r>
    </w:p>
    <w:p w14:paraId="1B68A605" w14:textId="77777777" w:rsidR="00550B03" w:rsidRPr="00550B03" w:rsidRDefault="00550B03" w:rsidP="00550B03">
      <w:pPr>
        <w:spacing w:before="0" w:after="160" w:line="259" w:lineRule="auto"/>
        <w:rPr>
          <w:rFonts w:ascii="Calibri" w:eastAsia="Calibri" w:hAnsi="Calibri"/>
          <w:sz w:val="22"/>
          <w:szCs w:val="22"/>
          <w:lang w:val="en-CA" w:eastAsia="en-US"/>
        </w:rPr>
      </w:pPr>
      <w:r w:rsidRPr="001B4769">
        <w:rPr>
          <w:b/>
          <w:sz w:val="24"/>
        </w:rPr>
        <w:t>OASIS Open</w:t>
      </w:r>
      <w:r w:rsidRPr="001B4769">
        <w:rPr>
          <w:sz w:val="24"/>
        </w:rPr>
        <w:t xml:space="preserve"> plans to publish a set of resources in roughly the following order as a best effort exercise with no set timeline:</w:t>
      </w:r>
      <w:r w:rsidRPr="001B4769">
        <w:rPr>
          <w:rFonts w:ascii="Calibri" w:eastAsia="Calibri" w:hAnsi="Calibri"/>
          <w:sz w:val="24"/>
          <w:szCs w:val="22"/>
          <w:lang w:val="en-CA" w:eastAsia="en-US"/>
        </w:rPr>
        <w:t xml:space="preserve"> </w:t>
      </w:r>
      <w:r w:rsidRPr="00550B03">
        <w:rPr>
          <w:rFonts w:ascii="Calibri" w:eastAsia="Calibri" w:hAnsi="Calibri"/>
          <w:sz w:val="22"/>
          <w:szCs w:val="22"/>
          <w:vertAlign w:val="superscript"/>
          <w:lang w:val="en-CA" w:eastAsia="en-US"/>
        </w:rPr>
        <w:footnoteReference w:id="5"/>
      </w:r>
    </w:p>
    <w:p w14:paraId="18B5CBC9" w14:textId="77777777" w:rsidR="00550B03" w:rsidRPr="001B4769" w:rsidRDefault="00550B03" w:rsidP="00550B03">
      <w:pPr>
        <w:numPr>
          <w:ilvl w:val="0"/>
          <w:numId w:val="16"/>
        </w:numPr>
        <w:spacing w:before="0" w:after="160" w:line="259" w:lineRule="auto"/>
        <w:contextualSpacing/>
        <w:rPr>
          <w:sz w:val="24"/>
        </w:rPr>
      </w:pPr>
      <w:r w:rsidRPr="001B4769">
        <w:rPr>
          <w:sz w:val="24"/>
        </w:rPr>
        <w:t>OASIS Open Event Terms List – Lookup Table v2.0</w:t>
      </w:r>
    </w:p>
    <w:p w14:paraId="115799D1" w14:textId="77777777" w:rsidR="00550B03" w:rsidRPr="001B4769" w:rsidRDefault="00550B03" w:rsidP="00550B03">
      <w:pPr>
        <w:numPr>
          <w:ilvl w:val="0"/>
          <w:numId w:val="16"/>
        </w:numPr>
        <w:spacing w:before="0" w:after="160" w:line="259" w:lineRule="auto"/>
        <w:contextualSpacing/>
        <w:rPr>
          <w:sz w:val="24"/>
        </w:rPr>
      </w:pPr>
      <w:r w:rsidRPr="001B4769">
        <w:rPr>
          <w:sz w:val="24"/>
        </w:rPr>
        <w:t>OASIS Open Event Terms List – User’s Guide v1.0</w:t>
      </w:r>
    </w:p>
    <w:p w14:paraId="68B49874" w14:textId="77777777" w:rsidR="00550B03" w:rsidRPr="001B2E94" w:rsidRDefault="00550B03" w:rsidP="00550B03">
      <w:pPr>
        <w:numPr>
          <w:ilvl w:val="0"/>
          <w:numId w:val="16"/>
        </w:numPr>
        <w:spacing w:before="0" w:after="160" w:line="259" w:lineRule="auto"/>
        <w:contextualSpacing/>
        <w:rPr>
          <w:sz w:val="24"/>
        </w:rPr>
      </w:pPr>
      <w:r w:rsidRPr="001B4769">
        <w:rPr>
          <w:sz w:val="24"/>
        </w:rPr>
        <w:t xml:space="preserve">OASIS Open Alerting Practices and </w:t>
      </w:r>
      <w:r w:rsidRPr="001B2E94">
        <w:rPr>
          <w:sz w:val="24"/>
        </w:rPr>
        <w:t>Strategies – Glossary v1.0 (forthcoming)</w:t>
      </w:r>
    </w:p>
    <w:p w14:paraId="73497673" w14:textId="77777777" w:rsidR="00550B03" w:rsidRPr="001B2E94" w:rsidRDefault="00550B03" w:rsidP="00550B03">
      <w:pPr>
        <w:numPr>
          <w:ilvl w:val="0"/>
          <w:numId w:val="16"/>
        </w:numPr>
        <w:spacing w:before="0" w:after="160" w:line="259" w:lineRule="auto"/>
        <w:contextualSpacing/>
        <w:rPr>
          <w:sz w:val="24"/>
        </w:rPr>
      </w:pPr>
      <w:r w:rsidRPr="001B2E94">
        <w:rPr>
          <w:sz w:val="24"/>
        </w:rPr>
        <w:t>OASIS Open Event Terms List – Concept Guide v1.0 (forthcoming)</w:t>
      </w:r>
    </w:p>
    <w:p w14:paraId="64521196" w14:textId="77777777" w:rsidR="00550B03" w:rsidRPr="001B2E94" w:rsidRDefault="00550B03" w:rsidP="00550B03">
      <w:pPr>
        <w:numPr>
          <w:ilvl w:val="0"/>
          <w:numId w:val="16"/>
        </w:numPr>
        <w:spacing w:before="0" w:after="160" w:line="259" w:lineRule="auto"/>
        <w:contextualSpacing/>
        <w:rPr>
          <w:sz w:val="24"/>
        </w:rPr>
      </w:pPr>
      <w:r w:rsidRPr="001B2E94">
        <w:rPr>
          <w:sz w:val="24"/>
        </w:rPr>
        <w:t>OASIS Open Event Terms List – Spectrum Analysis v2.0 (forthcoming)</w:t>
      </w:r>
    </w:p>
    <w:p w14:paraId="3B79926A" w14:textId="77777777" w:rsidR="00550B03" w:rsidRPr="001B2E94" w:rsidRDefault="00550B03" w:rsidP="00550B03">
      <w:pPr>
        <w:numPr>
          <w:ilvl w:val="0"/>
          <w:numId w:val="16"/>
        </w:numPr>
        <w:spacing w:before="0" w:after="160" w:line="259" w:lineRule="auto"/>
        <w:contextualSpacing/>
        <w:rPr>
          <w:sz w:val="24"/>
        </w:rPr>
      </w:pPr>
      <w:r w:rsidRPr="001B2E94">
        <w:rPr>
          <w:sz w:val="24"/>
        </w:rPr>
        <w:t>OASIS Open Event Terms List – Lookup Table v2.1 (planned)</w:t>
      </w:r>
    </w:p>
    <w:p w14:paraId="41F2CE11" w14:textId="77777777" w:rsidR="00550B03" w:rsidRPr="001B2E94" w:rsidRDefault="00550B03" w:rsidP="00550B03">
      <w:pPr>
        <w:numPr>
          <w:ilvl w:val="0"/>
          <w:numId w:val="16"/>
        </w:numPr>
        <w:spacing w:before="0" w:after="160" w:line="259" w:lineRule="auto"/>
        <w:contextualSpacing/>
        <w:rPr>
          <w:sz w:val="24"/>
        </w:rPr>
      </w:pPr>
      <w:r w:rsidRPr="001B2E94">
        <w:rPr>
          <w:sz w:val="24"/>
        </w:rPr>
        <w:t>OASIS Open Alerting Practices and Strategies – Glossary v1.1 (planned)</w:t>
      </w:r>
    </w:p>
    <w:p w14:paraId="1AD828B0" w14:textId="77777777" w:rsidR="00550B03" w:rsidRPr="001B2E94" w:rsidRDefault="00550B03" w:rsidP="00550B03">
      <w:pPr>
        <w:numPr>
          <w:ilvl w:val="0"/>
          <w:numId w:val="16"/>
        </w:numPr>
        <w:spacing w:before="0" w:after="160" w:line="259" w:lineRule="auto"/>
        <w:contextualSpacing/>
        <w:rPr>
          <w:sz w:val="24"/>
        </w:rPr>
      </w:pPr>
      <w:r w:rsidRPr="001B2E94">
        <w:rPr>
          <w:sz w:val="24"/>
        </w:rPr>
        <w:t>OASIS Open Event Terms List – User’s Guide v2.0 (planned)</w:t>
      </w:r>
    </w:p>
    <w:p w14:paraId="719D987D" w14:textId="77777777" w:rsidR="00550B03" w:rsidRPr="001B2E94" w:rsidRDefault="00550B03" w:rsidP="00550B03">
      <w:pPr>
        <w:numPr>
          <w:ilvl w:val="0"/>
          <w:numId w:val="16"/>
        </w:numPr>
        <w:spacing w:before="0" w:after="160" w:line="259" w:lineRule="auto"/>
        <w:contextualSpacing/>
        <w:rPr>
          <w:sz w:val="24"/>
        </w:rPr>
      </w:pPr>
      <w:r w:rsidRPr="001B2E94">
        <w:rPr>
          <w:sz w:val="24"/>
        </w:rPr>
        <w:t>OASIS Open Event Terms List – Concept Guide v2.0 (planned)</w:t>
      </w:r>
    </w:p>
    <w:p w14:paraId="45EFE839" w14:textId="77777777" w:rsidR="00550B03" w:rsidRPr="001B4769" w:rsidRDefault="00550B03" w:rsidP="00550B03">
      <w:pPr>
        <w:rPr>
          <w:sz w:val="24"/>
        </w:rPr>
      </w:pPr>
    </w:p>
    <w:p w14:paraId="1FACB371" w14:textId="5FA80B33" w:rsidR="00550B03" w:rsidRPr="001B4769" w:rsidRDefault="00550B03" w:rsidP="00550B03">
      <w:pPr>
        <w:rPr>
          <w:sz w:val="24"/>
        </w:rPr>
      </w:pPr>
      <w:r w:rsidRPr="001B4769">
        <w:rPr>
          <w:sz w:val="24"/>
        </w:rPr>
        <w:t xml:space="preserve">At the end of this publish cycle, all documents in the family of </w:t>
      </w:r>
      <w:r w:rsidRPr="00B61932">
        <w:rPr>
          <w:b/>
          <w:sz w:val="24"/>
        </w:rPr>
        <w:t>OASIS Open Event Terms List</w:t>
      </w:r>
      <w:r w:rsidRPr="001B4769">
        <w:rPr>
          <w:sz w:val="24"/>
        </w:rPr>
        <w:t xml:space="preserve"> resources will be at v2.0 with the Lookup Table advancing to v2.1 or greater</w:t>
      </w:r>
      <w:r w:rsidR="00B61932">
        <w:rPr>
          <w:sz w:val="24"/>
        </w:rPr>
        <w:t xml:space="preserve"> (</w:t>
      </w:r>
      <w:r w:rsidR="003D7506">
        <w:rPr>
          <w:sz w:val="24"/>
        </w:rPr>
        <w:t>as additional terms are collected</w:t>
      </w:r>
      <w:r w:rsidR="00B61932">
        <w:rPr>
          <w:sz w:val="24"/>
        </w:rPr>
        <w:t xml:space="preserve"> during the Public Review process through submissions)</w:t>
      </w:r>
      <w:r w:rsidRPr="001B4769">
        <w:rPr>
          <w:sz w:val="24"/>
        </w:rPr>
        <w:t>. All version 2.X resources will be jointly compatible as a package</w:t>
      </w:r>
      <w:r w:rsidR="00B61932">
        <w:rPr>
          <w:sz w:val="24"/>
        </w:rPr>
        <w:t>, with the resources</w:t>
      </w:r>
      <w:r w:rsidRPr="001B4769">
        <w:rPr>
          <w:sz w:val="24"/>
        </w:rPr>
        <w:t xml:space="preserve"> anchored to version 2.0.</w:t>
      </w:r>
    </w:p>
    <w:p w14:paraId="3F6CBCA2" w14:textId="77777777" w:rsidR="00550B03" w:rsidRDefault="00550B03">
      <w:pPr>
        <w:rPr>
          <w:rFonts w:eastAsia="Malgun Gothic"/>
          <w:bCs/>
          <w:color w:val="446CAA"/>
          <w:sz w:val="32"/>
          <w:szCs w:val="28"/>
        </w:rPr>
      </w:pPr>
      <w:r>
        <w:rPr>
          <w:rFonts w:hint="eastAsia"/>
        </w:rPr>
        <w:br w:type="page"/>
      </w:r>
    </w:p>
    <w:p w14:paraId="498D70BD" w14:textId="77777777" w:rsidR="00E90D7D" w:rsidRDefault="00EB6D6C" w:rsidP="00E6770A">
      <w:pPr>
        <w:pStyle w:val="Heading1"/>
      </w:pPr>
      <w:bookmarkStart w:id="8" w:name="_Toc209564855"/>
      <w:r>
        <w:t>OASIS Open Event Terms List</w:t>
      </w:r>
      <w:bookmarkEnd w:id="8"/>
    </w:p>
    <w:p w14:paraId="522ACCFD" w14:textId="77777777" w:rsidR="00E90D7D" w:rsidRDefault="00E90D7D">
      <w:pPr>
        <w:rPr>
          <w:b/>
          <w:i/>
          <w:sz w:val="24"/>
        </w:rPr>
      </w:pPr>
    </w:p>
    <w:p w14:paraId="04732B1D" w14:textId="104A34A1" w:rsidR="001A006D" w:rsidRDefault="00EB6D6C">
      <w:pPr>
        <w:rPr>
          <w:sz w:val="24"/>
        </w:rPr>
      </w:pPr>
      <w:r>
        <w:rPr>
          <w:sz w:val="24"/>
        </w:rPr>
        <w:t xml:space="preserve">The </w:t>
      </w:r>
      <w:r w:rsidRPr="00B75018">
        <w:rPr>
          <w:b/>
          <w:sz w:val="24"/>
        </w:rPr>
        <w:t>OASIS Open Event</w:t>
      </w:r>
      <w:r>
        <w:rPr>
          <w:b/>
          <w:sz w:val="24"/>
        </w:rPr>
        <w:t xml:space="preserve"> Terms List - Lookup Table</w:t>
      </w:r>
      <w:r>
        <w:rPr>
          <w:sz w:val="24"/>
        </w:rPr>
        <w:t xml:space="preserve"> is a compiled list of </w:t>
      </w:r>
      <w:r w:rsidR="00511A59">
        <w:rPr>
          <w:sz w:val="24"/>
        </w:rPr>
        <w:t>event</w:t>
      </w:r>
      <w:r w:rsidR="0054618B">
        <w:rPr>
          <w:sz w:val="24"/>
        </w:rPr>
        <w:t>-</w:t>
      </w:r>
      <w:r w:rsidR="00511A59">
        <w:rPr>
          <w:sz w:val="24"/>
        </w:rPr>
        <w:t xml:space="preserve">type </w:t>
      </w:r>
      <w:r>
        <w:rPr>
          <w:sz w:val="24"/>
        </w:rPr>
        <w:t>terms</w:t>
      </w:r>
      <w:r w:rsidR="009A373D">
        <w:rPr>
          <w:sz w:val="24"/>
        </w:rPr>
        <w:t>. E</w:t>
      </w:r>
      <w:r w:rsidR="0054618B">
        <w:rPr>
          <w:sz w:val="24"/>
        </w:rPr>
        <w:t xml:space="preserve">ach term </w:t>
      </w:r>
      <w:r w:rsidR="009A373D">
        <w:rPr>
          <w:sz w:val="24"/>
        </w:rPr>
        <w:t>describes a</w:t>
      </w:r>
      <w:r w:rsidR="001A006D">
        <w:rPr>
          <w:sz w:val="24"/>
        </w:rPr>
        <w:t xml:space="preserve"> </w:t>
      </w:r>
      <w:r w:rsidR="00D02533">
        <w:rPr>
          <w:sz w:val="24"/>
        </w:rPr>
        <w:t xml:space="preserve">type of </w:t>
      </w:r>
      <w:r w:rsidR="001A006D">
        <w:rPr>
          <w:sz w:val="24"/>
        </w:rPr>
        <w:t>happening, that if one should occur, it will be marked with a beginning and end</w:t>
      </w:r>
      <w:r w:rsidR="006E0B5C">
        <w:rPr>
          <w:sz w:val="24"/>
        </w:rPr>
        <w:t>.</w:t>
      </w:r>
      <w:r w:rsidR="001A006D">
        <w:rPr>
          <w:sz w:val="24"/>
        </w:rPr>
        <w:t xml:space="preserve"> In the business-of-alerting, an event is a happening, as devised and formed by an observer agent for the business, and as it pertains to the process of signaling third parties about the happening. </w:t>
      </w:r>
    </w:p>
    <w:p w14:paraId="43CABF20" w14:textId="77777777" w:rsidR="001A006D" w:rsidRDefault="001A006D">
      <w:pPr>
        <w:rPr>
          <w:sz w:val="24"/>
        </w:rPr>
      </w:pPr>
    </w:p>
    <w:p w14:paraId="4F06E6F1" w14:textId="2873799D" w:rsidR="002D13BE" w:rsidRDefault="00502CD7">
      <w:pPr>
        <w:rPr>
          <w:sz w:val="24"/>
        </w:rPr>
      </w:pPr>
      <w:r>
        <w:rPr>
          <w:sz w:val="24"/>
        </w:rPr>
        <w:t>For each entry in the</w:t>
      </w:r>
      <w:r w:rsidR="006E0B5C">
        <w:rPr>
          <w:sz w:val="24"/>
        </w:rPr>
        <w:t xml:space="preserve"> list</w:t>
      </w:r>
      <w:r w:rsidR="00EB6D6C">
        <w:rPr>
          <w:sz w:val="24"/>
        </w:rPr>
        <w:t xml:space="preserve">, </w:t>
      </w:r>
      <w:r w:rsidR="00D02533" w:rsidRPr="001A006D">
        <w:rPr>
          <w:b/>
          <w:sz w:val="24"/>
        </w:rPr>
        <w:t>OASIS Open</w:t>
      </w:r>
      <w:r w:rsidR="00D02533">
        <w:rPr>
          <w:sz w:val="24"/>
        </w:rPr>
        <w:t xml:space="preserve"> has mapped the term to one or more </w:t>
      </w:r>
      <w:r w:rsidR="00EB6D6C">
        <w:rPr>
          <w:sz w:val="24"/>
        </w:rPr>
        <w:t xml:space="preserve">CAP categories </w:t>
      </w:r>
      <w:r w:rsidR="00D02533">
        <w:rPr>
          <w:sz w:val="24"/>
        </w:rPr>
        <w:t>(as outlined in the OASIS Open CAP standard)</w:t>
      </w:r>
      <w:r w:rsidR="00EB6D6C">
        <w:rPr>
          <w:sz w:val="24"/>
        </w:rPr>
        <w:t>.</w:t>
      </w:r>
      <w:r w:rsidR="00D02533">
        <w:rPr>
          <w:sz w:val="24"/>
        </w:rPr>
        <w:t xml:space="preserve"> </w:t>
      </w:r>
      <w:r w:rsidR="00EB6D6C">
        <w:rPr>
          <w:sz w:val="24"/>
        </w:rPr>
        <w:t xml:space="preserve">In preparation for </w:t>
      </w:r>
      <w:r w:rsidR="007C7A21">
        <w:rPr>
          <w:sz w:val="24"/>
        </w:rPr>
        <w:t xml:space="preserve">this </w:t>
      </w:r>
      <w:r w:rsidR="003A23FB">
        <w:rPr>
          <w:sz w:val="24"/>
        </w:rPr>
        <w:t xml:space="preserve">mapping </w:t>
      </w:r>
      <w:r w:rsidR="007C7A21">
        <w:rPr>
          <w:sz w:val="24"/>
        </w:rPr>
        <w:t>assignment</w:t>
      </w:r>
      <w:r w:rsidR="00EB6D6C">
        <w:rPr>
          <w:sz w:val="24"/>
        </w:rPr>
        <w:t>,</w:t>
      </w:r>
      <w:r w:rsidR="00EB6D6C" w:rsidRPr="001858D9">
        <w:rPr>
          <w:b/>
          <w:sz w:val="24"/>
        </w:rPr>
        <w:t xml:space="preserve"> </w:t>
      </w:r>
      <w:r w:rsidR="00EB6D6C" w:rsidRPr="001A006D">
        <w:rPr>
          <w:sz w:val="24"/>
        </w:rPr>
        <w:t xml:space="preserve">OASIS </w:t>
      </w:r>
      <w:r w:rsidR="007C7A21" w:rsidRPr="001A006D">
        <w:rPr>
          <w:sz w:val="24"/>
        </w:rPr>
        <w:t>Open</w:t>
      </w:r>
      <w:r w:rsidR="007C7A21">
        <w:rPr>
          <w:sz w:val="24"/>
        </w:rPr>
        <w:t xml:space="preserve"> </w:t>
      </w:r>
      <w:r w:rsidR="00EB6D6C">
        <w:rPr>
          <w:sz w:val="24"/>
        </w:rPr>
        <w:t>created a definition for each</w:t>
      </w:r>
      <w:r w:rsidR="007C7A21">
        <w:rPr>
          <w:sz w:val="24"/>
        </w:rPr>
        <w:t xml:space="preserve"> of the</w:t>
      </w:r>
      <w:r>
        <w:rPr>
          <w:sz w:val="24"/>
        </w:rPr>
        <w:t xml:space="preserve"> standard</w:t>
      </w:r>
      <w:r w:rsidR="00EB6D6C">
        <w:rPr>
          <w:sz w:val="24"/>
        </w:rPr>
        <w:t xml:space="preserve"> CAP categor</w:t>
      </w:r>
      <w:r w:rsidR="007C7A21">
        <w:rPr>
          <w:sz w:val="24"/>
        </w:rPr>
        <w:t>ies</w:t>
      </w:r>
      <w:r w:rsidR="003A23FB">
        <w:rPr>
          <w:sz w:val="24"/>
        </w:rPr>
        <w:t xml:space="preserve"> so that </w:t>
      </w:r>
      <w:r w:rsidR="00D02533">
        <w:rPr>
          <w:sz w:val="24"/>
        </w:rPr>
        <w:t xml:space="preserve">current and future </w:t>
      </w:r>
      <w:r w:rsidR="003A23FB">
        <w:rPr>
          <w:sz w:val="24"/>
        </w:rPr>
        <w:t>mappings are consistently applied across all terms</w:t>
      </w:r>
      <w:r w:rsidR="002D13BE">
        <w:rPr>
          <w:sz w:val="24"/>
        </w:rPr>
        <w:t>.</w:t>
      </w:r>
    </w:p>
    <w:p w14:paraId="56D68E01" w14:textId="77777777" w:rsidR="007A4E62" w:rsidRDefault="007A4E62">
      <w:pPr>
        <w:rPr>
          <w:sz w:val="24"/>
        </w:rPr>
      </w:pPr>
    </w:p>
    <w:p w14:paraId="7327E147" w14:textId="77777777" w:rsidR="004C1CDA" w:rsidRDefault="007A4E62" w:rsidP="007A4E62">
      <w:pPr>
        <w:rPr>
          <w:sz w:val="24"/>
        </w:rPr>
      </w:pPr>
      <w:r>
        <w:rPr>
          <w:sz w:val="24"/>
        </w:rPr>
        <w:t xml:space="preserve">The mapping exercise involves interpreting an </w:t>
      </w:r>
      <w:r w:rsidRPr="00432C6A">
        <w:rPr>
          <w:b/>
          <w:sz w:val="24"/>
        </w:rPr>
        <w:t>event term</w:t>
      </w:r>
      <w:r>
        <w:rPr>
          <w:sz w:val="24"/>
        </w:rPr>
        <w:t xml:space="preserve"> for what it is (</w:t>
      </w:r>
      <w:r w:rsidR="00FD1A1F">
        <w:rPr>
          <w:sz w:val="24"/>
        </w:rPr>
        <w:t xml:space="preserve">i.e. its </w:t>
      </w:r>
      <w:r>
        <w:rPr>
          <w:sz w:val="24"/>
        </w:rPr>
        <w:t xml:space="preserve">nature), and making a determination of which CAP categories </w:t>
      </w:r>
      <w:r w:rsidR="00F44159">
        <w:rPr>
          <w:sz w:val="24"/>
        </w:rPr>
        <w:t>typically</w:t>
      </w:r>
      <w:r>
        <w:rPr>
          <w:sz w:val="24"/>
        </w:rPr>
        <w:t xml:space="preserve"> apply</w:t>
      </w:r>
      <w:r w:rsidR="00FD1A1F">
        <w:rPr>
          <w:sz w:val="24"/>
        </w:rPr>
        <w:t xml:space="preserve"> to its nature</w:t>
      </w:r>
      <w:r>
        <w:rPr>
          <w:sz w:val="24"/>
        </w:rPr>
        <w:t xml:space="preserve">. The exercise is subjective (open to interpretation), with the mappings provided in the lookup table meant only as </w:t>
      </w:r>
      <w:r w:rsidR="004C1CDA">
        <w:rPr>
          <w:sz w:val="24"/>
        </w:rPr>
        <w:t xml:space="preserve">suggestions </w:t>
      </w:r>
      <w:r>
        <w:rPr>
          <w:sz w:val="24"/>
        </w:rPr>
        <w:t xml:space="preserve">for </w:t>
      </w:r>
      <w:r w:rsidR="0072037E">
        <w:rPr>
          <w:sz w:val="24"/>
        </w:rPr>
        <w:t>practitioners</w:t>
      </w:r>
      <w:r w:rsidR="00F44159">
        <w:rPr>
          <w:sz w:val="24"/>
        </w:rPr>
        <w:t>.</w:t>
      </w:r>
    </w:p>
    <w:p w14:paraId="14FBBB66" w14:textId="77777777" w:rsidR="004C1CDA" w:rsidRDefault="004C1CDA" w:rsidP="007A4E62">
      <w:pPr>
        <w:rPr>
          <w:sz w:val="24"/>
        </w:rPr>
      </w:pPr>
    </w:p>
    <w:p w14:paraId="0012B022" w14:textId="1F1E8EE4" w:rsidR="00F44159" w:rsidRDefault="00F44159" w:rsidP="007A4E62">
      <w:pPr>
        <w:rPr>
          <w:sz w:val="24"/>
        </w:rPr>
      </w:pPr>
      <w:r>
        <w:rPr>
          <w:sz w:val="24"/>
        </w:rPr>
        <w:t xml:space="preserve">The mappings are </w:t>
      </w:r>
      <w:r w:rsidR="00FD1A1F">
        <w:rPr>
          <w:sz w:val="24"/>
        </w:rPr>
        <w:t xml:space="preserve">not assumed to be a </w:t>
      </w:r>
      <w:r w:rsidR="007A4E62">
        <w:rPr>
          <w:sz w:val="24"/>
        </w:rPr>
        <w:t>complete and c</w:t>
      </w:r>
      <w:r w:rsidR="00FD1A1F">
        <w:rPr>
          <w:sz w:val="24"/>
        </w:rPr>
        <w:t xml:space="preserve">omprehensive accounting </w:t>
      </w:r>
      <w:r>
        <w:rPr>
          <w:sz w:val="24"/>
        </w:rPr>
        <w:t xml:space="preserve">for </w:t>
      </w:r>
      <w:r w:rsidR="007A4E62">
        <w:rPr>
          <w:sz w:val="24"/>
        </w:rPr>
        <w:t>alerting agencies</w:t>
      </w:r>
      <w:r w:rsidR="00FD1A1F">
        <w:rPr>
          <w:sz w:val="24"/>
        </w:rPr>
        <w:t>, especially those</w:t>
      </w:r>
      <w:r w:rsidR="007A4E62">
        <w:rPr>
          <w:sz w:val="24"/>
        </w:rPr>
        <w:t xml:space="preserve"> with specific mandates</w:t>
      </w:r>
      <w:r w:rsidR="0072037E">
        <w:rPr>
          <w:sz w:val="24"/>
        </w:rPr>
        <w:t>,</w:t>
      </w:r>
      <w:r w:rsidR="007A4E62">
        <w:rPr>
          <w:sz w:val="24"/>
        </w:rPr>
        <w:t xml:space="preserve"> </w:t>
      </w:r>
      <w:r>
        <w:rPr>
          <w:sz w:val="24"/>
        </w:rPr>
        <w:t xml:space="preserve">or </w:t>
      </w:r>
      <w:r w:rsidR="00FD1A1F">
        <w:rPr>
          <w:sz w:val="24"/>
        </w:rPr>
        <w:t xml:space="preserve">those targeting </w:t>
      </w:r>
      <w:r w:rsidR="007A4E62">
        <w:rPr>
          <w:sz w:val="24"/>
        </w:rPr>
        <w:t>specific audience</w:t>
      </w:r>
      <w:r w:rsidR="00FD1A1F">
        <w:rPr>
          <w:sz w:val="24"/>
        </w:rPr>
        <w:t>s</w:t>
      </w:r>
      <w:r w:rsidR="007A4E62">
        <w:rPr>
          <w:sz w:val="24"/>
        </w:rPr>
        <w:t>.</w:t>
      </w:r>
      <w:r>
        <w:rPr>
          <w:sz w:val="24"/>
        </w:rPr>
        <w:t xml:space="preserve"> </w:t>
      </w:r>
      <w:r w:rsidR="007A4E62">
        <w:rPr>
          <w:sz w:val="24"/>
        </w:rPr>
        <w:t xml:space="preserve">For example, a </w:t>
      </w:r>
      <w:proofErr w:type="gramStart"/>
      <w:r w:rsidR="007A4E62">
        <w:rPr>
          <w:sz w:val="24"/>
        </w:rPr>
        <w:t>weather based</w:t>
      </w:r>
      <w:proofErr w:type="gramEnd"/>
      <w:r w:rsidR="007A4E62">
        <w:rPr>
          <w:sz w:val="24"/>
        </w:rPr>
        <w:t xml:space="preserve"> event-type would likely be </w:t>
      </w:r>
      <w:r w:rsidR="00FD1A1F">
        <w:rPr>
          <w:sz w:val="24"/>
        </w:rPr>
        <w:t>mapped</w:t>
      </w:r>
      <w:r w:rsidR="007A4E62">
        <w:rPr>
          <w:sz w:val="24"/>
        </w:rPr>
        <w:t xml:space="preserve"> to the CAP category of “Met”, not “Transport” or “Safety”, even though the alerting agency’s mandate might </w:t>
      </w:r>
      <w:r w:rsidR="0072037E">
        <w:rPr>
          <w:sz w:val="24"/>
        </w:rPr>
        <w:t xml:space="preserve">solely </w:t>
      </w:r>
      <w:r w:rsidR="007A4E62">
        <w:rPr>
          <w:sz w:val="24"/>
        </w:rPr>
        <w:t xml:space="preserve">be based </w:t>
      </w:r>
      <w:r>
        <w:rPr>
          <w:sz w:val="24"/>
        </w:rPr>
        <w:t>on</w:t>
      </w:r>
      <w:r w:rsidR="00FD1A1F">
        <w:rPr>
          <w:sz w:val="24"/>
        </w:rPr>
        <w:t xml:space="preserve"> a</w:t>
      </w:r>
      <w:r>
        <w:rPr>
          <w:sz w:val="24"/>
        </w:rPr>
        <w:t xml:space="preserve"> “Transport” or “Safety”</w:t>
      </w:r>
      <w:r w:rsidR="0072037E">
        <w:rPr>
          <w:sz w:val="24"/>
        </w:rPr>
        <w:t xml:space="preserve"> </w:t>
      </w:r>
      <w:r w:rsidR="004C1CDA">
        <w:rPr>
          <w:sz w:val="24"/>
        </w:rPr>
        <w:t>concern</w:t>
      </w:r>
      <w:r>
        <w:rPr>
          <w:sz w:val="24"/>
        </w:rPr>
        <w:t xml:space="preserve">. </w:t>
      </w:r>
      <w:r w:rsidR="007A4E62">
        <w:rPr>
          <w:sz w:val="24"/>
        </w:rPr>
        <w:t xml:space="preserve">Subsequently, alerting agencies are encouraged to use the </w:t>
      </w:r>
      <w:r w:rsidR="007A4E62" w:rsidRPr="0076621A">
        <w:rPr>
          <w:b/>
          <w:sz w:val="24"/>
        </w:rPr>
        <w:t>OASIS Open</w:t>
      </w:r>
      <w:r w:rsidR="007A4E62">
        <w:rPr>
          <w:sz w:val="24"/>
        </w:rPr>
        <w:t xml:space="preserve"> </w:t>
      </w:r>
      <w:r>
        <w:rPr>
          <w:sz w:val="24"/>
        </w:rPr>
        <w:t xml:space="preserve">mapped </w:t>
      </w:r>
      <w:r w:rsidR="007A4E62">
        <w:rPr>
          <w:sz w:val="24"/>
        </w:rPr>
        <w:t>CAP categories as suggestions</w:t>
      </w:r>
      <w:r w:rsidR="004C1CDA">
        <w:rPr>
          <w:sz w:val="24"/>
        </w:rPr>
        <w:t>, with the understanding that they are</w:t>
      </w:r>
      <w:r w:rsidR="008522B7">
        <w:rPr>
          <w:sz w:val="24"/>
        </w:rPr>
        <w:t xml:space="preserve"> typical of agencies </w:t>
      </w:r>
      <w:r>
        <w:rPr>
          <w:sz w:val="24"/>
        </w:rPr>
        <w:t>alerting the</w:t>
      </w:r>
      <w:r w:rsidR="007A4E62">
        <w:rPr>
          <w:sz w:val="24"/>
        </w:rPr>
        <w:t xml:space="preserve"> general </w:t>
      </w:r>
      <w:r w:rsidR="0076621A">
        <w:rPr>
          <w:sz w:val="24"/>
        </w:rPr>
        <w:t>public</w:t>
      </w:r>
      <w:r>
        <w:rPr>
          <w:sz w:val="24"/>
        </w:rPr>
        <w:t>.</w:t>
      </w:r>
    </w:p>
    <w:p w14:paraId="67FBADD0" w14:textId="77777777" w:rsidR="00F44159" w:rsidRDefault="00F44159" w:rsidP="007A4E62">
      <w:pPr>
        <w:rPr>
          <w:sz w:val="24"/>
        </w:rPr>
      </w:pPr>
    </w:p>
    <w:p w14:paraId="3EC65322" w14:textId="77777777" w:rsidR="004C1CDA" w:rsidRDefault="008522B7" w:rsidP="00515C49">
      <w:pPr>
        <w:rPr>
          <w:sz w:val="24"/>
        </w:rPr>
      </w:pPr>
      <w:r>
        <w:rPr>
          <w:sz w:val="24"/>
        </w:rPr>
        <w:t>Therefore</w:t>
      </w:r>
      <w:r w:rsidR="00F44159">
        <w:rPr>
          <w:b/>
          <w:sz w:val="24"/>
        </w:rPr>
        <w:t xml:space="preserve">, </w:t>
      </w:r>
      <w:r w:rsidR="007A4E62" w:rsidRPr="00A31964">
        <w:rPr>
          <w:b/>
          <w:sz w:val="24"/>
        </w:rPr>
        <w:t>OASIS Open</w:t>
      </w:r>
      <w:r w:rsidR="007A4E62">
        <w:rPr>
          <w:sz w:val="24"/>
        </w:rPr>
        <w:t xml:space="preserve"> recommends </w:t>
      </w:r>
      <w:r w:rsidR="00F44159">
        <w:rPr>
          <w:sz w:val="24"/>
        </w:rPr>
        <w:t xml:space="preserve">alerting </w:t>
      </w:r>
      <w:r w:rsidR="0076621A">
        <w:rPr>
          <w:sz w:val="24"/>
        </w:rPr>
        <w:t xml:space="preserve">agencies </w:t>
      </w:r>
      <w:r>
        <w:rPr>
          <w:sz w:val="24"/>
        </w:rPr>
        <w:t>undergo a mapping exercise</w:t>
      </w:r>
      <w:r w:rsidR="0076621A">
        <w:rPr>
          <w:sz w:val="24"/>
        </w:rPr>
        <w:t xml:space="preserve"> to </w:t>
      </w:r>
      <w:r>
        <w:rPr>
          <w:sz w:val="24"/>
        </w:rPr>
        <w:t xml:space="preserve">compile </w:t>
      </w:r>
      <w:r w:rsidR="0076621A">
        <w:rPr>
          <w:sz w:val="24"/>
        </w:rPr>
        <w:t>their own CAP categories</w:t>
      </w:r>
      <w:r w:rsidR="00F44159">
        <w:rPr>
          <w:sz w:val="24"/>
        </w:rPr>
        <w:t xml:space="preserve"> </w:t>
      </w:r>
      <w:r w:rsidR="0072037E">
        <w:rPr>
          <w:sz w:val="24"/>
        </w:rPr>
        <w:t xml:space="preserve">per event-type </w:t>
      </w:r>
      <w:r w:rsidR="00F44159">
        <w:rPr>
          <w:sz w:val="24"/>
        </w:rPr>
        <w:t>as per their operating mandate</w:t>
      </w:r>
      <w:r>
        <w:rPr>
          <w:sz w:val="24"/>
        </w:rPr>
        <w:t xml:space="preserve">. The </w:t>
      </w:r>
      <w:r w:rsidR="0076621A">
        <w:rPr>
          <w:sz w:val="24"/>
        </w:rPr>
        <w:t>process</w:t>
      </w:r>
      <w:r w:rsidR="005C568A">
        <w:rPr>
          <w:sz w:val="24"/>
        </w:rPr>
        <w:t xml:space="preserve"> </w:t>
      </w:r>
      <w:r>
        <w:rPr>
          <w:sz w:val="24"/>
        </w:rPr>
        <w:t xml:space="preserve">would be </w:t>
      </w:r>
      <w:r w:rsidR="005C568A">
        <w:rPr>
          <w:sz w:val="24"/>
        </w:rPr>
        <w:t>similar to the</w:t>
      </w:r>
      <w:r w:rsidR="0076621A">
        <w:rPr>
          <w:sz w:val="24"/>
        </w:rPr>
        <w:t xml:space="preserve"> </w:t>
      </w:r>
      <w:r w:rsidR="0076621A" w:rsidRPr="0076621A">
        <w:rPr>
          <w:b/>
          <w:sz w:val="24"/>
        </w:rPr>
        <w:t>OASIS Open</w:t>
      </w:r>
      <w:r w:rsidR="00F44159">
        <w:rPr>
          <w:sz w:val="24"/>
        </w:rPr>
        <w:t xml:space="preserve"> </w:t>
      </w:r>
      <w:r w:rsidR="005C568A">
        <w:rPr>
          <w:sz w:val="24"/>
        </w:rPr>
        <w:t xml:space="preserve">process </w:t>
      </w:r>
      <w:r>
        <w:rPr>
          <w:sz w:val="24"/>
        </w:rPr>
        <w:t xml:space="preserve">that was </w:t>
      </w:r>
      <w:r w:rsidR="00F44159">
        <w:rPr>
          <w:sz w:val="24"/>
        </w:rPr>
        <w:t xml:space="preserve">used for </w:t>
      </w:r>
      <w:r w:rsidR="005C568A">
        <w:rPr>
          <w:sz w:val="24"/>
        </w:rPr>
        <w:t xml:space="preserve">more </w:t>
      </w:r>
      <w:r w:rsidR="00F44159">
        <w:rPr>
          <w:sz w:val="24"/>
        </w:rPr>
        <w:t xml:space="preserve">general audiences. </w:t>
      </w:r>
      <w:r w:rsidR="005C568A">
        <w:rPr>
          <w:sz w:val="24"/>
        </w:rPr>
        <w:t xml:space="preserve">If the operating mandate of the alerting agency is a public mandate, the </w:t>
      </w:r>
      <w:r w:rsidR="005C568A" w:rsidRPr="00F44159">
        <w:rPr>
          <w:b/>
          <w:sz w:val="24"/>
        </w:rPr>
        <w:t>OASIS Open</w:t>
      </w:r>
      <w:r w:rsidR="0072037E">
        <w:rPr>
          <w:sz w:val="24"/>
        </w:rPr>
        <w:t xml:space="preserve"> mappings </w:t>
      </w:r>
      <w:r>
        <w:rPr>
          <w:sz w:val="24"/>
        </w:rPr>
        <w:t xml:space="preserve">should </w:t>
      </w:r>
      <w:r w:rsidR="0072037E">
        <w:rPr>
          <w:sz w:val="24"/>
        </w:rPr>
        <w:t xml:space="preserve">make for a good </w:t>
      </w:r>
      <w:r w:rsidR="005C568A">
        <w:rPr>
          <w:sz w:val="24"/>
        </w:rPr>
        <w:t>starting point for any mapping exercise.</w:t>
      </w:r>
      <w:r>
        <w:rPr>
          <w:sz w:val="24"/>
        </w:rPr>
        <w:t xml:space="preserve"> </w:t>
      </w:r>
    </w:p>
    <w:p w14:paraId="4185001B" w14:textId="77777777" w:rsidR="004C1CDA" w:rsidRDefault="004C1CDA" w:rsidP="00515C49">
      <w:pPr>
        <w:rPr>
          <w:sz w:val="24"/>
        </w:rPr>
      </w:pPr>
    </w:p>
    <w:p w14:paraId="3D47FDE0" w14:textId="2B703ED5" w:rsidR="008522B7" w:rsidRDefault="002D13BE" w:rsidP="00515C49">
      <w:pPr>
        <w:rPr>
          <w:sz w:val="24"/>
        </w:rPr>
      </w:pPr>
      <w:r>
        <w:rPr>
          <w:sz w:val="24"/>
        </w:rPr>
        <w:t>The</w:t>
      </w:r>
      <w:r w:rsidR="0076621A">
        <w:rPr>
          <w:sz w:val="24"/>
        </w:rPr>
        <w:t xml:space="preserve"> </w:t>
      </w:r>
      <w:r w:rsidR="0076621A" w:rsidRPr="0076621A">
        <w:rPr>
          <w:b/>
          <w:sz w:val="24"/>
        </w:rPr>
        <w:t>OASIS Open</w:t>
      </w:r>
      <w:r>
        <w:rPr>
          <w:sz w:val="24"/>
        </w:rPr>
        <w:t xml:space="preserve"> list also includes </w:t>
      </w:r>
      <w:r w:rsidR="00EB6D6C">
        <w:rPr>
          <w:sz w:val="24"/>
        </w:rPr>
        <w:t xml:space="preserve">a set of </w:t>
      </w:r>
      <w:r w:rsidR="007C7A21">
        <w:rPr>
          <w:sz w:val="24"/>
        </w:rPr>
        <w:t xml:space="preserve">defined </w:t>
      </w:r>
      <w:r w:rsidR="00EB6D6C">
        <w:rPr>
          <w:sz w:val="24"/>
        </w:rPr>
        <w:t>subcategories</w:t>
      </w:r>
      <w:r w:rsidR="00192C74">
        <w:rPr>
          <w:sz w:val="24"/>
        </w:rPr>
        <w:t xml:space="preserve"> to help with </w:t>
      </w:r>
      <w:r w:rsidR="007A4E62">
        <w:rPr>
          <w:sz w:val="24"/>
        </w:rPr>
        <w:t xml:space="preserve">the </w:t>
      </w:r>
      <w:r w:rsidR="00192C74">
        <w:rPr>
          <w:sz w:val="24"/>
        </w:rPr>
        <w:t>mapping exercise</w:t>
      </w:r>
      <w:r w:rsidR="00EB6D6C">
        <w:rPr>
          <w:sz w:val="24"/>
        </w:rPr>
        <w:t xml:space="preserve">. The </w:t>
      </w:r>
      <w:r w:rsidR="00EB6D6C" w:rsidRPr="001858D9">
        <w:rPr>
          <w:b/>
          <w:sz w:val="24"/>
        </w:rPr>
        <w:t xml:space="preserve">OASIS </w:t>
      </w:r>
      <w:r w:rsidR="007C7A21" w:rsidRPr="001858D9">
        <w:rPr>
          <w:b/>
          <w:sz w:val="24"/>
        </w:rPr>
        <w:t>Open</w:t>
      </w:r>
      <w:r w:rsidR="007C7A21">
        <w:rPr>
          <w:sz w:val="24"/>
        </w:rPr>
        <w:t xml:space="preserve"> </w:t>
      </w:r>
      <w:r w:rsidR="00EB6D6C">
        <w:rPr>
          <w:sz w:val="24"/>
        </w:rPr>
        <w:t xml:space="preserve">subcategories were </w:t>
      </w:r>
      <w:r w:rsidR="001858D9">
        <w:rPr>
          <w:sz w:val="24"/>
        </w:rPr>
        <w:t>devised</w:t>
      </w:r>
      <w:r w:rsidR="007C7A21">
        <w:rPr>
          <w:sz w:val="24"/>
        </w:rPr>
        <w:t xml:space="preserve"> </w:t>
      </w:r>
      <w:r w:rsidR="00EB6D6C">
        <w:rPr>
          <w:sz w:val="24"/>
        </w:rPr>
        <w:t xml:space="preserve">to help CAP practitioners </w:t>
      </w:r>
      <w:r w:rsidR="005C568A">
        <w:rPr>
          <w:sz w:val="24"/>
        </w:rPr>
        <w:t xml:space="preserve">better </w:t>
      </w:r>
      <w:r w:rsidR="00EB6D6C">
        <w:rPr>
          <w:sz w:val="24"/>
        </w:rPr>
        <w:t xml:space="preserve">understand the </w:t>
      </w:r>
      <w:r w:rsidR="00EB6D6C" w:rsidRPr="001858D9">
        <w:rPr>
          <w:b/>
          <w:sz w:val="24"/>
        </w:rPr>
        <w:t xml:space="preserve">OASIS </w:t>
      </w:r>
      <w:r w:rsidR="007C7A21" w:rsidRPr="001858D9">
        <w:rPr>
          <w:b/>
          <w:sz w:val="24"/>
        </w:rPr>
        <w:t>Open</w:t>
      </w:r>
      <w:r w:rsidR="007C7A21">
        <w:rPr>
          <w:sz w:val="24"/>
        </w:rPr>
        <w:t xml:space="preserve"> </w:t>
      </w:r>
      <w:r w:rsidR="00D02533">
        <w:rPr>
          <w:sz w:val="24"/>
        </w:rPr>
        <w:t>mapping</w:t>
      </w:r>
      <w:r w:rsidR="004C1CDA">
        <w:rPr>
          <w:sz w:val="24"/>
        </w:rPr>
        <w:t xml:space="preserve"> assignment</w:t>
      </w:r>
      <w:r w:rsidR="00F44159">
        <w:rPr>
          <w:sz w:val="24"/>
        </w:rPr>
        <w:t>s.</w:t>
      </w:r>
      <w:r w:rsidR="005C568A" w:rsidRPr="005C568A">
        <w:rPr>
          <w:sz w:val="24"/>
        </w:rPr>
        <w:t xml:space="preserve"> </w:t>
      </w:r>
    </w:p>
    <w:p w14:paraId="61DE1949" w14:textId="77777777" w:rsidR="003F12C8" w:rsidRDefault="003F12C8">
      <w:pPr>
        <w:rPr>
          <w:sz w:val="24"/>
        </w:rPr>
      </w:pPr>
      <w:r>
        <w:rPr>
          <w:sz w:val="24"/>
        </w:rPr>
        <w:br w:type="page"/>
      </w:r>
    </w:p>
    <w:p w14:paraId="207CE8E0" w14:textId="20D499B7" w:rsidR="000237AE" w:rsidRDefault="000237AE" w:rsidP="000237AE">
      <w:pPr>
        <w:pStyle w:val="Heading2"/>
        <w:numPr>
          <w:ilvl w:val="1"/>
          <w:numId w:val="8"/>
        </w:numPr>
      </w:pPr>
      <w:bookmarkStart w:id="9" w:name="_Toc209564856"/>
      <w:r>
        <w:t xml:space="preserve">OASIS Open </w:t>
      </w:r>
      <w:r w:rsidR="00592222">
        <w:t xml:space="preserve">Term Confirmation and </w:t>
      </w:r>
      <w:r>
        <w:t>Mapping Process</w:t>
      </w:r>
      <w:bookmarkEnd w:id="9"/>
    </w:p>
    <w:p w14:paraId="72FEADAB" w14:textId="77777777" w:rsidR="000237AE" w:rsidRDefault="000237AE" w:rsidP="00515C49">
      <w:pPr>
        <w:rPr>
          <w:sz w:val="24"/>
        </w:rPr>
      </w:pPr>
    </w:p>
    <w:p w14:paraId="2F596039" w14:textId="214A7C9B" w:rsidR="00515C49" w:rsidRDefault="00F44159" w:rsidP="00515C49">
      <w:pPr>
        <w:rPr>
          <w:sz w:val="24"/>
        </w:rPr>
      </w:pPr>
      <w:r>
        <w:rPr>
          <w:sz w:val="24"/>
        </w:rPr>
        <w:t>The</w:t>
      </w:r>
      <w:r w:rsidR="002D21BF">
        <w:rPr>
          <w:sz w:val="24"/>
        </w:rPr>
        <w:t xml:space="preserve"> confirmation of </w:t>
      </w:r>
      <w:r w:rsidR="002D21BF" w:rsidRPr="002D21BF">
        <w:rPr>
          <w:b/>
          <w:sz w:val="24"/>
        </w:rPr>
        <w:t>event</w:t>
      </w:r>
      <w:r w:rsidR="002D21BF">
        <w:rPr>
          <w:sz w:val="24"/>
        </w:rPr>
        <w:t xml:space="preserve"> </w:t>
      </w:r>
      <w:r w:rsidR="00592222" w:rsidRPr="00592222">
        <w:rPr>
          <w:b/>
          <w:sz w:val="24"/>
        </w:rPr>
        <w:t>term</w:t>
      </w:r>
      <w:r w:rsidR="002D21BF">
        <w:rPr>
          <w:b/>
          <w:sz w:val="24"/>
        </w:rPr>
        <w:t>s</w:t>
      </w:r>
      <w:r w:rsidR="00592222">
        <w:rPr>
          <w:sz w:val="24"/>
        </w:rPr>
        <w:t xml:space="preserve"> </w:t>
      </w:r>
      <w:r w:rsidR="002D21BF">
        <w:rPr>
          <w:sz w:val="24"/>
        </w:rPr>
        <w:t xml:space="preserve">in the </w:t>
      </w:r>
      <w:r w:rsidR="002D21BF" w:rsidRPr="002D21BF">
        <w:rPr>
          <w:b/>
          <w:sz w:val="24"/>
        </w:rPr>
        <w:t>OASIS Open</w:t>
      </w:r>
      <w:r w:rsidR="002D21BF">
        <w:rPr>
          <w:sz w:val="24"/>
        </w:rPr>
        <w:t xml:space="preserve"> event terms list,</w:t>
      </w:r>
      <w:r w:rsidR="00592222">
        <w:rPr>
          <w:sz w:val="24"/>
        </w:rPr>
        <w:t xml:space="preserve"> and</w:t>
      </w:r>
      <w:r w:rsidR="002D21BF">
        <w:rPr>
          <w:sz w:val="24"/>
        </w:rPr>
        <w:t xml:space="preserve"> the</w:t>
      </w:r>
      <w:r w:rsidR="00592222">
        <w:rPr>
          <w:sz w:val="24"/>
        </w:rPr>
        <w:t xml:space="preserve"> </w:t>
      </w:r>
      <w:r w:rsidR="004C1CDA" w:rsidRPr="00592222">
        <w:rPr>
          <w:b/>
          <w:sz w:val="24"/>
        </w:rPr>
        <w:t>mapping</w:t>
      </w:r>
      <w:r w:rsidR="00A31964" w:rsidRPr="00592222">
        <w:rPr>
          <w:b/>
          <w:sz w:val="24"/>
        </w:rPr>
        <w:t xml:space="preserve"> </w:t>
      </w:r>
      <w:r w:rsidR="002D21BF" w:rsidRPr="002D21BF">
        <w:rPr>
          <w:sz w:val="24"/>
        </w:rPr>
        <w:t>process</w:t>
      </w:r>
      <w:r w:rsidR="002D21BF">
        <w:rPr>
          <w:b/>
          <w:sz w:val="24"/>
        </w:rPr>
        <w:t xml:space="preserve"> </w:t>
      </w:r>
      <w:r w:rsidR="002D21BF" w:rsidRPr="002D21BF">
        <w:rPr>
          <w:sz w:val="24"/>
        </w:rPr>
        <w:t xml:space="preserve">of </w:t>
      </w:r>
      <w:r w:rsidR="002D21BF">
        <w:rPr>
          <w:b/>
          <w:sz w:val="24"/>
        </w:rPr>
        <w:t xml:space="preserve">terms </w:t>
      </w:r>
      <w:r w:rsidR="00592222">
        <w:rPr>
          <w:sz w:val="24"/>
        </w:rPr>
        <w:t>to</w:t>
      </w:r>
      <w:r w:rsidR="00515C49">
        <w:rPr>
          <w:sz w:val="24"/>
        </w:rPr>
        <w:t xml:space="preserve"> CAP Categories and </w:t>
      </w:r>
      <w:r w:rsidR="002D21BF">
        <w:rPr>
          <w:sz w:val="24"/>
        </w:rPr>
        <w:t xml:space="preserve">to </w:t>
      </w:r>
      <w:r w:rsidR="00515C49">
        <w:rPr>
          <w:sz w:val="24"/>
        </w:rPr>
        <w:t xml:space="preserve">OASIS </w:t>
      </w:r>
      <w:r w:rsidR="00592222">
        <w:rPr>
          <w:sz w:val="24"/>
        </w:rPr>
        <w:t xml:space="preserve">Open </w:t>
      </w:r>
      <w:r w:rsidR="00515C49">
        <w:rPr>
          <w:sz w:val="24"/>
        </w:rPr>
        <w:t>subcategories</w:t>
      </w:r>
      <w:r w:rsidR="002D21BF">
        <w:rPr>
          <w:sz w:val="24"/>
        </w:rPr>
        <w:t>,</w:t>
      </w:r>
      <w:r w:rsidR="00515C49">
        <w:rPr>
          <w:sz w:val="24"/>
        </w:rPr>
        <w:t xml:space="preserve"> follows the method</w:t>
      </w:r>
      <w:r w:rsidR="00651627">
        <w:rPr>
          <w:sz w:val="24"/>
        </w:rPr>
        <w:t>ology</w:t>
      </w:r>
      <w:r w:rsidR="00515C49">
        <w:rPr>
          <w:sz w:val="24"/>
        </w:rPr>
        <w:t xml:space="preserve"> </w:t>
      </w:r>
      <w:r w:rsidR="00651627">
        <w:rPr>
          <w:sz w:val="24"/>
        </w:rPr>
        <w:t>outlined</w:t>
      </w:r>
      <w:r w:rsidR="00515C49">
        <w:rPr>
          <w:sz w:val="24"/>
        </w:rPr>
        <w:t xml:space="preserve"> here</w:t>
      </w:r>
      <w:r w:rsidR="00971DF0">
        <w:rPr>
          <w:sz w:val="24"/>
        </w:rPr>
        <w:t xml:space="preserve"> </w:t>
      </w:r>
      <w:r w:rsidR="00971DF0">
        <w:rPr>
          <w:rStyle w:val="FootnoteReference"/>
          <w:sz w:val="24"/>
        </w:rPr>
        <w:footnoteReference w:id="6"/>
      </w:r>
      <w:r w:rsidR="00971DF0">
        <w:rPr>
          <w:sz w:val="24"/>
        </w:rPr>
        <w:t>.</w:t>
      </w:r>
    </w:p>
    <w:p w14:paraId="12CD4227" w14:textId="77777777" w:rsidR="00515C49" w:rsidRDefault="00515C49" w:rsidP="00515C49">
      <w:pPr>
        <w:rPr>
          <w:sz w:val="24"/>
        </w:rPr>
      </w:pPr>
    </w:p>
    <w:p w14:paraId="676F84AB" w14:textId="547501C6" w:rsidR="005902F1" w:rsidRDefault="00BF6FFF" w:rsidP="00465AB2">
      <w:pPr>
        <w:numPr>
          <w:ilvl w:val="0"/>
          <w:numId w:val="3"/>
        </w:numPr>
        <w:pBdr>
          <w:top w:val="nil"/>
          <w:left w:val="nil"/>
          <w:bottom w:val="nil"/>
          <w:right w:val="nil"/>
          <w:between w:val="nil"/>
        </w:pBdr>
        <w:spacing w:before="0" w:after="0" w:line="259" w:lineRule="auto"/>
        <w:rPr>
          <w:sz w:val="24"/>
        </w:rPr>
      </w:pPr>
      <w:r w:rsidRPr="009057A3">
        <w:rPr>
          <w:sz w:val="24"/>
        </w:rPr>
        <w:t xml:space="preserve">Once </w:t>
      </w:r>
      <w:r w:rsidR="00592222">
        <w:rPr>
          <w:sz w:val="24"/>
        </w:rPr>
        <w:t xml:space="preserve">OASIS Open identifies a potential event-type term, </w:t>
      </w:r>
      <w:r w:rsidR="002D21BF">
        <w:rPr>
          <w:sz w:val="24"/>
        </w:rPr>
        <w:t xml:space="preserve">through a submission process or otherwise, </w:t>
      </w:r>
      <w:r w:rsidRPr="009057A3">
        <w:rPr>
          <w:sz w:val="24"/>
        </w:rPr>
        <w:t xml:space="preserve">the </w:t>
      </w:r>
      <w:r w:rsidR="00592222">
        <w:rPr>
          <w:sz w:val="24"/>
        </w:rPr>
        <w:t>first</w:t>
      </w:r>
      <w:r w:rsidRPr="009057A3">
        <w:rPr>
          <w:sz w:val="24"/>
        </w:rPr>
        <w:t xml:space="preserve"> step is to find the </w:t>
      </w:r>
      <w:r w:rsidR="00853882">
        <w:rPr>
          <w:sz w:val="24"/>
        </w:rPr>
        <w:t xml:space="preserve">specific </w:t>
      </w:r>
      <w:r w:rsidRPr="009057A3">
        <w:rPr>
          <w:sz w:val="24"/>
        </w:rPr>
        <w:t>object within the term</w:t>
      </w:r>
      <w:r w:rsidR="003A23FB" w:rsidRPr="009057A3">
        <w:rPr>
          <w:sz w:val="24"/>
        </w:rPr>
        <w:t>.</w:t>
      </w:r>
    </w:p>
    <w:p w14:paraId="3C417E4C" w14:textId="77777777" w:rsidR="005902F1" w:rsidRDefault="005902F1" w:rsidP="005902F1">
      <w:pPr>
        <w:pBdr>
          <w:top w:val="nil"/>
          <w:left w:val="nil"/>
          <w:bottom w:val="nil"/>
          <w:right w:val="nil"/>
          <w:between w:val="nil"/>
        </w:pBdr>
        <w:spacing w:before="0" w:after="0" w:line="259" w:lineRule="auto"/>
        <w:ind w:left="1800"/>
        <w:rPr>
          <w:sz w:val="24"/>
        </w:rPr>
      </w:pPr>
    </w:p>
    <w:p w14:paraId="3796EBD9" w14:textId="64B157C5" w:rsidR="00F8707F" w:rsidRPr="009057A3" w:rsidRDefault="005902F1" w:rsidP="005902F1">
      <w:pPr>
        <w:numPr>
          <w:ilvl w:val="1"/>
          <w:numId w:val="3"/>
        </w:numPr>
        <w:pBdr>
          <w:top w:val="nil"/>
          <w:left w:val="nil"/>
          <w:bottom w:val="nil"/>
          <w:right w:val="nil"/>
          <w:between w:val="nil"/>
        </w:pBdr>
        <w:spacing w:before="0" w:after="0" w:line="259" w:lineRule="auto"/>
        <w:rPr>
          <w:sz w:val="24"/>
        </w:rPr>
      </w:pPr>
      <w:r>
        <w:rPr>
          <w:sz w:val="24"/>
        </w:rPr>
        <w:t>T</w:t>
      </w:r>
      <w:r w:rsidR="003A23FB" w:rsidRPr="009057A3">
        <w:rPr>
          <w:sz w:val="24"/>
        </w:rPr>
        <w:t>his is accomplished by rem</w:t>
      </w:r>
      <w:r w:rsidR="002D21BF">
        <w:rPr>
          <w:sz w:val="24"/>
        </w:rPr>
        <w:t>oving the descriptive qualifier part of the term</w:t>
      </w:r>
      <w:r w:rsidR="003A23FB" w:rsidRPr="009057A3">
        <w:rPr>
          <w:sz w:val="24"/>
        </w:rPr>
        <w:t xml:space="preserve">, leaving the object as the remaining element in the term. </w:t>
      </w:r>
      <w:r w:rsidR="00BF6FFF" w:rsidRPr="009057A3">
        <w:rPr>
          <w:sz w:val="24"/>
        </w:rPr>
        <w:t xml:space="preserve">In English, </w:t>
      </w:r>
      <w:r w:rsidR="00F8707F" w:rsidRPr="009057A3">
        <w:rPr>
          <w:sz w:val="24"/>
        </w:rPr>
        <w:t>the object</w:t>
      </w:r>
      <w:r w:rsidR="00BF6FFF" w:rsidRPr="009057A3">
        <w:rPr>
          <w:sz w:val="24"/>
        </w:rPr>
        <w:t xml:space="preserve"> </w:t>
      </w:r>
      <w:r w:rsidR="00F8707F" w:rsidRPr="009057A3">
        <w:rPr>
          <w:sz w:val="24"/>
        </w:rPr>
        <w:t xml:space="preserve">is </w:t>
      </w:r>
      <w:r w:rsidR="00853882">
        <w:rPr>
          <w:sz w:val="24"/>
        </w:rPr>
        <w:t>typically</w:t>
      </w:r>
      <w:r w:rsidR="00F8707F" w:rsidRPr="009057A3">
        <w:rPr>
          <w:sz w:val="24"/>
        </w:rPr>
        <w:t xml:space="preserve"> at the end of the term</w:t>
      </w:r>
      <w:r w:rsidR="00853882">
        <w:rPr>
          <w:sz w:val="24"/>
        </w:rPr>
        <w:t xml:space="preserve"> </w:t>
      </w:r>
      <w:r w:rsidR="00853882" w:rsidRPr="009057A3">
        <w:rPr>
          <w:sz w:val="24"/>
        </w:rPr>
        <w:t>(although there can be exceptions)</w:t>
      </w:r>
      <w:r w:rsidR="00432C6A" w:rsidRPr="009057A3">
        <w:rPr>
          <w:sz w:val="24"/>
        </w:rPr>
        <w:t xml:space="preserve"> </w:t>
      </w:r>
      <w:r w:rsidR="00432C6A" w:rsidRPr="009057A3">
        <w:rPr>
          <w:rStyle w:val="FootnoteReference"/>
          <w:sz w:val="24"/>
        </w:rPr>
        <w:footnoteReference w:id="7"/>
      </w:r>
      <w:r w:rsidR="00F8707F" w:rsidRPr="009057A3">
        <w:rPr>
          <w:sz w:val="24"/>
        </w:rPr>
        <w:t>.</w:t>
      </w:r>
      <w:r w:rsidR="00432C6A" w:rsidRPr="009057A3">
        <w:rPr>
          <w:sz w:val="24"/>
        </w:rPr>
        <w:t xml:space="preserve"> </w:t>
      </w:r>
      <w:r w:rsidR="004975AA">
        <w:rPr>
          <w:sz w:val="24"/>
        </w:rPr>
        <w:t xml:space="preserve">The </w:t>
      </w:r>
      <w:r w:rsidR="004975AA" w:rsidRPr="004975AA">
        <w:rPr>
          <w:b/>
          <w:sz w:val="24"/>
        </w:rPr>
        <w:t>OASIS Open Event Terms List – Lookup Table</w:t>
      </w:r>
      <w:r w:rsidR="004975AA">
        <w:rPr>
          <w:sz w:val="24"/>
        </w:rPr>
        <w:t xml:space="preserve"> marks </w:t>
      </w:r>
      <w:r w:rsidR="00592222">
        <w:rPr>
          <w:sz w:val="24"/>
        </w:rPr>
        <w:t xml:space="preserve">the </w:t>
      </w:r>
      <w:r w:rsidR="002D21BF">
        <w:rPr>
          <w:sz w:val="24"/>
        </w:rPr>
        <w:t xml:space="preserve">identified </w:t>
      </w:r>
      <w:r w:rsidR="00592222">
        <w:rPr>
          <w:sz w:val="24"/>
        </w:rPr>
        <w:t xml:space="preserve">object in the term in </w:t>
      </w:r>
      <w:r w:rsidR="00294B58" w:rsidRPr="00294B58">
        <w:rPr>
          <w:i/>
          <w:sz w:val="24"/>
        </w:rPr>
        <w:t>italics</w:t>
      </w:r>
      <w:r w:rsidR="002D21BF">
        <w:rPr>
          <w:i/>
          <w:sz w:val="24"/>
        </w:rPr>
        <w:t xml:space="preserve"> </w:t>
      </w:r>
      <w:r w:rsidR="002D21BF">
        <w:rPr>
          <w:rStyle w:val="FootnoteReference"/>
          <w:i/>
          <w:sz w:val="24"/>
        </w:rPr>
        <w:footnoteReference w:id="8"/>
      </w:r>
      <w:r w:rsidR="002D21BF">
        <w:rPr>
          <w:i/>
          <w:sz w:val="24"/>
        </w:rPr>
        <w:t>.</w:t>
      </w:r>
    </w:p>
    <w:p w14:paraId="33E2AD30" w14:textId="77777777" w:rsidR="00F8707F" w:rsidRDefault="00F8707F" w:rsidP="005902F1">
      <w:pPr>
        <w:pBdr>
          <w:top w:val="nil"/>
          <w:left w:val="nil"/>
          <w:bottom w:val="nil"/>
          <w:right w:val="nil"/>
          <w:between w:val="nil"/>
        </w:pBdr>
        <w:spacing w:before="0" w:after="0" w:line="259" w:lineRule="auto"/>
        <w:rPr>
          <w:color w:val="4C4635"/>
          <w:sz w:val="24"/>
        </w:rPr>
      </w:pPr>
    </w:p>
    <w:p w14:paraId="1A1ADD9C" w14:textId="77777777" w:rsidR="00CC704E" w:rsidRDefault="003B063E" w:rsidP="00BD365E">
      <w:pPr>
        <w:numPr>
          <w:ilvl w:val="0"/>
          <w:numId w:val="3"/>
        </w:numPr>
        <w:pBdr>
          <w:top w:val="nil"/>
          <w:left w:val="nil"/>
          <w:bottom w:val="nil"/>
          <w:right w:val="nil"/>
          <w:between w:val="nil"/>
        </w:pBdr>
        <w:spacing w:before="0" w:after="0" w:line="259" w:lineRule="auto"/>
        <w:rPr>
          <w:sz w:val="24"/>
        </w:rPr>
      </w:pPr>
      <w:r w:rsidRPr="009057A3">
        <w:rPr>
          <w:sz w:val="24"/>
        </w:rPr>
        <w:t>With the object isolated, determine</w:t>
      </w:r>
      <w:r w:rsidR="00EC47EE" w:rsidRPr="009057A3">
        <w:rPr>
          <w:sz w:val="24"/>
        </w:rPr>
        <w:t xml:space="preserve"> its nature</w:t>
      </w:r>
      <w:r w:rsidR="004975AA">
        <w:rPr>
          <w:sz w:val="24"/>
        </w:rPr>
        <w:t xml:space="preserve"> (i.e. what constitutes its being).</w:t>
      </w:r>
      <w:r w:rsidR="008522B7" w:rsidRPr="009057A3">
        <w:rPr>
          <w:sz w:val="24"/>
        </w:rPr>
        <w:t xml:space="preserve"> </w:t>
      </w:r>
    </w:p>
    <w:p w14:paraId="300846F1" w14:textId="77777777" w:rsidR="00CC704E" w:rsidRPr="00CC704E" w:rsidRDefault="00CC704E" w:rsidP="00CC704E">
      <w:pPr>
        <w:pBdr>
          <w:top w:val="nil"/>
          <w:left w:val="nil"/>
          <w:bottom w:val="nil"/>
          <w:right w:val="nil"/>
          <w:between w:val="nil"/>
        </w:pBdr>
        <w:spacing w:before="0" w:after="0" w:line="259" w:lineRule="auto"/>
        <w:ind w:left="1800"/>
        <w:rPr>
          <w:sz w:val="24"/>
        </w:rPr>
      </w:pPr>
    </w:p>
    <w:p w14:paraId="6351FDE5" w14:textId="29BEBB05" w:rsidR="00E20FB4" w:rsidRDefault="00BD365E" w:rsidP="00CC704E">
      <w:pPr>
        <w:numPr>
          <w:ilvl w:val="1"/>
          <w:numId w:val="3"/>
        </w:numPr>
        <w:pBdr>
          <w:top w:val="nil"/>
          <w:left w:val="nil"/>
          <w:bottom w:val="nil"/>
          <w:right w:val="nil"/>
          <w:between w:val="nil"/>
        </w:pBdr>
        <w:spacing w:before="0" w:after="0" w:line="259" w:lineRule="auto"/>
        <w:rPr>
          <w:sz w:val="24"/>
        </w:rPr>
      </w:pPr>
      <w:r w:rsidRPr="00CC704E">
        <w:rPr>
          <w:sz w:val="24"/>
        </w:rPr>
        <w:t xml:space="preserve">If the nature of the object can’t be determined without </w:t>
      </w:r>
      <w:r w:rsidR="00F31D53">
        <w:rPr>
          <w:sz w:val="24"/>
        </w:rPr>
        <w:t xml:space="preserve">an </w:t>
      </w:r>
      <w:r w:rsidR="00CC704E" w:rsidRPr="00CC704E">
        <w:rPr>
          <w:sz w:val="24"/>
        </w:rPr>
        <w:t xml:space="preserve">additional </w:t>
      </w:r>
      <w:r w:rsidRPr="00CC704E">
        <w:rPr>
          <w:sz w:val="24"/>
        </w:rPr>
        <w:t>qualifi</w:t>
      </w:r>
      <w:r w:rsidR="00F31D53">
        <w:rPr>
          <w:sz w:val="24"/>
        </w:rPr>
        <w:t>er</w:t>
      </w:r>
      <w:r w:rsidR="00F13B24">
        <w:rPr>
          <w:sz w:val="24"/>
        </w:rPr>
        <w:t xml:space="preserve"> (i.e. </w:t>
      </w:r>
      <w:r w:rsidR="005902F1">
        <w:rPr>
          <w:sz w:val="24"/>
        </w:rPr>
        <w:t xml:space="preserve">the term </w:t>
      </w:r>
      <w:r w:rsidRPr="00CC704E">
        <w:rPr>
          <w:sz w:val="24"/>
        </w:rPr>
        <w:t>“emergency”</w:t>
      </w:r>
      <w:r w:rsidR="008F3C67">
        <w:rPr>
          <w:sz w:val="24"/>
        </w:rPr>
        <w:t xml:space="preserve"> on its own</w:t>
      </w:r>
      <w:r w:rsidR="00F13B24">
        <w:rPr>
          <w:sz w:val="24"/>
        </w:rPr>
        <w:t>)</w:t>
      </w:r>
      <w:r w:rsidRPr="00CC704E">
        <w:rPr>
          <w:sz w:val="24"/>
        </w:rPr>
        <w:t>,</w:t>
      </w:r>
      <w:r w:rsidR="00F31D53">
        <w:rPr>
          <w:sz w:val="24"/>
        </w:rPr>
        <w:t xml:space="preserve"> t</w:t>
      </w:r>
      <w:r w:rsidRPr="00CC704E">
        <w:rPr>
          <w:sz w:val="24"/>
        </w:rPr>
        <w:t xml:space="preserve">he relevant CAP category would </w:t>
      </w:r>
      <w:r w:rsidR="00F13B24">
        <w:rPr>
          <w:sz w:val="24"/>
        </w:rPr>
        <w:t xml:space="preserve">be “Other” until such time as </w:t>
      </w:r>
      <w:r w:rsidRPr="00CC704E">
        <w:rPr>
          <w:sz w:val="24"/>
        </w:rPr>
        <w:t xml:space="preserve">qualification is provided </w:t>
      </w:r>
      <w:r w:rsidRPr="00CC704E">
        <w:rPr>
          <w:rStyle w:val="FootnoteReference"/>
          <w:sz w:val="24"/>
        </w:rPr>
        <w:footnoteReference w:id="9"/>
      </w:r>
      <w:r w:rsidRPr="00CC704E">
        <w:rPr>
          <w:sz w:val="24"/>
        </w:rPr>
        <w:t>.</w:t>
      </w:r>
      <w:r w:rsidR="00CC704E">
        <w:rPr>
          <w:sz w:val="24"/>
        </w:rPr>
        <w:t xml:space="preserve"> </w:t>
      </w:r>
      <w:r w:rsidR="008F3C67">
        <w:rPr>
          <w:sz w:val="24"/>
        </w:rPr>
        <w:t>In the majority of cases, this happens when the local alerting agency is devising event-type terms for their local service</w:t>
      </w:r>
      <w:r w:rsidR="00E20FB4">
        <w:rPr>
          <w:sz w:val="24"/>
        </w:rPr>
        <w:t xml:space="preserve"> trying to cover every type of emergency in one term</w:t>
      </w:r>
      <w:r w:rsidR="008F3C67">
        <w:rPr>
          <w:sz w:val="24"/>
        </w:rPr>
        <w:t>.</w:t>
      </w:r>
    </w:p>
    <w:p w14:paraId="4CBE6310" w14:textId="77777777" w:rsidR="00E20FB4" w:rsidRDefault="00E20FB4" w:rsidP="00E20FB4">
      <w:pPr>
        <w:pBdr>
          <w:top w:val="nil"/>
          <w:left w:val="nil"/>
          <w:bottom w:val="nil"/>
          <w:right w:val="nil"/>
          <w:between w:val="nil"/>
        </w:pBdr>
        <w:spacing w:before="0" w:after="0" w:line="259" w:lineRule="auto"/>
        <w:ind w:left="1800"/>
        <w:rPr>
          <w:sz w:val="24"/>
        </w:rPr>
      </w:pPr>
    </w:p>
    <w:p w14:paraId="64B3A2C1" w14:textId="2B75B06E" w:rsidR="008F3C67" w:rsidRPr="00E20FB4" w:rsidRDefault="00F31D53" w:rsidP="00E20FB4">
      <w:pPr>
        <w:numPr>
          <w:ilvl w:val="1"/>
          <w:numId w:val="3"/>
        </w:numPr>
        <w:pBdr>
          <w:top w:val="nil"/>
          <w:left w:val="nil"/>
          <w:bottom w:val="nil"/>
          <w:right w:val="nil"/>
          <w:between w:val="nil"/>
        </w:pBdr>
        <w:spacing w:before="0" w:after="0" w:line="259" w:lineRule="auto"/>
        <w:rPr>
          <w:sz w:val="24"/>
        </w:rPr>
      </w:pPr>
      <w:r>
        <w:rPr>
          <w:sz w:val="24"/>
        </w:rPr>
        <w:t xml:space="preserve">In </w:t>
      </w:r>
      <w:r w:rsidR="008F3C67">
        <w:rPr>
          <w:sz w:val="24"/>
        </w:rPr>
        <w:t>a</w:t>
      </w:r>
      <w:r>
        <w:rPr>
          <w:sz w:val="24"/>
        </w:rPr>
        <w:t xml:space="preserve"> case </w:t>
      </w:r>
      <w:r w:rsidR="008F3C67">
        <w:rPr>
          <w:sz w:val="24"/>
        </w:rPr>
        <w:t>like</w:t>
      </w:r>
      <w:r w:rsidR="00C600B7">
        <w:rPr>
          <w:sz w:val="24"/>
        </w:rPr>
        <w:t xml:space="preserve"> </w:t>
      </w:r>
      <w:r w:rsidR="00CC704E">
        <w:rPr>
          <w:sz w:val="24"/>
        </w:rPr>
        <w:t>“hurricane emergency”</w:t>
      </w:r>
      <w:r w:rsidR="008F3C67">
        <w:rPr>
          <w:sz w:val="24"/>
        </w:rPr>
        <w:t xml:space="preserve">, </w:t>
      </w:r>
      <w:r w:rsidR="00CC704E">
        <w:rPr>
          <w:sz w:val="24"/>
        </w:rPr>
        <w:t xml:space="preserve">“emergency” </w:t>
      </w:r>
      <w:r w:rsidR="008F3C67">
        <w:rPr>
          <w:sz w:val="24"/>
        </w:rPr>
        <w:t xml:space="preserve">is </w:t>
      </w:r>
      <w:r>
        <w:rPr>
          <w:sz w:val="24"/>
        </w:rPr>
        <w:t>the object,</w:t>
      </w:r>
      <w:r w:rsidR="00CC704E">
        <w:rPr>
          <w:sz w:val="24"/>
        </w:rPr>
        <w:t xml:space="preserve"> however</w:t>
      </w:r>
      <w:r>
        <w:rPr>
          <w:sz w:val="24"/>
        </w:rPr>
        <w:t>,</w:t>
      </w:r>
      <w:r w:rsidR="00CC704E">
        <w:rPr>
          <w:sz w:val="24"/>
        </w:rPr>
        <w:t xml:space="preserve"> </w:t>
      </w:r>
      <w:r w:rsidR="005902F1">
        <w:rPr>
          <w:sz w:val="24"/>
        </w:rPr>
        <w:t xml:space="preserve">it is </w:t>
      </w:r>
      <w:r w:rsidR="00CC704E">
        <w:rPr>
          <w:sz w:val="24"/>
        </w:rPr>
        <w:t xml:space="preserve">the qualification “hurricane” </w:t>
      </w:r>
      <w:r w:rsidR="005902F1">
        <w:rPr>
          <w:sz w:val="24"/>
        </w:rPr>
        <w:t xml:space="preserve">that </w:t>
      </w:r>
      <w:r w:rsidR="00CC704E">
        <w:rPr>
          <w:sz w:val="24"/>
        </w:rPr>
        <w:t xml:space="preserve">provides </w:t>
      </w:r>
      <w:r>
        <w:rPr>
          <w:sz w:val="24"/>
        </w:rPr>
        <w:t>the</w:t>
      </w:r>
      <w:r w:rsidR="00CC704E">
        <w:rPr>
          <w:sz w:val="24"/>
        </w:rPr>
        <w:t xml:space="preserve"> nature.</w:t>
      </w:r>
      <w:r w:rsidR="008F3C67">
        <w:rPr>
          <w:sz w:val="24"/>
        </w:rPr>
        <w:t xml:space="preserve"> “Hurricane emergency” is an acceptable </w:t>
      </w:r>
      <w:r w:rsidR="008F3C67" w:rsidRPr="00E20FB4">
        <w:rPr>
          <w:b/>
          <w:sz w:val="24"/>
        </w:rPr>
        <w:t>event type</w:t>
      </w:r>
      <w:r w:rsidR="008F3C67">
        <w:rPr>
          <w:sz w:val="24"/>
        </w:rPr>
        <w:t xml:space="preserve"> for local jurisdictions, however, </w:t>
      </w:r>
      <w:r w:rsidR="008F3C67" w:rsidRPr="00E20FB4">
        <w:rPr>
          <w:b/>
          <w:sz w:val="24"/>
        </w:rPr>
        <w:t>OASIS Open</w:t>
      </w:r>
      <w:r w:rsidR="008F3C67">
        <w:rPr>
          <w:sz w:val="24"/>
        </w:rPr>
        <w:t xml:space="preserve"> </w:t>
      </w:r>
      <w:r w:rsidR="00E20FB4">
        <w:rPr>
          <w:sz w:val="24"/>
        </w:rPr>
        <w:t>happens to handle</w:t>
      </w:r>
      <w:r w:rsidR="008F3C67">
        <w:rPr>
          <w:sz w:val="24"/>
        </w:rPr>
        <w:t xml:space="preserve"> these separately in the </w:t>
      </w:r>
      <w:r w:rsidR="008F3C67" w:rsidRPr="008F3C67">
        <w:rPr>
          <w:b/>
          <w:sz w:val="24"/>
        </w:rPr>
        <w:t>OASIS Open Event Terms List – Lookup Table</w:t>
      </w:r>
      <w:r w:rsidR="00E20FB4">
        <w:rPr>
          <w:b/>
          <w:sz w:val="24"/>
        </w:rPr>
        <w:t xml:space="preserve"> </w:t>
      </w:r>
      <w:r w:rsidR="00E20FB4" w:rsidRPr="00E20FB4">
        <w:rPr>
          <w:sz w:val="24"/>
        </w:rPr>
        <w:t xml:space="preserve">even though an argument for </w:t>
      </w:r>
      <w:r w:rsidR="00E20FB4">
        <w:rPr>
          <w:sz w:val="24"/>
        </w:rPr>
        <w:t>“hurricane emergency”</w:t>
      </w:r>
      <w:r w:rsidR="00E20FB4" w:rsidRPr="00E20FB4">
        <w:rPr>
          <w:sz w:val="24"/>
        </w:rPr>
        <w:t xml:space="preserve"> could be made</w:t>
      </w:r>
      <w:r w:rsidR="008F3C67">
        <w:rPr>
          <w:sz w:val="24"/>
        </w:rPr>
        <w:t xml:space="preserve"> </w:t>
      </w:r>
      <w:r w:rsidR="008F3C67">
        <w:rPr>
          <w:rStyle w:val="FootnoteReference"/>
          <w:sz w:val="24"/>
        </w:rPr>
        <w:footnoteReference w:id="10"/>
      </w:r>
      <w:r w:rsidR="008F3C67">
        <w:rPr>
          <w:sz w:val="24"/>
        </w:rPr>
        <w:t>.</w:t>
      </w:r>
      <w:r w:rsidR="008F3C67" w:rsidRPr="00E20FB4">
        <w:rPr>
          <w:sz w:val="24"/>
        </w:rPr>
        <w:br w:type="page"/>
      </w:r>
    </w:p>
    <w:p w14:paraId="7499356E" w14:textId="77D5EB5F" w:rsidR="009450B9" w:rsidRDefault="006E4C3D" w:rsidP="003871A4">
      <w:pPr>
        <w:numPr>
          <w:ilvl w:val="0"/>
          <w:numId w:val="3"/>
        </w:numPr>
        <w:pBdr>
          <w:top w:val="nil"/>
          <w:left w:val="nil"/>
          <w:bottom w:val="nil"/>
          <w:right w:val="nil"/>
          <w:between w:val="nil"/>
        </w:pBdr>
        <w:spacing w:before="0" w:after="0" w:line="259" w:lineRule="auto"/>
        <w:rPr>
          <w:sz w:val="24"/>
        </w:rPr>
      </w:pPr>
      <w:r w:rsidRPr="009057A3">
        <w:rPr>
          <w:sz w:val="24"/>
        </w:rPr>
        <w:t xml:space="preserve">If the object in the term </w:t>
      </w:r>
      <w:r w:rsidR="00F31D53">
        <w:rPr>
          <w:sz w:val="24"/>
        </w:rPr>
        <w:t xml:space="preserve">does not </w:t>
      </w:r>
      <w:r w:rsidR="0011254E">
        <w:rPr>
          <w:sz w:val="24"/>
        </w:rPr>
        <w:t xml:space="preserve">properly </w:t>
      </w:r>
      <w:r w:rsidR="00F31D53">
        <w:rPr>
          <w:sz w:val="24"/>
        </w:rPr>
        <w:t>describe</w:t>
      </w:r>
      <w:r w:rsidR="00556C78" w:rsidRPr="009057A3">
        <w:rPr>
          <w:sz w:val="24"/>
        </w:rPr>
        <w:t xml:space="preserve"> an event</w:t>
      </w:r>
      <w:r w:rsidR="00F31D53">
        <w:rPr>
          <w:sz w:val="24"/>
        </w:rPr>
        <w:t xml:space="preserve"> (i.e. </w:t>
      </w:r>
      <w:r w:rsidR="00E353F2">
        <w:rPr>
          <w:sz w:val="24"/>
        </w:rPr>
        <w:t xml:space="preserve">does not describe </w:t>
      </w:r>
      <w:r w:rsidR="00F31D53">
        <w:rPr>
          <w:sz w:val="24"/>
        </w:rPr>
        <w:t>a happening)</w:t>
      </w:r>
      <w:r w:rsidRPr="009057A3">
        <w:rPr>
          <w:sz w:val="24"/>
        </w:rPr>
        <w:t xml:space="preserve">, the term should be </w:t>
      </w:r>
      <w:r w:rsidR="005902F1">
        <w:rPr>
          <w:sz w:val="24"/>
        </w:rPr>
        <w:t xml:space="preserve">further </w:t>
      </w:r>
      <w:r w:rsidR="00C600B7">
        <w:rPr>
          <w:sz w:val="24"/>
        </w:rPr>
        <w:t>qualified</w:t>
      </w:r>
      <w:r w:rsidR="0011254E">
        <w:rPr>
          <w:sz w:val="24"/>
        </w:rPr>
        <w:t xml:space="preserve">. </w:t>
      </w:r>
    </w:p>
    <w:p w14:paraId="34A3B213" w14:textId="77777777" w:rsidR="009450B9" w:rsidRDefault="009450B9" w:rsidP="009450B9">
      <w:pPr>
        <w:pBdr>
          <w:top w:val="nil"/>
          <w:left w:val="nil"/>
          <w:bottom w:val="nil"/>
          <w:right w:val="nil"/>
          <w:between w:val="nil"/>
        </w:pBdr>
        <w:spacing w:before="0" w:after="0" w:line="259" w:lineRule="auto"/>
        <w:ind w:left="1800"/>
        <w:rPr>
          <w:sz w:val="24"/>
        </w:rPr>
      </w:pPr>
    </w:p>
    <w:p w14:paraId="6DA82DDF" w14:textId="7DF28084" w:rsidR="00225229" w:rsidRPr="001560D5" w:rsidRDefault="0011254E" w:rsidP="001560D5">
      <w:pPr>
        <w:numPr>
          <w:ilvl w:val="1"/>
          <w:numId w:val="3"/>
        </w:numPr>
        <w:pBdr>
          <w:top w:val="nil"/>
          <w:left w:val="nil"/>
          <w:bottom w:val="nil"/>
          <w:right w:val="nil"/>
          <w:between w:val="nil"/>
        </w:pBdr>
        <w:spacing w:before="0" w:after="0" w:line="259" w:lineRule="auto"/>
        <w:rPr>
          <w:sz w:val="24"/>
        </w:rPr>
      </w:pPr>
      <w:r w:rsidRPr="00225229">
        <w:rPr>
          <w:sz w:val="24"/>
        </w:rPr>
        <w:t>F</w:t>
      </w:r>
      <w:r w:rsidR="006E4C3D" w:rsidRPr="00225229">
        <w:rPr>
          <w:sz w:val="24"/>
        </w:rPr>
        <w:t xml:space="preserve">or example, </w:t>
      </w:r>
      <w:r w:rsidRPr="00225229">
        <w:rPr>
          <w:sz w:val="24"/>
        </w:rPr>
        <w:t xml:space="preserve">in </w:t>
      </w:r>
      <w:r w:rsidR="00C600B7" w:rsidRPr="00225229">
        <w:rPr>
          <w:sz w:val="24"/>
        </w:rPr>
        <w:t xml:space="preserve">the term </w:t>
      </w:r>
      <w:r w:rsidR="006E4C3D" w:rsidRPr="00225229">
        <w:rPr>
          <w:sz w:val="24"/>
        </w:rPr>
        <w:t>“</w:t>
      </w:r>
      <w:r w:rsidR="009E18A8" w:rsidRPr="00225229">
        <w:rPr>
          <w:sz w:val="24"/>
        </w:rPr>
        <w:t>political</w:t>
      </w:r>
      <w:r w:rsidR="005902F1" w:rsidRPr="00225229">
        <w:rPr>
          <w:sz w:val="24"/>
        </w:rPr>
        <w:t xml:space="preserve"> </w:t>
      </w:r>
      <w:r w:rsidR="006E4C3D" w:rsidRPr="00225229">
        <w:rPr>
          <w:sz w:val="24"/>
        </w:rPr>
        <w:t>terrorism”</w:t>
      </w:r>
      <w:r w:rsidRPr="00225229">
        <w:rPr>
          <w:sz w:val="24"/>
        </w:rPr>
        <w:t xml:space="preserve">, the </w:t>
      </w:r>
      <w:r w:rsidR="005902F1" w:rsidRPr="00225229">
        <w:rPr>
          <w:sz w:val="24"/>
        </w:rPr>
        <w:t xml:space="preserve">word “terrorism” </w:t>
      </w:r>
      <w:r w:rsidR="001560D5">
        <w:rPr>
          <w:sz w:val="24"/>
        </w:rPr>
        <w:t>is</w:t>
      </w:r>
      <w:r w:rsidR="005902F1" w:rsidRPr="00225229">
        <w:rPr>
          <w:sz w:val="24"/>
        </w:rPr>
        <w:t xml:space="preserve"> the obje</w:t>
      </w:r>
      <w:r w:rsidRPr="00225229">
        <w:rPr>
          <w:sz w:val="24"/>
        </w:rPr>
        <w:t>ct with “</w:t>
      </w:r>
      <w:r w:rsidR="009E18A8" w:rsidRPr="00225229">
        <w:rPr>
          <w:sz w:val="24"/>
        </w:rPr>
        <w:t>political</w:t>
      </w:r>
      <w:r w:rsidRPr="00225229">
        <w:rPr>
          <w:sz w:val="24"/>
        </w:rPr>
        <w:t>” the qualifier. H</w:t>
      </w:r>
      <w:r w:rsidR="005902F1" w:rsidRPr="00225229">
        <w:rPr>
          <w:sz w:val="24"/>
        </w:rPr>
        <w:t xml:space="preserve">owever, </w:t>
      </w:r>
      <w:r w:rsidRPr="00225229">
        <w:rPr>
          <w:sz w:val="24"/>
        </w:rPr>
        <w:t>“</w:t>
      </w:r>
      <w:r w:rsidR="005902F1" w:rsidRPr="00225229">
        <w:rPr>
          <w:sz w:val="24"/>
        </w:rPr>
        <w:t>t</w:t>
      </w:r>
      <w:r w:rsidR="006E4C3D" w:rsidRPr="00225229">
        <w:rPr>
          <w:sz w:val="24"/>
        </w:rPr>
        <w:t>errorism</w:t>
      </w:r>
      <w:r w:rsidRPr="00225229">
        <w:rPr>
          <w:sz w:val="24"/>
        </w:rPr>
        <w:t>”</w:t>
      </w:r>
      <w:r w:rsidR="006E4C3D" w:rsidRPr="00225229">
        <w:rPr>
          <w:sz w:val="24"/>
        </w:rPr>
        <w:t xml:space="preserve"> is not an </w:t>
      </w:r>
      <w:r w:rsidR="00C600B7" w:rsidRPr="00225229">
        <w:rPr>
          <w:sz w:val="24"/>
        </w:rPr>
        <w:t>event,</w:t>
      </w:r>
      <w:r w:rsidR="006E4C3D" w:rsidRPr="00225229">
        <w:rPr>
          <w:sz w:val="24"/>
        </w:rPr>
        <w:t xml:space="preserve"> it is </w:t>
      </w:r>
      <w:r w:rsidR="00313D27" w:rsidRPr="00225229">
        <w:rPr>
          <w:sz w:val="24"/>
        </w:rPr>
        <w:t>an ideology</w:t>
      </w:r>
      <w:r w:rsidR="009E18A8" w:rsidRPr="00225229">
        <w:rPr>
          <w:sz w:val="24"/>
        </w:rPr>
        <w:t>, and “political” is a type that does not</w:t>
      </w:r>
      <w:r w:rsidR="00225229" w:rsidRPr="00225229">
        <w:rPr>
          <w:sz w:val="24"/>
        </w:rPr>
        <w:t xml:space="preserve"> convey the concept of an event</w:t>
      </w:r>
      <w:r w:rsidR="001560D5">
        <w:rPr>
          <w:sz w:val="24"/>
        </w:rPr>
        <w:t xml:space="preserve"> </w:t>
      </w:r>
      <w:r w:rsidR="001560D5">
        <w:rPr>
          <w:rStyle w:val="FootnoteReference"/>
          <w:sz w:val="24"/>
        </w:rPr>
        <w:footnoteReference w:id="11"/>
      </w:r>
      <w:r w:rsidR="00E353F2">
        <w:rPr>
          <w:sz w:val="24"/>
        </w:rPr>
        <w:t xml:space="preserve">. A term like “active political terrorism” would be </w:t>
      </w:r>
      <w:r w:rsidR="001560D5">
        <w:rPr>
          <w:sz w:val="24"/>
        </w:rPr>
        <w:t xml:space="preserve">more </w:t>
      </w:r>
      <w:r w:rsidR="00E353F2">
        <w:rPr>
          <w:sz w:val="24"/>
        </w:rPr>
        <w:t xml:space="preserve">correct, however, the social science </w:t>
      </w:r>
      <w:r w:rsidR="001560D5">
        <w:rPr>
          <w:sz w:val="24"/>
        </w:rPr>
        <w:t xml:space="preserve">concern </w:t>
      </w:r>
      <w:r w:rsidR="00E353F2">
        <w:rPr>
          <w:sz w:val="24"/>
        </w:rPr>
        <w:t xml:space="preserve">of </w:t>
      </w:r>
      <w:r w:rsidR="001560D5">
        <w:rPr>
          <w:sz w:val="24"/>
        </w:rPr>
        <w:t>wordiness now applies</w:t>
      </w:r>
      <w:r w:rsidR="00E353F2">
        <w:rPr>
          <w:sz w:val="24"/>
        </w:rPr>
        <w:t xml:space="preserve"> </w:t>
      </w:r>
      <w:r w:rsidR="00E353F2">
        <w:rPr>
          <w:rStyle w:val="FootnoteReference"/>
          <w:sz w:val="24"/>
        </w:rPr>
        <w:footnoteReference w:id="12"/>
      </w:r>
      <w:r w:rsidR="001560D5">
        <w:rPr>
          <w:sz w:val="24"/>
        </w:rPr>
        <w:t>.</w:t>
      </w:r>
    </w:p>
    <w:p w14:paraId="38BBCD65" w14:textId="77777777" w:rsidR="003871A4" w:rsidRPr="009057A3" w:rsidRDefault="003871A4" w:rsidP="003871A4">
      <w:pPr>
        <w:pBdr>
          <w:top w:val="nil"/>
          <w:left w:val="nil"/>
          <w:bottom w:val="nil"/>
          <w:right w:val="nil"/>
          <w:between w:val="nil"/>
        </w:pBdr>
        <w:spacing w:before="0" w:after="0" w:line="259" w:lineRule="auto"/>
        <w:ind w:left="1080"/>
        <w:rPr>
          <w:sz w:val="24"/>
        </w:rPr>
      </w:pPr>
    </w:p>
    <w:p w14:paraId="17C36F64" w14:textId="17E92496" w:rsidR="000237AE" w:rsidRDefault="00515C49" w:rsidP="003871A4">
      <w:pPr>
        <w:numPr>
          <w:ilvl w:val="0"/>
          <w:numId w:val="3"/>
        </w:numPr>
        <w:pBdr>
          <w:top w:val="nil"/>
          <w:left w:val="nil"/>
          <w:bottom w:val="nil"/>
          <w:right w:val="nil"/>
          <w:between w:val="nil"/>
        </w:pBdr>
        <w:spacing w:before="0" w:after="0" w:line="259" w:lineRule="auto"/>
        <w:rPr>
          <w:sz w:val="24"/>
        </w:rPr>
      </w:pPr>
      <w:r w:rsidRPr="00CC704E">
        <w:rPr>
          <w:sz w:val="24"/>
        </w:rPr>
        <w:t xml:space="preserve">Once </w:t>
      </w:r>
      <w:r w:rsidR="00556C78" w:rsidRPr="00CC704E">
        <w:rPr>
          <w:sz w:val="24"/>
        </w:rPr>
        <w:t xml:space="preserve">the object is identified, </w:t>
      </w:r>
      <w:r w:rsidR="00591CF4" w:rsidRPr="00CC704E">
        <w:rPr>
          <w:sz w:val="24"/>
        </w:rPr>
        <w:t xml:space="preserve">and the general sense of its nature is ascertained, the </w:t>
      </w:r>
      <w:r w:rsidR="00556C78" w:rsidRPr="00CC704E">
        <w:rPr>
          <w:sz w:val="24"/>
        </w:rPr>
        <w:t xml:space="preserve">mapping to the relevant CAP categories </w:t>
      </w:r>
      <w:r w:rsidR="00CC704E" w:rsidRPr="00CC704E">
        <w:rPr>
          <w:sz w:val="24"/>
        </w:rPr>
        <w:t>is conducted.</w:t>
      </w:r>
      <w:r w:rsidR="000237AE">
        <w:rPr>
          <w:sz w:val="24"/>
        </w:rPr>
        <w:t xml:space="preserve"> </w:t>
      </w:r>
      <w:r w:rsidR="000237AE" w:rsidRPr="00CC704E">
        <w:rPr>
          <w:sz w:val="24"/>
        </w:rPr>
        <w:t xml:space="preserve">Depending on how general or specific the term is, the term </w:t>
      </w:r>
      <w:r w:rsidR="000237AE">
        <w:rPr>
          <w:sz w:val="24"/>
        </w:rPr>
        <w:t>can</w:t>
      </w:r>
      <w:r w:rsidR="000237AE" w:rsidRPr="00CC704E">
        <w:rPr>
          <w:sz w:val="24"/>
        </w:rPr>
        <w:t xml:space="preserve"> </w:t>
      </w:r>
      <w:r w:rsidR="000237AE">
        <w:rPr>
          <w:sz w:val="24"/>
        </w:rPr>
        <w:t xml:space="preserve">also </w:t>
      </w:r>
      <w:r w:rsidR="000237AE" w:rsidRPr="00CC704E">
        <w:rPr>
          <w:sz w:val="24"/>
        </w:rPr>
        <w:t xml:space="preserve">fall under the definition of more than one CAP category and/or </w:t>
      </w:r>
      <w:r w:rsidR="000237AE" w:rsidRPr="001560D5">
        <w:rPr>
          <w:b/>
          <w:sz w:val="24"/>
        </w:rPr>
        <w:t>OASIS</w:t>
      </w:r>
      <w:r w:rsidR="001560D5" w:rsidRPr="001560D5">
        <w:rPr>
          <w:b/>
          <w:sz w:val="24"/>
        </w:rPr>
        <w:t xml:space="preserve"> Open</w:t>
      </w:r>
      <w:r w:rsidR="000237AE" w:rsidRPr="00CC704E">
        <w:rPr>
          <w:sz w:val="24"/>
        </w:rPr>
        <w:t xml:space="preserve"> subcategory </w:t>
      </w:r>
      <w:r w:rsidR="000237AE" w:rsidRPr="00CC704E">
        <w:rPr>
          <w:rStyle w:val="FootnoteReference"/>
          <w:sz w:val="24"/>
        </w:rPr>
        <w:footnoteReference w:id="13"/>
      </w:r>
      <w:r w:rsidR="000237AE" w:rsidRPr="00CC704E">
        <w:rPr>
          <w:sz w:val="24"/>
        </w:rPr>
        <w:t>.</w:t>
      </w:r>
    </w:p>
    <w:p w14:paraId="3F94FEAF" w14:textId="77777777" w:rsidR="000237AE" w:rsidRDefault="000237AE" w:rsidP="000237AE">
      <w:pPr>
        <w:pBdr>
          <w:top w:val="nil"/>
          <w:left w:val="nil"/>
          <w:bottom w:val="nil"/>
          <w:right w:val="nil"/>
          <w:between w:val="nil"/>
        </w:pBdr>
        <w:spacing w:before="0" w:after="0" w:line="259" w:lineRule="auto"/>
        <w:ind w:left="1800"/>
        <w:rPr>
          <w:sz w:val="24"/>
        </w:rPr>
      </w:pPr>
    </w:p>
    <w:p w14:paraId="51FB519F" w14:textId="594B0097" w:rsidR="000237AE" w:rsidRDefault="00CC704E" w:rsidP="000237AE">
      <w:pPr>
        <w:numPr>
          <w:ilvl w:val="1"/>
          <w:numId w:val="3"/>
        </w:numPr>
        <w:pBdr>
          <w:top w:val="nil"/>
          <w:left w:val="nil"/>
          <w:bottom w:val="nil"/>
          <w:right w:val="nil"/>
          <w:between w:val="nil"/>
        </w:pBdr>
        <w:spacing w:before="0" w:after="0" w:line="259" w:lineRule="auto"/>
        <w:rPr>
          <w:sz w:val="24"/>
        </w:rPr>
      </w:pPr>
      <w:r w:rsidRPr="00CC704E">
        <w:rPr>
          <w:sz w:val="24"/>
        </w:rPr>
        <w:t xml:space="preserve"> In the </w:t>
      </w:r>
      <w:r w:rsidR="009E18A8">
        <w:rPr>
          <w:sz w:val="24"/>
        </w:rPr>
        <w:t xml:space="preserve">example of a </w:t>
      </w:r>
      <w:r w:rsidRPr="00CC704E">
        <w:rPr>
          <w:sz w:val="24"/>
        </w:rPr>
        <w:t>“forest fire”, the relevant CAP category would be “Fire” and in the</w:t>
      </w:r>
      <w:r w:rsidR="009E18A8">
        <w:rPr>
          <w:sz w:val="24"/>
        </w:rPr>
        <w:t xml:space="preserve"> example of a</w:t>
      </w:r>
      <w:r w:rsidRPr="00CC704E">
        <w:rPr>
          <w:sz w:val="24"/>
        </w:rPr>
        <w:t xml:space="preserve"> “mountain rescue”, the relevant CAP category would be “Rescue”.</w:t>
      </w:r>
    </w:p>
    <w:p w14:paraId="317716A1" w14:textId="77777777" w:rsidR="000237AE" w:rsidRDefault="000237AE" w:rsidP="000237AE">
      <w:pPr>
        <w:pBdr>
          <w:top w:val="nil"/>
          <w:left w:val="nil"/>
          <w:bottom w:val="nil"/>
          <w:right w:val="nil"/>
          <w:between w:val="nil"/>
        </w:pBdr>
        <w:spacing w:before="0" w:after="0" w:line="259" w:lineRule="auto"/>
        <w:ind w:left="1800"/>
        <w:rPr>
          <w:sz w:val="24"/>
        </w:rPr>
      </w:pPr>
    </w:p>
    <w:p w14:paraId="47ADB38C" w14:textId="652FA412" w:rsidR="00CF72A5" w:rsidRDefault="003F12C8" w:rsidP="00CF72A5">
      <w:pPr>
        <w:numPr>
          <w:ilvl w:val="1"/>
          <w:numId w:val="3"/>
        </w:numPr>
        <w:pBdr>
          <w:top w:val="nil"/>
          <w:left w:val="nil"/>
          <w:bottom w:val="nil"/>
          <w:right w:val="nil"/>
          <w:between w:val="nil"/>
        </w:pBdr>
        <w:spacing w:before="0" w:after="0" w:line="259" w:lineRule="auto"/>
        <w:rPr>
          <w:sz w:val="24"/>
        </w:rPr>
      </w:pPr>
      <w:r>
        <w:rPr>
          <w:sz w:val="24"/>
        </w:rPr>
        <w:t xml:space="preserve">In the </w:t>
      </w:r>
      <w:r w:rsidR="009E18A8">
        <w:rPr>
          <w:sz w:val="24"/>
        </w:rPr>
        <w:t xml:space="preserve">example of </w:t>
      </w:r>
      <w:r>
        <w:rPr>
          <w:sz w:val="24"/>
        </w:rPr>
        <w:t>“emergency”, the relevant CAP categ</w:t>
      </w:r>
      <w:r w:rsidR="009E18A8">
        <w:rPr>
          <w:sz w:val="24"/>
        </w:rPr>
        <w:t>ory would be “Other” and in “Hurricane Emergency”</w:t>
      </w:r>
      <w:r>
        <w:rPr>
          <w:sz w:val="24"/>
        </w:rPr>
        <w:t xml:space="preserve">, the relevant CAP categories would be “Meteorological” </w:t>
      </w:r>
      <w:r w:rsidR="001560D5">
        <w:rPr>
          <w:sz w:val="24"/>
        </w:rPr>
        <w:t xml:space="preserve">(for hurricane) </w:t>
      </w:r>
      <w:r>
        <w:rPr>
          <w:sz w:val="24"/>
        </w:rPr>
        <w:t>and “Other”</w:t>
      </w:r>
      <w:r w:rsidR="001560D5">
        <w:rPr>
          <w:sz w:val="24"/>
        </w:rPr>
        <w:t xml:space="preserve"> (for emergency)</w:t>
      </w:r>
      <w:r w:rsidR="00CF72A5">
        <w:rPr>
          <w:sz w:val="24"/>
        </w:rPr>
        <w:t xml:space="preserve"> </w:t>
      </w:r>
      <w:r w:rsidR="00CF72A5">
        <w:rPr>
          <w:rStyle w:val="FootnoteReference"/>
          <w:sz w:val="24"/>
        </w:rPr>
        <w:footnoteReference w:id="14"/>
      </w:r>
      <w:r>
        <w:rPr>
          <w:sz w:val="24"/>
        </w:rPr>
        <w:t>.</w:t>
      </w:r>
    </w:p>
    <w:p w14:paraId="33CC93D1" w14:textId="77777777" w:rsidR="00CF72A5" w:rsidRDefault="00CF72A5" w:rsidP="00CF72A5">
      <w:pPr>
        <w:pStyle w:val="ListParagraph"/>
        <w:rPr>
          <w:sz w:val="24"/>
        </w:rPr>
      </w:pPr>
    </w:p>
    <w:p w14:paraId="6C11CA09" w14:textId="77777777" w:rsidR="00CF72A5" w:rsidRPr="00CF72A5" w:rsidRDefault="00591CF4" w:rsidP="00CF72A5">
      <w:pPr>
        <w:numPr>
          <w:ilvl w:val="0"/>
          <w:numId w:val="3"/>
        </w:numPr>
        <w:pBdr>
          <w:top w:val="nil"/>
          <w:left w:val="nil"/>
          <w:bottom w:val="nil"/>
          <w:right w:val="nil"/>
          <w:between w:val="nil"/>
        </w:pBdr>
        <w:spacing w:before="0" w:after="0" w:line="259" w:lineRule="auto"/>
        <w:rPr>
          <w:sz w:val="24"/>
        </w:rPr>
      </w:pPr>
      <w:r w:rsidRPr="00CF72A5">
        <w:rPr>
          <w:sz w:val="24"/>
        </w:rPr>
        <w:t>For an alerting agency, i</w:t>
      </w:r>
      <w:r w:rsidR="00515C49" w:rsidRPr="00CF72A5">
        <w:rPr>
          <w:sz w:val="24"/>
        </w:rPr>
        <w:t xml:space="preserve">f there is no matching event-type </w:t>
      </w:r>
      <w:r w:rsidR="003871A4" w:rsidRPr="00CF72A5">
        <w:rPr>
          <w:sz w:val="24"/>
        </w:rPr>
        <w:t xml:space="preserve">term </w:t>
      </w:r>
      <w:r w:rsidR="00515C49" w:rsidRPr="00CF72A5">
        <w:rPr>
          <w:sz w:val="24"/>
        </w:rPr>
        <w:t xml:space="preserve">found in the OASIS </w:t>
      </w:r>
      <w:r w:rsidR="003871A4" w:rsidRPr="00CF72A5">
        <w:rPr>
          <w:sz w:val="24"/>
        </w:rPr>
        <w:t xml:space="preserve">Open </w:t>
      </w:r>
      <w:r w:rsidR="00515C49" w:rsidRPr="00CF72A5">
        <w:rPr>
          <w:sz w:val="24"/>
        </w:rPr>
        <w:t>event terms list, a CAP practitioner may submit to OASIS</w:t>
      </w:r>
      <w:r w:rsidR="003871A4" w:rsidRPr="00CF72A5">
        <w:rPr>
          <w:sz w:val="24"/>
        </w:rPr>
        <w:t xml:space="preserve"> Open</w:t>
      </w:r>
      <w:r w:rsidR="00515C49" w:rsidRPr="00CF72A5">
        <w:rPr>
          <w:sz w:val="24"/>
        </w:rPr>
        <w:t xml:space="preserve"> a suggestion for an additional term to be added to the </w:t>
      </w:r>
      <w:r w:rsidR="00515C49" w:rsidRPr="00E20FB4">
        <w:rPr>
          <w:b/>
          <w:i/>
          <w:sz w:val="24"/>
        </w:rPr>
        <w:t>OASIS Open Event Terms List – Lookup Table</w:t>
      </w:r>
      <w:r w:rsidR="003871A4" w:rsidRPr="00CF72A5">
        <w:rPr>
          <w:sz w:val="24"/>
        </w:rPr>
        <w:t xml:space="preserve"> (refer to the </w:t>
      </w:r>
      <w:r w:rsidR="00515C49" w:rsidRPr="00E20FB4">
        <w:rPr>
          <w:b/>
          <w:sz w:val="24"/>
        </w:rPr>
        <w:t>Submitting Content</w:t>
      </w:r>
      <w:r w:rsidR="00515C49" w:rsidRPr="00CF72A5">
        <w:rPr>
          <w:sz w:val="24"/>
        </w:rPr>
        <w:t xml:space="preserve"> section of this </w:t>
      </w:r>
      <w:r w:rsidR="009E18A8" w:rsidRPr="00CF72A5">
        <w:rPr>
          <w:sz w:val="24"/>
        </w:rPr>
        <w:t>resource</w:t>
      </w:r>
      <w:r w:rsidR="00515C49" w:rsidRPr="00CF72A5">
        <w:rPr>
          <w:sz w:val="24"/>
        </w:rPr>
        <w:t>).</w:t>
      </w:r>
    </w:p>
    <w:p w14:paraId="668E751B" w14:textId="77777777" w:rsidR="00CF72A5" w:rsidRDefault="00CF72A5" w:rsidP="00CF72A5">
      <w:pPr>
        <w:pStyle w:val="ListParagraph"/>
        <w:rPr>
          <w:sz w:val="24"/>
        </w:rPr>
      </w:pPr>
    </w:p>
    <w:p w14:paraId="655C4048" w14:textId="1FDA090D" w:rsidR="00CF72A5" w:rsidRPr="00CF72A5" w:rsidRDefault="00CF72A5" w:rsidP="00CF72A5">
      <w:pPr>
        <w:numPr>
          <w:ilvl w:val="1"/>
          <w:numId w:val="3"/>
        </w:numPr>
        <w:pBdr>
          <w:top w:val="nil"/>
          <w:left w:val="nil"/>
          <w:bottom w:val="nil"/>
          <w:right w:val="nil"/>
          <w:between w:val="nil"/>
        </w:pBdr>
        <w:spacing w:before="0" w:after="0" w:line="259" w:lineRule="auto"/>
        <w:rPr>
          <w:sz w:val="24"/>
        </w:rPr>
      </w:pPr>
      <w:r w:rsidRPr="00CF72A5">
        <w:rPr>
          <w:sz w:val="24"/>
        </w:rPr>
        <w:t xml:space="preserve">The </w:t>
      </w:r>
      <w:r>
        <w:rPr>
          <w:sz w:val="24"/>
        </w:rPr>
        <w:t xml:space="preserve">submission would </w:t>
      </w:r>
      <w:r w:rsidR="00E20FB4">
        <w:rPr>
          <w:sz w:val="24"/>
        </w:rPr>
        <w:t xml:space="preserve">then </w:t>
      </w:r>
      <w:r>
        <w:rPr>
          <w:sz w:val="24"/>
        </w:rPr>
        <w:t xml:space="preserve">be </w:t>
      </w:r>
      <w:r w:rsidR="00E20FB4">
        <w:rPr>
          <w:sz w:val="24"/>
        </w:rPr>
        <w:t xml:space="preserve">able </w:t>
      </w:r>
      <w:r>
        <w:rPr>
          <w:sz w:val="24"/>
        </w:rPr>
        <w:t>to cover future instances of the same type of event</w:t>
      </w:r>
      <w:r w:rsidR="00E20FB4">
        <w:rPr>
          <w:sz w:val="24"/>
        </w:rPr>
        <w:t xml:space="preserve"> in future </w:t>
      </w:r>
      <w:r w:rsidR="001B2E94">
        <w:rPr>
          <w:sz w:val="24"/>
        </w:rPr>
        <w:t>versions.</w:t>
      </w:r>
    </w:p>
    <w:p w14:paraId="1F3865DF" w14:textId="77777777" w:rsidR="003F12C8" w:rsidRDefault="003F12C8">
      <w:pPr>
        <w:rPr>
          <w:rFonts w:cs="Arial"/>
          <w:iCs/>
          <w:color w:val="446CAA"/>
          <w:kern w:val="32"/>
          <w:sz w:val="28"/>
          <w:szCs w:val="28"/>
        </w:rPr>
      </w:pPr>
      <w:r>
        <w:br w:type="page"/>
      </w:r>
    </w:p>
    <w:p w14:paraId="51A8D388" w14:textId="77777777" w:rsidR="00853882" w:rsidRDefault="00853882" w:rsidP="00523B14">
      <w:pPr>
        <w:pStyle w:val="Heading2"/>
        <w:numPr>
          <w:ilvl w:val="1"/>
          <w:numId w:val="8"/>
        </w:numPr>
      </w:pPr>
      <w:bookmarkStart w:id="10" w:name="_Toc209564857"/>
      <w:r>
        <w:t>CAP Categories and OASIS Subcategories</w:t>
      </w:r>
      <w:bookmarkEnd w:id="10"/>
    </w:p>
    <w:p w14:paraId="54C7F919" w14:textId="77777777" w:rsidR="00853882" w:rsidRDefault="00853882" w:rsidP="00853882"/>
    <w:p w14:paraId="16AC151E" w14:textId="77777777" w:rsidR="00853882" w:rsidRPr="00853882" w:rsidRDefault="00853882" w:rsidP="00853882">
      <w:pPr>
        <w:rPr>
          <w:sz w:val="24"/>
        </w:rPr>
      </w:pPr>
      <w:r w:rsidRPr="00853882">
        <w:rPr>
          <w:sz w:val="24"/>
        </w:rPr>
        <w:t xml:space="preserve">The </w:t>
      </w:r>
      <w:r w:rsidRPr="00853882">
        <w:rPr>
          <w:b/>
          <w:sz w:val="24"/>
        </w:rPr>
        <w:t>CAP category</w:t>
      </w:r>
      <w:r w:rsidRPr="00853882">
        <w:rPr>
          <w:sz w:val="24"/>
        </w:rPr>
        <w:t xml:space="preserve"> and </w:t>
      </w:r>
      <w:r w:rsidRPr="00853882">
        <w:rPr>
          <w:b/>
          <w:sz w:val="24"/>
        </w:rPr>
        <w:t>OASIS subcategory</w:t>
      </w:r>
      <w:r w:rsidRPr="00853882">
        <w:rPr>
          <w:sz w:val="24"/>
        </w:rPr>
        <w:t xml:space="preserve"> definitions, as generated by the </w:t>
      </w:r>
      <w:r w:rsidRPr="00853882">
        <w:rPr>
          <w:b/>
          <w:sz w:val="24"/>
        </w:rPr>
        <w:t>OASIS Open EMTC</w:t>
      </w:r>
      <w:r w:rsidRPr="00853882">
        <w:rPr>
          <w:sz w:val="24"/>
        </w:rPr>
        <w:t>, are as follows:</w:t>
      </w:r>
    </w:p>
    <w:p w14:paraId="62B2DBFD" w14:textId="77777777" w:rsidR="00853882" w:rsidRPr="00853882" w:rsidRDefault="00853882" w:rsidP="00853882"/>
    <w:p w14:paraId="02AE6CAE" w14:textId="77777777" w:rsidR="00E90D7D" w:rsidRDefault="00EB6D6C" w:rsidP="00853882">
      <w:pPr>
        <w:pStyle w:val="Heading3"/>
        <w:numPr>
          <w:ilvl w:val="2"/>
          <w:numId w:val="8"/>
        </w:numPr>
      </w:pPr>
      <w:bookmarkStart w:id="11" w:name="_Toc209564858"/>
      <w:r w:rsidRPr="00523B14">
        <w:t>Geophysical</w:t>
      </w:r>
      <w:bookmarkEnd w:id="11"/>
    </w:p>
    <w:p w14:paraId="788BF4AC" w14:textId="77777777" w:rsidR="00853882" w:rsidRPr="00853882" w:rsidRDefault="00853882" w:rsidP="00853882"/>
    <w:p w14:paraId="2C3663CC" w14:textId="0B17993E" w:rsidR="00E90D7D" w:rsidRDefault="00EB6D6C">
      <w:pPr>
        <w:rPr>
          <w:sz w:val="24"/>
        </w:rPr>
      </w:pPr>
      <w:r>
        <w:rPr>
          <w:b/>
          <w:sz w:val="24"/>
        </w:rPr>
        <w:t xml:space="preserve">Geophysical: </w:t>
      </w:r>
      <w:r>
        <w:rPr>
          <w:sz w:val="24"/>
        </w:rPr>
        <w:t>Geophysical subject events are events related to the substances, properties, and physical processes that make up the Earth and its surrounding space environment. These events involve natural or human-caused phenomena that originate from the Earth's internal dynamics or external interactions with space and is most associated with rocks and seismic activity.</w:t>
      </w:r>
    </w:p>
    <w:p w14:paraId="235E8A03" w14:textId="77777777" w:rsidR="00820827" w:rsidRDefault="00820827">
      <w:pPr>
        <w:rPr>
          <w:sz w:val="24"/>
        </w:rPr>
      </w:pPr>
    </w:p>
    <w:p w14:paraId="3D9F5683" w14:textId="77777777" w:rsidR="00E90D7D" w:rsidRPr="00820827" w:rsidRDefault="009057A3">
      <w:pPr>
        <w:pBdr>
          <w:top w:val="nil"/>
          <w:left w:val="nil"/>
          <w:bottom w:val="nil"/>
          <w:right w:val="nil"/>
          <w:between w:val="nil"/>
        </w:pBdr>
        <w:spacing w:before="0" w:after="160"/>
        <w:ind w:left="720"/>
        <w:rPr>
          <w:sz w:val="22"/>
          <w:szCs w:val="22"/>
        </w:rPr>
      </w:pPr>
      <w:r w:rsidRPr="00820827">
        <w:rPr>
          <w:b/>
          <w:sz w:val="22"/>
          <w:szCs w:val="22"/>
        </w:rPr>
        <w:t>gravity</w:t>
      </w:r>
      <w:r w:rsidR="00EB6D6C" w:rsidRPr="00820827">
        <w:rPr>
          <w:sz w:val="22"/>
          <w:szCs w:val="22"/>
        </w:rPr>
        <w:t>: Gravity based geophysical subject events are events connected with the force that attracts objects towards one another, especially the force that makes things fall to the ground.</w:t>
      </w:r>
    </w:p>
    <w:p w14:paraId="24C6AB6B" w14:textId="77777777" w:rsidR="00E90D7D" w:rsidRPr="00820827" w:rsidRDefault="009057A3">
      <w:pPr>
        <w:pBdr>
          <w:top w:val="nil"/>
          <w:left w:val="nil"/>
          <w:bottom w:val="nil"/>
          <w:right w:val="nil"/>
          <w:between w:val="nil"/>
        </w:pBdr>
        <w:spacing w:before="0" w:after="160"/>
        <w:ind w:left="720"/>
        <w:rPr>
          <w:sz w:val="22"/>
          <w:szCs w:val="22"/>
        </w:rPr>
      </w:pPr>
      <w:r w:rsidRPr="00820827">
        <w:rPr>
          <w:b/>
          <w:sz w:val="22"/>
          <w:szCs w:val="22"/>
        </w:rPr>
        <w:t>seismic</w:t>
      </w:r>
      <w:r w:rsidR="00EB6D6C" w:rsidRPr="00820827">
        <w:rPr>
          <w:sz w:val="22"/>
          <w:szCs w:val="22"/>
        </w:rPr>
        <w:t>: Seismic based geophysical subject events are events, natural or human-caused, relating to ground vibrations.</w:t>
      </w:r>
    </w:p>
    <w:p w14:paraId="74AAFAD0" w14:textId="77777777" w:rsidR="00E90D7D" w:rsidRPr="00820827" w:rsidRDefault="009057A3">
      <w:pPr>
        <w:pBdr>
          <w:top w:val="nil"/>
          <w:left w:val="nil"/>
          <w:bottom w:val="nil"/>
          <w:right w:val="nil"/>
          <w:between w:val="nil"/>
        </w:pBdr>
        <w:spacing w:before="0" w:after="160"/>
        <w:ind w:left="720"/>
        <w:rPr>
          <w:sz w:val="22"/>
          <w:szCs w:val="22"/>
        </w:rPr>
      </w:pPr>
      <w:r w:rsidRPr="00820827">
        <w:rPr>
          <w:b/>
          <w:sz w:val="22"/>
          <w:szCs w:val="22"/>
        </w:rPr>
        <w:t>electromagnetic</w:t>
      </w:r>
      <w:r w:rsidR="00EB6D6C" w:rsidRPr="00820827">
        <w:rPr>
          <w:sz w:val="22"/>
          <w:szCs w:val="22"/>
        </w:rPr>
        <w:t>: Electromagnetic based geophysical subject events are events relating to the electrical and magnetic forces produced by an electric current or by the earth’s electromagnetic field and upper atmosphere. </w:t>
      </w:r>
    </w:p>
    <w:p w14:paraId="5E6500AF" w14:textId="77777777" w:rsidR="00E90D7D" w:rsidRPr="00820827" w:rsidRDefault="009057A3">
      <w:pPr>
        <w:pBdr>
          <w:top w:val="nil"/>
          <w:left w:val="nil"/>
          <w:bottom w:val="nil"/>
          <w:right w:val="nil"/>
          <w:between w:val="nil"/>
        </w:pBdr>
        <w:spacing w:before="0" w:after="160"/>
        <w:ind w:left="720"/>
        <w:rPr>
          <w:sz w:val="22"/>
          <w:szCs w:val="22"/>
        </w:rPr>
      </w:pPr>
      <w:r w:rsidRPr="00820827">
        <w:rPr>
          <w:b/>
          <w:sz w:val="22"/>
          <w:szCs w:val="22"/>
        </w:rPr>
        <w:t>fluid</w:t>
      </w:r>
      <w:r w:rsidR="00EB6D6C" w:rsidRPr="00820827">
        <w:rPr>
          <w:sz w:val="22"/>
          <w:szCs w:val="22"/>
        </w:rPr>
        <w:t>: Fluid based geophysical subject events are events relating to substances that flow and are not solid. </w:t>
      </w:r>
    </w:p>
    <w:p w14:paraId="63D834FB" w14:textId="77777777" w:rsidR="00E90D7D" w:rsidRPr="00820827" w:rsidRDefault="009057A3" w:rsidP="009057A3">
      <w:pPr>
        <w:pBdr>
          <w:top w:val="nil"/>
          <w:left w:val="nil"/>
          <w:bottom w:val="nil"/>
          <w:right w:val="nil"/>
          <w:between w:val="nil"/>
        </w:pBdr>
        <w:spacing w:before="0" w:after="160"/>
        <w:ind w:left="720"/>
        <w:rPr>
          <w:sz w:val="22"/>
          <w:szCs w:val="22"/>
        </w:rPr>
      </w:pPr>
      <w:r w:rsidRPr="00820827">
        <w:rPr>
          <w:b/>
          <w:sz w:val="22"/>
          <w:szCs w:val="22"/>
        </w:rPr>
        <w:t>gas</w:t>
      </w:r>
      <w:r w:rsidR="00EB6D6C" w:rsidRPr="00820827">
        <w:rPr>
          <w:sz w:val="22"/>
          <w:szCs w:val="22"/>
        </w:rPr>
        <w:t>: Gas based geophysical subject events are events that relate to substances that are gaseous in nature. </w:t>
      </w:r>
    </w:p>
    <w:p w14:paraId="7875613D" w14:textId="77777777" w:rsidR="00E90D7D" w:rsidRPr="00820827" w:rsidRDefault="009057A3">
      <w:pPr>
        <w:pBdr>
          <w:top w:val="nil"/>
          <w:left w:val="nil"/>
          <w:bottom w:val="nil"/>
          <w:right w:val="nil"/>
          <w:between w:val="nil"/>
        </w:pBdr>
        <w:spacing w:before="0" w:after="160"/>
        <w:ind w:left="720"/>
        <w:rPr>
          <w:sz w:val="22"/>
          <w:szCs w:val="22"/>
        </w:rPr>
      </w:pPr>
      <w:r w:rsidRPr="00820827">
        <w:rPr>
          <w:b/>
          <w:sz w:val="22"/>
          <w:szCs w:val="22"/>
        </w:rPr>
        <w:t>solid</w:t>
      </w:r>
      <w:r w:rsidR="00EB6D6C" w:rsidRPr="00820827">
        <w:rPr>
          <w:sz w:val="22"/>
          <w:szCs w:val="22"/>
        </w:rPr>
        <w:t>: Solid based geophysical subject events are events that relate to substances that are solid in nature</w:t>
      </w:r>
    </w:p>
    <w:p w14:paraId="4A205C1E" w14:textId="77777777" w:rsidR="00E90D7D" w:rsidRDefault="00EB6D6C">
      <w:pPr>
        <w:rPr>
          <w:color w:val="446CAA"/>
          <w:sz w:val="36"/>
          <w:szCs w:val="36"/>
        </w:rPr>
      </w:pPr>
      <w:r>
        <w:br w:type="page"/>
      </w:r>
    </w:p>
    <w:p w14:paraId="567AC795" w14:textId="77777777" w:rsidR="00E90D7D" w:rsidRPr="00523B14" w:rsidRDefault="00EB6D6C" w:rsidP="00853882">
      <w:pPr>
        <w:pStyle w:val="Heading3"/>
        <w:numPr>
          <w:ilvl w:val="2"/>
          <w:numId w:val="8"/>
        </w:numPr>
      </w:pPr>
      <w:bookmarkStart w:id="12" w:name="_Toc209564859"/>
      <w:r w:rsidRPr="00523B14">
        <w:t>Meteorological</w:t>
      </w:r>
      <w:bookmarkEnd w:id="12"/>
    </w:p>
    <w:p w14:paraId="3F47936B" w14:textId="77777777" w:rsidR="00E90D7D" w:rsidRDefault="00EB6D6C">
      <w:pPr>
        <w:rPr>
          <w:sz w:val="24"/>
        </w:rPr>
      </w:pPr>
      <w:r>
        <w:rPr>
          <w:b/>
          <w:sz w:val="24"/>
        </w:rPr>
        <w:t xml:space="preserve">Meteorological: </w:t>
      </w:r>
      <w:r>
        <w:rPr>
          <w:sz w:val="24"/>
        </w:rPr>
        <w:t xml:space="preserve">Meteorological subject events are events connected to the atmosphere or weather. </w:t>
      </w:r>
    </w:p>
    <w:p w14:paraId="19907723" w14:textId="77777777" w:rsidR="00820827" w:rsidRDefault="00820827" w:rsidP="00EE6016">
      <w:pPr>
        <w:pBdr>
          <w:top w:val="nil"/>
          <w:left w:val="nil"/>
          <w:bottom w:val="nil"/>
          <w:right w:val="nil"/>
          <w:between w:val="nil"/>
        </w:pBdr>
        <w:spacing w:before="0" w:after="160"/>
        <w:ind w:left="720"/>
        <w:rPr>
          <w:b/>
          <w:sz w:val="22"/>
          <w:szCs w:val="22"/>
        </w:rPr>
      </w:pPr>
    </w:p>
    <w:p w14:paraId="37EF461D" w14:textId="57A2BF44" w:rsidR="00E90D7D" w:rsidRPr="00820827" w:rsidRDefault="009057A3" w:rsidP="00EE6016">
      <w:pPr>
        <w:pBdr>
          <w:top w:val="nil"/>
          <w:left w:val="nil"/>
          <w:bottom w:val="nil"/>
          <w:right w:val="nil"/>
          <w:between w:val="nil"/>
        </w:pBdr>
        <w:spacing w:before="0" w:after="160"/>
        <w:ind w:left="720"/>
        <w:rPr>
          <w:sz w:val="22"/>
          <w:szCs w:val="22"/>
        </w:rPr>
      </w:pPr>
      <w:r w:rsidRPr="00820827">
        <w:rPr>
          <w:b/>
          <w:sz w:val="22"/>
          <w:szCs w:val="22"/>
        </w:rPr>
        <w:t>temperature</w:t>
      </w:r>
      <w:r w:rsidR="00EB6D6C" w:rsidRPr="00820827">
        <w:rPr>
          <w:b/>
          <w:sz w:val="22"/>
          <w:szCs w:val="22"/>
        </w:rPr>
        <w:t xml:space="preserve">: </w:t>
      </w:r>
      <w:r w:rsidR="00EB6D6C" w:rsidRPr="00820827">
        <w:rPr>
          <w:sz w:val="22"/>
          <w:szCs w:val="22"/>
        </w:rPr>
        <w:t>Temperature based meteorological subject-events are airborne events based on the measure of warmth or coldness with reference to some standard value.</w:t>
      </w:r>
    </w:p>
    <w:p w14:paraId="7161A2FE" w14:textId="77777777" w:rsidR="00E90D7D" w:rsidRPr="00820827" w:rsidRDefault="009057A3" w:rsidP="00EE6016">
      <w:pPr>
        <w:pBdr>
          <w:top w:val="nil"/>
          <w:left w:val="nil"/>
          <w:bottom w:val="nil"/>
          <w:right w:val="nil"/>
          <w:between w:val="nil"/>
        </w:pBdr>
        <w:spacing w:before="0" w:after="160"/>
        <w:ind w:left="720"/>
        <w:rPr>
          <w:sz w:val="22"/>
          <w:szCs w:val="22"/>
        </w:rPr>
      </w:pPr>
      <w:r w:rsidRPr="00820827">
        <w:rPr>
          <w:b/>
          <w:sz w:val="22"/>
          <w:szCs w:val="22"/>
        </w:rPr>
        <w:t>precipitation</w:t>
      </w:r>
      <w:r w:rsidR="00EB6D6C" w:rsidRPr="00820827">
        <w:rPr>
          <w:sz w:val="22"/>
          <w:szCs w:val="22"/>
        </w:rPr>
        <w:t>: Precipitation based meteorological subject-events are airborne events of falling products of condensation or falling hydrometeors (i.e., rain, snow, hail, etc.)</w:t>
      </w:r>
    </w:p>
    <w:p w14:paraId="49B6F005" w14:textId="77777777" w:rsidR="00E90D7D" w:rsidRPr="00820827" w:rsidRDefault="009057A3" w:rsidP="00EE6016">
      <w:pPr>
        <w:pBdr>
          <w:top w:val="nil"/>
          <w:left w:val="nil"/>
          <w:bottom w:val="nil"/>
          <w:right w:val="nil"/>
          <w:between w:val="nil"/>
        </w:pBdr>
        <w:spacing w:before="0" w:after="160"/>
        <w:ind w:left="720"/>
        <w:rPr>
          <w:sz w:val="22"/>
          <w:szCs w:val="22"/>
        </w:rPr>
      </w:pPr>
      <w:r w:rsidRPr="00820827">
        <w:rPr>
          <w:b/>
          <w:sz w:val="22"/>
          <w:szCs w:val="22"/>
        </w:rPr>
        <w:t>visibility</w:t>
      </w:r>
      <w:r w:rsidR="00EB6D6C" w:rsidRPr="00820827">
        <w:rPr>
          <w:sz w:val="22"/>
          <w:szCs w:val="22"/>
        </w:rPr>
        <w:t>: Visibility based meteorological subject-events are airborne events given to the measure of distance at which a standard object can be seen and identified with the unaided eye.</w:t>
      </w:r>
    </w:p>
    <w:p w14:paraId="0A22D280" w14:textId="77777777" w:rsidR="00E90D7D" w:rsidRPr="00820827" w:rsidRDefault="009057A3" w:rsidP="00EE6016">
      <w:pPr>
        <w:pBdr>
          <w:top w:val="nil"/>
          <w:left w:val="nil"/>
          <w:bottom w:val="nil"/>
          <w:right w:val="nil"/>
          <w:between w:val="nil"/>
        </w:pBdr>
        <w:spacing w:before="0" w:after="160"/>
        <w:ind w:left="720"/>
        <w:rPr>
          <w:sz w:val="22"/>
          <w:szCs w:val="22"/>
        </w:rPr>
      </w:pPr>
      <w:r w:rsidRPr="00820827">
        <w:rPr>
          <w:b/>
          <w:sz w:val="22"/>
          <w:szCs w:val="22"/>
        </w:rPr>
        <w:t>lightning</w:t>
      </w:r>
      <w:r w:rsidR="00EB6D6C" w:rsidRPr="00820827">
        <w:rPr>
          <w:sz w:val="22"/>
          <w:szCs w:val="22"/>
        </w:rPr>
        <w:t>: Lightning based meteorological subject-events are airborne events characterized by the presence of electrical discharges and its acoustic effect on the Earth’s atmosphere known as thunder. </w:t>
      </w:r>
    </w:p>
    <w:p w14:paraId="74F23471" w14:textId="77777777" w:rsidR="00E90D7D" w:rsidRPr="00820827" w:rsidRDefault="009057A3" w:rsidP="00EE6016">
      <w:pPr>
        <w:pBdr>
          <w:top w:val="nil"/>
          <w:left w:val="nil"/>
          <w:bottom w:val="nil"/>
          <w:right w:val="nil"/>
          <w:between w:val="nil"/>
        </w:pBdr>
        <w:spacing w:before="0" w:after="160"/>
        <w:ind w:left="720"/>
        <w:rPr>
          <w:sz w:val="22"/>
          <w:szCs w:val="22"/>
        </w:rPr>
      </w:pPr>
      <w:r w:rsidRPr="00820827">
        <w:rPr>
          <w:b/>
          <w:sz w:val="22"/>
          <w:szCs w:val="22"/>
        </w:rPr>
        <w:t>wind</w:t>
      </w:r>
      <w:r w:rsidR="00EB6D6C" w:rsidRPr="00820827">
        <w:rPr>
          <w:sz w:val="22"/>
          <w:szCs w:val="22"/>
        </w:rPr>
        <w:t>: Wind based meteorological subject-events are airborne events connected to disturbances with the natural motion of the atmosphere moving horizontally at any velocity above the earth's surface.</w:t>
      </w:r>
    </w:p>
    <w:p w14:paraId="0AD2B8E2" w14:textId="77777777" w:rsidR="00E90D7D" w:rsidRPr="00820827" w:rsidRDefault="009057A3" w:rsidP="00EE6016">
      <w:pPr>
        <w:pBdr>
          <w:top w:val="nil"/>
          <w:left w:val="nil"/>
          <w:bottom w:val="nil"/>
          <w:right w:val="nil"/>
          <w:between w:val="nil"/>
        </w:pBdr>
        <w:spacing w:before="0" w:after="160"/>
        <w:ind w:left="720"/>
        <w:rPr>
          <w:sz w:val="22"/>
          <w:szCs w:val="22"/>
        </w:rPr>
      </w:pPr>
      <w:r w:rsidRPr="00820827">
        <w:rPr>
          <w:b/>
          <w:sz w:val="22"/>
          <w:szCs w:val="22"/>
        </w:rPr>
        <w:t>pressure</w:t>
      </w:r>
      <w:r w:rsidR="00EB6D6C" w:rsidRPr="00820827">
        <w:rPr>
          <w:sz w:val="22"/>
          <w:szCs w:val="22"/>
        </w:rPr>
        <w:t>: Pressure based meteorological subject-events are airborne events based on the measure of a physical force of the atmosphere referenced to some standard value.</w:t>
      </w:r>
    </w:p>
    <w:p w14:paraId="510B63E2" w14:textId="77777777" w:rsidR="009057A3" w:rsidRPr="00AA24C0" w:rsidRDefault="009057A3" w:rsidP="00EE6016">
      <w:pPr>
        <w:pBdr>
          <w:top w:val="nil"/>
          <w:left w:val="nil"/>
          <w:bottom w:val="nil"/>
          <w:right w:val="nil"/>
          <w:between w:val="nil"/>
        </w:pBdr>
        <w:spacing w:before="0" w:after="160"/>
        <w:ind w:left="720"/>
        <w:rPr>
          <w:rFonts w:ascii="Calibri" w:eastAsia="Calibri" w:hAnsi="Calibri" w:cs="Calibri"/>
          <w:b/>
          <w:color w:val="000000"/>
          <w:sz w:val="24"/>
        </w:rPr>
      </w:pPr>
    </w:p>
    <w:p w14:paraId="3D03AE44" w14:textId="77777777" w:rsidR="00E90D7D" w:rsidRPr="00746DF7" w:rsidRDefault="00EB6D6C" w:rsidP="00853882">
      <w:pPr>
        <w:pStyle w:val="Heading3"/>
        <w:numPr>
          <w:ilvl w:val="2"/>
          <w:numId w:val="8"/>
        </w:numPr>
      </w:pPr>
      <w:bookmarkStart w:id="13" w:name="_Toc209564860"/>
      <w:r w:rsidRPr="00746DF7">
        <w:t>Safety</w:t>
      </w:r>
      <w:bookmarkEnd w:id="13"/>
    </w:p>
    <w:p w14:paraId="51414663" w14:textId="77777777" w:rsidR="00E90D7D" w:rsidRDefault="00EB6D6C">
      <w:pPr>
        <w:rPr>
          <w:sz w:val="24"/>
        </w:rPr>
      </w:pPr>
      <w:r>
        <w:rPr>
          <w:b/>
          <w:sz w:val="24"/>
        </w:rPr>
        <w:t xml:space="preserve">Safety: </w:t>
      </w:r>
      <w:r>
        <w:rPr>
          <w:sz w:val="24"/>
        </w:rPr>
        <w:t>Safety subject events are events connected to the condition of being protected from unintentional dangers, risks, or injuries. Events in this category pose an immediate threat to the safety of life and property.</w:t>
      </w:r>
    </w:p>
    <w:p w14:paraId="39552A2C" w14:textId="77777777" w:rsidR="00820827" w:rsidRDefault="00820827">
      <w:pPr>
        <w:pBdr>
          <w:top w:val="nil"/>
          <w:left w:val="nil"/>
          <w:bottom w:val="nil"/>
          <w:right w:val="nil"/>
          <w:between w:val="nil"/>
        </w:pBdr>
        <w:spacing w:before="0" w:after="160"/>
        <w:ind w:left="720"/>
        <w:rPr>
          <w:rFonts w:ascii="Calibri" w:eastAsia="Calibri" w:hAnsi="Calibri" w:cs="Calibri"/>
          <w:b/>
          <w:color w:val="000000"/>
          <w:sz w:val="24"/>
        </w:rPr>
      </w:pPr>
    </w:p>
    <w:p w14:paraId="50361C14" w14:textId="55B26EE5" w:rsidR="00E90D7D" w:rsidRPr="00820827" w:rsidRDefault="009057A3">
      <w:pPr>
        <w:pBdr>
          <w:top w:val="nil"/>
          <w:left w:val="nil"/>
          <w:bottom w:val="nil"/>
          <w:right w:val="nil"/>
          <w:between w:val="nil"/>
        </w:pBdr>
        <w:spacing w:before="0" w:after="160"/>
        <w:ind w:left="720"/>
        <w:rPr>
          <w:sz w:val="22"/>
        </w:rPr>
      </w:pPr>
      <w:r w:rsidRPr="00820827">
        <w:rPr>
          <w:b/>
          <w:sz w:val="22"/>
        </w:rPr>
        <w:t>life</w:t>
      </w:r>
      <w:r w:rsidR="00EB6D6C" w:rsidRPr="00820827">
        <w:rPr>
          <w:sz w:val="22"/>
        </w:rPr>
        <w:t>: Life based safety subject events are events connected to the protection from harm of all forms of organic matter.</w:t>
      </w:r>
    </w:p>
    <w:p w14:paraId="46E01C7B" w14:textId="77777777" w:rsidR="00E90D7D" w:rsidRPr="00820827" w:rsidRDefault="009057A3">
      <w:pPr>
        <w:pBdr>
          <w:top w:val="nil"/>
          <w:left w:val="nil"/>
          <w:bottom w:val="nil"/>
          <w:right w:val="nil"/>
          <w:between w:val="nil"/>
        </w:pBdr>
        <w:spacing w:before="0" w:after="160"/>
        <w:ind w:left="720"/>
        <w:rPr>
          <w:sz w:val="22"/>
        </w:rPr>
      </w:pPr>
      <w:r w:rsidRPr="00820827">
        <w:rPr>
          <w:b/>
          <w:sz w:val="22"/>
        </w:rPr>
        <w:t>property</w:t>
      </w:r>
      <w:r w:rsidR="00EB6D6C" w:rsidRPr="00820827">
        <w:rPr>
          <w:sz w:val="22"/>
        </w:rPr>
        <w:t>: Property based safety subject events are events connected to the protection from harm of possessions belonging to an entity, or a collective entity such as an organization.</w:t>
      </w:r>
    </w:p>
    <w:p w14:paraId="1EB18622" w14:textId="77777777" w:rsidR="00E90D7D" w:rsidRDefault="00EB6D6C">
      <w:pPr>
        <w:rPr>
          <w:color w:val="446CAA"/>
          <w:sz w:val="36"/>
          <w:szCs w:val="36"/>
        </w:rPr>
      </w:pPr>
      <w:r>
        <w:br w:type="page"/>
      </w:r>
    </w:p>
    <w:p w14:paraId="1B738BF6" w14:textId="77777777" w:rsidR="00E90D7D" w:rsidRPr="00746DF7" w:rsidRDefault="00EB6D6C" w:rsidP="00853882">
      <w:pPr>
        <w:pStyle w:val="Heading3"/>
        <w:numPr>
          <w:ilvl w:val="2"/>
          <w:numId w:val="8"/>
        </w:numPr>
      </w:pPr>
      <w:bookmarkStart w:id="14" w:name="_Toc209564861"/>
      <w:r w:rsidRPr="00746DF7">
        <w:t>Security</w:t>
      </w:r>
      <w:bookmarkEnd w:id="14"/>
    </w:p>
    <w:p w14:paraId="3ACD2C64" w14:textId="77777777" w:rsidR="00E90D7D" w:rsidRDefault="00EB6D6C">
      <w:pPr>
        <w:rPr>
          <w:sz w:val="24"/>
        </w:rPr>
      </w:pPr>
      <w:r>
        <w:rPr>
          <w:b/>
          <w:sz w:val="24"/>
        </w:rPr>
        <w:t>Security</w:t>
      </w:r>
      <w:r>
        <w:rPr>
          <w:sz w:val="24"/>
        </w:rPr>
        <w:t>: Security subject events are events connected to the condition of being protected from intentional and/or premeditated dangers, risks, or injuries.</w:t>
      </w:r>
    </w:p>
    <w:p w14:paraId="7DA9ED7F" w14:textId="77777777" w:rsidR="00820827" w:rsidRDefault="00820827">
      <w:pPr>
        <w:pBdr>
          <w:top w:val="nil"/>
          <w:left w:val="nil"/>
          <w:bottom w:val="nil"/>
          <w:right w:val="nil"/>
          <w:between w:val="nil"/>
        </w:pBdr>
        <w:spacing w:before="0" w:after="160"/>
        <w:ind w:left="720"/>
        <w:rPr>
          <w:rFonts w:ascii="Calibri" w:eastAsia="Calibri" w:hAnsi="Calibri" w:cs="Calibri"/>
          <w:b/>
          <w:color w:val="000000"/>
          <w:sz w:val="24"/>
        </w:rPr>
      </w:pPr>
    </w:p>
    <w:p w14:paraId="6C2CD1DD" w14:textId="656C0FE0" w:rsidR="00E90D7D" w:rsidRPr="00820827" w:rsidRDefault="009057A3">
      <w:pPr>
        <w:pBdr>
          <w:top w:val="nil"/>
          <w:left w:val="nil"/>
          <w:bottom w:val="nil"/>
          <w:right w:val="nil"/>
          <w:between w:val="nil"/>
        </w:pBdr>
        <w:spacing w:before="0" w:after="160"/>
        <w:ind w:left="720"/>
        <w:rPr>
          <w:sz w:val="22"/>
        </w:rPr>
      </w:pPr>
      <w:r w:rsidRPr="00820827">
        <w:rPr>
          <w:b/>
          <w:sz w:val="22"/>
        </w:rPr>
        <w:t>law</w:t>
      </w:r>
      <w:r w:rsidRPr="00820827">
        <w:rPr>
          <w:sz w:val="22"/>
        </w:rPr>
        <w:t xml:space="preserve"> </w:t>
      </w:r>
      <w:r w:rsidR="00EB6D6C" w:rsidRPr="00820827">
        <w:rPr>
          <w:sz w:val="22"/>
        </w:rPr>
        <w:t>Enforcement: Law Enforcement security subject events are events that affect or involve a policing response often associated with criminal activity. </w:t>
      </w:r>
    </w:p>
    <w:p w14:paraId="0E7C0DD0" w14:textId="77777777" w:rsidR="00E90D7D" w:rsidRPr="00820827" w:rsidRDefault="009057A3">
      <w:pPr>
        <w:pBdr>
          <w:top w:val="nil"/>
          <w:left w:val="nil"/>
          <w:bottom w:val="nil"/>
          <w:right w:val="nil"/>
          <w:between w:val="nil"/>
        </w:pBdr>
        <w:spacing w:before="0" w:after="160"/>
        <w:ind w:left="720"/>
        <w:rPr>
          <w:sz w:val="22"/>
        </w:rPr>
      </w:pPr>
      <w:r w:rsidRPr="00820827">
        <w:rPr>
          <w:b/>
          <w:sz w:val="22"/>
        </w:rPr>
        <w:t>military</w:t>
      </w:r>
      <w:r w:rsidR="00EB6D6C" w:rsidRPr="00820827">
        <w:rPr>
          <w:sz w:val="22"/>
        </w:rPr>
        <w:t>: Military security subject events are events that affect or involve an armed forces response often associated with warfare. </w:t>
      </w:r>
    </w:p>
    <w:p w14:paraId="482AA839" w14:textId="77777777" w:rsidR="00E90D7D" w:rsidRPr="00820827" w:rsidRDefault="009057A3">
      <w:pPr>
        <w:pBdr>
          <w:top w:val="nil"/>
          <w:left w:val="nil"/>
          <w:bottom w:val="nil"/>
          <w:right w:val="nil"/>
          <w:between w:val="nil"/>
        </w:pBdr>
        <w:spacing w:before="0" w:after="160"/>
        <w:ind w:left="720"/>
        <w:rPr>
          <w:sz w:val="22"/>
        </w:rPr>
      </w:pPr>
      <w:r w:rsidRPr="00820827">
        <w:rPr>
          <w:b/>
          <w:sz w:val="22"/>
        </w:rPr>
        <w:t>governmental</w:t>
      </w:r>
      <w:r w:rsidR="00EB6D6C" w:rsidRPr="00820827">
        <w:rPr>
          <w:sz w:val="22"/>
        </w:rPr>
        <w:t xml:space="preserve">: Governmental security subject events are events that involve a national response often associated with running a country or nation. </w:t>
      </w:r>
    </w:p>
    <w:p w14:paraId="27846D5F" w14:textId="77777777" w:rsidR="00E90D7D" w:rsidRPr="00820827" w:rsidRDefault="009057A3">
      <w:pPr>
        <w:pBdr>
          <w:top w:val="nil"/>
          <w:left w:val="nil"/>
          <w:bottom w:val="nil"/>
          <w:right w:val="nil"/>
          <w:between w:val="nil"/>
        </w:pBdr>
        <w:spacing w:before="0" w:after="160"/>
        <w:ind w:left="720"/>
        <w:rPr>
          <w:sz w:val="22"/>
        </w:rPr>
      </w:pPr>
      <w:r w:rsidRPr="00820827">
        <w:rPr>
          <w:b/>
          <w:sz w:val="22"/>
        </w:rPr>
        <w:t>life</w:t>
      </w:r>
      <w:r w:rsidR="00EB6D6C" w:rsidRPr="00820827">
        <w:rPr>
          <w:sz w:val="22"/>
        </w:rPr>
        <w:t>: Life security subject events are events connected to the protection from harm of all forms of organic matter.</w:t>
      </w:r>
    </w:p>
    <w:p w14:paraId="1E64A71C" w14:textId="77777777" w:rsidR="00E90D7D" w:rsidRPr="00820827" w:rsidRDefault="009057A3">
      <w:pPr>
        <w:pBdr>
          <w:top w:val="nil"/>
          <w:left w:val="nil"/>
          <w:bottom w:val="nil"/>
          <w:right w:val="nil"/>
          <w:between w:val="nil"/>
        </w:pBdr>
        <w:spacing w:before="0" w:after="160"/>
        <w:ind w:left="720"/>
        <w:rPr>
          <w:sz w:val="22"/>
        </w:rPr>
      </w:pPr>
      <w:r w:rsidRPr="00820827">
        <w:rPr>
          <w:b/>
          <w:sz w:val="22"/>
        </w:rPr>
        <w:t>property</w:t>
      </w:r>
      <w:r w:rsidR="00EB6D6C" w:rsidRPr="00820827">
        <w:rPr>
          <w:sz w:val="22"/>
        </w:rPr>
        <w:t>: Property security subject events are events connected to the protection from harm of possessions belonging to an entity, or a collective entity such as an organization.</w:t>
      </w:r>
    </w:p>
    <w:p w14:paraId="166BAF99" w14:textId="77777777" w:rsidR="009057A3" w:rsidRPr="009057A3" w:rsidRDefault="009057A3">
      <w:pPr>
        <w:pBdr>
          <w:top w:val="nil"/>
          <w:left w:val="nil"/>
          <w:bottom w:val="nil"/>
          <w:right w:val="nil"/>
          <w:between w:val="nil"/>
        </w:pBdr>
        <w:spacing w:before="0" w:after="160"/>
        <w:ind w:left="720"/>
        <w:rPr>
          <w:rFonts w:ascii="Calibri" w:eastAsia="Calibri" w:hAnsi="Calibri" w:cs="Calibri"/>
          <w:color w:val="000000"/>
          <w:sz w:val="24"/>
        </w:rPr>
      </w:pPr>
    </w:p>
    <w:p w14:paraId="3C3C2C91" w14:textId="77777777" w:rsidR="00E90D7D" w:rsidRPr="009057A3" w:rsidRDefault="00EB6D6C" w:rsidP="00853882">
      <w:pPr>
        <w:pStyle w:val="Heading3"/>
        <w:numPr>
          <w:ilvl w:val="2"/>
          <w:numId w:val="8"/>
        </w:numPr>
      </w:pPr>
      <w:bookmarkStart w:id="15" w:name="_Toc209564862"/>
      <w:r w:rsidRPr="009057A3">
        <w:t>Rescue</w:t>
      </w:r>
      <w:bookmarkEnd w:id="15"/>
    </w:p>
    <w:p w14:paraId="6B86820D" w14:textId="77777777" w:rsidR="00E90D7D" w:rsidRPr="009057A3" w:rsidRDefault="00EB6D6C">
      <w:pPr>
        <w:rPr>
          <w:sz w:val="24"/>
        </w:rPr>
      </w:pPr>
      <w:r w:rsidRPr="009057A3">
        <w:rPr>
          <w:b/>
          <w:sz w:val="24"/>
        </w:rPr>
        <w:t xml:space="preserve">Rescue: </w:t>
      </w:r>
      <w:r w:rsidRPr="009057A3">
        <w:rPr>
          <w:sz w:val="24"/>
        </w:rPr>
        <w:t>Rescue subject events are events connected to the act of saving someone (or something) from a dangerous or distressing situation.</w:t>
      </w:r>
    </w:p>
    <w:p w14:paraId="1A687EBB" w14:textId="77777777" w:rsidR="00820827" w:rsidRDefault="00820827">
      <w:pPr>
        <w:pBdr>
          <w:top w:val="nil"/>
          <w:left w:val="nil"/>
          <w:bottom w:val="nil"/>
          <w:right w:val="nil"/>
          <w:between w:val="nil"/>
        </w:pBdr>
        <w:spacing w:before="0" w:after="160"/>
        <w:ind w:left="720"/>
        <w:rPr>
          <w:rFonts w:ascii="Calibri" w:eastAsia="Calibri" w:hAnsi="Calibri" w:cs="Calibri"/>
          <w:b/>
          <w:color w:val="000000"/>
          <w:sz w:val="24"/>
        </w:rPr>
      </w:pPr>
    </w:p>
    <w:p w14:paraId="22382296" w14:textId="121DC057" w:rsidR="00E90D7D" w:rsidRPr="00820827" w:rsidRDefault="009057A3">
      <w:pPr>
        <w:pBdr>
          <w:top w:val="nil"/>
          <w:left w:val="nil"/>
          <w:bottom w:val="nil"/>
          <w:right w:val="nil"/>
          <w:between w:val="nil"/>
        </w:pBdr>
        <w:spacing w:before="0" w:after="160"/>
        <w:ind w:left="720"/>
        <w:rPr>
          <w:sz w:val="22"/>
        </w:rPr>
      </w:pPr>
      <w:r w:rsidRPr="00820827">
        <w:rPr>
          <w:b/>
          <w:sz w:val="22"/>
        </w:rPr>
        <w:t>life</w:t>
      </w:r>
      <w:r w:rsidR="00EB6D6C" w:rsidRPr="00820827">
        <w:rPr>
          <w:sz w:val="22"/>
        </w:rPr>
        <w:t>: Life rescue subject events are events referring to the immediate requirement of an operation, or an ongoing operation, involving the discovery or retrieval of any living object.   </w:t>
      </w:r>
    </w:p>
    <w:p w14:paraId="5E93A3B1" w14:textId="77777777" w:rsidR="00E90D7D" w:rsidRPr="00820827" w:rsidRDefault="009057A3">
      <w:pPr>
        <w:pBdr>
          <w:top w:val="nil"/>
          <w:left w:val="nil"/>
          <w:bottom w:val="nil"/>
          <w:right w:val="nil"/>
          <w:between w:val="nil"/>
        </w:pBdr>
        <w:spacing w:before="0" w:after="160"/>
        <w:ind w:left="720"/>
        <w:rPr>
          <w:sz w:val="22"/>
        </w:rPr>
      </w:pPr>
      <w:r w:rsidRPr="00820827">
        <w:rPr>
          <w:b/>
          <w:sz w:val="22"/>
        </w:rPr>
        <w:t>property</w:t>
      </w:r>
      <w:r w:rsidR="00EB6D6C" w:rsidRPr="00820827">
        <w:rPr>
          <w:sz w:val="22"/>
        </w:rPr>
        <w:t>: Property rescue subject events are events referring to the immediate requirement of an operation, or an ongoing operation, involving the discovery or retrieval of any possessions belonging to an entity, or a collective entity such as an organization.</w:t>
      </w:r>
    </w:p>
    <w:p w14:paraId="60FB96EA" w14:textId="77777777" w:rsidR="00E90D7D" w:rsidRPr="00820827" w:rsidRDefault="009057A3">
      <w:pPr>
        <w:pBdr>
          <w:top w:val="nil"/>
          <w:left w:val="nil"/>
          <w:bottom w:val="nil"/>
          <w:right w:val="nil"/>
          <w:between w:val="nil"/>
        </w:pBdr>
        <w:spacing w:before="0" w:after="160"/>
        <w:ind w:left="720"/>
        <w:rPr>
          <w:sz w:val="22"/>
        </w:rPr>
      </w:pPr>
      <w:r w:rsidRPr="00820827">
        <w:rPr>
          <w:b/>
          <w:sz w:val="22"/>
        </w:rPr>
        <w:t>search</w:t>
      </w:r>
      <w:r w:rsidR="00EB6D6C" w:rsidRPr="00820827">
        <w:rPr>
          <w:sz w:val="22"/>
        </w:rPr>
        <w:t>: Search rescue subject events are events referring to the immediate requirement of an operation, or an ongoing operation, involving the discovery of unaccounted for living objects or possessions.</w:t>
      </w:r>
    </w:p>
    <w:p w14:paraId="2ED97224" w14:textId="77777777" w:rsidR="00E90D7D" w:rsidRPr="00820827" w:rsidRDefault="009057A3">
      <w:pPr>
        <w:pBdr>
          <w:top w:val="nil"/>
          <w:left w:val="nil"/>
          <w:bottom w:val="nil"/>
          <w:right w:val="nil"/>
          <w:between w:val="nil"/>
        </w:pBdr>
        <w:spacing w:before="0" w:after="160"/>
        <w:ind w:left="720"/>
        <w:rPr>
          <w:sz w:val="22"/>
        </w:rPr>
      </w:pPr>
      <w:r w:rsidRPr="00820827">
        <w:rPr>
          <w:b/>
          <w:sz w:val="22"/>
        </w:rPr>
        <w:t>recovery</w:t>
      </w:r>
      <w:r w:rsidR="00EB6D6C" w:rsidRPr="00820827">
        <w:rPr>
          <w:sz w:val="22"/>
        </w:rPr>
        <w:t xml:space="preserve">: Recovery rescue subject events are events related to the immediate requirement of an operation, or an ongoing operation, involving the retrieval of accounted for living objects or possessions. </w:t>
      </w:r>
    </w:p>
    <w:p w14:paraId="66FC8E77" w14:textId="77777777" w:rsidR="00E90D7D" w:rsidRDefault="00EB6D6C">
      <w:pPr>
        <w:rPr>
          <w:color w:val="446CAA"/>
          <w:sz w:val="36"/>
          <w:szCs w:val="36"/>
        </w:rPr>
      </w:pPr>
      <w:r>
        <w:br w:type="page"/>
      </w:r>
    </w:p>
    <w:p w14:paraId="01F25EB3" w14:textId="77777777" w:rsidR="00E90D7D" w:rsidRDefault="00EB6D6C" w:rsidP="00853882">
      <w:pPr>
        <w:pStyle w:val="Heading3"/>
        <w:numPr>
          <w:ilvl w:val="2"/>
          <w:numId w:val="8"/>
        </w:numPr>
        <w:rPr>
          <w:rFonts w:eastAsia="Liberation Sans"/>
        </w:rPr>
      </w:pPr>
      <w:bookmarkStart w:id="16" w:name="_Toc209564863"/>
      <w:r>
        <w:rPr>
          <w:rFonts w:eastAsia="Liberation Sans"/>
        </w:rPr>
        <w:t>Fire</w:t>
      </w:r>
      <w:bookmarkEnd w:id="16"/>
    </w:p>
    <w:p w14:paraId="4A27A8FB" w14:textId="77777777" w:rsidR="00E90D7D" w:rsidRPr="009057A3" w:rsidRDefault="00EB6D6C">
      <w:pPr>
        <w:rPr>
          <w:sz w:val="24"/>
        </w:rPr>
      </w:pPr>
      <w:r w:rsidRPr="009057A3">
        <w:rPr>
          <w:b/>
          <w:sz w:val="24"/>
        </w:rPr>
        <w:t xml:space="preserve">Fire: </w:t>
      </w:r>
      <w:r w:rsidRPr="009057A3">
        <w:rPr>
          <w:sz w:val="24"/>
        </w:rPr>
        <w:t>Fire subject events are events connected to the conditions of combustion or burning, fueled by solids, liquids, gases, metals, oil and fat, or electricity, combining chemically with oxygen to give off heat, bright light, and/or smoke.</w:t>
      </w:r>
    </w:p>
    <w:p w14:paraId="3B0AB032" w14:textId="77777777" w:rsidR="00820827" w:rsidRDefault="00820827">
      <w:pPr>
        <w:pBdr>
          <w:top w:val="nil"/>
          <w:left w:val="nil"/>
          <w:bottom w:val="nil"/>
          <w:right w:val="nil"/>
          <w:between w:val="nil"/>
        </w:pBdr>
        <w:spacing w:before="0" w:after="160"/>
        <w:ind w:left="720"/>
        <w:rPr>
          <w:sz w:val="24"/>
        </w:rPr>
      </w:pPr>
    </w:p>
    <w:p w14:paraId="6E8A889D" w14:textId="5F00C176" w:rsidR="00E90D7D" w:rsidRPr="00820827" w:rsidRDefault="009057A3">
      <w:pPr>
        <w:pBdr>
          <w:top w:val="nil"/>
          <w:left w:val="nil"/>
          <w:bottom w:val="nil"/>
          <w:right w:val="nil"/>
          <w:between w:val="nil"/>
        </w:pBdr>
        <w:spacing w:before="0" w:after="160"/>
        <w:ind w:left="720"/>
        <w:rPr>
          <w:sz w:val="22"/>
        </w:rPr>
      </w:pPr>
      <w:r w:rsidRPr="00820827">
        <w:rPr>
          <w:b/>
          <w:sz w:val="22"/>
        </w:rPr>
        <w:t>burn</w:t>
      </w:r>
      <w:r w:rsidR="00EB6D6C" w:rsidRPr="00820827">
        <w:rPr>
          <w:sz w:val="22"/>
        </w:rPr>
        <w:t>: Burn-based fire subject events are events in reference to damage caused by flame and heat. </w:t>
      </w:r>
    </w:p>
    <w:p w14:paraId="53A7E14D" w14:textId="77777777" w:rsidR="00E90D7D" w:rsidRPr="00820827" w:rsidRDefault="009057A3">
      <w:pPr>
        <w:pBdr>
          <w:top w:val="nil"/>
          <w:left w:val="nil"/>
          <w:bottom w:val="nil"/>
          <w:right w:val="nil"/>
          <w:between w:val="nil"/>
        </w:pBdr>
        <w:spacing w:before="0" w:after="160"/>
        <w:ind w:left="720"/>
        <w:rPr>
          <w:sz w:val="22"/>
        </w:rPr>
      </w:pPr>
      <w:r w:rsidRPr="00820827">
        <w:rPr>
          <w:b/>
          <w:sz w:val="22"/>
        </w:rPr>
        <w:t>suffocation</w:t>
      </w:r>
      <w:r w:rsidR="00EB6D6C" w:rsidRPr="00820827">
        <w:rPr>
          <w:sz w:val="22"/>
        </w:rPr>
        <w:t>: Suffocation-based fire Subject events are events in reference to damage and/or death due to deprivation of breathable air caused by flame and heat. </w:t>
      </w:r>
    </w:p>
    <w:p w14:paraId="6A7B20F6" w14:textId="77777777" w:rsidR="00E90D7D" w:rsidRPr="00820827" w:rsidRDefault="009057A3">
      <w:pPr>
        <w:pBdr>
          <w:top w:val="nil"/>
          <w:left w:val="nil"/>
          <w:bottom w:val="nil"/>
          <w:right w:val="nil"/>
          <w:between w:val="nil"/>
        </w:pBdr>
        <w:spacing w:before="0" w:after="160"/>
        <w:ind w:left="720"/>
        <w:rPr>
          <w:sz w:val="22"/>
        </w:rPr>
      </w:pPr>
      <w:r w:rsidRPr="00820827">
        <w:rPr>
          <w:b/>
          <w:sz w:val="22"/>
        </w:rPr>
        <w:t>brightness</w:t>
      </w:r>
      <w:r w:rsidR="00EB6D6C" w:rsidRPr="00820827">
        <w:rPr>
          <w:sz w:val="22"/>
        </w:rPr>
        <w:t xml:space="preserve">: Brightness-based fire subject events are events in reference to damage and/or blindness due to the presence of harmful light caused by flame and heat. </w:t>
      </w:r>
    </w:p>
    <w:p w14:paraId="10AC5CFB" w14:textId="77777777" w:rsidR="009057A3" w:rsidRPr="009057A3" w:rsidRDefault="009057A3">
      <w:pPr>
        <w:pBdr>
          <w:top w:val="nil"/>
          <w:left w:val="nil"/>
          <w:bottom w:val="nil"/>
          <w:right w:val="nil"/>
          <w:between w:val="nil"/>
        </w:pBdr>
        <w:spacing w:before="0" w:after="160"/>
        <w:ind w:left="720"/>
        <w:rPr>
          <w:rFonts w:ascii="Calibri" w:eastAsia="Calibri" w:hAnsi="Calibri" w:cs="Calibri"/>
          <w:color w:val="000000"/>
          <w:sz w:val="24"/>
        </w:rPr>
      </w:pPr>
    </w:p>
    <w:p w14:paraId="3F77B3F8" w14:textId="77777777" w:rsidR="00E90D7D" w:rsidRPr="009057A3" w:rsidRDefault="00EB6D6C" w:rsidP="00D07ECB">
      <w:pPr>
        <w:pStyle w:val="Heading3"/>
        <w:numPr>
          <w:ilvl w:val="2"/>
          <w:numId w:val="8"/>
        </w:numPr>
      </w:pPr>
      <w:bookmarkStart w:id="17" w:name="_Toc209564864"/>
      <w:r w:rsidRPr="009057A3">
        <w:t>Health</w:t>
      </w:r>
      <w:bookmarkEnd w:id="17"/>
    </w:p>
    <w:p w14:paraId="6E400011" w14:textId="77777777" w:rsidR="00E90D7D" w:rsidRPr="009057A3" w:rsidRDefault="00EB6D6C">
      <w:pPr>
        <w:rPr>
          <w:sz w:val="24"/>
        </w:rPr>
      </w:pPr>
      <w:r w:rsidRPr="009057A3">
        <w:rPr>
          <w:b/>
          <w:sz w:val="24"/>
        </w:rPr>
        <w:t xml:space="preserve">Health: </w:t>
      </w:r>
      <w:r w:rsidRPr="009057A3">
        <w:rPr>
          <w:sz w:val="24"/>
        </w:rPr>
        <w:t>Health subject events are events connected to the state of the physical, mental, and social well-being of living organisms.</w:t>
      </w:r>
    </w:p>
    <w:p w14:paraId="3E76A726" w14:textId="77777777" w:rsidR="00820827" w:rsidRDefault="00820827">
      <w:pPr>
        <w:pBdr>
          <w:top w:val="nil"/>
          <w:left w:val="nil"/>
          <w:bottom w:val="nil"/>
          <w:right w:val="nil"/>
          <w:between w:val="nil"/>
        </w:pBdr>
        <w:spacing w:before="0" w:after="160"/>
        <w:ind w:left="720"/>
        <w:rPr>
          <w:rFonts w:ascii="Calibri" w:eastAsia="Calibri" w:hAnsi="Calibri" w:cs="Calibri"/>
          <w:b/>
          <w:color w:val="000000"/>
          <w:sz w:val="24"/>
        </w:rPr>
      </w:pPr>
    </w:p>
    <w:p w14:paraId="284F7740" w14:textId="1498A174" w:rsidR="00E90D7D" w:rsidRPr="00820827" w:rsidRDefault="009057A3">
      <w:pPr>
        <w:pBdr>
          <w:top w:val="nil"/>
          <w:left w:val="nil"/>
          <w:bottom w:val="nil"/>
          <w:right w:val="nil"/>
          <w:between w:val="nil"/>
        </w:pBdr>
        <w:spacing w:before="0" w:after="160"/>
        <w:ind w:left="720"/>
        <w:rPr>
          <w:sz w:val="22"/>
        </w:rPr>
      </w:pPr>
      <w:r w:rsidRPr="00820827">
        <w:rPr>
          <w:b/>
          <w:sz w:val="22"/>
        </w:rPr>
        <w:t>physical</w:t>
      </w:r>
      <w:r w:rsidR="00EB6D6C" w:rsidRPr="00820827">
        <w:rPr>
          <w:sz w:val="22"/>
        </w:rPr>
        <w:t>: Physical health subject events are events that damage the quality of life of the body of living beings.   </w:t>
      </w:r>
    </w:p>
    <w:p w14:paraId="0B9E9B75" w14:textId="77777777" w:rsidR="00E90D7D" w:rsidRPr="00820827" w:rsidRDefault="009057A3">
      <w:pPr>
        <w:pBdr>
          <w:top w:val="nil"/>
          <w:left w:val="nil"/>
          <w:bottom w:val="nil"/>
          <w:right w:val="nil"/>
          <w:between w:val="nil"/>
        </w:pBdr>
        <w:spacing w:before="0" w:after="160"/>
        <w:ind w:left="720"/>
        <w:rPr>
          <w:sz w:val="22"/>
        </w:rPr>
      </w:pPr>
      <w:r w:rsidRPr="00820827">
        <w:rPr>
          <w:b/>
          <w:sz w:val="22"/>
        </w:rPr>
        <w:t>mental</w:t>
      </w:r>
      <w:r w:rsidR="00EB6D6C" w:rsidRPr="00820827">
        <w:rPr>
          <w:sz w:val="22"/>
        </w:rPr>
        <w:t>: Mental health subject events are events that damage the quality of life of the mind of living beings. </w:t>
      </w:r>
    </w:p>
    <w:p w14:paraId="5EBE9CBC" w14:textId="77777777" w:rsidR="00E90D7D" w:rsidRPr="00820827" w:rsidRDefault="009057A3">
      <w:pPr>
        <w:pBdr>
          <w:top w:val="nil"/>
          <w:left w:val="nil"/>
          <w:bottom w:val="nil"/>
          <w:right w:val="nil"/>
          <w:between w:val="nil"/>
        </w:pBdr>
        <w:spacing w:before="0" w:after="160"/>
        <w:ind w:left="720"/>
        <w:rPr>
          <w:sz w:val="22"/>
        </w:rPr>
      </w:pPr>
      <w:r w:rsidRPr="00820827">
        <w:rPr>
          <w:b/>
          <w:sz w:val="22"/>
        </w:rPr>
        <w:t>social</w:t>
      </w:r>
      <w:r w:rsidR="00EB6D6C" w:rsidRPr="00820827">
        <w:rPr>
          <w:sz w:val="22"/>
        </w:rPr>
        <w:t>: Social health subject events are events that damage the quality of meaningful relationships of living beings. </w:t>
      </w:r>
    </w:p>
    <w:p w14:paraId="518FD234" w14:textId="77777777" w:rsidR="00E90D7D" w:rsidRPr="00820827" w:rsidRDefault="009057A3">
      <w:pPr>
        <w:pBdr>
          <w:top w:val="nil"/>
          <w:left w:val="nil"/>
          <w:bottom w:val="nil"/>
          <w:right w:val="nil"/>
          <w:between w:val="nil"/>
        </w:pBdr>
        <w:spacing w:before="0" w:after="160"/>
        <w:ind w:left="720"/>
        <w:rPr>
          <w:sz w:val="22"/>
        </w:rPr>
      </w:pPr>
      <w:r w:rsidRPr="00820827">
        <w:rPr>
          <w:b/>
          <w:sz w:val="22"/>
        </w:rPr>
        <w:t>fauna</w:t>
      </w:r>
      <w:r w:rsidR="00EB6D6C" w:rsidRPr="00820827">
        <w:rPr>
          <w:sz w:val="22"/>
        </w:rPr>
        <w:t>: Fauna health subject events are events that damage the quality of life of animal life.</w:t>
      </w:r>
    </w:p>
    <w:p w14:paraId="1580030A" w14:textId="77777777" w:rsidR="00E90D7D" w:rsidRPr="00820827" w:rsidRDefault="009057A3">
      <w:pPr>
        <w:pBdr>
          <w:top w:val="nil"/>
          <w:left w:val="nil"/>
          <w:bottom w:val="nil"/>
          <w:right w:val="nil"/>
          <w:between w:val="nil"/>
        </w:pBdr>
        <w:spacing w:before="0" w:after="160"/>
        <w:ind w:left="720"/>
        <w:rPr>
          <w:sz w:val="22"/>
        </w:rPr>
      </w:pPr>
      <w:r w:rsidRPr="00820827">
        <w:rPr>
          <w:b/>
          <w:sz w:val="22"/>
        </w:rPr>
        <w:t>flora</w:t>
      </w:r>
      <w:r w:rsidR="00EB6D6C" w:rsidRPr="00820827">
        <w:rPr>
          <w:sz w:val="22"/>
        </w:rPr>
        <w:t>: Flora health subject events are events that damage the quality of life of plant life.</w:t>
      </w:r>
    </w:p>
    <w:p w14:paraId="6B014A8E" w14:textId="77777777" w:rsidR="00E90D7D" w:rsidRDefault="00EB6D6C">
      <w:pPr>
        <w:rPr>
          <w:color w:val="446CAA"/>
          <w:sz w:val="36"/>
          <w:szCs w:val="36"/>
        </w:rPr>
      </w:pPr>
      <w:r>
        <w:br w:type="page"/>
      </w:r>
    </w:p>
    <w:p w14:paraId="2B962512" w14:textId="77777777" w:rsidR="00E90D7D" w:rsidRDefault="00EB6D6C" w:rsidP="00D07ECB">
      <w:pPr>
        <w:pStyle w:val="Heading3"/>
        <w:numPr>
          <w:ilvl w:val="2"/>
          <w:numId w:val="8"/>
        </w:numPr>
      </w:pPr>
      <w:bookmarkStart w:id="18" w:name="_Toc209564865"/>
      <w:r>
        <w:t>Environmental</w:t>
      </w:r>
      <w:bookmarkEnd w:id="18"/>
    </w:p>
    <w:p w14:paraId="3A18E434" w14:textId="77777777" w:rsidR="00E90D7D" w:rsidRPr="009057A3" w:rsidRDefault="00EB6D6C">
      <w:r>
        <w:rPr>
          <w:b/>
          <w:sz w:val="24"/>
        </w:rPr>
        <w:t>Environmental</w:t>
      </w:r>
      <w:r>
        <w:rPr>
          <w:b/>
        </w:rPr>
        <w:t xml:space="preserve">: </w:t>
      </w:r>
      <w:r>
        <w:rPr>
          <w:sz w:val="24"/>
        </w:rPr>
        <w:t xml:space="preserve">Environmental subject events are events connected to the natural </w:t>
      </w:r>
      <w:r w:rsidRPr="009057A3">
        <w:rPr>
          <w:sz w:val="24"/>
        </w:rPr>
        <w:t>world and its effects, living and nonliving, which influence the condition of life.</w:t>
      </w:r>
      <w:r w:rsidRPr="009057A3">
        <w:t xml:space="preserve"> </w:t>
      </w:r>
    </w:p>
    <w:p w14:paraId="6AAAAED3" w14:textId="77777777" w:rsidR="00820827" w:rsidRDefault="00820827">
      <w:pPr>
        <w:pBdr>
          <w:top w:val="nil"/>
          <w:left w:val="nil"/>
          <w:bottom w:val="nil"/>
          <w:right w:val="nil"/>
          <w:between w:val="nil"/>
        </w:pBdr>
        <w:spacing w:before="0" w:after="160"/>
        <w:ind w:left="720"/>
        <w:rPr>
          <w:b/>
          <w:sz w:val="22"/>
        </w:rPr>
      </w:pPr>
    </w:p>
    <w:p w14:paraId="67F76F5D" w14:textId="529CF688" w:rsidR="00E90D7D" w:rsidRPr="00820827" w:rsidRDefault="009057A3">
      <w:pPr>
        <w:pBdr>
          <w:top w:val="nil"/>
          <w:left w:val="nil"/>
          <w:bottom w:val="nil"/>
          <w:right w:val="nil"/>
          <w:between w:val="nil"/>
        </w:pBdr>
        <w:spacing w:before="0" w:after="160"/>
        <w:ind w:left="720"/>
        <w:rPr>
          <w:sz w:val="22"/>
        </w:rPr>
      </w:pPr>
      <w:r w:rsidRPr="00820827">
        <w:rPr>
          <w:b/>
          <w:sz w:val="22"/>
        </w:rPr>
        <w:t>aquatic</w:t>
      </w:r>
      <w:r w:rsidR="00EB6D6C" w:rsidRPr="00820827">
        <w:rPr>
          <w:sz w:val="22"/>
        </w:rPr>
        <w:t>: Aquatic-based environmental subject events</w:t>
      </w:r>
      <w:r w:rsidRPr="00820827">
        <w:rPr>
          <w:sz w:val="22"/>
        </w:rPr>
        <w:t xml:space="preserve"> refer to events that</w:t>
      </w:r>
      <w:r w:rsidR="00EB6D6C" w:rsidRPr="00820827">
        <w:rPr>
          <w:sz w:val="22"/>
        </w:rPr>
        <w:t xml:space="preserve"> </w:t>
      </w:r>
      <w:sdt>
        <w:sdtPr>
          <w:rPr>
            <w:sz w:val="22"/>
          </w:rPr>
          <w:tag w:val="goog_rdk_1"/>
          <w:id w:val="688956402"/>
        </w:sdtPr>
        <w:sdtContent/>
      </w:sdt>
      <w:r w:rsidR="00EB6D6C" w:rsidRPr="00820827">
        <w:rPr>
          <w:sz w:val="22"/>
        </w:rPr>
        <w:t xml:space="preserve">take place or originate mostly from aquatic regions both inland and </w:t>
      </w:r>
      <w:sdt>
        <w:sdtPr>
          <w:rPr>
            <w:sz w:val="22"/>
          </w:rPr>
          <w:tag w:val="goog_rdk_2"/>
          <w:id w:val="-569119365"/>
        </w:sdtPr>
        <w:sdtContent/>
      </w:sdt>
      <w:r w:rsidRPr="00820827">
        <w:rPr>
          <w:sz w:val="22"/>
        </w:rPr>
        <w:t>offshore</w:t>
      </w:r>
      <w:r w:rsidR="00EB6D6C" w:rsidRPr="00820827">
        <w:rPr>
          <w:sz w:val="22"/>
        </w:rPr>
        <w:t xml:space="preserve"> in nature.</w:t>
      </w:r>
    </w:p>
    <w:p w14:paraId="1A781FC6" w14:textId="77777777" w:rsidR="00E90D7D" w:rsidRPr="00820827" w:rsidRDefault="009057A3">
      <w:pPr>
        <w:pBdr>
          <w:top w:val="nil"/>
          <w:left w:val="nil"/>
          <w:bottom w:val="nil"/>
          <w:right w:val="nil"/>
          <w:between w:val="nil"/>
        </w:pBdr>
        <w:spacing w:before="0" w:after="160"/>
        <w:ind w:left="720"/>
        <w:rPr>
          <w:sz w:val="22"/>
        </w:rPr>
      </w:pPr>
      <w:r w:rsidRPr="00820827">
        <w:rPr>
          <w:b/>
          <w:sz w:val="22"/>
        </w:rPr>
        <w:t>terrestrial</w:t>
      </w:r>
      <w:r w:rsidR="00EB6D6C" w:rsidRPr="00820827">
        <w:rPr>
          <w:sz w:val="22"/>
        </w:rPr>
        <w:t>: Terrestrial-based environmental subject events refer to events in areas that are land based, both above ground and below.</w:t>
      </w:r>
    </w:p>
    <w:p w14:paraId="0D67B25E" w14:textId="77777777" w:rsidR="00E90D7D" w:rsidRPr="00820827" w:rsidRDefault="009057A3">
      <w:pPr>
        <w:pBdr>
          <w:top w:val="nil"/>
          <w:left w:val="nil"/>
          <w:bottom w:val="nil"/>
          <w:right w:val="nil"/>
          <w:between w:val="nil"/>
        </w:pBdr>
        <w:spacing w:before="0" w:after="160"/>
        <w:ind w:left="720"/>
        <w:rPr>
          <w:sz w:val="22"/>
        </w:rPr>
      </w:pPr>
      <w:r w:rsidRPr="00820827">
        <w:rPr>
          <w:b/>
          <w:sz w:val="22"/>
        </w:rPr>
        <w:t>airborne</w:t>
      </w:r>
      <w:r w:rsidR="00EB6D6C" w:rsidRPr="00820827">
        <w:rPr>
          <w:sz w:val="22"/>
        </w:rPr>
        <w:t>: Airborne-based environmental subject events refer to events in areas that are based in the atmosphere. </w:t>
      </w:r>
    </w:p>
    <w:p w14:paraId="5E3285E8" w14:textId="77777777" w:rsidR="00E90D7D" w:rsidRPr="00820827" w:rsidRDefault="009057A3">
      <w:pPr>
        <w:pBdr>
          <w:top w:val="nil"/>
          <w:left w:val="nil"/>
          <w:bottom w:val="nil"/>
          <w:right w:val="nil"/>
          <w:between w:val="nil"/>
        </w:pBdr>
        <w:spacing w:before="0" w:after="160"/>
        <w:ind w:left="720"/>
        <w:rPr>
          <w:sz w:val="22"/>
        </w:rPr>
      </w:pPr>
      <w:r w:rsidRPr="00820827">
        <w:rPr>
          <w:b/>
          <w:sz w:val="22"/>
        </w:rPr>
        <w:t>space</w:t>
      </w:r>
      <w:r w:rsidR="00EB6D6C" w:rsidRPr="00820827">
        <w:rPr>
          <w:sz w:val="22"/>
        </w:rPr>
        <w:t>: Space-based environmental subject events refer to events in areas that are based both very high and beyond the Earth's atmosphere.</w:t>
      </w:r>
    </w:p>
    <w:p w14:paraId="5347F33E" w14:textId="77777777" w:rsidR="009057A3" w:rsidRDefault="009057A3">
      <w:pPr>
        <w:pBdr>
          <w:top w:val="nil"/>
          <w:left w:val="nil"/>
          <w:bottom w:val="nil"/>
          <w:right w:val="nil"/>
          <w:between w:val="nil"/>
        </w:pBdr>
        <w:spacing w:before="0" w:after="160"/>
        <w:ind w:left="720"/>
        <w:rPr>
          <w:rFonts w:ascii="Calibri" w:eastAsia="Calibri" w:hAnsi="Calibri" w:cs="Calibri"/>
          <w:color w:val="000000"/>
          <w:sz w:val="24"/>
        </w:rPr>
      </w:pPr>
    </w:p>
    <w:p w14:paraId="0A4B62D3" w14:textId="77777777" w:rsidR="00E90D7D" w:rsidRDefault="00EB6D6C" w:rsidP="00D07ECB">
      <w:pPr>
        <w:pStyle w:val="Heading3"/>
        <w:numPr>
          <w:ilvl w:val="2"/>
          <w:numId w:val="8"/>
        </w:numPr>
      </w:pPr>
      <w:bookmarkStart w:id="19" w:name="_Toc209564866"/>
      <w:r>
        <w:t>Transport</w:t>
      </w:r>
      <w:bookmarkEnd w:id="19"/>
    </w:p>
    <w:p w14:paraId="091AEF34" w14:textId="4D59554A" w:rsidR="00E90D7D" w:rsidRDefault="00EB6D6C">
      <w:r>
        <w:rPr>
          <w:b/>
          <w:sz w:val="24"/>
        </w:rPr>
        <w:t>Transport</w:t>
      </w:r>
      <w:r>
        <w:rPr>
          <w:b/>
        </w:rPr>
        <w:t xml:space="preserve">: </w:t>
      </w:r>
      <w:r>
        <w:rPr>
          <w:sz w:val="24"/>
        </w:rPr>
        <w:t xml:space="preserve">Transport subject events are events connected to the conveyance of people or </w:t>
      </w:r>
      <w:r w:rsidRPr="009057A3">
        <w:rPr>
          <w:sz w:val="24"/>
        </w:rPr>
        <w:t>cargo by means of a vehicle or apparatus created for that purpose.</w:t>
      </w:r>
      <w:r w:rsidRPr="009057A3">
        <w:t xml:space="preserve"> </w:t>
      </w:r>
    </w:p>
    <w:p w14:paraId="7729D145" w14:textId="77777777" w:rsidR="00820827" w:rsidRPr="009057A3" w:rsidRDefault="00820827"/>
    <w:p w14:paraId="18A249E1" w14:textId="0F11B058" w:rsidR="00B5328A" w:rsidRPr="00B5328A" w:rsidRDefault="00B5328A" w:rsidP="00B5328A">
      <w:pPr>
        <w:pBdr>
          <w:top w:val="nil"/>
          <w:left w:val="nil"/>
          <w:bottom w:val="nil"/>
          <w:right w:val="nil"/>
          <w:between w:val="nil"/>
        </w:pBdr>
        <w:spacing w:before="0" w:after="160"/>
        <w:ind w:left="720"/>
        <w:rPr>
          <w:sz w:val="22"/>
        </w:rPr>
      </w:pPr>
      <w:r w:rsidRPr="00B5328A">
        <w:rPr>
          <w:b/>
          <w:sz w:val="22"/>
        </w:rPr>
        <w:t>ground</w:t>
      </w:r>
      <w:r>
        <w:rPr>
          <w:sz w:val="22"/>
        </w:rPr>
        <w:t xml:space="preserve">: </w:t>
      </w:r>
      <w:r w:rsidRPr="00B5328A">
        <w:rPr>
          <w:sz w:val="22"/>
        </w:rPr>
        <w:t>Ground transport subject events are events connected with conveyances under and on the surface of terrestrial environments. </w:t>
      </w:r>
    </w:p>
    <w:p w14:paraId="2D2EAC07" w14:textId="77777777" w:rsidR="00B5328A" w:rsidRDefault="00B5328A" w:rsidP="00B5328A">
      <w:pPr>
        <w:pBdr>
          <w:top w:val="nil"/>
          <w:left w:val="nil"/>
          <w:bottom w:val="nil"/>
          <w:right w:val="nil"/>
          <w:between w:val="nil"/>
        </w:pBdr>
        <w:spacing w:before="0" w:after="160"/>
        <w:ind w:left="720"/>
        <w:rPr>
          <w:sz w:val="22"/>
        </w:rPr>
      </w:pPr>
      <w:r w:rsidRPr="00B5328A">
        <w:rPr>
          <w:b/>
          <w:sz w:val="22"/>
        </w:rPr>
        <w:t>overwater</w:t>
      </w:r>
      <w:r w:rsidRPr="00820827">
        <w:rPr>
          <w:sz w:val="22"/>
        </w:rPr>
        <w:t>: Overwater transport subject events are events connected with conveyances on the s</w:t>
      </w:r>
      <w:r>
        <w:rPr>
          <w:sz w:val="22"/>
        </w:rPr>
        <w:t>urface of aquatic environments.</w:t>
      </w:r>
    </w:p>
    <w:p w14:paraId="3E99788F" w14:textId="77777777" w:rsidR="00E90D7D" w:rsidRPr="00820827" w:rsidRDefault="009057A3" w:rsidP="009057A3">
      <w:pPr>
        <w:pBdr>
          <w:top w:val="nil"/>
          <w:left w:val="nil"/>
          <w:bottom w:val="nil"/>
          <w:right w:val="nil"/>
          <w:between w:val="nil"/>
        </w:pBdr>
        <w:spacing w:before="0" w:after="160"/>
        <w:ind w:left="720"/>
        <w:rPr>
          <w:sz w:val="22"/>
        </w:rPr>
      </w:pPr>
      <w:r w:rsidRPr="00B5328A">
        <w:rPr>
          <w:b/>
          <w:sz w:val="22"/>
        </w:rPr>
        <w:t>underwater</w:t>
      </w:r>
      <w:r w:rsidR="00EB6D6C" w:rsidRPr="00820827">
        <w:rPr>
          <w:sz w:val="22"/>
        </w:rPr>
        <w:t>: Underwater transport subject events are events connected with conveyances under the surface of aquatic environments. </w:t>
      </w:r>
    </w:p>
    <w:p w14:paraId="20B2DAC5" w14:textId="77777777" w:rsidR="00E90D7D" w:rsidRPr="00820827" w:rsidRDefault="009057A3" w:rsidP="009057A3">
      <w:pPr>
        <w:pBdr>
          <w:top w:val="nil"/>
          <w:left w:val="nil"/>
          <w:bottom w:val="nil"/>
          <w:right w:val="nil"/>
          <w:between w:val="nil"/>
        </w:pBdr>
        <w:spacing w:before="0" w:after="160"/>
        <w:ind w:left="720"/>
        <w:rPr>
          <w:sz w:val="22"/>
        </w:rPr>
      </w:pPr>
      <w:r w:rsidRPr="00B5328A">
        <w:rPr>
          <w:b/>
          <w:sz w:val="22"/>
        </w:rPr>
        <w:t>air</w:t>
      </w:r>
      <w:r w:rsidR="00EB6D6C" w:rsidRPr="00820827">
        <w:rPr>
          <w:sz w:val="22"/>
        </w:rPr>
        <w:t xml:space="preserve">: Air transport subject events are events connected with conveyances through atmospheric environments.  </w:t>
      </w:r>
    </w:p>
    <w:p w14:paraId="087F82B9" w14:textId="77777777" w:rsidR="00E90D7D" w:rsidRDefault="00EB6D6C">
      <w:pPr>
        <w:rPr>
          <w:color w:val="446CAA"/>
          <w:sz w:val="36"/>
          <w:szCs w:val="36"/>
        </w:rPr>
      </w:pPr>
      <w:r>
        <w:br w:type="page"/>
      </w:r>
    </w:p>
    <w:p w14:paraId="1EC6ADCE" w14:textId="77777777" w:rsidR="00E90D7D" w:rsidRDefault="00EB6D6C" w:rsidP="00D07ECB">
      <w:pPr>
        <w:pStyle w:val="Heading3"/>
        <w:numPr>
          <w:ilvl w:val="2"/>
          <w:numId w:val="8"/>
        </w:numPr>
      </w:pPr>
      <w:bookmarkStart w:id="20" w:name="_Toc209564867"/>
      <w:r>
        <w:t>Infrastructure</w:t>
      </w:r>
      <w:bookmarkEnd w:id="20"/>
    </w:p>
    <w:p w14:paraId="47066CF6" w14:textId="77777777" w:rsidR="00E90D7D" w:rsidRDefault="00EB6D6C">
      <w:r>
        <w:rPr>
          <w:b/>
          <w:sz w:val="24"/>
        </w:rPr>
        <w:t>Infrastructure</w:t>
      </w:r>
      <w:r>
        <w:rPr>
          <w:b/>
        </w:rPr>
        <w:t xml:space="preserve">: </w:t>
      </w:r>
      <w:r>
        <w:rPr>
          <w:sz w:val="24"/>
        </w:rPr>
        <w:t>Infrastructure subject events are events connected to the basic physical and organizational structures and facilities needed for the operation of a society or enterprise.</w:t>
      </w:r>
      <w:r>
        <w:t xml:space="preserve"> </w:t>
      </w:r>
    </w:p>
    <w:p w14:paraId="4C957B7A" w14:textId="77777777" w:rsidR="00B5328A" w:rsidRDefault="00B5328A">
      <w:pPr>
        <w:pBdr>
          <w:top w:val="nil"/>
          <w:left w:val="nil"/>
          <w:bottom w:val="nil"/>
          <w:right w:val="nil"/>
          <w:between w:val="nil"/>
        </w:pBdr>
        <w:spacing w:before="0" w:after="160"/>
        <w:ind w:left="720"/>
        <w:rPr>
          <w:b/>
          <w:sz w:val="22"/>
        </w:rPr>
      </w:pPr>
    </w:p>
    <w:p w14:paraId="5C8EEAE3" w14:textId="1CF70C09" w:rsidR="00E90D7D" w:rsidRPr="00B5328A" w:rsidRDefault="009057A3">
      <w:pPr>
        <w:pBdr>
          <w:top w:val="nil"/>
          <w:left w:val="nil"/>
          <w:bottom w:val="nil"/>
          <w:right w:val="nil"/>
          <w:between w:val="nil"/>
        </w:pBdr>
        <w:spacing w:before="0" w:after="160"/>
        <w:ind w:left="720"/>
        <w:rPr>
          <w:sz w:val="22"/>
        </w:rPr>
      </w:pPr>
      <w:r w:rsidRPr="00B5328A">
        <w:rPr>
          <w:b/>
          <w:sz w:val="22"/>
        </w:rPr>
        <w:t>response</w:t>
      </w:r>
      <w:r w:rsidR="00EB6D6C" w:rsidRPr="00B5328A">
        <w:rPr>
          <w:sz w:val="22"/>
        </w:rPr>
        <w:t>: Response-based infrastructure subject events are events connected to the emergency support services for communities and societies.</w:t>
      </w:r>
    </w:p>
    <w:p w14:paraId="71D5F847" w14:textId="77777777" w:rsidR="00E90D7D" w:rsidRPr="00B5328A" w:rsidRDefault="009057A3">
      <w:pPr>
        <w:pBdr>
          <w:top w:val="nil"/>
          <w:left w:val="nil"/>
          <w:bottom w:val="nil"/>
          <w:right w:val="nil"/>
          <w:between w:val="nil"/>
        </w:pBdr>
        <w:spacing w:before="0" w:after="160"/>
        <w:ind w:left="720"/>
        <w:rPr>
          <w:sz w:val="22"/>
        </w:rPr>
      </w:pPr>
      <w:r w:rsidRPr="00B5328A">
        <w:rPr>
          <w:b/>
          <w:sz w:val="22"/>
        </w:rPr>
        <w:t>communication</w:t>
      </w:r>
      <w:r w:rsidR="00EB6D6C" w:rsidRPr="00B5328A">
        <w:rPr>
          <w:sz w:val="22"/>
        </w:rPr>
        <w:t>: Communication-based infrastructure subject events are events connected to the ongoing expression of thought, both digital and analog, for communities and societies. </w:t>
      </w:r>
    </w:p>
    <w:p w14:paraId="38A2B8A0" w14:textId="77777777" w:rsidR="00E90D7D" w:rsidRPr="00B5328A" w:rsidRDefault="009057A3">
      <w:pPr>
        <w:pBdr>
          <w:top w:val="nil"/>
          <w:left w:val="nil"/>
          <w:bottom w:val="nil"/>
          <w:right w:val="nil"/>
          <w:between w:val="nil"/>
        </w:pBdr>
        <w:spacing w:before="0" w:after="160"/>
        <w:ind w:left="720"/>
        <w:rPr>
          <w:sz w:val="22"/>
        </w:rPr>
      </w:pPr>
      <w:r w:rsidRPr="00B5328A">
        <w:rPr>
          <w:b/>
          <w:sz w:val="22"/>
        </w:rPr>
        <w:t>utility</w:t>
      </w:r>
      <w:r w:rsidR="00EB6D6C" w:rsidRPr="00B5328A">
        <w:rPr>
          <w:sz w:val="22"/>
        </w:rPr>
        <w:t>: Utility-based infrastructure subject events are events connected to structured services for communities and societies. </w:t>
      </w:r>
    </w:p>
    <w:p w14:paraId="55919D47" w14:textId="77777777" w:rsidR="00E90D7D" w:rsidRPr="00B5328A" w:rsidRDefault="009057A3">
      <w:pPr>
        <w:pBdr>
          <w:top w:val="nil"/>
          <w:left w:val="nil"/>
          <w:bottom w:val="nil"/>
          <w:right w:val="nil"/>
          <w:between w:val="nil"/>
        </w:pBdr>
        <w:spacing w:before="0" w:after="160"/>
        <w:ind w:left="720"/>
        <w:rPr>
          <w:sz w:val="22"/>
        </w:rPr>
      </w:pPr>
      <w:r w:rsidRPr="00B5328A">
        <w:rPr>
          <w:b/>
          <w:sz w:val="22"/>
        </w:rPr>
        <w:t>industrial</w:t>
      </w:r>
      <w:r w:rsidR="00EB6D6C" w:rsidRPr="00B5328A">
        <w:rPr>
          <w:sz w:val="22"/>
        </w:rPr>
        <w:t>: Industrial-based infrastructure subject events are events connected to processing and manufacturing for communities and societies. </w:t>
      </w:r>
    </w:p>
    <w:p w14:paraId="4E4B8DC0" w14:textId="77777777" w:rsidR="00E90D7D" w:rsidRPr="00B5328A" w:rsidRDefault="009057A3">
      <w:pPr>
        <w:pBdr>
          <w:top w:val="nil"/>
          <w:left w:val="nil"/>
          <w:bottom w:val="nil"/>
          <w:right w:val="nil"/>
          <w:between w:val="nil"/>
        </w:pBdr>
        <w:spacing w:before="0" w:after="160"/>
        <w:ind w:left="720"/>
        <w:rPr>
          <w:sz w:val="22"/>
        </w:rPr>
      </w:pPr>
      <w:r w:rsidRPr="00B5328A">
        <w:rPr>
          <w:b/>
          <w:sz w:val="22"/>
        </w:rPr>
        <w:t>transport</w:t>
      </w:r>
      <w:r w:rsidR="00EB6D6C" w:rsidRPr="00B5328A">
        <w:rPr>
          <w:sz w:val="22"/>
        </w:rPr>
        <w:t>: Transport-based Infrastructure subject events are events connected to structured services intended for the conveyance of goods for communities and societies.</w:t>
      </w:r>
    </w:p>
    <w:p w14:paraId="4389DA3D" w14:textId="77777777" w:rsidR="00E90D7D" w:rsidRPr="00B5328A" w:rsidRDefault="009057A3">
      <w:pPr>
        <w:pBdr>
          <w:top w:val="nil"/>
          <w:left w:val="nil"/>
          <w:bottom w:val="nil"/>
          <w:right w:val="nil"/>
          <w:between w:val="nil"/>
        </w:pBdr>
        <w:spacing w:before="0" w:after="160"/>
        <w:ind w:left="720"/>
        <w:rPr>
          <w:sz w:val="22"/>
        </w:rPr>
      </w:pPr>
      <w:r w:rsidRPr="00B5328A">
        <w:rPr>
          <w:b/>
          <w:sz w:val="22"/>
        </w:rPr>
        <w:t>other</w:t>
      </w:r>
      <w:r w:rsidR="00EB6D6C" w:rsidRPr="00B5328A">
        <w:rPr>
          <w:sz w:val="22"/>
        </w:rPr>
        <w:t xml:space="preserve">: Other infrastructure subject events are events connected to infrastructure and facilities not present in the other subcategories in this list. </w:t>
      </w:r>
    </w:p>
    <w:p w14:paraId="1A8627AF" w14:textId="77777777" w:rsidR="00E90D7D" w:rsidRDefault="00EB6D6C" w:rsidP="00D07ECB">
      <w:pPr>
        <w:pStyle w:val="Heading3"/>
        <w:numPr>
          <w:ilvl w:val="2"/>
          <w:numId w:val="8"/>
        </w:numPr>
      </w:pPr>
      <w:bookmarkStart w:id="21" w:name="_Toc209564868"/>
      <w:r>
        <w:t>CBRNE</w:t>
      </w:r>
      <w:bookmarkEnd w:id="21"/>
    </w:p>
    <w:p w14:paraId="27AD3007" w14:textId="77777777" w:rsidR="00E90D7D" w:rsidRDefault="00EB6D6C">
      <w:r>
        <w:rPr>
          <w:b/>
          <w:sz w:val="24"/>
        </w:rPr>
        <w:t>CBRNE</w:t>
      </w:r>
      <w:r>
        <w:rPr>
          <w:b/>
        </w:rPr>
        <w:t xml:space="preserve">: </w:t>
      </w:r>
      <w:r>
        <w:rPr>
          <w:sz w:val="24"/>
        </w:rPr>
        <w:t>CBRNE subject events are events connected to the dangerous consequences of Chemical, Biological, Radiological, Nuclear, and Explosive matter.</w:t>
      </w:r>
    </w:p>
    <w:p w14:paraId="2F7C9DBA" w14:textId="77777777" w:rsidR="00B5328A" w:rsidRDefault="00B5328A">
      <w:pPr>
        <w:pBdr>
          <w:top w:val="nil"/>
          <w:left w:val="nil"/>
          <w:bottom w:val="nil"/>
          <w:right w:val="nil"/>
          <w:between w:val="nil"/>
        </w:pBdr>
        <w:spacing w:before="0" w:after="160"/>
        <w:ind w:left="720"/>
        <w:rPr>
          <w:b/>
          <w:sz w:val="22"/>
        </w:rPr>
      </w:pPr>
    </w:p>
    <w:p w14:paraId="3A185303" w14:textId="3C3A9BED" w:rsidR="00E90D7D" w:rsidRPr="00B5328A" w:rsidRDefault="009057A3">
      <w:pPr>
        <w:pBdr>
          <w:top w:val="nil"/>
          <w:left w:val="nil"/>
          <w:bottom w:val="nil"/>
          <w:right w:val="nil"/>
          <w:between w:val="nil"/>
        </w:pBdr>
        <w:spacing w:before="0" w:after="160"/>
        <w:ind w:left="720"/>
        <w:rPr>
          <w:sz w:val="22"/>
        </w:rPr>
      </w:pPr>
      <w:r w:rsidRPr="00B5328A">
        <w:rPr>
          <w:b/>
          <w:sz w:val="22"/>
        </w:rPr>
        <w:t>chemical</w:t>
      </w:r>
      <w:r w:rsidR="00EB6D6C" w:rsidRPr="00B5328A">
        <w:rPr>
          <w:sz w:val="22"/>
        </w:rPr>
        <w:t>: Chemical CBRNE subject events are events connected to the harmful consequences of interactions relating to the chemistry of matter. </w:t>
      </w:r>
    </w:p>
    <w:p w14:paraId="52356518" w14:textId="77777777" w:rsidR="00E90D7D" w:rsidRPr="00B5328A" w:rsidRDefault="009057A3">
      <w:pPr>
        <w:pBdr>
          <w:top w:val="nil"/>
          <w:left w:val="nil"/>
          <w:bottom w:val="nil"/>
          <w:right w:val="nil"/>
          <w:between w:val="nil"/>
        </w:pBdr>
        <w:spacing w:before="0" w:after="160"/>
        <w:ind w:left="720"/>
        <w:rPr>
          <w:sz w:val="22"/>
        </w:rPr>
      </w:pPr>
      <w:r w:rsidRPr="00B5328A">
        <w:rPr>
          <w:b/>
          <w:sz w:val="22"/>
        </w:rPr>
        <w:t>biological</w:t>
      </w:r>
      <w:r w:rsidR="00EB6D6C" w:rsidRPr="00B5328A">
        <w:rPr>
          <w:sz w:val="22"/>
        </w:rPr>
        <w:t>: Biological CBRNE subject events are events connected to the harmful consequences of interactions relating to the biology of living matter. </w:t>
      </w:r>
    </w:p>
    <w:p w14:paraId="65741CBD" w14:textId="77777777" w:rsidR="00E90D7D" w:rsidRPr="00B5328A" w:rsidRDefault="009057A3">
      <w:pPr>
        <w:pBdr>
          <w:top w:val="nil"/>
          <w:left w:val="nil"/>
          <w:bottom w:val="nil"/>
          <w:right w:val="nil"/>
          <w:between w:val="nil"/>
        </w:pBdr>
        <w:spacing w:before="0" w:after="160"/>
        <w:ind w:left="720"/>
        <w:rPr>
          <w:sz w:val="22"/>
        </w:rPr>
      </w:pPr>
      <w:r w:rsidRPr="00B5328A">
        <w:rPr>
          <w:b/>
          <w:sz w:val="22"/>
        </w:rPr>
        <w:t>radiological</w:t>
      </w:r>
      <w:r w:rsidR="00EB6D6C" w:rsidRPr="00B5328A">
        <w:rPr>
          <w:sz w:val="22"/>
        </w:rPr>
        <w:t>: Radiological CBRNE subject events are events connected to the harmful consequences of interactions relating to X-rays and other high-energy radiation. </w:t>
      </w:r>
    </w:p>
    <w:p w14:paraId="327F6264" w14:textId="77777777" w:rsidR="00E90D7D" w:rsidRPr="00B5328A" w:rsidRDefault="009057A3">
      <w:pPr>
        <w:pBdr>
          <w:top w:val="nil"/>
          <w:left w:val="nil"/>
          <w:bottom w:val="nil"/>
          <w:right w:val="nil"/>
          <w:between w:val="nil"/>
        </w:pBdr>
        <w:spacing w:before="0" w:after="160"/>
        <w:ind w:left="720"/>
        <w:rPr>
          <w:sz w:val="22"/>
        </w:rPr>
      </w:pPr>
      <w:r w:rsidRPr="00B5328A">
        <w:rPr>
          <w:b/>
          <w:sz w:val="22"/>
        </w:rPr>
        <w:t>nuclear</w:t>
      </w:r>
      <w:r w:rsidR="00EB6D6C" w:rsidRPr="00B5328A">
        <w:rPr>
          <w:sz w:val="22"/>
        </w:rPr>
        <w:t>: Nuclear CBRNE subject events are events connected to the harmful consequences of interactions relating to the atomic nucleus of matter. </w:t>
      </w:r>
    </w:p>
    <w:p w14:paraId="5BEE6719" w14:textId="77777777" w:rsidR="00E90D7D" w:rsidRPr="00B5328A" w:rsidRDefault="009057A3">
      <w:pPr>
        <w:pBdr>
          <w:top w:val="nil"/>
          <w:left w:val="nil"/>
          <w:bottom w:val="nil"/>
          <w:right w:val="nil"/>
          <w:between w:val="nil"/>
        </w:pBdr>
        <w:spacing w:before="0" w:after="160"/>
        <w:ind w:left="720"/>
        <w:rPr>
          <w:sz w:val="22"/>
        </w:rPr>
      </w:pPr>
      <w:r w:rsidRPr="00B5328A">
        <w:rPr>
          <w:b/>
          <w:sz w:val="22"/>
        </w:rPr>
        <w:t>explosive</w:t>
      </w:r>
      <w:r w:rsidR="00EB6D6C" w:rsidRPr="00B5328A">
        <w:rPr>
          <w:sz w:val="22"/>
        </w:rPr>
        <w:t xml:space="preserve">: Explosive CBRNE subject events are events connected to the harmful consequences of interactions relating to the rapid expansion and violent bursting of matter. </w:t>
      </w:r>
    </w:p>
    <w:p w14:paraId="63F622F1" w14:textId="77777777" w:rsidR="00E90D7D" w:rsidRDefault="00EB6D6C" w:rsidP="00D07ECB">
      <w:pPr>
        <w:pStyle w:val="Heading3"/>
        <w:numPr>
          <w:ilvl w:val="2"/>
          <w:numId w:val="8"/>
        </w:numPr>
      </w:pPr>
      <w:bookmarkStart w:id="22" w:name="_Toc209564869"/>
      <w:r>
        <w:t>Other</w:t>
      </w:r>
      <w:bookmarkEnd w:id="22"/>
    </w:p>
    <w:p w14:paraId="74A750DD" w14:textId="77777777" w:rsidR="00E90D7D" w:rsidRDefault="00EB6D6C">
      <w:pPr>
        <w:rPr>
          <w:sz w:val="24"/>
        </w:rPr>
      </w:pPr>
      <w:r>
        <w:rPr>
          <w:b/>
          <w:sz w:val="24"/>
        </w:rPr>
        <w:t>Other</w:t>
      </w:r>
      <w:r>
        <w:rPr>
          <w:b/>
        </w:rPr>
        <w:t xml:space="preserve">: </w:t>
      </w:r>
      <w:r>
        <w:rPr>
          <w:sz w:val="24"/>
        </w:rPr>
        <w:t>Other subject events are events connected to any event not covered by the CAP Categories already cited.</w:t>
      </w:r>
    </w:p>
    <w:p w14:paraId="51D61BE8" w14:textId="77777777" w:rsidR="00FD7BFB" w:rsidRDefault="00FD7BFB">
      <w:pPr>
        <w:rPr>
          <w:sz w:val="24"/>
        </w:rPr>
      </w:pPr>
    </w:p>
    <w:p w14:paraId="19D95F7E" w14:textId="77777777" w:rsidR="00B5328A" w:rsidRDefault="00B5328A">
      <w:pPr>
        <w:rPr>
          <w:rFonts w:eastAsia="Malgun Gothic"/>
          <w:bCs/>
          <w:color w:val="446CAA"/>
          <w:sz w:val="32"/>
          <w:szCs w:val="28"/>
        </w:rPr>
      </w:pPr>
      <w:r>
        <w:rPr>
          <w:rFonts w:hint="eastAsia"/>
        </w:rPr>
        <w:br w:type="page"/>
      </w:r>
    </w:p>
    <w:p w14:paraId="1DF9633B" w14:textId="54CEBA99" w:rsidR="00FD7BFB" w:rsidRDefault="007F5661" w:rsidP="00FD7BFB">
      <w:pPr>
        <w:pStyle w:val="Heading1"/>
      </w:pPr>
      <w:bookmarkStart w:id="23" w:name="_Toc209564870"/>
      <w:r>
        <w:t>OASIS Event Terms List – Terms and C</w:t>
      </w:r>
      <w:r w:rsidR="00FD7BFB" w:rsidRPr="00FD7BFB">
        <w:t>odes</w:t>
      </w:r>
      <w:bookmarkEnd w:id="23"/>
    </w:p>
    <w:p w14:paraId="0360A102" w14:textId="77777777" w:rsidR="00FD7BFB" w:rsidRDefault="00FD7BFB" w:rsidP="00FD7BFB">
      <w:pPr>
        <w:rPr>
          <w:sz w:val="24"/>
        </w:rPr>
      </w:pPr>
      <w:r>
        <w:rPr>
          <w:sz w:val="24"/>
        </w:rPr>
        <w:t>The list of event terms is presented with the following information in 5 columns:</w:t>
      </w:r>
    </w:p>
    <w:p w14:paraId="2D0D83A6" w14:textId="77777777" w:rsidR="00FD7BFB" w:rsidRDefault="00FD7BFB" w:rsidP="00FD7BFB">
      <w:pPr>
        <w:rPr>
          <w:sz w:val="24"/>
        </w:rPr>
      </w:pPr>
    </w:p>
    <w:p w14:paraId="7A803A70" w14:textId="77777777" w:rsidR="00FD7BFB" w:rsidRDefault="00FD7BFB" w:rsidP="00FD7BFB">
      <w:pPr>
        <w:rPr>
          <w:sz w:val="24"/>
        </w:rPr>
      </w:pPr>
      <w:r>
        <w:rPr>
          <w:b/>
          <w:sz w:val="24"/>
        </w:rPr>
        <w:t>OASIS Event Code</w:t>
      </w:r>
      <w:r>
        <w:rPr>
          <w:sz w:val="24"/>
        </w:rPr>
        <w:t xml:space="preserve">: a codified value assigned to the event term entry. The code is backwards compatible to </w:t>
      </w:r>
      <w:r w:rsidR="00946B74">
        <w:rPr>
          <w:sz w:val="24"/>
        </w:rPr>
        <w:t xml:space="preserve">the </w:t>
      </w:r>
      <w:r>
        <w:rPr>
          <w:sz w:val="24"/>
        </w:rPr>
        <w:t xml:space="preserve">formally published </w:t>
      </w:r>
      <w:r w:rsidR="00946B74">
        <w:rPr>
          <w:sz w:val="24"/>
        </w:rPr>
        <w:t xml:space="preserve">version 1.0 </w:t>
      </w:r>
      <w:r>
        <w:rPr>
          <w:sz w:val="24"/>
        </w:rPr>
        <w:t xml:space="preserve">list of </w:t>
      </w:r>
      <w:r w:rsidR="00946B74">
        <w:rPr>
          <w:sz w:val="24"/>
        </w:rPr>
        <w:t xml:space="preserve">the </w:t>
      </w:r>
      <w:r w:rsidRPr="00946B74">
        <w:rPr>
          <w:b/>
          <w:sz w:val="24"/>
        </w:rPr>
        <w:t xml:space="preserve">OASIS </w:t>
      </w:r>
      <w:r w:rsidR="00946B74" w:rsidRPr="00946B74">
        <w:rPr>
          <w:b/>
          <w:sz w:val="24"/>
        </w:rPr>
        <w:t>Open</w:t>
      </w:r>
      <w:r w:rsidR="00946B74">
        <w:rPr>
          <w:sz w:val="24"/>
        </w:rPr>
        <w:t xml:space="preserve"> </w:t>
      </w:r>
      <w:r>
        <w:rPr>
          <w:sz w:val="24"/>
        </w:rPr>
        <w:t>event codes.</w:t>
      </w:r>
    </w:p>
    <w:p w14:paraId="244ED14D" w14:textId="77777777" w:rsidR="00FD7BFB" w:rsidRDefault="00FD7BFB" w:rsidP="00FD7BFB">
      <w:pPr>
        <w:rPr>
          <w:sz w:val="24"/>
        </w:rPr>
      </w:pPr>
    </w:p>
    <w:p w14:paraId="7EC03F20" w14:textId="02EA2012" w:rsidR="00FD7BFB" w:rsidRDefault="00FD7BFB" w:rsidP="00FD7BFB">
      <w:pPr>
        <w:rPr>
          <w:sz w:val="24"/>
        </w:rPr>
      </w:pPr>
      <w:r>
        <w:rPr>
          <w:b/>
          <w:sz w:val="24"/>
        </w:rPr>
        <w:t>OASIS Event Term</w:t>
      </w:r>
      <w:r>
        <w:rPr>
          <w:sz w:val="24"/>
        </w:rPr>
        <w:t xml:space="preserve">: a worded value assigned to the event term entry. The entry is backwards compatible in </w:t>
      </w:r>
      <w:r w:rsidRPr="00B5328A">
        <w:rPr>
          <w:b/>
          <w:sz w:val="24"/>
        </w:rPr>
        <w:t>meaning</w:t>
      </w:r>
      <w:r>
        <w:rPr>
          <w:sz w:val="24"/>
        </w:rPr>
        <w:t xml:space="preserve"> to the </w:t>
      </w:r>
      <w:r w:rsidR="00B5328A">
        <w:rPr>
          <w:sz w:val="24"/>
        </w:rPr>
        <w:t>previously</w:t>
      </w:r>
      <w:r>
        <w:rPr>
          <w:sz w:val="24"/>
        </w:rPr>
        <w:t xml:space="preserve"> published </w:t>
      </w:r>
      <w:r w:rsidR="00946B74">
        <w:rPr>
          <w:sz w:val="24"/>
        </w:rPr>
        <w:t xml:space="preserve">version 1.0 </w:t>
      </w:r>
      <w:r>
        <w:rPr>
          <w:sz w:val="24"/>
        </w:rPr>
        <w:t>list of OASIS</w:t>
      </w:r>
      <w:r w:rsidR="00946B74">
        <w:rPr>
          <w:sz w:val="24"/>
        </w:rPr>
        <w:t xml:space="preserve"> Open</w:t>
      </w:r>
      <w:r>
        <w:rPr>
          <w:sz w:val="24"/>
        </w:rPr>
        <w:t xml:space="preserve"> event </w:t>
      </w:r>
      <w:proofErr w:type="gramStart"/>
      <w:r>
        <w:rPr>
          <w:sz w:val="24"/>
        </w:rPr>
        <w:t>terms,</w:t>
      </w:r>
      <w:proofErr w:type="gramEnd"/>
      <w:r>
        <w:rPr>
          <w:sz w:val="24"/>
        </w:rPr>
        <w:t xml:space="preserve"> however</w:t>
      </w:r>
      <w:r w:rsidR="00946B74">
        <w:rPr>
          <w:sz w:val="24"/>
        </w:rPr>
        <w:t>,</w:t>
      </w:r>
      <w:r>
        <w:rPr>
          <w:sz w:val="24"/>
        </w:rPr>
        <w:t xml:space="preserve"> the exact event term wording may have been updated</w:t>
      </w:r>
      <w:r w:rsidR="00B5328A">
        <w:rPr>
          <w:sz w:val="24"/>
        </w:rPr>
        <w:t xml:space="preserve"> to make it describe an actual event </w:t>
      </w:r>
      <w:r w:rsidR="00B5328A">
        <w:rPr>
          <w:rStyle w:val="FootnoteReference"/>
          <w:sz w:val="24"/>
        </w:rPr>
        <w:footnoteReference w:id="15"/>
      </w:r>
      <w:r w:rsidR="00B5328A">
        <w:rPr>
          <w:sz w:val="24"/>
        </w:rPr>
        <w:t xml:space="preserve"> </w:t>
      </w:r>
      <w:r w:rsidR="00B5328A">
        <w:rPr>
          <w:rStyle w:val="FootnoteReference"/>
          <w:sz w:val="24"/>
        </w:rPr>
        <w:footnoteReference w:id="16"/>
      </w:r>
      <w:r w:rsidR="00B5328A">
        <w:rPr>
          <w:sz w:val="24"/>
        </w:rPr>
        <w:t>.</w:t>
      </w:r>
    </w:p>
    <w:p w14:paraId="3042ABC2" w14:textId="77777777" w:rsidR="00FD7BFB" w:rsidRDefault="00FD7BFB" w:rsidP="00FD7BFB">
      <w:pPr>
        <w:rPr>
          <w:sz w:val="24"/>
        </w:rPr>
      </w:pPr>
    </w:p>
    <w:p w14:paraId="08C3F225" w14:textId="77777777" w:rsidR="00FD7BFB" w:rsidRDefault="00FD7BFB" w:rsidP="00FD7BFB">
      <w:pPr>
        <w:rPr>
          <w:sz w:val="24"/>
        </w:rPr>
      </w:pPr>
      <w:r>
        <w:rPr>
          <w:b/>
          <w:sz w:val="24"/>
        </w:rPr>
        <w:t xml:space="preserve">OASIS CAP Categories: </w:t>
      </w:r>
      <w:r>
        <w:rPr>
          <w:sz w:val="24"/>
        </w:rPr>
        <w:t xml:space="preserve">a mapped set of CAP Category values assigned by the EMTC to the event term entry, delimited by the return character, resulting in one entry per line per table cell. </w:t>
      </w:r>
      <w:r>
        <w:rPr>
          <w:b/>
          <w:sz w:val="24"/>
        </w:rPr>
        <w:t>Note:</w:t>
      </w:r>
      <w:r>
        <w:rPr>
          <w:sz w:val="24"/>
        </w:rPr>
        <w:t xml:space="preserve"> Capitalization for these values are as per the reference OASIS CAP standard v1.2 </w:t>
      </w:r>
      <w:r>
        <w:rPr>
          <w:sz w:val="24"/>
          <w:vertAlign w:val="superscript"/>
        </w:rPr>
        <w:footnoteReference w:id="17"/>
      </w:r>
      <w:r>
        <w:rPr>
          <w:sz w:val="24"/>
        </w:rPr>
        <w:t>.</w:t>
      </w:r>
    </w:p>
    <w:p w14:paraId="602D1F8D" w14:textId="77777777" w:rsidR="00FD7BFB" w:rsidRDefault="00FD7BFB" w:rsidP="00FD7BFB">
      <w:pPr>
        <w:rPr>
          <w:sz w:val="24"/>
        </w:rPr>
      </w:pPr>
    </w:p>
    <w:p w14:paraId="3E204136" w14:textId="2E7D01B4" w:rsidR="00FD7BFB" w:rsidRDefault="00FD7BFB" w:rsidP="00FD7BFB">
      <w:pPr>
        <w:rPr>
          <w:sz w:val="24"/>
        </w:rPr>
      </w:pPr>
      <w:r>
        <w:rPr>
          <w:b/>
          <w:sz w:val="24"/>
        </w:rPr>
        <w:t>OASIS Subcategories:</w:t>
      </w:r>
      <w:r>
        <w:rPr>
          <w:sz w:val="24"/>
        </w:rPr>
        <w:t xml:space="preserve"> a mapped set of OASIS Subcategory values assigned by the EMTC to each corresponding CAP Category value, delimited inline by the comma character, resulting in one or more entries per line per table cell. If the given term is applicable to every subcategory, the CAP category value is re-listed to save space and indicate that all subcategories apply. </w:t>
      </w:r>
      <w:r w:rsidR="00B5328A" w:rsidRPr="00B5328A">
        <w:rPr>
          <w:sz w:val="24"/>
        </w:rPr>
        <w:t>T</w:t>
      </w:r>
      <w:r>
        <w:rPr>
          <w:sz w:val="24"/>
        </w:rPr>
        <w:t>he terms are not capitalized as they are snippets of text, not proper names or full sentences.</w:t>
      </w:r>
    </w:p>
    <w:p w14:paraId="7672780D" w14:textId="77777777" w:rsidR="00FD7BFB" w:rsidRDefault="00FD7BFB" w:rsidP="00FD7BFB">
      <w:pPr>
        <w:rPr>
          <w:sz w:val="24"/>
        </w:rPr>
      </w:pPr>
    </w:p>
    <w:p w14:paraId="207476D9" w14:textId="77777777" w:rsidR="00FD7BFB" w:rsidRDefault="00FD7BFB" w:rsidP="00FD7BFB">
      <w:pPr>
        <w:rPr>
          <w:sz w:val="24"/>
        </w:rPr>
      </w:pPr>
      <w:r>
        <w:rPr>
          <w:b/>
          <w:sz w:val="24"/>
        </w:rPr>
        <w:t>Source Index:</w:t>
      </w:r>
      <w:r>
        <w:rPr>
          <w:sz w:val="24"/>
        </w:rPr>
        <w:t xml:space="preserve"> a mapped set of values indexing the entry to the following table that indicates the source of the term. All future submitted terms would come with a new or existing source index into the following table.</w:t>
      </w:r>
      <w:r>
        <w:t xml:space="preserve"> </w:t>
      </w:r>
    </w:p>
    <w:p w14:paraId="2F001A81" w14:textId="77777777" w:rsidR="00FD7BFB" w:rsidRDefault="00FD7BFB"/>
    <w:p w14:paraId="32059F21" w14:textId="77777777" w:rsidR="00E90D7D" w:rsidRDefault="00EB6D6C">
      <w:pPr>
        <w:rPr>
          <w:color w:val="446CAA"/>
          <w:sz w:val="28"/>
          <w:szCs w:val="28"/>
        </w:rPr>
      </w:pPr>
      <w:r>
        <w:br w:type="page"/>
      </w:r>
    </w:p>
    <w:p w14:paraId="1CB68DC8" w14:textId="77777777" w:rsidR="00E90D7D" w:rsidRDefault="00EB6D6C" w:rsidP="00FD7BFB">
      <w:pPr>
        <w:pStyle w:val="Heading2"/>
        <w:numPr>
          <w:ilvl w:val="1"/>
          <w:numId w:val="8"/>
        </w:numPr>
      </w:pPr>
      <w:bookmarkStart w:id="24" w:name="_Toc209564871"/>
      <w:r>
        <w:t>Existing Entries from v1.0</w:t>
      </w:r>
      <w:bookmarkEnd w:id="24"/>
    </w:p>
    <w:p w14:paraId="2269EE80" w14:textId="77777777" w:rsidR="00E90D7D" w:rsidRDefault="00E90D7D">
      <w:pPr>
        <w:rPr>
          <w:sz w:val="24"/>
        </w:rPr>
      </w:pPr>
    </w:p>
    <w:tbl>
      <w:tblPr>
        <w:tblStyle w:val="a2"/>
        <w:tblW w:w="9135" w:type="dxa"/>
        <w:tblBorders>
          <w:top w:val="nil"/>
          <w:left w:val="nil"/>
          <w:bottom w:val="nil"/>
          <w:right w:val="nil"/>
          <w:insideH w:val="nil"/>
          <w:insideV w:val="nil"/>
        </w:tblBorders>
        <w:tblLayout w:type="fixed"/>
        <w:tblLook w:val="0600" w:firstRow="0" w:lastRow="0" w:firstColumn="0" w:lastColumn="0" w:noHBand="1" w:noVBand="1"/>
      </w:tblPr>
      <w:tblGrid>
        <w:gridCol w:w="1170"/>
        <w:gridCol w:w="2190"/>
        <w:gridCol w:w="1875"/>
        <w:gridCol w:w="2835"/>
        <w:gridCol w:w="1065"/>
      </w:tblGrid>
      <w:tr w:rsidR="00E90D7D" w14:paraId="3C6845C4" w14:textId="77777777">
        <w:trPr>
          <w:cantSplit/>
          <w:trHeight w:val="870"/>
          <w:tblHeader/>
        </w:trPr>
        <w:tc>
          <w:tcPr>
            <w:tcW w:w="1170" w:type="dxa"/>
            <w:tcBorders>
              <w:top w:val="single" w:sz="8" w:space="0" w:color="284E3F"/>
              <w:left w:val="single" w:sz="8" w:space="0" w:color="284E3F"/>
              <w:bottom w:val="single" w:sz="8" w:space="0" w:color="284E3F"/>
              <w:right w:val="single" w:sz="8" w:space="0" w:color="0000FF"/>
            </w:tcBorders>
            <w:shd w:val="clear" w:color="auto" w:fill="0000FF"/>
            <w:tcMar>
              <w:top w:w="0" w:type="dxa"/>
              <w:left w:w="120" w:type="dxa"/>
              <w:bottom w:w="0" w:type="dxa"/>
              <w:right w:w="120" w:type="dxa"/>
            </w:tcMar>
          </w:tcPr>
          <w:p w14:paraId="54EF6ADB" w14:textId="589C1B4F" w:rsidR="00E90D7D" w:rsidRDefault="00EB6D6C">
            <w:pPr>
              <w:spacing w:before="0" w:after="0"/>
              <w:rPr>
                <w:rFonts w:ascii="Arial" w:eastAsia="Arial" w:hAnsi="Arial" w:cs="Arial"/>
                <w:b/>
                <w:color w:val="FFFFFF"/>
              </w:rPr>
            </w:pPr>
            <w:r>
              <w:rPr>
                <w:rFonts w:ascii="Arial" w:eastAsia="Arial" w:hAnsi="Arial" w:cs="Arial"/>
                <w:b/>
                <w:color w:val="FFFFFF"/>
              </w:rPr>
              <w:t>OASIS</w:t>
            </w:r>
            <w:r w:rsidR="00B5328A">
              <w:rPr>
                <w:rFonts w:ascii="Arial" w:eastAsia="Arial" w:hAnsi="Arial" w:cs="Arial"/>
                <w:b/>
                <w:color w:val="FFFFFF"/>
              </w:rPr>
              <w:t xml:space="preserve"> Open</w:t>
            </w:r>
            <w:r>
              <w:rPr>
                <w:rFonts w:ascii="Arial" w:eastAsia="Arial" w:hAnsi="Arial" w:cs="Arial"/>
                <w:b/>
                <w:color w:val="FFFFFF"/>
              </w:rPr>
              <w:t xml:space="preserve"> Event Code</w:t>
            </w:r>
          </w:p>
        </w:tc>
        <w:tc>
          <w:tcPr>
            <w:tcW w:w="2190" w:type="dxa"/>
            <w:tcBorders>
              <w:top w:val="single" w:sz="8" w:space="0" w:color="284E3F"/>
              <w:bottom w:val="single" w:sz="8" w:space="0" w:color="284E3F"/>
              <w:right w:val="single" w:sz="8" w:space="0" w:color="0000FF"/>
            </w:tcBorders>
            <w:shd w:val="clear" w:color="auto" w:fill="0000FF"/>
            <w:tcMar>
              <w:top w:w="0" w:type="dxa"/>
              <w:left w:w="120" w:type="dxa"/>
              <w:bottom w:w="0" w:type="dxa"/>
              <w:right w:w="120" w:type="dxa"/>
            </w:tcMar>
          </w:tcPr>
          <w:p w14:paraId="7FE342E6" w14:textId="024F4B25" w:rsidR="00E90D7D" w:rsidRDefault="00EB6D6C">
            <w:pPr>
              <w:spacing w:before="0" w:after="0"/>
              <w:rPr>
                <w:rFonts w:ascii="Arial" w:eastAsia="Arial" w:hAnsi="Arial" w:cs="Arial"/>
                <w:b/>
                <w:color w:val="FFFFFF"/>
              </w:rPr>
            </w:pPr>
            <w:r>
              <w:rPr>
                <w:rFonts w:ascii="Arial" w:eastAsia="Arial" w:hAnsi="Arial" w:cs="Arial"/>
                <w:b/>
                <w:color w:val="FFFFFF"/>
              </w:rPr>
              <w:t xml:space="preserve">OASIS </w:t>
            </w:r>
            <w:r w:rsidR="00B5328A">
              <w:rPr>
                <w:rFonts w:ascii="Arial" w:eastAsia="Arial" w:hAnsi="Arial" w:cs="Arial"/>
                <w:b/>
                <w:color w:val="FFFFFF"/>
              </w:rPr>
              <w:t xml:space="preserve">Open </w:t>
            </w:r>
            <w:r>
              <w:rPr>
                <w:rFonts w:ascii="Arial" w:eastAsia="Arial" w:hAnsi="Arial" w:cs="Arial"/>
                <w:b/>
                <w:color w:val="FFFFFF"/>
              </w:rPr>
              <w:t>Event Term</w:t>
            </w:r>
          </w:p>
        </w:tc>
        <w:tc>
          <w:tcPr>
            <w:tcW w:w="1875" w:type="dxa"/>
            <w:tcBorders>
              <w:top w:val="single" w:sz="8" w:space="0" w:color="284E3F"/>
              <w:bottom w:val="single" w:sz="8" w:space="0" w:color="284E3F"/>
              <w:right w:val="single" w:sz="8" w:space="0" w:color="0000FF"/>
            </w:tcBorders>
            <w:shd w:val="clear" w:color="auto" w:fill="0000FF"/>
            <w:tcMar>
              <w:top w:w="0" w:type="dxa"/>
              <w:left w:w="120" w:type="dxa"/>
              <w:bottom w:w="0" w:type="dxa"/>
              <w:right w:w="120" w:type="dxa"/>
            </w:tcMar>
          </w:tcPr>
          <w:p w14:paraId="4C8A6E9C" w14:textId="0B5B8720" w:rsidR="00E90D7D" w:rsidRDefault="00EB6D6C">
            <w:pPr>
              <w:spacing w:before="0" w:after="0"/>
              <w:rPr>
                <w:rFonts w:ascii="Arial" w:eastAsia="Arial" w:hAnsi="Arial" w:cs="Arial"/>
                <w:b/>
                <w:color w:val="FFFFFF"/>
              </w:rPr>
            </w:pPr>
            <w:r>
              <w:rPr>
                <w:rFonts w:ascii="Arial" w:eastAsia="Arial" w:hAnsi="Arial" w:cs="Arial"/>
                <w:b/>
                <w:color w:val="FFFFFF"/>
              </w:rPr>
              <w:t xml:space="preserve">OASIS </w:t>
            </w:r>
            <w:r w:rsidR="00B5328A">
              <w:rPr>
                <w:rFonts w:ascii="Arial" w:eastAsia="Arial" w:hAnsi="Arial" w:cs="Arial"/>
                <w:b/>
                <w:color w:val="FFFFFF"/>
              </w:rPr>
              <w:t xml:space="preserve">Open </w:t>
            </w:r>
            <w:r>
              <w:rPr>
                <w:rFonts w:ascii="Arial" w:eastAsia="Arial" w:hAnsi="Arial" w:cs="Arial"/>
                <w:b/>
                <w:color w:val="FFFFFF"/>
              </w:rPr>
              <w:t>CAP Categories</w:t>
            </w:r>
          </w:p>
        </w:tc>
        <w:tc>
          <w:tcPr>
            <w:tcW w:w="2835" w:type="dxa"/>
            <w:tcBorders>
              <w:top w:val="single" w:sz="8" w:space="0" w:color="284E3F"/>
              <w:bottom w:val="single" w:sz="8" w:space="0" w:color="284E3F"/>
              <w:right w:val="single" w:sz="8" w:space="0" w:color="0000FF"/>
            </w:tcBorders>
            <w:shd w:val="clear" w:color="auto" w:fill="0000FF"/>
            <w:tcMar>
              <w:top w:w="0" w:type="dxa"/>
              <w:left w:w="120" w:type="dxa"/>
              <w:bottom w:w="0" w:type="dxa"/>
              <w:right w:w="120" w:type="dxa"/>
            </w:tcMar>
          </w:tcPr>
          <w:p w14:paraId="75C236A7" w14:textId="1309D206" w:rsidR="00E90D7D" w:rsidRDefault="00EB6D6C">
            <w:pPr>
              <w:spacing w:before="0" w:after="0"/>
              <w:rPr>
                <w:rFonts w:ascii="Arial" w:eastAsia="Arial" w:hAnsi="Arial" w:cs="Arial"/>
                <w:b/>
                <w:color w:val="FFFFFF"/>
              </w:rPr>
            </w:pPr>
            <w:r>
              <w:rPr>
                <w:rFonts w:ascii="Arial" w:eastAsia="Arial" w:hAnsi="Arial" w:cs="Arial"/>
                <w:b/>
                <w:color w:val="FFFFFF"/>
              </w:rPr>
              <w:t xml:space="preserve">OASIS </w:t>
            </w:r>
            <w:r w:rsidR="00B5328A">
              <w:rPr>
                <w:rFonts w:ascii="Arial" w:eastAsia="Arial" w:hAnsi="Arial" w:cs="Arial"/>
                <w:b/>
                <w:color w:val="FFFFFF"/>
              </w:rPr>
              <w:t xml:space="preserve">Open </w:t>
            </w:r>
            <w:r>
              <w:rPr>
                <w:rFonts w:ascii="Arial" w:eastAsia="Arial" w:hAnsi="Arial" w:cs="Arial"/>
                <w:b/>
                <w:color w:val="FFFFFF"/>
              </w:rPr>
              <w:t>Subcategories</w:t>
            </w:r>
          </w:p>
        </w:tc>
        <w:tc>
          <w:tcPr>
            <w:tcW w:w="1065" w:type="dxa"/>
            <w:tcBorders>
              <w:top w:val="single" w:sz="8" w:space="0" w:color="284E3F"/>
              <w:bottom w:val="single" w:sz="8" w:space="0" w:color="284E3F"/>
              <w:right w:val="single" w:sz="8" w:space="0" w:color="284E3F"/>
            </w:tcBorders>
            <w:shd w:val="clear" w:color="auto" w:fill="0000FF"/>
            <w:tcMar>
              <w:top w:w="0" w:type="dxa"/>
              <w:left w:w="120" w:type="dxa"/>
              <w:bottom w:w="0" w:type="dxa"/>
              <w:right w:w="120" w:type="dxa"/>
            </w:tcMar>
          </w:tcPr>
          <w:p w14:paraId="36B798A8" w14:textId="77777777" w:rsidR="00E90D7D" w:rsidRDefault="00EB6D6C">
            <w:pPr>
              <w:spacing w:before="0" w:after="0"/>
              <w:rPr>
                <w:rFonts w:ascii="Arial" w:eastAsia="Arial" w:hAnsi="Arial" w:cs="Arial"/>
                <w:b/>
                <w:color w:val="FFFFFF"/>
              </w:rPr>
            </w:pPr>
            <w:r>
              <w:rPr>
                <w:rFonts w:ascii="Arial" w:eastAsia="Arial" w:hAnsi="Arial" w:cs="Arial"/>
                <w:b/>
                <w:color w:val="FFFFFF"/>
              </w:rPr>
              <w:t>Source Index Number</w:t>
            </w:r>
          </w:p>
        </w:tc>
      </w:tr>
      <w:tr w:rsidR="003C6970" w14:paraId="5E666A62" w14:textId="77777777" w:rsidTr="00AD1B1A">
        <w:trPr>
          <w:cantSplit/>
          <w:trHeight w:val="300"/>
        </w:trPr>
        <w:tc>
          <w:tcPr>
            <w:tcW w:w="1170" w:type="dxa"/>
            <w:tcBorders>
              <w:left w:val="single" w:sz="8" w:space="0" w:color="284E3F"/>
              <w:bottom w:val="single" w:sz="12" w:space="0" w:color="95B3D7"/>
              <w:right w:val="single" w:sz="12" w:space="0" w:color="95B3D7"/>
            </w:tcBorders>
            <w:shd w:val="clear" w:color="auto" w:fill="DBE5F1" w:themeFill="accent1" w:themeFillTint="33"/>
            <w:tcMar>
              <w:top w:w="0" w:type="dxa"/>
              <w:left w:w="120" w:type="dxa"/>
              <w:bottom w:w="0" w:type="dxa"/>
              <w:right w:w="120" w:type="dxa"/>
            </w:tcMar>
          </w:tcPr>
          <w:p w14:paraId="074936CA" w14:textId="77777777" w:rsidR="003C6970" w:rsidRPr="00B71634" w:rsidRDefault="003C6970" w:rsidP="003C6970">
            <w:pPr>
              <w:rPr>
                <w:rFonts w:cs="Liberation Sans"/>
                <w:szCs w:val="20"/>
              </w:rPr>
            </w:pPr>
            <w:r w:rsidRPr="00B71634">
              <w:rPr>
                <w:rFonts w:cs="Liberation Sans"/>
                <w:szCs w:val="20"/>
              </w:rPr>
              <w:t>OET-000</w:t>
            </w:r>
          </w:p>
        </w:tc>
        <w:tc>
          <w:tcPr>
            <w:tcW w:w="2190" w:type="dxa"/>
            <w:tcBorders>
              <w:bottom w:val="single" w:sz="12" w:space="0" w:color="95B3D7"/>
              <w:right w:val="single" w:sz="12" w:space="0" w:color="95B3D7"/>
            </w:tcBorders>
            <w:shd w:val="clear" w:color="auto" w:fill="DBE5F1" w:themeFill="accent1" w:themeFillTint="33"/>
            <w:tcMar>
              <w:top w:w="0" w:type="dxa"/>
              <w:left w:w="120" w:type="dxa"/>
              <w:bottom w:w="0" w:type="dxa"/>
              <w:right w:w="120" w:type="dxa"/>
            </w:tcMar>
          </w:tcPr>
          <w:p w14:paraId="1EC79AE8" w14:textId="77777777" w:rsidR="003C6970" w:rsidRPr="00E73844" w:rsidRDefault="003C6970" w:rsidP="003C6970">
            <w:pPr>
              <w:rPr>
                <w:rFonts w:cs="Liberation Sans"/>
                <w:szCs w:val="20"/>
              </w:rPr>
            </w:pPr>
            <w:r w:rsidRPr="00E73844">
              <w:rPr>
                <w:rFonts w:cs="Liberation Sans"/>
                <w:szCs w:val="20"/>
              </w:rPr>
              <w:t>other</w:t>
            </w:r>
          </w:p>
        </w:tc>
        <w:tc>
          <w:tcPr>
            <w:tcW w:w="1875" w:type="dxa"/>
            <w:tcBorders>
              <w:bottom w:val="single" w:sz="12" w:space="0" w:color="95B3D7"/>
              <w:right w:val="single" w:sz="12" w:space="0" w:color="95B3D7"/>
            </w:tcBorders>
            <w:shd w:val="clear" w:color="auto" w:fill="DBE5F1" w:themeFill="accent1" w:themeFillTint="33"/>
            <w:tcMar>
              <w:top w:w="0" w:type="dxa"/>
              <w:left w:w="120" w:type="dxa"/>
              <w:bottom w:w="0" w:type="dxa"/>
              <w:right w:w="120" w:type="dxa"/>
            </w:tcMar>
          </w:tcPr>
          <w:p w14:paraId="6A8E809C" w14:textId="77777777" w:rsidR="003C6970" w:rsidRPr="00E73844" w:rsidRDefault="003C6970" w:rsidP="003C6970">
            <w:pPr>
              <w:rPr>
                <w:rFonts w:cs="Liberation Sans"/>
                <w:szCs w:val="20"/>
              </w:rPr>
            </w:pPr>
            <w:r w:rsidRPr="00E73844">
              <w:rPr>
                <w:rFonts w:cs="Liberation Sans"/>
                <w:szCs w:val="20"/>
              </w:rPr>
              <w:t>Other</w:t>
            </w:r>
          </w:p>
        </w:tc>
        <w:tc>
          <w:tcPr>
            <w:tcW w:w="2835" w:type="dxa"/>
            <w:tcBorders>
              <w:bottom w:val="single" w:sz="12" w:space="0" w:color="95B3D7"/>
              <w:right w:val="single" w:sz="12" w:space="0" w:color="95B3D7"/>
            </w:tcBorders>
            <w:shd w:val="clear" w:color="auto" w:fill="DBE5F1" w:themeFill="accent1" w:themeFillTint="33"/>
            <w:tcMar>
              <w:top w:w="0" w:type="dxa"/>
              <w:left w:w="120" w:type="dxa"/>
              <w:bottom w:w="0" w:type="dxa"/>
              <w:right w:w="120" w:type="dxa"/>
            </w:tcMar>
          </w:tcPr>
          <w:p w14:paraId="77E8C1B3" w14:textId="77777777" w:rsidR="003C6970" w:rsidRPr="00E73844" w:rsidRDefault="003C6970" w:rsidP="003C6970">
            <w:pPr>
              <w:rPr>
                <w:rFonts w:cs="Liberation Sans"/>
                <w:szCs w:val="20"/>
              </w:rPr>
            </w:pPr>
            <w:r w:rsidRPr="00E73844">
              <w:rPr>
                <w:rFonts w:cs="Liberation Sans"/>
                <w:szCs w:val="20"/>
              </w:rPr>
              <w:t>other</w:t>
            </w:r>
          </w:p>
        </w:tc>
        <w:tc>
          <w:tcPr>
            <w:tcW w:w="1065" w:type="dxa"/>
            <w:tcBorders>
              <w:bottom w:val="single" w:sz="12" w:space="0" w:color="95B3D7"/>
              <w:right w:val="single" w:sz="12" w:space="0" w:color="95B3D7"/>
            </w:tcBorders>
            <w:shd w:val="clear" w:color="auto" w:fill="DBE5F1" w:themeFill="accent1" w:themeFillTint="33"/>
            <w:tcMar>
              <w:top w:w="0" w:type="dxa"/>
              <w:left w:w="120" w:type="dxa"/>
              <w:bottom w:w="0" w:type="dxa"/>
              <w:right w:w="120" w:type="dxa"/>
            </w:tcMar>
          </w:tcPr>
          <w:p w14:paraId="375BF8D9" w14:textId="77777777" w:rsidR="003C6970" w:rsidRPr="00E73844" w:rsidRDefault="003C6970" w:rsidP="003C6970">
            <w:pPr>
              <w:rPr>
                <w:rFonts w:cs="Liberation Sans"/>
                <w:szCs w:val="20"/>
              </w:rPr>
            </w:pPr>
            <w:r w:rsidRPr="00E73844">
              <w:rPr>
                <w:rFonts w:cs="Liberation Sans"/>
                <w:szCs w:val="20"/>
              </w:rPr>
              <w:t>1</w:t>
            </w:r>
          </w:p>
        </w:tc>
      </w:tr>
      <w:tr w:rsidR="003C6970" w14:paraId="025425A9" w14:textId="77777777" w:rsidTr="00933410">
        <w:trPr>
          <w:cantSplit/>
          <w:trHeight w:val="300"/>
        </w:trPr>
        <w:tc>
          <w:tcPr>
            <w:tcW w:w="1170" w:type="dxa"/>
            <w:vMerge w:val="restart"/>
            <w:tcBorders>
              <w:left w:val="single" w:sz="8" w:space="0" w:color="284E3F"/>
              <w:right w:val="single" w:sz="12" w:space="0" w:color="95B3D7"/>
            </w:tcBorders>
            <w:tcMar>
              <w:top w:w="0" w:type="dxa"/>
              <w:left w:w="120" w:type="dxa"/>
              <w:bottom w:w="0" w:type="dxa"/>
              <w:right w:w="120" w:type="dxa"/>
            </w:tcMar>
          </w:tcPr>
          <w:p w14:paraId="1A0C0B5E" w14:textId="77777777" w:rsidR="003C6970" w:rsidRPr="00B71634" w:rsidRDefault="003C6970" w:rsidP="003C6970">
            <w:pPr>
              <w:rPr>
                <w:rFonts w:cs="Liberation Sans"/>
                <w:szCs w:val="20"/>
              </w:rPr>
            </w:pPr>
            <w:r w:rsidRPr="00B71634">
              <w:rPr>
                <w:rFonts w:cs="Liberation Sans"/>
                <w:szCs w:val="20"/>
              </w:rPr>
              <w:t>OET-001</w:t>
            </w:r>
          </w:p>
        </w:tc>
        <w:tc>
          <w:tcPr>
            <w:tcW w:w="2190" w:type="dxa"/>
            <w:vMerge w:val="restart"/>
            <w:tcBorders>
              <w:right w:val="single" w:sz="12" w:space="0" w:color="95B3D7"/>
            </w:tcBorders>
            <w:tcMar>
              <w:top w:w="0" w:type="dxa"/>
              <w:left w:w="120" w:type="dxa"/>
              <w:bottom w:w="0" w:type="dxa"/>
              <w:right w:w="120" w:type="dxa"/>
            </w:tcMar>
          </w:tcPr>
          <w:p w14:paraId="5B1CDFDA" w14:textId="77777777" w:rsidR="003C6970" w:rsidRPr="00E73844" w:rsidRDefault="003C6970" w:rsidP="003C6970">
            <w:pPr>
              <w:rPr>
                <w:rFonts w:cs="Liberation Sans"/>
                <w:szCs w:val="20"/>
              </w:rPr>
            </w:pPr>
            <w:r w:rsidRPr="00E73844">
              <w:rPr>
                <w:rFonts w:cs="Liberation Sans"/>
                <w:szCs w:val="20"/>
              </w:rPr>
              <w:t xml:space="preserve">accumulating </w:t>
            </w:r>
            <w:r w:rsidRPr="00DD5B30">
              <w:rPr>
                <w:rFonts w:cs="Liberation Sans"/>
                <w:i/>
                <w:szCs w:val="20"/>
              </w:rPr>
              <w:t>ice</w:t>
            </w:r>
          </w:p>
        </w:tc>
        <w:tc>
          <w:tcPr>
            <w:tcW w:w="1875" w:type="dxa"/>
            <w:tcBorders>
              <w:bottom w:val="single" w:sz="12" w:space="0" w:color="95B3D7"/>
              <w:right w:val="single" w:sz="12" w:space="0" w:color="95B3D7"/>
            </w:tcBorders>
            <w:tcMar>
              <w:top w:w="0" w:type="dxa"/>
              <w:left w:w="120" w:type="dxa"/>
              <w:bottom w:w="0" w:type="dxa"/>
              <w:right w:w="120" w:type="dxa"/>
            </w:tcMar>
          </w:tcPr>
          <w:p w14:paraId="7DC48BB4" w14:textId="77777777" w:rsidR="003C6970" w:rsidRPr="00E73844" w:rsidRDefault="003C6970" w:rsidP="003C697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tcMar>
              <w:top w:w="0" w:type="dxa"/>
              <w:left w:w="120" w:type="dxa"/>
              <w:bottom w:w="0" w:type="dxa"/>
              <w:right w:w="120" w:type="dxa"/>
            </w:tcMar>
          </w:tcPr>
          <w:p w14:paraId="78306C9A" w14:textId="77777777" w:rsidR="003C6970" w:rsidRPr="00E73844" w:rsidRDefault="003C6970" w:rsidP="003C6970">
            <w:pPr>
              <w:rPr>
                <w:rFonts w:cs="Liberation Sans"/>
                <w:szCs w:val="20"/>
              </w:rPr>
            </w:pPr>
            <w:r>
              <w:rPr>
                <w:rFonts w:cs="Liberation Sans"/>
                <w:szCs w:val="20"/>
              </w:rPr>
              <w:t>precipitation</w:t>
            </w:r>
          </w:p>
        </w:tc>
        <w:tc>
          <w:tcPr>
            <w:tcW w:w="1065" w:type="dxa"/>
            <w:vMerge w:val="restart"/>
            <w:tcBorders>
              <w:right w:val="single" w:sz="12" w:space="0" w:color="95B3D7"/>
            </w:tcBorders>
            <w:tcMar>
              <w:top w:w="0" w:type="dxa"/>
              <w:left w:w="120" w:type="dxa"/>
              <w:bottom w:w="0" w:type="dxa"/>
              <w:right w:w="120" w:type="dxa"/>
            </w:tcMar>
          </w:tcPr>
          <w:p w14:paraId="74C345A8" w14:textId="77777777" w:rsidR="003C6970" w:rsidRPr="00E73844" w:rsidRDefault="003C6970" w:rsidP="003C6970">
            <w:pPr>
              <w:rPr>
                <w:rFonts w:cs="Liberation Sans"/>
                <w:szCs w:val="20"/>
              </w:rPr>
            </w:pPr>
            <w:r w:rsidRPr="00E73844">
              <w:rPr>
                <w:rFonts w:cs="Liberation Sans"/>
                <w:szCs w:val="20"/>
              </w:rPr>
              <w:t>1</w:t>
            </w:r>
          </w:p>
        </w:tc>
      </w:tr>
      <w:tr w:rsidR="003C6970" w14:paraId="0B6A81CF" w14:textId="77777777" w:rsidTr="003C6970">
        <w:trPr>
          <w:cantSplit/>
          <w:trHeight w:val="300"/>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1357FF6" w14:textId="77777777" w:rsidR="003C6970" w:rsidRPr="00B71634" w:rsidRDefault="003C6970" w:rsidP="003C697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C7AE9B8" w14:textId="77777777" w:rsidR="003C6970" w:rsidRPr="00E73844" w:rsidRDefault="003C6970" w:rsidP="003C6970">
            <w:pPr>
              <w:rPr>
                <w:rFonts w:cs="Liberation Sans"/>
                <w:szCs w:val="20"/>
              </w:rPr>
            </w:pPr>
          </w:p>
        </w:tc>
        <w:tc>
          <w:tcPr>
            <w:tcW w:w="1875" w:type="dxa"/>
            <w:tcBorders>
              <w:bottom w:val="single" w:sz="12" w:space="0" w:color="95B3D7"/>
              <w:right w:val="single" w:sz="12" w:space="0" w:color="95B3D7"/>
            </w:tcBorders>
            <w:tcMar>
              <w:top w:w="0" w:type="dxa"/>
              <w:left w:w="120" w:type="dxa"/>
              <w:bottom w:w="0" w:type="dxa"/>
              <w:right w:w="120" w:type="dxa"/>
            </w:tcMar>
          </w:tcPr>
          <w:p w14:paraId="0265113D" w14:textId="77777777" w:rsidR="003C6970" w:rsidRPr="00E73844" w:rsidRDefault="003C6970" w:rsidP="003C697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tcMar>
              <w:top w:w="0" w:type="dxa"/>
              <w:left w:w="120" w:type="dxa"/>
              <w:bottom w:w="0" w:type="dxa"/>
              <w:right w:w="120" w:type="dxa"/>
            </w:tcMar>
          </w:tcPr>
          <w:p w14:paraId="7A52F905" w14:textId="77777777" w:rsidR="003C6970" w:rsidRPr="00E73844" w:rsidRDefault="003C6970" w:rsidP="003C6970">
            <w:pPr>
              <w:rPr>
                <w:rFonts w:cs="Liberation Sans"/>
                <w:szCs w:val="20"/>
              </w:rPr>
            </w:pPr>
            <w:r w:rsidRPr="00E73844">
              <w:rPr>
                <w:rFonts w:cs="Liberation Sans"/>
                <w:szCs w:val="20"/>
              </w:rPr>
              <w:t>aquatic, terrestrial</w:t>
            </w:r>
          </w:p>
        </w:tc>
        <w:tc>
          <w:tcPr>
            <w:tcW w:w="1065" w:type="dxa"/>
            <w:vMerge/>
            <w:tcBorders>
              <w:bottom w:val="single" w:sz="12" w:space="0" w:color="95B3D7"/>
              <w:right w:val="single" w:sz="12" w:space="0" w:color="95B3D7"/>
            </w:tcBorders>
            <w:tcMar>
              <w:top w:w="0" w:type="dxa"/>
              <w:left w:w="120" w:type="dxa"/>
              <w:bottom w:w="0" w:type="dxa"/>
              <w:right w:w="120" w:type="dxa"/>
            </w:tcMar>
          </w:tcPr>
          <w:p w14:paraId="5C2826EF" w14:textId="77777777" w:rsidR="003C6970" w:rsidRPr="00E73844" w:rsidRDefault="003C6970" w:rsidP="003C6970">
            <w:pPr>
              <w:rPr>
                <w:rFonts w:cs="Liberation Sans"/>
                <w:szCs w:val="20"/>
              </w:rPr>
            </w:pPr>
          </w:p>
        </w:tc>
      </w:tr>
      <w:tr w:rsidR="005E0145" w14:paraId="1B7883B2" w14:textId="77777777" w:rsidTr="00933410">
        <w:trPr>
          <w:cantSplit/>
          <w:trHeight w:val="300"/>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100293A8" w14:textId="77777777" w:rsidR="005E0145" w:rsidRPr="00B71634" w:rsidRDefault="005E0145" w:rsidP="003C6970">
            <w:pPr>
              <w:rPr>
                <w:rFonts w:cs="Liberation Sans"/>
                <w:szCs w:val="20"/>
              </w:rPr>
            </w:pPr>
            <w:r w:rsidRPr="00B71634">
              <w:rPr>
                <w:rFonts w:cs="Liberation Sans"/>
                <w:szCs w:val="20"/>
              </w:rPr>
              <w:t>OET-002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4DE74303" w14:textId="77777777" w:rsidR="005E0145" w:rsidRPr="00E73844" w:rsidRDefault="005E0145" w:rsidP="003C6970">
            <w:pPr>
              <w:rPr>
                <w:rFonts w:cs="Liberation Sans"/>
                <w:szCs w:val="20"/>
              </w:rPr>
            </w:pPr>
            <w:r w:rsidRPr="00E73844">
              <w:rPr>
                <w:rFonts w:cs="Liberation Sans"/>
                <w:szCs w:val="20"/>
              </w:rPr>
              <w:t xml:space="preserve">active </w:t>
            </w:r>
            <w:r w:rsidRPr="00DD5B30">
              <w:rPr>
                <w:rFonts w:cs="Liberation Sans"/>
                <w:i/>
                <w:szCs w:val="20"/>
              </w:rPr>
              <w:t>shooter</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C029FA9" w14:textId="77777777" w:rsidR="005E0145" w:rsidRPr="00E73844" w:rsidRDefault="005E0145" w:rsidP="003C6970">
            <w:pPr>
              <w:rPr>
                <w:rFonts w:cs="Liberation Sans"/>
                <w:szCs w:val="20"/>
              </w:rPr>
            </w:pPr>
            <w:r>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BB3DA81" w14:textId="77777777" w:rsidR="005E0145" w:rsidRPr="00E73844" w:rsidRDefault="005E0145" w:rsidP="003C6970">
            <w:pPr>
              <w:rPr>
                <w:rFonts w:cs="Liberation Sans"/>
                <w:szCs w:val="20"/>
              </w:rPr>
            </w:pPr>
            <w:r>
              <w:rPr>
                <w:rFonts w:cs="Liberation Sans"/>
                <w:szCs w:val="20"/>
              </w:rPr>
              <w:t>law enforcement, life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4DD264F9" w14:textId="77777777" w:rsidR="005E0145" w:rsidRPr="00E73844" w:rsidRDefault="005E0145" w:rsidP="003C6970">
            <w:pPr>
              <w:rPr>
                <w:rFonts w:cs="Liberation Sans"/>
                <w:szCs w:val="20"/>
              </w:rPr>
            </w:pPr>
            <w:r w:rsidRPr="00E73844">
              <w:rPr>
                <w:rFonts w:cs="Liberation Sans"/>
                <w:szCs w:val="20"/>
              </w:rPr>
              <w:t>1</w:t>
            </w:r>
          </w:p>
        </w:tc>
      </w:tr>
      <w:tr w:rsidR="005E0145" w14:paraId="0FD37912" w14:textId="77777777">
        <w:trPr>
          <w:cantSplit/>
          <w:trHeight w:val="300"/>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960F1F7" w14:textId="77777777" w:rsidR="005E0145" w:rsidRPr="00B71634" w:rsidRDefault="005E0145" w:rsidP="005E0145">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72F9AAD" w14:textId="77777777" w:rsidR="005E0145" w:rsidRPr="00E73844" w:rsidRDefault="005E0145" w:rsidP="005E0145">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84DA1C3" w14:textId="77777777" w:rsidR="005E0145" w:rsidRPr="00E73844" w:rsidRDefault="005E0145" w:rsidP="005E0145">
            <w:pPr>
              <w:rPr>
                <w:rFonts w:cs="Liberation Sans"/>
                <w:szCs w:val="20"/>
              </w:rPr>
            </w:pPr>
            <w:r w:rsidRPr="00E73844">
              <w:rPr>
                <w:rFonts w:cs="Liberation Sans"/>
                <w:szCs w:val="20"/>
              </w:rPr>
              <w:t>Safety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543712E" w14:textId="77777777" w:rsidR="005E0145" w:rsidRPr="00E73844" w:rsidRDefault="005E0145" w:rsidP="005E0145">
            <w:pPr>
              <w:rPr>
                <w:rFonts w:cs="Liberation Sans"/>
                <w:szCs w:val="20"/>
              </w:rPr>
            </w:pPr>
            <w:r w:rsidRPr="00E73844">
              <w:rPr>
                <w:rFonts w:cs="Liberation Sans"/>
                <w:szCs w:val="20"/>
              </w:rPr>
              <w:t>life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759EC85" w14:textId="77777777" w:rsidR="005E0145" w:rsidRPr="00E73844" w:rsidRDefault="005E0145" w:rsidP="005E0145">
            <w:pPr>
              <w:rPr>
                <w:rFonts w:cs="Liberation Sans"/>
                <w:szCs w:val="20"/>
              </w:rPr>
            </w:pPr>
          </w:p>
        </w:tc>
      </w:tr>
      <w:tr w:rsidR="0068012C" w14:paraId="73A4594A" w14:textId="77777777">
        <w:trPr>
          <w:cantSplit/>
          <w:trHeight w:val="355"/>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ED85758" w14:textId="77777777" w:rsidR="0068012C" w:rsidRPr="00B71634" w:rsidRDefault="0068012C" w:rsidP="0068012C">
            <w:pPr>
              <w:rPr>
                <w:rFonts w:cs="Liberation Sans"/>
                <w:szCs w:val="20"/>
              </w:rPr>
            </w:pPr>
            <w:r w:rsidRPr="00B71634">
              <w:rPr>
                <w:rFonts w:cs="Liberation Sans"/>
                <w:szCs w:val="20"/>
              </w:rPr>
              <w:t>OET-003</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0C9BA077" w14:textId="77777777" w:rsidR="0068012C" w:rsidRPr="0061301E" w:rsidRDefault="0068012C" w:rsidP="0068012C">
            <w:pPr>
              <w:rPr>
                <w:rFonts w:cs="Liberation Sans"/>
                <w:szCs w:val="20"/>
              </w:rPr>
            </w:pPr>
            <w:r w:rsidRPr="0061301E">
              <w:rPr>
                <w:rFonts w:cs="Liberation Sans"/>
                <w:szCs w:val="20"/>
              </w:rPr>
              <w:t xml:space="preserve">administrative </w:t>
            </w:r>
            <w:r w:rsidRPr="00DD5B30">
              <w:rPr>
                <w:rFonts w:cs="Liberation Sans"/>
                <w:i/>
                <w:szCs w:val="20"/>
              </w:rPr>
              <w:t>action</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967B25F" w14:textId="77777777" w:rsidR="0068012C" w:rsidRPr="0061301E" w:rsidRDefault="0068012C" w:rsidP="0068012C">
            <w:pPr>
              <w:rPr>
                <w:rFonts w:cs="Liberation Sans"/>
                <w:szCs w:val="20"/>
              </w:rPr>
            </w:pPr>
            <w:r w:rsidRPr="0061301E">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A32C8BF" w14:textId="77777777" w:rsidR="0068012C" w:rsidRPr="0061301E" w:rsidRDefault="0068012C" w:rsidP="0068012C">
            <w:pPr>
              <w:rPr>
                <w:rFonts w:cs="Liberation Sans"/>
                <w:szCs w:val="20"/>
              </w:rPr>
            </w:pPr>
            <w:r w:rsidRPr="0061301E">
              <w:rPr>
                <w:rFonts w:cs="Liberation Sans"/>
                <w:szCs w:val="20"/>
              </w:rPr>
              <w:t>(all)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794BFFE1" w14:textId="77777777" w:rsidR="0068012C" w:rsidRPr="0061301E" w:rsidRDefault="0068012C" w:rsidP="0068012C">
            <w:pPr>
              <w:rPr>
                <w:rFonts w:cs="Liberation Sans"/>
                <w:szCs w:val="20"/>
              </w:rPr>
            </w:pPr>
            <w:r w:rsidRPr="0061301E">
              <w:rPr>
                <w:rFonts w:cs="Liberation Sans"/>
                <w:szCs w:val="20"/>
              </w:rPr>
              <w:t>1</w:t>
            </w:r>
          </w:p>
        </w:tc>
      </w:tr>
      <w:tr w:rsidR="005E0145" w14:paraId="45A84D2B" w14:textId="77777777" w:rsidTr="00933410">
        <w:trPr>
          <w:cantSplit/>
          <w:trHeight w:val="312"/>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3026426" w14:textId="77777777" w:rsidR="005E0145" w:rsidRPr="00B71634" w:rsidRDefault="005E0145" w:rsidP="005E0145">
            <w:pPr>
              <w:rPr>
                <w:rFonts w:cs="Liberation Sans"/>
                <w:szCs w:val="20"/>
              </w:rPr>
            </w:pPr>
            <w:r w:rsidRPr="00B71634">
              <w:rPr>
                <w:rFonts w:cs="Liberation Sans"/>
                <w:szCs w:val="20"/>
              </w:rPr>
              <w:t>OET-004</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0DC8A773" w14:textId="77777777" w:rsidR="005E0145" w:rsidRPr="00E73844" w:rsidRDefault="005E0145" w:rsidP="005E0145">
            <w:pPr>
              <w:rPr>
                <w:rFonts w:cs="Liberation Sans"/>
                <w:szCs w:val="20"/>
              </w:rPr>
            </w:pPr>
            <w:r w:rsidRPr="00E73844">
              <w:rPr>
                <w:rFonts w:cs="Liberation Sans"/>
                <w:szCs w:val="20"/>
              </w:rPr>
              <w:t xml:space="preserve">air </w:t>
            </w:r>
            <w:r w:rsidRPr="00DD5B30">
              <w:rPr>
                <w:rFonts w:cs="Liberation Sans"/>
                <w:i/>
                <w:szCs w:val="20"/>
              </w:rPr>
              <w:t>hazard</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5CCAF9C" w14:textId="77777777" w:rsidR="005E0145" w:rsidRPr="00E73844" w:rsidRDefault="005E0145" w:rsidP="005E0145">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879D36D" w14:textId="77777777" w:rsidR="005E0145" w:rsidRPr="00E73844" w:rsidRDefault="005E0145" w:rsidP="005E0145">
            <w:pPr>
              <w:rPr>
                <w:rFonts w:cs="Liberation Sans"/>
                <w:szCs w:val="20"/>
              </w:rPr>
            </w:pPr>
            <w:r w:rsidRPr="00E73844">
              <w:rPr>
                <w:rFonts w:cs="Liberation Sans"/>
                <w:szCs w:val="20"/>
              </w:rPr>
              <w:t>airborne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74B1020B" w14:textId="77777777" w:rsidR="005E0145" w:rsidRPr="00E73844" w:rsidRDefault="005E0145" w:rsidP="005E0145">
            <w:pPr>
              <w:rPr>
                <w:rFonts w:cs="Liberation Sans"/>
                <w:szCs w:val="20"/>
              </w:rPr>
            </w:pPr>
            <w:r>
              <w:rPr>
                <w:rFonts w:cs="Liberation Sans"/>
                <w:szCs w:val="20"/>
              </w:rPr>
              <w:t>1</w:t>
            </w:r>
          </w:p>
        </w:tc>
      </w:tr>
      <w:tr w:rsidR="005E0145" w14:paraId="0FBC78E7" w14:textId="77777777" w:rsidTr="005E0145">
        <w:trPr>
          <w:cantSplit/>
          <w:trHeight w:val="447"/>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4A5371F" w14:textId="77777777" w:rsidR="005E0145" w:rsidRPr="00B71634" w:rsidRDefault="005E0145" w:rsidP="0068012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1408B8F" w14:textId="77777777" w:rsidR="005E0145" w:rsidRPr="00E73844" w:rsidRDefault="005E0145" w:rsidP="0068012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436CAFD" w14:textId="77777777" w:rsidR="005E0145" w:rsidRPr="00E73844" w:rsidRDefault="005E0145" w:rsidP="0068012C">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515FDD1" w14:textId="77777777" w:rsidR="005E0145" w:rsidRPr="00E73844" w:rsidRDefault="005E0145" w:rsidP="0068012C">
            <w:pPr>
              <w:rPr>
                <w:rFonts w:cs="Liberation Sans"/>
                <w:szCs w:val="20"/>
              </w:rPr>
            </w:pPr>
            <w:r w:rsidRPr="00E73844">
              <w:rPr>
                <w:rFonts w:cs="Liberation Sans"/>
                <w:szCs w:val="20"/>
              </w:rPr>
              <w:t>air</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7B6ED5B" w14:textId="77777777" w:rsidR="005E0145" w:rsidRPr="00E73844" w:rsidRDefault="005E0145" w:rsidP="0068012C">
            <w:pPr>
              <w:rPr>
                <w:rFonts w:cs="Liberation Sans"/>
                <w:szCs w:val="20"/>
              </w:rPr>
            </w:pPr>
          </w:p>
        </w:tc>
      </w:tr>
      <w:tr w:rsidR="005E0145" w14:paraId="07280FEF" w14:textId="77777777" w:rsidTr="00AA1E48">
        <w:trPr>
          <w:cantSplit/>
          <w:trHeight w:val="411"/>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C76FC46" w14:textId="77777777" w:rsidR="005E0145" w:rsidRPr="00B71634" w:rsidRDefault="005E0145" w:rsidP="0068012C">
            <w:pPr>
              <w:rPr>
                <w:rFonts w:cs="Liberation Sans"/>
                <w:szCs w:val="20"/>
              </w:rPr>
            </w:pPr>
            <w:r w:rsidRPr="00B71634">
              <w:rPr>
                <w:rFonts w:cs="Liberation Sans"/>
                <w:szCs w:val="20"/>
              </w:rPr>
              <w:t>OET-005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0BB8F8C7" w14:textId="77777777" w:rsidR="005E0145" w:rsidRPr="00E73844" w:rsidRDefault="005E0145" w:rsidP="0068012C">
            <w:pPr>
              <w:rPr>
                <w:rFonts w:cs="Liberation Sans"/>
                <w:szCs w:val="20"/>
              </w:rPr>
            </w:pPr>
            <w:r w:rsidRPr="00E73844">
              <w:rPr>
                <w:rFonts w:cs="Liberation Sans"/>
                <w:szCs w:val="20"/>
              </w:rPr>
              <w:t xml:space="preserve">poor air </w:t>
            </w:r>
            <w:r w:rsidRPr="00DD5B30">
              <w:rPr>
                <w:rFonts w:cs="Liberation Sans"/>
                <w:i/>
                <w:szCs w:val="20"/>
              </w:rPr>
              <w:t>quality</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22C9A9F" w14:textId="77777777" w:rsidR="005E0145" w:rsidRPr="00E73844" w:rsidRDefault="005E0145" w:rsidP="0068012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434A5AC" w14:textId="77777777" w:rsidR="005E0145" w:rsidRPr="00E73844" w:rsidRDefault="005E0145" w:rsidP="0068012C">
            <w:pPr>
              <w:rPr>
                <w:rFonts w:cs="Liberation Sans"/>
                <w:szCs w:val="20"/>
              </w:rPr>
            </w:pPr>
            <w:r w:rsidRPr="00E73844">
              <w:rPr>
                <w:rFonts w:cs="Liberation Sans"/>
                <w:szCs w:val="20"/>
              </w:rPr>
              <w:t>airborne</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2C47E24" w14:textId="77777777" w:rsidR="005E0145" w:rsidRPr="00E73844" w:rsidRDefault="005E0145" w:rsidP="0068012C">
            <w:pPr>
              <w:rPr>
                <w:rFonts w:cs="Liberation Sans"/>
                <w:szCs w:val="20"/>
              </w:rPr>
            </w:pPr>
            <w:r w:rsidRPr="00E73844">
              <w:rPr>
                <w:rFonts w:cs="Liberation Sans"/>
                <w:szCs w:val="20"/>
              </w:rPr>
              <w:t>1</w:t>
            </w:r>
          </w:p>
        </w:tc>
      </w:tr>
      <w:tr w:rsidR="005E0145" w14:paraId="61BBC9F9" w14:textId="77777777" w:rsidTr="00AA1E48">
        <w:trPr>
          <w:cantSplit/>
          <w:trHeight w:val="389"/>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6F80A09" w14:textId="77777777" w:rsidR="005E0145" w:rsidRPr="00B71634" w:rsidRDefault="005E0145" w:rsidP="0068012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4A5B651" w14:textId="77777777" w:rsidR="005E0145" w:rsidRPr="00E73844" w:rsidRDefault="005E0145" w:rsidP="0068012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44FF9FF" w14:textId="77777777" w:rsidR="005E0145" w:rsidRPr="00E73844" w:rsidRDefault="005E0145" w:rsidP="0068012C">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B368ACB" w14:textId="77777777" w:rsidR="005E0145" w:rsidRPr="00E73844" w:rsidRDefault="005E0145" w:rsidP="0068012C">
            <w:pPr>
              <w:rPr>
                <w:rFonts w:cs="Liberation Sans"/>
                <w:szCs w:val="20"/>
              </w:rPr>
            </w:pPr>
            <w:r w:rsidRPr="00E73844">
              <w:rPr>
                <w:rFonts w:cs="Liberation Sans"/>
                <w:szCs w:val="20"/>
              </w:rPr>
              <w:t>physical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767781CF" w14:textId="77777777" w:rsidR="005E0145" w:rsidRPr="00E73844" w:rsidRDefault="005E0145" w:rsidP="0068012C">
            <w:pPr>
              <w:rPr>
                <w:rFonts w:cs="Liberation Sans"/>
                <w:szCs w:val="20"/>
              </w:rPr>
            </w:pPr>
          </w:p>
        </w:tc>
      </w:tr>
      <w:tr w:rsidR="00AA1E48" w14:paraId="1E9C64DC" w14:textId="77777777" w:rsidTr="00AA1E48">
        <w:trPr>
          <w:cantSplit/>
          <w:trHeight w:val="394"/>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7C404552" w14:textId="77777777" w:rsidR="00AA1E48" w:rsidRPr="00B71634" w:rsidRDefault="00AA1E48" w:rsidP="0068012C">
            <w:pPr>
              <w:rPr>
                <w:rFonts w:cs="Liberation Sans"/>
                <w:szCs w:val="20"/>
              </w:rPr>
            </w:pPr>
            <w:r w:rsidRPr="00B71634">
              <w:rPr>
                <w:rFonts w:cs="Liberation Sans"/>
                <w:szCs w:val="20"/>
              </w:rPr>
              <w:t>OET-006</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48B06242" w14:textId="77777777" w:rsidR="00AA1E48" w:rsidRPr="00E73844" w:rsidRDefault="00AA1E48" w:rsidP="0068012C">
            <w:pPr>
              <w:rPr>
                <w:rFonts w:cs="Liberation Sans"/>
                <w:szCs w:val="20"/>
              </w:rPr>
            </w:pPr>
            <w:r w:rsidRPr="00E73844">
              <w:rPr>
                <w:rFonts w:cs="Liberation Sans"/>
                <w:szCs w:val="20"/>
              </w:rPr>
              <w:t xml:space="preserve">stagnant </w:t>
            </w:r>
            <w:r w:rsidRPr="00DD5B30">
              <w:rPr>
                <w:rFonts w:cs="Liberation Sans"/>
                <w:i/>
                <w:szCs w:val="20"/>
              </w:rPr>
              <w:t>air</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1B66767" w14:textId="77777777" w:rsidR="00AA1E48" w:rsidRPr="00E73844" w:rsidRDefault="00AA1E48" w:rsidP="0068012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DA9A3B3" w14:textId="77777777" w:rsidR="00AA1E48" w:rsidRPr="00E73844" w:rsidRDefault="00AA1E48" w:rsidP="0068012C">
            <w:pPr>
              <w:rPr>
                <w:rFonts w:cs="Liberation Sans"/>
                <w:szCs w:val="20"/>
              </w:rPr>
            </w:pPr>
            <w:r w:rsidRPr="00E73844">
              <w:rPr>
                <w:rFonts w:cs="Liberation Sans"/>
                <w:szCs w:val="20"/>
              </w:rPr>
              <w:t>airborne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2FF9D63B" w14:textId="77777777" w:rsidR="00AA1E48" w:rsidRPr="00E73844" w:rsidRDefault="00AA1E48" w:rsidP="0068012C">
            <w:pPr>
              <w:rPr>
                <w:rFonts w:cs="Liberation Sans"/>
                <w:szCs w:val="20"/>
              </w:rPr>
            </w:pPr>
            <w:r w:rsidRPr="00E73844">
              <w:rPr>
                <w:rFonts w:cs="Liberation Sans"/>
                <w:szCs w:val="20"/>
              </w:rPr>
              <w:t>1</w:t>
            </w:r>
          </w:p>
        </w:tc>
      </w:tr>
      <w:tr w:rsidR="00AA1E48" w14:paraId="0D351105" w14:textId="77777777" w:rsidTr="00AA1E48">
        <w:trPr>
          <w:cantSplit/>
          <w:trHeight w:val="400"/>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0D61413" w14:textId="77777777" w:rsidR="00AA1E48" w:rsidRPr="00B71634" w:rsidRDefault="00AA1E48" w:rsidP="0068012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FCD1A08" w14:textId="77777777" w:rsidR="00AA1E48" w:rsidRPr="00E73844" w:rsidRDefault="00AA1E48" w:rsidP="0068012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A6C8BEE" w14:textId="77777777" w:rsidR="00AA1E48" w:rsidRPr="00E73844" w:rsidRDefault="00AA1E48" w:rsidP="0068012C">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141204D" w14:textId="77777777" w:rsidR="00AA1E48" w:rsidRPr="00E73844" w:rsidRDefault="00AA1E48" w:rsidP="0068012C">
            <w:pPr>
              <w:rPr>
                <w:rFonts w:cs="Liberation Sans"/>
                <w:szCs w:val="20"/>
              </w:rPr>
            </w:pPr>
            <w:r w:rsidRPr="00E73844">
              <w:rPr>
                <w:rFonts w:cs="Liberation Sans"/>
                <w:szCs w:val="20"/>
              </w:rPr>
              <w:t>physical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A80E099" w14:textId="77777777" w:rsidR="00AA1E48" w:rsidRPr="00E73844" w:rsidRDefault="00AA1E48" w:rsidP="0068012C">
            <w:pPr>
              <w:rPr>
                <w:rFonts w:cs="Liberation Sans"/>
                <w:szCs w:val="20"/>
              </w:rPr>
            </w:pPr>
          </w:p>
        </w:tc>
      </w:tr>
      <w:tr w:rsidR="00AA1E48" w14:paraId="6FEB339B" w14:textId="77777777" w:rsidTr="00AA1E48">
        <w:trPr>
          <w:cantSplit/>
          <w:trHeight w:val="39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7DAB293" w14:textId="77777777" w:rsidR="00AA1E48" w:rsidRPr="00B71634" w:rsidRDefault="00AA1E48" w:rsidP="0068012C">
            <w:pPr>
              <w:rPr>
                <w:rFonts w:cs="Liberation Sans"/>
                <w:szCs w:val="20"/>
              </w:rPr>
            </w:pPr>
            <w:r w:rsidRPr="00B71634">
              <w:rPr>
                <w:rFonts w:cs="Liberation Sans"/>
                <w:szCs w:val="20"/>
              </w:rPr>
              <w:t>OET-007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2C018F5D" w14:textId="77777777" w:rsidR="00AA1E48" w:rsidRPr="00E73844" w:rsidRDefault="00AA1E48" w:rsidP="0068012C">
            <w:pPr>
              <w:rPr>
                <w:rFonts w:cs="Liberation Sans"/>
                <w:szCs w:val="20"/>
              </w:rPr>
            </w:pPr>
            <w:r w:rsidRPr="00E73844">
              <w:rPr>
                <w:rFonts w:cs="Liberation Sans"/>
                <w:szCs w:val="20"/>
              </w:rPr>
              <w:t xml:space="preserve">aircraft </w:t>
            </w:r>
            <w:r w:rsidRPr="00DD5B30">
              <w:rPr>
                <w:rFonts w:cs="Liberation Sans"/>
                <w:i/>
                <w:szCs w:val="20"/>
              </w:rPr>
              <w:t>crash</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2E5B415" w14:textId="77777777" w:rsidR="00AA1E48" w:rsidRPr="00E73844" w:rsidRDefault="00AA1E48" w:rsidP="0068012C">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13A668A" w14:textId="77777777" w:rsidR="00AA1E48" w:rsidRPr="00E73844" w:rsidRDefault="00AA1E48" w:rsidP="0068012C">
            <w:pPr>
              <w:rPr>
                <w:rFonts w:cs="Liberation Sans"/>
                <w:szCs w:val="20"/>
              </w:rPr>
            </w:pPr>
            <w:r w:rsidRPr="00E73844">
              <w:rPr>
                <w:rFonts w:cs="Liberation Sans"/>
                <w:szCs w:val="20"/>
              </w:rPr>
              <w:t>air</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87C9EF7" w14:textId="77777777" w:rsidR="00AA1E48" w:rsidRPr="00E73844" w:rsidRDefault="00AA1E48" w:rsidP="0068012C">
            <w:pPr>
              <w:rPr>
                <w:rFonts w:cs="Liberation Sans"/>
                <w:szCs w:val="20"/>
              </w:rPr>
            </w:pPr>
            <w:r w:rsidRPr="00E73844">
              <w:rPr>
                <w:rFonts w:cs="Liberation Sans"/>
                <w:szCs w:val="20"/>
              </w:rPr>
              <w:t>1</w:t>
            </w:r>
          </w:p>
        </w:tc>
      </w:tr>
      <w:tr w:rsidR="00AA1E48" w14:paraId="51EA381F" w14:textId="77777777" w:rsidTr="00AA1E48">
        <w:trPr>
          <w:cantSplit/>
          <w:trHeight w:val="399"/>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D27C542" w14:textId="77777777" w:rsidR="00AA1E48" w:rsidRPr="00E73844" w:rsidRDefault="00AA1E48" w:rsidP="0068012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9C749DE" w14:textId="77777777" w:rsidR="00AA1E48" w:rsidRPr="00E73844" w:rsidRDefault="00AA1E48" w:rsidP="0068012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D69C223" w14:textId="77777777" w:rsidR="00AA1E48" w:rsidRPr="00E73844" w:rsidRDefault="00AA1E48" w:rsidP="0068012C">
            <w:pPr>
              <w:rPr>
                <w:rFonts w:cs="Liberation Sans"/>
                <w:szCs w:val="20"/>
              </w:rPr>
            </w:pPr>
            <w:r w:rsidRPr="00E73844">
              <w:rPr>
                <w:rFonts w:cs="Liberation Sans"/>
                <w:szCs w:val="20"/>
              </w:rPr>
              <w:t>Rescue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D496F2F" w14:textId="77777777" w:rsidR="00AA1E48" w:rsidRPr="00E73844" w:rsidRDefault="00AA1E48" w:rsidP="0068012C">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53B604E" w14:textId="77777777" w:rsidR="00AA1E48" w:rsidRPr="00E73844" w:rsidRDefault="00AA1E48" w:rsidP="0068012C">
            <w:pPr>
              <w:rPr>
                <w:rFonts w:cs="Liberation Sans"/>
                <w:szCs w:val="20"/>
              </w:rPr>
            </w:pPr>
          </w:p>
        </w:tc>
      </w:tr>
      <w:tr w:rsidR="00504C2A" w14:paraId="7D378F76" w14:textId="77777777" w:rsidTr="00504C2A">
        <w:trPr>
          <w:cantSplit/>
          <w:trHeight w:val="390"/>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2177E869" w14:textId="77777777" w:rsidR="00504C2A" w:rsidRPr="00B71634" w:rsidRDefault="00504C2A" w:rsidP="0068012C">
            <w:pPr>
              <w:rPr>
                <w:rFonts w:cs="Liberation Sans"/>
                <w:szCs w:val="20"/>
              </w:rPr>
            </w:pPr>
            <w:r w:rsidRPr="00B71634">
              <w:rPr>
                <w:rFonts w:cs="Liberation Sans"/>
                <w:szCs w:val="20"/>
              </w:rPr>
              <w:t>OET-008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101BD43F" w14:textId="77777777" w:rsidR="00504C2A" w:rsidRPr="00E73844" w:rsidRDefault="00504C2A" w:rsidP="0068012C">
            <w:pPr>
              <w:rPr>
                <w:rFonts w:cs="Liberation Sans"/>
                <w:szCs w:val="20"/>
              </w:rPr>
            </w:pPr>
            <w:r w:rsidRPr="00E73844">
              <w:rPr>
                <w:rFonts w:cs="Liberation Sans"/>
                <w:szCs w:val="20"/>
              </w:rPr>
              <w:t xml:space="preserve">aircraft </w:t>
            </w:r>
            <w:r w:rsidRPr="00DD5B30">
              <w:rPr>
                <w:rFonts w:cs="Liberation Sans"/>
                <w:i/>
                <w:szCs w:val="20"/>
              </w:rPr>
              <w:t>incident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6AA2F09" w14:textId="77777777" w:rsidR="00504C2A" w:rsidRPr="00E73844" w:rsidRDefault="00504C2A" w:rsidP="0068012C">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9DB1DF3" w14:textId="77777777" w:rsidR="00504C2A" w:rsidRPr="00E73844" w:rsidRDefault="00504C2A" w:rsidP="0068012C">
            <w:pPr>
              <w:rPr>
                <w:rFonts w:cs="Liberation Sans"/>
                <w:szCs w:val="20"/>
              </w:rPr>
            </w:pPr>
            <w:r w:rsidRPr="00E73844">
              <w:rPr>
                <w:rFonts w:cs="Liberation Sans"/>
                <w:szCs w:val="20"/>
              </w:rPr>
              <w:t>air</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0618B72B" w14:textId="77777777" w:rsidR="00504C2A" w:rsidRPr="00E73844" w:rsidRDefault="00504C2A" w:rsidP="0068012C">
            <w:pPr>
              <w:rPr>
                <w:rFonts w:cs="Liberation Sans"/>
                <w:szCs w:val="20"/>
              </w:rPr>
            </w:pPr>
            <w:r w:rsidRPr="00E73844">
              <w:rPr>
                <w:rFonts w:cs="Liberation Sans"/>
                <w:szCs w:val="20"/>
              </w:rPr>
              <w:t>1</w:t>
            </w:r>
          </w:p>
        </w:tc>
      </w:tr>
      <w:tr w:rsidR="00504C2A" w14:paraId="75546F66" w14:textId="77777777" w:rsidTr="00504C2A">
        <w:trPr>
          <w:cantSplit/>
          <w:trHeight w:val="396"/>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7878D77" w14:textId="77777777" w:rsidR="00504C2A" w:rsidRPr="00E73844" w:rsidRDefault="00504C2A" w:rsidP="0068012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64AE1C8" w14:textId="77777777" w:rsidR="00504C2A" w:rsidRPr="00E73844" w:rsidRDefault="00504C2A" w:rsidP="0068012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1C45714" w14:textId="77777777" w:rsidR="00504C2A" w:rsidRPr="00E73844" w:rsidRDefault="00504C2A" w:rsidP="0068012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44D4E30" w14:textId="77777777" w:rsidR="00504C2A" w:rsidRPr="00E73844" w:rsidRDefault="00504C2A" w:rsidP="0068012C">
            <w:pPr>
              <w:rPr>
                <w:rFonts w:cs="Liberation Sans"/>
                <w:szCs w:val="20"/>
              </w:rPr>
            </w:pPr>
            <w:r w:rsidRPr="00E73844">
              <w:rPr>
                <w:rFonts w:cs="Liberation Sans"/>
                <w:szCs w:val="20"/>
              </w:rPr>
              <w:t>transport</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4BD82ED" w14:textId="77777777" w:rsidR="00504C2A" w:rsidRPr="00E73844" w:rsidRDefault="00504C2A" w:rsidP="0068012C">
            <w:pPr>
              <w:rPr>
                <w:rFonts w:cs="Liberation Sans"/>
                <w:szCs w:val="20"/>
              </w:rPr>
            </w:pPr>
          </w:p>
        </w:tc>
      </w:tr>
      <w:tr w:rsidR="00504C2A" w14:paraId="77FFA27D" w14:textId="77777777" w:rsidTr="00504C2A">
        <w:trPr>
          <w:cantSplit/>
          <w:trHeight w:val="389"/>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34289D3" w14:textId="77777777" w:rsidR="00504C2A" w:rsidRPr="00E73844" w:rsidRDefault="00504C2A" w:rsidP="0068012C">
            <w:pPr>
              <w:rPr>
                <w:rFonts w:cs="Liberation Sans"/>
                <w:szCs w:val="20"/>
              </w:rPr>
            </w:pPr>
            <w:r w:rsidRPr="00E73844">
              <w:rPr>
                <w:rFonts w:cs="Liberation Sans"/>
                <w:szCs w:val="20"/>
              </w:rPr>
              <w:t>OET-009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AAE4189" w14:textId="77777777" w:rsidR="00504C2A" w:rsidRPr="00E73844" w:rsidRDefault="00504C2A" w:rsidP="0068012C">
            <w:pPr>
              <w:rPr>
                <w:rFonts w:cs="Liberation Sans"/>
                <w:szCs w:val="20"/>
              </w:rPr>
            </w:pPr>
            <w:r w:rsidRPr="00E73844">
              <w:rPr>
                <w:rFonts w:cs="Liberation Sans"/>
                <w:szCs w:val="20"/>
              </w:rPr>
              <w:t xml:space="preserve">airport </w:t>
            </w:r>
            <w:r w:rsidRPr="00DD5B30">
              <w:rPr>
                <w:rFonts w:cs="Liberation Sans"/>
                <w:i/>
                <w:szCs w:val="20"/>
              </w:rPr>
              <w:t>closure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A151576" w14:textId="77777777" w:rsidR="00504C2A" w:rsidRPr="00E73844" w:rsidRDefault="00504C2A" w:rsidP="0068012C">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5E530E6" w14:textId="77777777" w:rsidR="00504C2A" w:rsidRPr="00E73844" w:rsidRDefault="00504C2A" w:rsidP="0068012C">
            <w:pPr>
              <w:rPr>
                <w:rFonts w:cs="Liberation Sans"/>
                <w:szCs w:val="20"/>
              </w:rPr>
            </w:pPr>
            <w:r w:rsidRPr="00E73844">
              <w:rPr>
                <w:rFonts w:cs="Liberation Sans"/>
                <w:szCs w:val="20"/>
              </w:rPr>
              <w:t>air</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5491CA02" w14:textId="77777777" w:rsidR="00504C2A" w:rsidRPr="00E73844" w:rsidRDefault="00504C2A" w:rsidP="0068012C">
            <w:pPr>
              <w:rPr>
                <w:rFonts w:cs="Liberation Sans"/>
                <w:szCs w:val="20"/>
              </w:rPr>
            </w:pPr>
            <w:r w:rsidRPr="00E73844">
              <w:rPr>
                <w:rFonts w:cs="Liberation Sans"/>
                <w:szCs w:val="20"/>
              </w:rPr>
              <w:t>1</w:t>
            </w:r>
          </w:p>
        </w:tc>
      </w:tr>
      <w:tr w:rsidR="00504C2A" w14:paraId="38AAB7A1" w14:textId="77777777" w:rsidTr="00504C2A">
        <w:trPr>
          <w:cantSplit/>
          <w:trHeight w:val="395"/>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509879A" w14:textId="77777777" w:rsidR="00504C2A" w:rsidRPr="00E73844" w:rsidRDefault="00504C2A" w:rsidP="0068012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79A3F1E3" w14:textId="77777777" w:rsidR="00504C2A" w:rsidRPr="00E73844" w:rsidRDefault="00504C2A" w:rsidP="0068012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1839497" w14:textId="77777777" w:rsidR="00504C2A" w:rsidRPr="00E73844" w:rsidRDefault="00504C2A" w:rsidP="0068012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FE839E6" w14:textId="77777777" w:rsidR="00504C2A" w:rsidRPr="00E73844" w:rsidRDefault="00504C2A" w:rsidP="0068012C">
            <w:pPr>
              <w:rPr>
                <w:rFonts w:cs="Liberation Sans"/>
                <w:szCs w:val="20"/>
              </w:rPr>
            </w:pPr>
            <w:r w:rsidRPr="00E73844">
              <w:rPr>
                <w:rFonts w:cs="Liberation Sans"/>
                <w:szCs w:val="20"/>
              </w:rPr>
              <w:t>transport</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B020C9E" w14:textId="77777777" w:rsidR="00504C2A" w:rsidRPr="00E73844" w:rsidRDefault="00504C2A" w:rsidP="0068012C">
            <w:pPr>
              <w:rPr>
                <w:rFonts w:cs="Liberation Sans"/>
                <w:szCs w:val="20"/>
              </w:rPr>
            </w:pPr>
          </w:p>
        </w:tc>
      </w:tr>
      <w:tr w:rsidR="0068012C" w14:paraId="66A8EF4E"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853781A" w14:textId="77777777" w:rsidR="0068012C" w:rsidRPr="00E73844" w:rsidRDefault="0068012C" w:rsidP="0068012C">
            <w:pPr>
              <w:rPr>
                <w:rFonts w:cs="Liberation Sans"/>
                <w:szCs w:val="20"/>
              </w:rPr>
            </w:pPr>
            <w:r w:rsidRPr="00E73844">
              <w:rPr>
                <w:rFonts w:cs="Liberation Sans"/>
                <w:szCs w:val="20"/>
              </w:rPr>
              <w:t>OET-010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05334468" w14:textId="77777777" w:rsidR="0068012C" w:rsidRPr="00E73844" w:rsidRDefault="0068012C" w:rsidP="0068012C">
            <w:pPr>
              <w:rPr>
                <w:rFonts w:cs="Liberation Sans"/>
                <w:szCs w:val="20"/>
              </w:rPr>
            </w:pPr>
            <w:r w:rsidRPr="00E73844">
              <w:rPr>
                <w:rFonts w:cs="Liberation Sans"/>
                <w:szCs w:val="20"/>
              </w:rPr>
              <w:t xml:space="preserve">airspace </w:t>
            </w:r>
            <w:r w:rsidRPr="00DD5B30">
              <w:rPr>
                <w:rFonts w:cs="Liberation Sans"/>
                <w:i/>
                <w:szCs w:val="20"/>
              </w:rPr>
              <w:t>closure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AD3FDC9" w14:textId="77777777" w:rsidR="0068012C" w:rsidRPr="00E73844" w:rsidRDefault="0068012C" w:rsidP="0068012C">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1BBBDBE" w14:textId="77777777" w:rsidR="0068012C" w:rsidRPr="00E73844" w:rsidRDefault="0068012C" w:rsidP="0068012C">
            <w:pPr>
              <w:rPr>
                <w:rFonts w:cs="Liberation Sans"/>
                <w:szCs w:val="20"/>
              </w:rPr>
            </w:pPr>
            <w:r w:rsidRPr="00E73844">
              <w:rPr>
                <w:rFonts w:cs="Liberation Sans"/>
                <w:szCs w:val="20"/>
              </w:rPr>
              <w:t>air</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2A6B04EE" w14:textId="77777777" w:rsidR="0068012C" w:rsidRPr="00E73844" w:rsidRDefault="0068012C" w:rsidP="0068012C">
            <w:pPr>
              <w:rPr>
                <w:rFonts w:cs="Liberation Sans"/>
                <w:szCs w:val="20"/>
              </w:rPr>
            </w:pPr>
            <w:r w:rsidRPr="00E73844">
              <w:rPr>
                <w:rFonts w:cs="Liberation Sans"/>
                <w:szCs w:val="20"/>
              </w:rPr>
              <w:t>1</w:t>
            </w:r>
          </w:p>
        </w:tc>
      </w:tr>
      <w:tr w:rsidR="0068012C" w14:paraId="29A5156F" w14:textId="77777777">
        <w:trPr>
          <w:cantSplit/>
          <w:trHeight w:val="303"/>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9F18329" w14:textId="77777777" w:rsidR="0068012C" w:rsidRPr="00E73844" w:rsidRDefault="0068012C" w:rsidP="0068012C">
            <w:pPr>
              <w:rPr>
                <w:rFonts w:cs="Liberation Sans"/>
                <w:szCs w:val="20"/>
              </w:rPr>
            </w:pPr>
            <w:r w:rsidRPr="00E73844">
              <w:rPr>
                <w:rFonts w:cs="Liberation Sans"/>
                <w:szCs w:val="20"/>
              </w:rPr>
              <w:t>OET-011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4141B774" w14:textId="77777777" w:rsidR="0068012C" w:rsidRPr="00E73844" w:rsidRDefault="0068012C" w:rsidP="0068012C">
            <w:pPr>
              <w:rPr>
                <w:rFonts w:cs="Liberation Sans"/>
                <w:szCs w:val="20"/>
              </w:rPr>
            </w:pPr>
            <w:r w:rsidRPr="00E73844">
              <w:rPr>
                <w:rFonts w:cs="Liberation Sans"/>
                <w:szCs w:val="20"/>
              </w:rPr>
              <w:t xml:space="preserve">airspace </w:t>
            </w:r>
            <w:r w:rsidRPr="00DD5B30">
              <w:rPr>
                <w:rFonts w:cs="Liberation Sans"/>
                <w:i/>
                <w:szCs w:val="20"/>
              </w:rPr>
              <w:t>restriction</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127A4DA" w14:textId="77777777" w:rsidR="0068012C" w:rsidRPr="00E73844" w:rsidRDefault="0068012C" w:rsidP="0068012C">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8EBEC27" w14:textId="77777777" w:rsidR="0068012C" w:rsidRPr="00E73844" w:rsidRDefault="0068012C" w:rsidP="0068012C">
            <w:pPr>
              <w:rPr>
                <w:rFonts w:cs="Liberation Sans"/>
                <w:szCs w:val="20"/>
              </w:rPr>
            </w:pPr>
            <w:r w:rsidRPr="00E73844">
              <w:rPr>
                <w:rFonts w:cs="Liberation Sans"/>
                <w:szCs w:val="20"/>
              </w:rPr>
              <w:t>air</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4DCF6D68" w14:textId="77777777" w:rsidR="0068012C" w:rsidRPr="00E73844" w:rsidRDefault="0068012C" w:rsidP="0068012C">
            <w:pPr>
              <w:rPr>
                <w:rFonts w:cs="Liberation Sans"/>
                <w:szCs w:val="20"/>
              </w:rPr>
            </w:pPr>
            <w:r w:rsidRPr="00E73844">
              <w:rPr>
                <w:rFonts w:cs="Liberation Sans"/>
                <w:szCs w:val="20"/>
              </w:rPr>
              <w:t>1</w:t>
            </w:r>
          </w:p>
        </w:tc>
      </w:tr>
      <w:tr w:rsidR="00504C2A" w14:paraId="39696A30" w14:textId="77777777" w:rsidTr="00504C2A">
        <w:trPr>
          <w:cantSplit/>
          <w:trHeight w:val="413"/>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3D341752" w14:textId="77777777" w:rsidR="00504C2A" w:rsidRPr="00E73844" w:rsidRDefault="00504C2A" w:rsidP="0068012C">
            <w:pPr>
              <w:rPr>
                <w:rFonts w:cs="Liberation Sans"/>
                <w:szCs w:val="20"/>
              </w:rPr>
            </w:pPr>
            <w:r w:rsidRPr="00E73844">
              <w:rPr>
                <w:rFonts w:cs="Liberation Sans"/>
                <w:szCs w:val="20"/>
              </w:rPr>
              <w:t>OET-012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126F7005" w14:textId="77777777" w:rsidR="00504C2A" w:rsidRPr="00E73844" w:rsidRDefault="00504C2A" w:rsidP="0068012C">
            <w:pPr>
              <w:rPr>
                <w:rFonts w:cs="Liberation Sans"/>
                <w:szCs w:val="20"/>
              </w:rPr>
            </w:pPr>
            <w:r w:rsidRPr="00E73844">
              <w:rPr>
                <w:rFonts w:cs="Liberation Sans"/>
                <w:szCs w:val="20"/>
              </w:rPr>
              <w:t xml:space="preserve">ambulance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8293161" w14:textId="77777777" w:rsidR="00504C2A" w:rsidRPr="00E73844" w:rsidRDefault="00504C2A" w:rsidP="0068012C">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F582D9B" w14:textId="77777777" w:rsidR="00504C2A" w:rsidRPr="00E73844" w:rsidRDefault="00504C2A" w:rsidP="0068012C">
            <w:pPr>
              <w:rPr>
                <w:rFonts w:cs="Liberation Sans"/>
                <w:szCs w:val="20"/>
              </w:rPr>
            </w:pPr>
            <w:r w:rsidRPr="00E73844">
              <w:rPr>
                <w:rFonts w:cs="Liberation Sans"/>
                <w:szCs w:val="20"/>
              </w:rPr>
              <w:t>ground, air, overwater</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4DA6535" w14:textId="77777777" w:rsidR="00504C2A" w:rsidRPr="00E73844" w:rsidRDefault="00504C2A" w:rsidP="0068012C">
            <w:pPr>
              <w:rPr>
                <w:rFonts w:cs="Liberation Sans"/>
                <w:szCs w:val="20"/>
              </w:rPr>
            </w:pPr>
            <w:r w:rsidRPr="00E73844">
              <w:rPr>
                <w:rFonts w:cs="Liberation Sans"/>
                <w:szCs w:val="20"/>
              </w:rPr>
              <w:t>1</w:t>
            </w:r>
          </w:p>
        </w:tc>
      </w:tr>
      <w:tr w:rsidR="00504C2A" w14:paraId="2C0C41AD" w14:textId="77777777" w:rsidTr="00504C2A">
        <w:trPr>
          <w:cantSplit/>
          <w:trHeight w:val="391"/>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1C1B754D" w14:textId="77777777" w:rsidR="00504C2A" w:rsidRPr="00E73844" w:rsidRDefault="00504C2A" w:rsidP="0068012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46FD7D9" w14:textId="77777777" w:rsidR="00504C2A" w:rsidRPr="00E73844" w:rsidRDefault="00504C2A" w:rsidP="0068012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1B8879C" w14:textId="77777777" w:rsidR="00504C2A" w:rsidRPr="00E73844" w:rsidRDefault="00504C2A" w:rsidP="0068012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F37351B" w14:textId="77777777" w:rsidR="00504C2A" w:rsidRPr="00E73844" w:rsidRDefault="00504C2A" w:rsidP="0068012C">
            <w:pPr>
              <w:rPr>
                <w:rFonts w:cs="Liberation Sans"/>
                <w:szCs w:val="20"/>
              </w:rPr>
            </w:pPr>
            <w:r w:rsidRPr="00E73844">
              <w:rPr>
                <w:rFonts w:cs="Liberation Sans"/>
                <w:szCs w:val="20"/>
              </w:rPr>
              <w:t>response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3FD0095" w14:textId="77777777" w:rsidR="00504C2A" w:rsidRPr="00E73844" w:rsidRDefault="00504C2A" w:rsidP="0068012C">
            <w:pPr>
              <w:rPr>
                <w:rFonts w:cs="Liberation Sans"/>
                <w:szCs w:val="20"/>
              </w:rPr>
            </w:pPr>
          </w:p>
        </w:tc>
      </w:tr>
      <w:tr w:rsidR="0068012C" w14:paraId="52866E16" w14:textId="77777777">
        <w:trPr>
          <w:cantSplit/>
          <w:trHeight w:val="359"/>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D4052C0" w14:textId="77777777" w:rsidR="0068012C" w:rsidRPr="00E73844" w:rsidRDefault="0068012C" w:rsidP="0068012C">
            <w:pPr>
              <w:rPr>
                <w:rFonts w:cs="Liberation Sans"/>
                <w:szCs w:val="20"/>
              </w:rPr>
            </w:pPr>
            <w:r w:rsidRPr="00E73844">
              <w:rPr>
                <w:rFonts w:cs="Liberation Sans"/>
                <w:szCs w:val="20"/>
              </w:rPr>
              <w:t>OET-013</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57B385D6" w14:textId="77777777" w:rsidR="0068012C" w:rsidRPr="00E73844" w:rsidRDefault="0068012C" w:rsidP="0068012C">
            <w:pPr>
              <w:rPr>
                <w:rFonts w:cs="Liberation Sans"/>
                <w:szCs w:val="20"/>
              </w:rPr>
            </w:pPr>
            <w:r w:rsidRPr="00E73844">
              <w:rPr>
                <w:rFonts w:cs="Liberation Sans"/>
                <w:szCs w:val="20"/>
              </w:rPr>
              <w:t xml:space="preserve">animal disease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D2246C6" w14:textId="77777777" w:rsidR="0068012C" w:rsidRPr="00E73844" w:rsidRDefault="0068012C" w:rsidP="0068012C">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701E036" w14:textId="77777777" w:rsidR="0068012C" w:rsidRPr="00E73844" w:rsidRDefault="0068012C" w:rsidP="0068012C">
            <w:pPr>
              <w:rPr>
                <w:rFonts w:cs="Liberation Sans"/>
                <w:szCs w:val="20"/>
              </w:rPr>
            </w:pPr>
            <w:r w:rsidRPr="00E73844">
              <w:rPr>
                <w:rFonts w:cs="Liberation Sans"/>
                <w:szCs w:val="20"/>
              </w:rPr>
              <w:t>fauna</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2E035FFE" w14:textId="77777777" w:rsidR="0068012C" w:rsidRPr="00E73844" w:rsidRDefault="0068012C" w:rsidP="0068012C">
            <w:pPr>
              <w:rPr>
                <w:rFonts w:cs="Liberation Sans"/>
                <w:szCs w:val="20"/>
              </w:rPr>
            </w:pPr>
            <w:r w:rsidRPr="00E73844">
              <w:rPr>
                <w:rFonts w:cs="Liberation Sans"/>
                <w:szCs w:val="20"/>
              </w:rPr>
              <w:t>1</w:t>
            </w:r>
          </w:p>
        </w:tc>
      </w:tr>
      <w:tr w:rsidR="0068012C" w14:paraId="6E034BD8"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A3A2188" w14:textId="77777777" w:rsidR="0068012C" w:rsidRPr="00E73844" w:rsidRDefault="0068012C" w:rsidP="0068012C">
            <w:pPr>
              <w:rPr>
                <w:rFonts w:cs="Liberation Sans"/>
                <w:szCs w:val="20"/>
              </w:rPr>
            </w:pPr>
            <w:r w:rsidRPr="00E73844">
              <w:rPr>
                <w:rFonts w:cs="Liberation Sans"/>
                <w:szCs w:val="20"/>
              </w:rPr>
              <w:t>OET-014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73250238" w14:textId="77777777" w:rsidR="0068012C" w:rsidRPr="00E73844" w:rsidRDefault="0068012C" w:rsidP="0068012C">
            <w:pPr>
              <w:rPr>
                <w:rFonts w:cs="Liberation Sans"/>
                <w:szCs w:val="20"/>
              </w:rPr>
            </w:pPr>
            <w:r w:rsidRPr="00E73844">
              <w:rPr>
                <w:rFonts w:cs="Liberation Sans"/>
                <w:szCs w:val="20"/>
              </w:rPr>
              <w:t xml:space="preserve">animal feed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DD317CD" w14:textId="77777777" w:rsidR="0068012C" w:rsidRPr="00E73844" w:rsidRDefault="0068012C" w:rsidP="0068012C">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644FE3F" w14:textId="77777777" w:rsidR="0068012C" w:rsidRPr="00E73844" w:rsidRDefault="0068012C" w:rsidP="0068012C">
            <w:pPr>
              <w:rPr>
                <w:rFonts w:cs="Liberation Sans"/>
                <w:szCs w:val="20"/>
              </w:rPr>
            </w:pPr>
            <w:r w:rsidRPr="00E73844">
              <w:rPr>
                <w:rFonts w:cs="Liberation Sans"/>
                <w:szCs w:val="20"/>
              </w:rPr>
              <w:t>fauna</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2FDA8A95" w14:textId="77777777" w:rsidR="0068012C" w:rsidRPr="00E73844" w:rsidRDefault="0068012C" w:rsidP="0068012C">
            <w:pPr>
              <w:rPr>
                <w:rFonts w:cs="Liberation Sans"/>
                <w:szCs w:val="20"/>
              </w:rPr>
            </w:pPr>
            <w:r w:rsidRPr="00E73844">
              <w:rPr>
                <w:rFonts w:cs="Liberation Sans"/>
                <w:szCs w:val="20"/>
              </w:rPr>
              <w:t>1</w:t>
            </w:r>
          </w:p>
        </w:tc>
      </w:tr>
      <w:tr w:rsidR="0068012C" w14:paraId="38AFBA1F" w14:textId="77777777">
        <w:trPr>
          <w:cantSplit/>
          <w:trHeight w:val="327"/>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F8195E2" w14:textId="77777777" w:rsidR="0068012C" w:rsidRPr="00E73844" w:rsidRDefault="0068012C" w:rsidP="0068012C">
            <w:pPr>
              <w:rPr>
                <w:rFonts w:cs="Liberation Sans"/>
                <w:szCs w:val="20"/>
              </w:rPr>
            </w:pPr>
            <w:r w:rsidRPr="00E73844">
              <w:rPr>
                <w:rFonts w:cs="Liberation Sans"/>
                <w:szCs w:val="20"/>
              </w:rPr>
              <w:t>OET-015</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795FAEAE" w14:textId="77777777" w:rsidR="0068012C" w:rsidRPr="00E73844" w:rsidRDefault="0068012C" w:rsidP="0068012C">
            <w:pPr>
              <w:rPr>
                <w:rFonts w:cs="Liberation Sans"/>
                <w:szCs w:val="20"/>
              </w:rPr>
            </w:pPr>
            <w:r w:rsidRPr="00E73844">
              <w:rPr>
                <w:rFonts w:cs="Liberation Sans"/>
                <w:szCs w:val="20"/>
              </w:rPr>
              <w:t xml:space="preserve">animal health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6BD3029" w14:textId="77777777" w:rsidR="0068012C" w:rsidRPr="00E73844" w:rsidRDefault="0068012C" w:rsidP="0068012C">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2ED84EB" w14:textId="77777777" w:rsidR="0068012C" w:rsidRPr="00E73844" w:rsidRDefault="0068012C" w:rsidP="0068012C">
            <w:pPr>
              <w:rPr>
                <w:rFonts w:cs="Liberation Sans"/>
                <w:szCs w:val="20"/>
              </w:rPr>
            </w:pPr>
            <w:r w:rsidRPr="00E73844">
              <w:rPr>
                <w:rFonts w:cs="Liberation Sans"/>
                <w:szCs w:val="20"/>
              </w:rPr>
              <w:t>fauna</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6D10CDB0" w14:textId="77777777" w:rsidR="0068012C" w:rsidRPr="00E73844" w:rsidRDefault="0068012C" w:rsidP="0068012C">
            <w:pPr>
              <w:rPr>
                <w:rFonts w:cs="Liberation Sans"/>
                <w:szCs w:val="20"/>
              </w:rPr>
            </w:pPr>
            <w:r w:rsidRPr="00E73844">
              <w:rPr>
                <w:rFonts w:cs="Liberation Sans"/>
                <w:szCs w:val="20"/>
              </w:rPr>
              <w:t>1</w:t>
            </w:r>
          </w:p>
        </w:tc>
      </w:tr>
      <w:tr w:rsidR="0068012C" w14:paraId="5C33F92B" w14:textId="77777777">
        <w:trPr>
          <w:cantSplit/>
          <w:trHeight w:val="58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884184B" w14:textId="77777777" w:rsidR="0068012C" w:rsidRPr="00E73844" w:rsidRDefault="0068012C" w:rsidP="0068012C">
            <w:pPr>
              <w:rPr>
                <w:rFonts w:cs="Liberation Sans"/>
                <w:szCs w:val="20"/>
              </w:rPr>
            </w:pPr>
            <w:r w:rsidRPr="00E73844">
              <w:rPr>
                <w:rFonts w:cs="Liberation Sans"/>
                <w:szCs w:val="20"/>
              </w:rPr>
              <w:t>OET-016</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0EA4D7B5" w14:textId="77777777" w:rsidR="0068012C" w:rsidRPr="00E73844" w:rsidRDefault="0068012C" w:rsidP="0068012C">
            <w:pPr>
              <w:rPr>
                <w:rFonts w:cs="Liberation Sans"/>
                <w:szCs w:val="20"/>
              </w:rPr>
            </w:pPr>
            <w:r w:rsidRPr="00E73844">
              <w:rPr>
                <w:rFonts w:cs="Liberation Sans"/>
                <w:szCs w:val="20"/>
              </w:rPr>
              <w:t xml:space="preserve">arctic </w:t>
            </w:r>
            <w:r w:rsidRPr="00DD5B30">
              <w:rPr>
                <w:rFonts w:cs="Liberation Sans"/>
                <w:i/>
                <w:szCs w:val="20"/>
              </w:rPr>
              <w:t>outflow</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4F3E1CA" w14:textId="77777777" w:rsidR="0068012C" w:rsidRPr="00E73844" w:rsidRDefault="0068012C" w:rsidP="0068012C">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B29F492" w14:textId="77777777" w:rsidR="0068012C" w:rsidRPr="00E73844" w:rsidRDefault="0068012C" w:rsidP="0068012C">
            <w:pPr>
              <w:rPr>
                <w:rFonts w:cs="Liberation Sans"/>
                <w:szCs w:val="20"/>
              </w:rPr>
            </w:pPr>
            <w:r w:rsidRPr="00E73844">
              <w:rPr>
                <w:rFonts w:cs="Liberation Sans"/>
                <w:szCs w:val="20"/>
              </w:rPr>
              <w:t>temperature, wind</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13987E5A" w14:textId="77777777" w:rsidR="0068012C" w:rsidRPr="00E73844" w:rsidRDefault="0068012C" w:rsidP="0068012C">
            <w:pPr>
              <w:rPr>
                <w:rFonts w:cs="Liberation Sans"/>
                <w:szCs w:val="20"/>
              </w:rPr>
            </w:pPr>
            <w:r w:rsidRPr="00E73844">
              <w:rPr>
                <w:rFonts w:cs="Liberation Sans"/>
                <w:szCs w:val="20"/>
              </w:rPr>
              <w:t>1</w:t>
            </w:r>
          </w:p>
        </w:tc>
      </w:tr>
      <w:tr w:rsidR="00504C2A" w14:paraId="1503D8B9" w14:textId="77777777" w:rsidTr="00504C2A">
        <w:trPr>
          <w:cantSplit/>
          <w:trHeight w:val="366"/>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50EAC27C" w14:textId="77777777" w:rsidR="00504C2A" w:rsidRPr="00E73844" w:rsidRDefault="00504C2A" w:rsidP="0068012C">
            <w:pPr>
              <w:rPr>
                <w:rFonts w:cs="Liberation Sans"/>
                <w:szCs w:val="20"/>
              </w:rPr>
            </w:pPr>
            <w:r w:rsidRPr="00E73844">
              <w:rPr>
                <w:rFonts w:cs="Liberation Sans"/>
                <w:szCs w:val="20"/>
              </w:rPr>
              <w:t>OET-017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5933DD0C" w14:textId="77777777" w:rsidR="00504C2A" w:rsidRPr="00E73844" w:rsidRDefault="00504C2A" w:rsidP="0068012C">
            <w:pPr>
              <w:rPr>
                <w:rFonts w:cs="Liberation Sans"/>
                <w:szCs w:val="20"/>
              </w:rPr>
            </w:pPr>
            <w:r w:rsidRPr="00DD5B30">
              <w:rPr>
                <w:rFonts w:cs="Liberation Sans"/>
                <w:i/>
                <w:szCs w:val="20"/>
              </w:rPr>
              <w:t>ashfall</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5B3F292" w14:textId="77777777" w:rsidR="00504C2A" w:rsidRPr="00E73844" w:rsidRDefault="00504C2A" w:rsidP="0068012C">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36DA361" w14:textId="77777777" w:rsidR="00504C2A" w:rsidRPr="00E73844" w:rsidRDefault="00504C2A" w:rsidP="0068012C">
            <w:pPr>
              <w:rPr>
                <w:rFonts w:cs="Liberation Sans"/>
                <w:szCs w:val="20"/>
              </w:rPr>
            </w:pPr>
            <w:r w:rsidRPr="00E73844">
              <w:rPr>
                <w:rFonts w:cs="Liberation Sans"/>
                <w:szCs w:val="20"/>
              </w:rPr>
              <w:t>visibility</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30219FFF" w14:textId="77777777" w:rsidR="00504C2A" w:rsidRPr="00E73844" w:rsidRDefault="00504C2A" w:rsidP="0068012C">
            <w:pPr>
              <w:rPr>
                <w:rFonts w:cs="Liberation Sans"/>
                <w:szCs w:val="20"/>
              </w:rPr>
            </w:pPr>
            <w:r w:rsidRPr="00E73844">
              <w:rPr>
                <w:rFonts w:cs="Liberation Sans"/>
                <w:szCs w:val="20"/>
              </w:rPr>
              <w:t>1</w:t>
            </w:r>
          </w:p>
        </w:tc>
      </w:tr>
      <w:tr w:rsidR="00504C2A" w14:paraId="6FA12DC0" w14:textId="77777777" w:rsidTr="00504C2A">
        <w:trPr>
          <w:cantSplit/>
          <w:trHeight w:val="387"/>
        </w:trPr>
        <w:tc>
          <w:tcPr>
            <w:tcW w:w="1170" w:type="dxa"/>
            <w:vMerge/>
            <w:tcBorders>
              <w:left w:val="single" w:sz="12" w:space="0" w:color="95B3D7"/>
              <w:right w:val="single" w:sz="12" w:space="0" w:color="95B3D7"/>
            </w:tcBorders>
            <w:shd w:val="clear" w:color="auto" w:fill="FFFFFF"/>
            <w:tcMar>
              <w:top w:w="0" w:type="dxa"/>
              <w:left w:w="120" w:type="dxa"/>
              <w:bottom w:w="0" w:type="dxa"/>
              <w:right w:w="120" w:type="dxa"/>
            </w:tcMar>
          </w:tcPr>
          <w:p w14:paraId="4F9DF7F0" w14:textId="77777777" w:rsidR="00504C2A" w:rsidRPr="00E73844" w:rsidRDefault="00504C2A" w:rsidP="0068012C">
            <w:pPr>
              <w:rPr>
                <w:rFonts w:cs="Liberation Sans"/>
                <w:szCs w:val="20"/>
              </w:rPr>
            </w:pPr>
          </w:p>
        </w:tc>
        <w:tc>
          <w:tcPr>
            <w:tcW w:w="2190" w:type="dxa"/>
            <w:vMerge/>
            <w:tcBorders>
              <w:right w:val="single" w:sz="12" w:space="0" w:color="95B3D7"/>
            </w:tcBorders>
            <w:shd w:val="clear" w:color="auto" w:fill="FFFFFF"/>
            <w:tcMar>
              <w:top w:w="0" w:type="dxa"/>
              <w:left w:w="120" w:type="dxa"/>
              <w:bottom w:w="0" w:type="dxa"/>
              <w:right w:w="120" w:type="dxa"/>
            </w:tcMar>
          </w:tcPr>
          <w:p w14:paraId="7A3D9E02" w14:textId="77777777" w:rsidR="00504C2A" w:rsidRPr="00E73844" w:rsidRDefault="00504C2A" w:rsidP="0068012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8E39B2E" w14:textId="77777777" w:rsidR="00504C2A" w:rsidRPr="00E73844" w:rsidRDefault="00504C2A" w:rsidP="0068012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EC4EF48" w14:textId="77777777" w:rsidR="00504C2A" w:rsidRPr="00E73844" w:rsidRDefault="00504C2A" w:rsidP="0068012C">
            <w:pPr>
              <w:rPr>
                <w:rFonts w:cs="Liberation Sans"/>
                <w:szCs w:val="20"/>
              </w:rPr>
            </w:pPr>
            <w:r w:rsidRPr="00E73844">
              <w:rPr>
                <w:rFonts w:cs="Liberation Sans"/>
                <w:szCs w:val="20"/>
              </w:rPr>
              <w:t>airborne</w:t>
            </w:r>
          </w:p>
        </w:tc>
        <w:tc>
          <w:tcPr>
            <w:tcW w:w="1065" w:type="dxa"/>
            <w:vMerge/>
            <w:tcBorders>
              <w:right w:val="single" w:sz="12" w:space="0" w:color="95B3D7"/>
            </w:tcBorders>
            <w:shd w:val="clear" w:color="auto" w:fill="FFFFFF"/>
            <w:tcMar>
              <w:top w:w="0" w:type="dxa"/>
              <w:left w:w="120" w:type="dxa"/>
              <w:bottom w:w="0" w:type="dxa"/>
              <w:right w:w="120" w:type="dxa"/>
            </w:tcMar>
          </w:tcPr>
          <w:p w14:paraId="241C6025" w14:textId="77777777" w:rsidR="00504C2A" w:rsidRPr="00E73844" w:rsidRDefault="00504C2A" w:rsidP="0068012C">
            <w:pPr>
              <w:rPr>
                <w:rFonts w:cs="Liberation Sans"/>
                <w:szCs w:val="20"/>
              </w:rPr>
            </w:pPr>
          </w:p>
        </w:tc>
      </w:tr>
      <w:tr w:rsidR="00504C2A" w14:paraId="01D47BA7" w14:textId="77777777" w:rsidTr="00504C2A">
        <w:trPr>
          <w:cantSplit/>
          <w:trHeight w:val="377"/>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15651570" w14:textId="77777777" w:rsidR="00504C2A" w:rsidRPr="00E73844" w:rsidRDefault="00504C2A" w:rsidP="0068012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1F438BC" w14:textId="77777777" w:rsidR="00504C2A" w:rsidRPr="00E73844" w:rsidRDefault="00504C2A" w:rsidP="0068012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1317656" w14:textId="77777777" w:rsidR="00504C2A" w:rsidRPr="00E73844" w:rsidRDefault="00504C2A" w:rsidP="00504C2A">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195AC9E" w14:textId="77777777" w:rsidR="00504C2A" w:rsidRPr="00E73844" w:rsidRDefault="00504C2A" w:rsidP="00504C2A">
            <w:pPr>
              <w:rPr>
                <w:rFonts w:cs="Liberation Sans"/>
                <w:szCs w:val="20"/>
              </w:rPr>
            </w:pPr>
            <w:r w:rsidRPr="00E73844">
              <w:rPr>
                <w:rFonts w:cs="Liberation Sans"/>
                <w:szCs w:val="20"/>
              </w:rPr>
              <w:t>air</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60BE81D" w14:textId="77777777" w:rsidR="00504C2A" w:rsidRPr="00E73844" w:rsidRDefault="00504C2A" w:rsidP="0068012C">
            <w:pPr>
              <w:rPr>
                <w:rFonts w:cs="Liberation Sans"/>
                <w:szCs w:val="20"/>
              </w:rPr>
            </w:pPr>
          </w:p>
        </w:tc>
      </w:tr>
      <w:tr w:rsidR="0068012C" w14:paraId="31C8CC5E" w14:textId="77777777" w:rsidTr="00504C2A">
        <w:trPr>
          <w:cantSplit/>
          <w:trHeight w:val="383"/>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F986459" w14:textId="77777777" w:rsidR="0068012C" w:rsidRPr="00E73844" w:rsidRDefault="0068012C" w:rsidP="0068012C">
            <w:pPr>
              <w:rPr>
                <w:rFonts w:cs="Liberation Sans"/>
                <w:szCs w:val="20"/>
              </w:rPr>
            </w:pPr>
            <w:r w:rsidRPr="00E73844">
              <w:rPr>
                <w:rFonts w:cs="Liberation Sans"/>
                <w:szCs w:val="20"/>
              </w:rPr>
              <w:t>OET-018</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244E8A65" w14:textId="77777777" w:rsidR="0068012C" w:rsidRPr="00E73844" w:rsidRDefault="0068012C" w:rsidP="0068012C">
            <w:pPr>
              <w:rPr>
                <w:rFonts w:cs="Liberation Sans"/>
                <w:szCs w:val="20"/>
              </w:rPr>
            </w:pPr>
            <w:r w:rsidRPr="00DD5B30">
              <w:rPr>
                <w:rFonts w:cs="Liberation Sans"/>
                <w:i/>
                <w:szCs w:val="20"/>
              </w:rPr>
              <w:t>avalanche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42009EC" w14:textId="77777777" w:rsidR="0068012C" w:rsidRPr="00E73844" w:rsidRDefault="0068012C" w:rsidP="0068012C">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C299CA5" w14:textId="77777777" w:rsidR="0068012C" w:rsidRPr="00E73844" w:rsidRDefault="0068012C" w:rsidP="0068012C">
            <w:pPr>
              <w:rPr>
                <w:rFonts w:cs="Liberation Sans"/>
                <w:szCs w:val="20"/>
              </w:rPr>
            </w:pPr>
            <w:r w:rsidRPr="00E73844">
              <w:rPr>
                <w:rFonts w:cs="Liberation Sans"/>
                <w:szCs w:val="20"/>
              </w:rPr>
              <w:t>gravity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336B2DCC" w14:textId="77777777" w:rsidR="0068012C" w:rsidRPr="00E73844" w:rsidRDefault="0068012C" w:rsidP="0068012C">
            <w:pPr>
              <w:rPr>
                <w:rFonts w:cs="Liberation Sans"/>
                <w:szCs w:val="20"/>
              </w:rPr>
            </w:pPr>
            <w:r w:rsidRPr="00E73844">
              <w:rPr>
                <w:rFonts w:cs="Liberation Sans"/>
                <w:szCs w:val="20"/>
              </w:rPr>
              <w:t>1</w:t>
            </w:r>
          </w:p>
        </w:tc>
      </w:tr>
      <w:tr w:rsidR="00504C2A" w14:paraId="25FF6D4F" w14:textId="77777777" w:rsidTr="00504C2A">
        <w:trPr>
          <w:cantSplit/>
          <w:trHeight w:val="388"/>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7F550324" w14:textId="77777777" w:rsidR="00504C2A" w:rsidRPr="00E73844" w:rsidRDefault="00504C2A" w:rsidP="0068012C">
            <w:pPr>
              <w:rPr>
                <w:rFonts w:cs="Liberation Sans"/>
                <w:szCs w:val="20"/>
              </w:rPr>
            </w:pPr>
            <w:r w:rsidRPr="00E73844">
              <w:rPr>
                <w:rFonts w:cs="Liberation Sans"/>
                <w:szCs w:val="20"/>
              </w:rPr>
              <w:t>OET-019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7B6689D7" w14:textId="77777777" w:rsidR="00504C2A" w:rsidRPr="00E73844" w:rsidRDefault="00504C2A" w:rsidP="0068012C">
            <w:pPr>
              <w:rPr>
                <w:rFonts w:cs="Liberation Sans"/>
                <w:szCs w:val="20"/>
              </w:rPr>
            </w:pPr>
            <w:r w:rsidRPr="00E73844">
              <w:rPr>
                <w:rFonts w:cs="Liberation Sans"/>
                <w:szCs w:val="20"/>
              </w:rPr>
              <w:t xml:space="preserve">aviation </w:t>
            </w:r>
            <w:r w:rsidRPr="00DD5B30">
              <w:rPr>
                <w:rFonts w:cs="Liberation Sans"/>
                <w:i/>
                <w:szCs w:val="20"/>
              </w:rPr>
              <w:t>hazard</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7C2F06C" w14:textId="77777777" w:rsidR="00504C2A" w:rsidRPr="00E73844" w:rsidRDefault="00504C2A" w:rsidP="0068012C">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C8E27B0" w14:textId="77777777" w:rsidR="00504C2A" w:rsidRPr="00E73844" w:rsidRDefault="00504C2A" w:rsidP="0068012C">
            <w:pPr>
              <w:rPr>
                <w:rFonts w:cs="Liberation Sans"/>
                <w:szCs w:val="20"/>
              </w:rPr>
            </w:pPr>
            <w:r w:rsidRPr="00E73844">
              <w:rPr>
                <w:rFonts w:cs="Liberation Sans"/>
                <w:szCs w:val="20"/>
              </w:rPr>
              <w:t>air</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74957D93" w14:textId="77777777" w:rsidR="00504C2A" w:rsidRPr="00E73844" w:rsidRDefault="00504C2A" w:rsidP="0068012C">
            <w:pPr>
              <w:rPr>
                <w:rFonts w:cs="Liberation Sans"/>
                <w:szCs w:val="20"/>
              </w:rPr>
            </w:pPr>
            <w:r w:rsidRPr="00E73844">
              <w:rPr>
                <w:rFonts w:cs="Liberation Sans"/>
                <w:szCs w:val="20"/>
              </w:rPr>
              <w:t>1</w:t>
            </w:r>
          </w:p>
        </w:tc>
      </w:tr>
      <w:tr w:rsidR="00504C2A" w14:paraId="129F337F" w14:textId="77777777" w:rsidTr="00504C2A">
        <w:trPr>
          <w:cantSplit/>
          <w:trHeight w:val="380"/>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531141BF" w14:textId="77777777" w:rsidR="00504C2A" w:rsidRPr="00E73844" w:rsidRDefault="00504C2A" w:rsidP="0068012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58141241" w14:textId="77777777" w:rsidR="00504C2A" w:rsidRPr="00E73844" w:rsidRDefault="00504C2A" w:rsidP="0068012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50D2799" w14:textId="77777777" w:rsidR="00504C2A" w:rsidRPr="00E73844" w:rsidRDefault="00504C2A" w:rsidP="0068012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4B4E635" w14:textId="77777777" w:rsidR="00504C2A" w:rsidRPr="00E73844" w:rsidRDefault="00504C2A" w:rsidP="0068012C">
            <w:pPr>
              <w:rPr>
                <w:rFonts w:cs="Liberation Sans"/>
                <w:szCs w:val="20"/>
              </w:rPr>
            </w:pPr>
            <w:r w:rsidRPr="00E73844">
              <w:rPr>
                <w:rFonts w:cs="Liberation Sans"/>
                <w:szCs w:val="20"/>
              </w:rPr>
              <w:t>transport</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AF05FFD" w14:textId="77777777" w:rsidR="00504C2A" w:rsidRPr="00E73844" w:rsidRDefault="00504C2A" w:rsidP="0068012C">
            <w:pPr>
              <w:rPr>
                <w:rFonts w:cs="Liberation Sans"/>
                <w:szCs w:val="20"/>
              </w:rPr>
            </w:pPr>
          </w:p>
        </w:tc>
      </w:tr>
      <w:tr w:rsidR="00504C2A" w14:paraId="00DD52BA" w14:textId="77777777" w:rsidTr="00AA787F">
        <w:trPr>
          <w:cantSplit/>
          <w:trHeight w:val="38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08746AA" w14:textId="77777777" w:rsidR="00504C2A" w:rsidRPr="00E73844" w:rsidRDefault="00504C2A" w:rsidP="0068012C">
            <w:pPr>
              <w:rPr>
                <w:rFonts w:cs="Liberation Sans"/>
                <w:szCs w:val="20"/>
              </w:rPr>
            </w:pPr>
            <w:r w:rsidRPr="00E73844">
              <w:rPr>
                <w:rFonts w:cs="Liberation Sans"/>
                <w:szCs w:val="20"/>
              </w:rPr>
              <w:t>OET-020</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60AE8BB9" w14:textId="77777777" w:rsidR="00504C2A" w:rsidRPr="00E73844" w:rsidRDefault="00504C2A" w:rsidP="0068012C">
            <w:pPr>
              <w:rPr>
                <w:rFonts w:cs="Liberation Sans"/>
                <w:szCs w:val="20"/>
              </w:rPr>
            </w:pPr>
            <w:r w:rsidRPr="00E73844">
              <w:rPr>
                <w:rFonts w:cs="Liberation Sans"/>
                <w:szCs w:val="20"/>
              </w:rPr>
              <w:t xml:space="preserve">aviation security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333193E" w14:textId="77777777" w:rsidR="00504C2A" w:rsidRPr="00E73844" w:rsidRDefault="00504C2A" w:rsidP="0068012C">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A5C2714" w14:textId="77777777" w:rsidR="00504C2A" w:rsidRPr="00E73844" w:rsidRDefault="00504C2A" w:rsidP="0068012C">
            <w:pPr>
              <w:rPr>
                <w:rFonts w:cs="Liberation Sans"/>
                <w:szCs w:val="20"/>
              </w:rPr>
            </w:pPr>
            <w:r w:rsidRPr="00E73844">
              <w:rPr>
                <w:rFonts w:cs="Liberation Sans"/>
                <w:szCs w:val="20"/>
              </w:rPr>
              <w:t>air</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C541603" w14:textId="77777777" w:rsidR="00504C2A" w:rsidRPr="00E73844" w:rsidRDefault="00504C2A" w:rsidP="0068012C">
            <w:pPr>
              <w:rPr>
                <w:rFonts w:cs="Liberation Sans"/>
                <w:szCs w:val="20"/>
              </w:rPr>
            </w:pPr>
            <w:r w:rsidRPr="00E73844">
              <w:rPr>
                <w:rFonts w:cs="Liberation Sans"/>
                <w:szCs w:val="20"/>
              </w:rPr>
              <w:t>1</w:t>
            </w:r>
          </w:p>
        </w:tc>
      </w:tr>
      <w:tr w:rsidR="00504C2A" w14:paraId="1D00B894" w14:textId="77777777" w:rsidTr="00504C2A">
        <w:trPr>
          <w:cantSplit/>
          <w:trHeight w:val="550"/>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5BB50AF" w14:textId="77777777" w:rsidR="00504C2A" w:rsidRPr="00E73844" w:rsidRDefault="00504C2A" w:rsidP="0068012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E131C5F" w14:textId="77777777" w:rsidR="00504C2A" w:rsidRPr="00E73844" w:rsidRDefault="00504C2A" w:rsidP="0068012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E3442CC" w14:textId="77777777" w:rsidR="00504C2A" w:rsidRPr="00E73844" w:rsidRDefault="00504C2A" w:rsidP="0068012C">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5F38798" w14:textId="77777777" w:rsidR="00504C2A" w:rsidRPr="00E73844" w:rsidRDefault="00504C2A" w:rsidP="0068012C">
            <w:pPr>
              <w:rPr>
                <w:rFonts w:cs="Liberation Sans"/>
                <w:szCs w:val="20"/>
              </w:rPr>
            </w:pPr>
            <w:r w:rsidRPr="00E73844">
              <w:rPr>
                <w:rFonts w:cs="Liberation Sans"/>
                <w:szCs w:val="20"/>
              </w:rPr>
              <w:t>law enforcement, life, property</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AA592E1" w14:textId="77777777" w:rsidR="00504C2A" w:rsidRPr="00E73844" w:rsidRDefault="00504C2A" w:rsidP="0068012C">
            <w:pPr>
              <w:rPr>
                <w:rFonts w:cs="Liberation Sans"/>
                <w:szCs w:val="20"/>
              </w:rPr>
            </w:pPr>
          </w:p>
        </w:tc>
      </w:tr>
      <w:tr w:rsidR="00DB5AD6" w14:paraId="538CF579"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FB5BC64" w14:textId="77777777" w:rsidR="00DB5AD6" w:rsidRPr="00E73844" w:rsidRDefault="00DB5AD6" w:rsidP="00DB5AD6">
            <w:pPr>
              <w:rPr>
                <w:rFonts w:cs="Liberation Sans"/>
                <w:szCs w:val="20"/>
              </w:rPr>
            </w:pPr>
            <w:r w:rsidRPr="00E73844">
              <w:rPr>
                <w:rFonts w:cs="Liberation Sans"/>
                <w:szCs w:val="20"/>
              </w:rPr>
              <w:t>OET-021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3A090BC4" w14:textId="77777777" w:rsidR="00DB5AD6" w:rsidRPr="00E73844" w:rsidRDefault="00DB5AD6" w:rsidP="00DB5AD6">
            <w:pPr>
              <w:rPr>
                <w:rFonts w:cs="Liberation Sans"/>
                <w:szCs w:val="20"/>
              </w:rPr>
            </w:pPr>
            <w:r w:rsidRPr="00E73844">
              <w:rPr>
                <w:rFonts w:cs="Liberation Sans"/>
                <w:szCs w:val="20"/>
              </w:rPr>
              <w:t xml:space="preserve">beach </w:t>
            </w:r>
            <w:r w:rsidRPr="00DD5B30">
              <w:rPr>
                <w:rFonts w:cs="Liberation Sans"/>
                <w:i/>
                <w:szCs w:val="20"/>
              </w:rPr>
              <w:t>hazard</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81523F7" w14:textId="77777777" w:rsidR="00DB5AD6" w:rsidRPr="00E73844" w:rsidRDefault="00DB5AD6" w:rsidP="00DB5AD6">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E117254" w14:textId="77777777" w:rsidR="00DB5AD6" w:rsidRPr="00E73844" w:rsidRDefault="00DB5AD6" w:rsidP="00DB5AD6">
            <w:pPr>
              <w:rPr>
                <w:rFonts w:cs="Liberation Sans"/>
                <w:szCs w:val="20"/>
              </w:rPr>
            </w:pPr>
            <w:r w:rsidRPr="00E73844">
              <w:rPr>
                <w:rFonts w:cs="Liberation Sans"/>
                <w:szCs w:val="20"/>
              </w:rPr>
              <w:t>aquatic, terrestrial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6E5BD1CF" w14:textId="77777777" w:rsidR="00DB5AD6" w:rsidRPr="00E73844" w:rsidRDefault="00DB5AD6" w:rsidP="00DB5AD6">
            <w:pPr>
              <w:rPr>
                <w:rFonts w:cs="Liberation Sans"/>
                <w:szCs w:val="20"/>
              </w:rPr>
            </w:pPr>
            <w:r w:rsidRPr="00E73844">
              <w:rPr>
                <w:rFonts w:cs="Liberation Sans"/>
                <w:szCs w:val="20"/>
              </w:rPr>
              <w:t>1</w:t>
            </w:r>
          </w:p>
        </w:tc>
      </w:tr>
      <w:tr w:rsidR="00B13B2E" w14:paraId="13602AA4" w14:textId="77777777" w:rsidTr="00B13B2E">
        <w:trPr>
          <w:cantSplit/>
          <w:trHeight w:val="453"/>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61B205C9" w14:textId="77777777" w:rsidR="00B13B2E" w:rsidRPr="00E73844" w:rsidRDefault="00B13B2E" w:rsidP="00DB5AD6">
            <w:pPr>
              <w:rPr>
                <w:rFonts w:cs="Liberation Sans"/>
                <w:szCs w:val="20"/>
              </w:rPr>
            </w:pPr>
            <w:r w:rsidRPr="00E73844">
              <w:rPr>
                <w:rFonts w:cs="Liberation Sans"/>
                <w:szCs w:val="20"/>
              </w:rPr>
              <w:t>OET-022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0594E044" w14:textId="77777777" w:rsidR="00B13B2E" w:rsidRPr="00E73844" w:rsidRDefault="00B13B2E" w:rsidP="00DB5AD6">
            <w:pPr>
              <w:rPr>
                <w:rFonts w:cs="Liberation Sans"/>
                <w:szCs w:val="20"/>
              </w:rPr>
            </w:pPr>
            <w:r w:rsidRPr="00E73844">
              <w:rPr>
                <w:rFonts w:cs="Liberation Sans"/>
                <w:szCs w:val="20"/>
              </w:rPr>
              <w:t xml:space="preserve">biological </w:t>
            </w:r>
            <w:r w:rsidRPr="00DD5B30">
              <w:rPr>
                <w:rFonts w:cs="Liberation Sans"/>
                <w:i/>
                <w:szCs w:val="20"/>
              </w:rPr>
              <w:t>hazard</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B6C47ED" w14:textId="77777777" w:rsidR="00B13B2E" w:rsidRPr="00E73844" w:rsidRDefault="00B13B2E" w:rsidP="00DB5AD6">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41023EB" w14:textId="77777777" w:rsidR="00B13B2E" w:rsidRPr="00E73844" w:rsidRDefault="00B13B2E" w:rsidP="00DB5AD6">
            <w:pPr>
              <w:rPr>
                <w:rFonts w:cs="Liberation Sans"/>
                <w:szCs w:val="20"/>
              </w:rPr>
            </w:pPr>
            <w:r w:rsidRPr="00E73844">
              <w:rPr>
                <w:rFonts w:cs="Liberation Sans"/>
                <w:szCs w:val="20"/>
              </w:rPr>
              <w:t>biological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A3EB986" w14:textId="77777777" w:rsidR="00B13B2E" w:rsidRPr="00E73844" w:rsidRDefault="00B13B2E" w:rsidP="00DB5AD6">
            <w:pPr>
              <w:rPr>
                <w:rFonts w:cs="Liberation Sans"/>
                <w:szCs w:val="20"/>
              </w:rPr>
            </w:pPr>
            <w:r w:rsidRPr="00E73844">
              <w:rPr>
                <w:rFonts w:cs="Liberation Sans"/>
                <w:szCs w:val="20"/>
              </w:rPr>
              <w:t>1</w:t>
            </w:r>
          </w:p>
        </w:tc>
      </w:tr>
      <w:tr w:rsidR="00B13B2E" w14:paraId="49DEDEE8" w14:textId="77777777" w:rsidTr="00AA787F">
        <w:trPr>
          <w:cantSplit/>
          <w:trHeight w:val="40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B508AB3" w14:textId="77777777" w:rsidR="00B13B2E" w:rsidRPr="00E73844" w:rsidRDefault="00B13B2E" w:rsidP="00DB5AD6">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BE5ECEB" w14:textId="77777777" w:rsidR="00B13B2E" w:rsidRPr="00E73844" w:rsidRDefault="00B13B2E" w:rsidP="00DB5AD6">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EBE9877" w14:textId="77777777" w:rsidR="00B13B2E" w:rsidRPr="00E73844" w:rsidRDefault="00B13B2E" w:rsidP="00DB5AD6">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0EBBD56" w14:textId="77777777" w:rsidR="00B13B2E" w:rsidRPr="00E73844" w:rsidRDefault="00B13B2E" w:rsidP="00DB5AD6">
            <w:pPr>
              <w:rPr>
                <w:rFonts w:cs="Liberation Sans"/>
                <w:szCs w:val="20"/>
              </w:rPr>
            </w:pPr>
            <w:r w:rsidRPr="00E73844">
              <w:rPr>
                <w:rFonts w:cs="Liberation Sans"/>
                <w:szCs w:val="20"/>
              </w:rPr>
              <w:t>physical, fauna, flora</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ECB573F" w14:textId="77777777" w:rsidR="00B13B2E" w:rsidRPr="00E73844" w:rsidRDefault="00B13B2E" w:rsidP="00DB5AD6">
            <w:pPr>
              <w:rPr>
                <w:rFonts w:cs="Liberation Sans"/>
                <w:szCs w:val="20"/>
              </w:rPr>
            </w:pPr>
          </w:p>
        </w:tc>
      </w:tr>
      <w:tr w:rsidR="00B71634" w14:paraId="4E80495A" w14:textId="77777777" w:rsidTr="00FB58EB">
        <w:trPr>
          <w:cantSplit/>
          <w:trHeight w:val="478"/>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061A4E04" w14:textId="77777777" w:rsidR="00B71634" w:rsidRPr="00B71634" w:rsidRDefault="00B71634" w:rsidP="00B71634">
            <w:pPr>
              <w:rPr>
                <w:rFonts w:cs="Liberation Sans"/>
                <w:szCs w:val="20"/>
              </w:rPr>
            </w:pPr>
            <w:r w:rsidRPr="00B71634">
              <w:rPr>
                <w:rFonts w:cs="Liberation Sans"/>
                <w:szCs w:val="20"/>
              </w:rPr>
              <w:t>OET-023</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3A2F99DD" w14:textId="77777777" w:rsidR="00B71634" w:rsidRPr="00B71634" w:rsidRDefault="00B71634" w:rsidP="00B71634">
            <w:pPr>
              <w:rPr>
                <w:rFonts w:cs="Liberation Sans"/>
                <w:szCs w:val="20"/>
              </w:rPr>
            </w:pPr>
            <w:r w:rsidRPr="00DD5B30">
              <w:rPr>
                <w:rFonts w:cs="Liberation Sans"/>
                <w:i/>
                <w:szCs w:val="20"/>
              </w:rPr>
              <w:t>blizzard</w:t>
            </w:r>
          </w:p>
        </w:tc>
        <w:tc>
          <w:tcPr>
            <w:tcW w:w="1875" w:type="dxa"/>
            <w:tcBorders>
              <w:top w:val="single" w:sz="12" w:space="0" w:color="95B3D7"/>
              <w:bottom w:val="single" w:sz="4" w:space="0" w:color="4F81BD" w:themeColor="accent1"/>
              <w:right w:val="single" w:sz="12" w:space="0" w:color="95B3D7"/>
            </w:tcBorders>
            <w:shd w:val="clear" w:color="auto" w:fill="FFFFFF"/>
            <w:tcMar>
              <w:top w:w="0" w:type="dxa"/>
              <w:left w:w="120" w:type="dxa"/>
              <w:bottom w:w="0" w:type="dxa"/>
              <w:right w:w="120" w:type="dxa"/>
            </w:tcMar>
          </w:tcPr>
          <w:p w14:paraId="4F2E85C8" w14:textId="77777777" w:rsidR="00B71634" w:rsidRPr="00B71634" w:rsidRDefault="00B71634" w:rsidP="00B71634">
            <w:pPr>
              <w:rPr>
                <w:rFonts w:cs="Liberation Sans"/>
                <w:szCs w:val="20"/>
              </w:rPr>
            </w:pPr>
            <w:r w:rsidRPr="00B71634">
              <w:rPr>
                <w:rFonts w:cs="Liberation Sans"/>
                <w:szCs w:val="20"/>
              </w:rPr>
              <w:t>Meteorological</w:t>
            </w:r>
          </w:p>
        </w:tc>
        <w:tc>
          <w:tcPr>
            <w:tcW w:w="2835" w:type="dxa"/>
            <w:tcBorders>
              <w:top w:val="single" w:sz="12" w:space="0" w:color="95B3D7"/>
              <w:bottom w:val="single" w:sz="4" w:space="0" w:color="4F81BD" w:themeColor="accent1"/>
              <w:right w:val="single" w:sz="12" w:space="0" w:color="95B3D7"/>
            </w:tcBorders>
            <w:shd w:val="clear" w:color="auto" w:fill="FFFFFF"/>
            <w:tcMar>
              <w:top w:w="0" w:type="dxa"/>
              <w:left w:w="120" w:type="dxa"/>
              <w:bottom w:w="0" w:type="dxa"/>
              <w:right w:w="120" w:type="dxa"/>
            </w:tcMar>
          </w:tcPr>
          <w:p w14:paraId="46CF22F8" w14:textId="77777777" w:rsidR="00B71634" w:rsidRPr="00B71634" w:rsidRDefault="00B71634" w:rsidP="00B71634">
            <w:pPr>
              <w:rPr>
                <w:rFonts w:cs="Liberation Sans"/>
                <w:szCs w:val="20"/>
              </w:rPr>
            </w:pPr>
            <w:r w:rsidRPr="00B71634">
              <w:rPr>
                <w:rFonts w:cs="Liberation Sans"/>
                <w:szCs w:val="20"/>
              </w:rPr>
              <w:t>temperature, precipitation, visibility, wind</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137D71B8" w14:textId="77777777" w:rsidR="00B71634" w:rsidRPr="00B71634" w:rsidRDefault="00B71634" w:rsidP="00B71634">
            <w:pPr>
              <w:rPr>
                <w:rFonts w:cs="Liberation Sans"/>
                <w:szCs w:val="20"/>
              </w:rPr>
            </w:pPr>
            <w:r w:rsidRPr="00B71634">
              <w:rPr>
                <w:rFonts w:cs="Liberation Sans"/>
                <w:szCs w:val="20"/>
              </w:rPr>
              <w:t>1</w:t>
            </w:r>
          </w:p>
        </w:tc>
      </w:tr>
      <w:tr w:rsidR="00B71634" w14:paraId="49E5B674" w14:textId="77777777" w:rsidTr="00B71634">
        <w:trPr>
          <w:cantSplit/>
          <w:trHeight w:val="399"/>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A8AF3AA" w14:textId="77777777" w:rsidR="00B71634" w:rsidRDefault="00B71634">
            <w:pPr>
              <w:spacing w:before="0" w:after="0"/>
              <w:rPr>
                <w:rFonts w:ascii="Arial" w:eastAsia="Arial" w:hAnsi="Arial" w:cs="Arial"/>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FB27ECD" w14:textId="77777777" w:rsidR="00B71634" w:rsidRDefault="00B71634">
            <w:pPr>
              <w:spacing w:before="0" w:after="0"/>
              <w:rPr>
                <w:rFonts w:ascii="Arial" w:eastAsia="Arial" w:hAnsi="Arial" w:cs="Arial"/>
              </w:rPr>
            </w:pPr>
          </w:p>
        </w:tc>
        <w:tc>
          <w:tcPr>
            <w:tcW w:w="1875" w:type="dxa"/>
            <w:tcBorders>
              <w:top w:val="single" w:sz="4" w:space="0" w:color="4F81BD" w:themeColor="accent1"/>
              <w:bottom w:val="single" w:sz="12" w:space="0" w:color="95B3D7"/>
              <w:right w:val="single" w:sz="12" w:space="0" w:color="95B3D7"/>
            </w:tcBorders>
            <w:shd w:val="clear" w:color="auto" w:fill="FFFFFF"/>
            <w:tcMar>
              <w:top w:w="0" w:type="dxa"/>
              <w:left w:w="120" w:type="dxa"/>
              <w:bottom w:w="0" w:type="dxa"/>
              <w:right w:w="120" w:type="dxa"/>
            </w:tcMar>
          </w:tcPr>
          <w:p w14:paraId="6DB7413B" w14:textId="77777777" w:rsidR="00B71634" w:rsidRPr="00B71634" w:rsidRDefault="00B71634" w:rsidP="00B71634">
            <w:pPr>
              <w:rPr>
                <w:rFonts w:cs="Liberation Sans"/>
                <w:szCs w:val="20"/>
              </w:rPr>
            </w:pPr>
            <w:r w:rsidRPr="00B71634">
              <w:rPr>
                <w:rFonts w:cs="Liberation Sans"/>
                <w:szCs w:val="20"/>
              </w:rPr>
              <w:t>Environmental</w:t>
            </w:r>
          </w:p>
        </w:tc>
        <w:tc>
          <w:tcPr>
            <w:tcW w:w="2835" w:type="dxa"/>
            <w:tcBorders>
              <w:top w:val="single" w:sz="4" w:space="0" w:color="4F81BD" w:themeColor="accent1"/>
              <w:bottom w:val="single" w:sz="12" w:space="0" w:color="95B3D7"/>
              <w:right w:val="single" w:sz="12" w:space="0" w:color="95B3D7"/>
            </w:tcBorders>
            <w:shd w:val="clear" w:color="auto" w:fill="FFFFFF"/>
            <w:tcMar>
              <w:top w:w="0" w:type="dxa"/>
              <w:left w:w="120" w:type="dxa"/>
              <w:bottom w:w="0" w:type="dxa"/>
              <w:right w:w="120" w:type="dxa"/>
            </w:tcMar>
          </w:tcPr>
          <w:p w14:paraId="2A4E6E92" w14:textId="77777777" w:rsidR="00B71634" w:rsidRPr="00B71634" w:rsidRDefault="00B71634" w:rsidP="00B71634">
            <w:pPr>
              <w:rPr>
                <w:rFonts w:cs="Liberation Sans"/>
                <w:szCs w:val="20"/>
              </w:rPr>
            </w:pPr>
            <w:r w:rsidRPr="00B71634">
              <w:rPr>
                <w:rFonts w:cs="Liberation Sans"/>
                <w:szCs w:val="20"/>
              </w:rPr>
              <w:t>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DF48D84" w14:textId="77777777" w:rsidR="00B71634" w:rsidRDefault="00B71634">
            <w:pPr>
              <w:spacing w:before="0" w:after="0"/>
              <w:rPr>
                <w:rFonts w:ascii="Arial" w:eastAsia="Arial" w:hAnsi="Arial" w:cs="Arial"/>
              </w:rPr>
            </w:pPr>
          </w:p>
        </w:tc>
      </w:tr>
      <w:tr w:rsidR="006224AD" w14:paraId="66370AE6" w14:textId="77777777" w:rsidTr="006224AD">
        <w:trPr>
          <w:cantSplit/>
          <w:trHeight w:val="323"/>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C954E25" w14:textId="77777777" w:rsidR="006224AD" w:rsidRPr="00E73844" w:rsidRDefault="006224AD" w:rsidP="006224AD">
            <w:pPr>
              <w:rPr>
                <w:rFonts w:cs="Liberation Sans"/>
                <w:szCs w:val="20"/>
              </w:rPr>
            </w:pPr>
            <w:r w:rsidRPr="00E73844">
              <w:rPr>
                <w:rFonts w:cs="Liberation Sans"/>
                <w:szCs w:val="20"/>
              </w:rPr>
              <w:t>OET-024</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56E3984A" w14:textId="77777777" w:rsidR="006224AD" w:rsidRPr="00E73844" w:rsidRDefault="006224AD" w:rsidP="006224AD">
            <w:pPr>
              <w:rPr>
                <w:rFonts w:cs="Liberation Sans"/>
                <w:szCs w:val="20"/>
              </w:rPr>
            </w:pPr>
            <w:r w:rsidRPr="00E73844">
              <w:rPr>
                <w:rFonts w:cs="Liberation Sans"/>
                <w:szCs w:val="20"/>
              </w:rPr>
              <w:t xml:space="preserve">blood supply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4562738" w14:textId="77777777" w:rsidR="006224AD" w:rsidRPr="006224AD" w:rsidRDefault="006224AD" w:rsidP="006224AD">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82B9578" w14:textId="77777777" w:rsidR="006224AD" w:rsidRPr="006224AD" w:rsidRDefault="006224AD" w:rsidP="006224AD">
            <w:pPr>
              <w:rPr>
                <w:rFonts w:cs="Liberation Sans"/>
                <w:szCs w:val="20"/>
              </w:rPr>
            </w:pPr>
            <w:r w:rsidRPr="006224AD">
              <w:rPr>
                <w:rFonts w:cs="Liberation Sans"/>
                <w:szCs w:val="20"/>
              </w:rPr>
              <w:t>physical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2B11D577" w14:textId="77777777" w:rsidR="006224AD" w:rsidRPr="00B71634" w:rsidRDefault="006224AD" w:rsidP="006224AD">
            <w:pPr>
              <w:rPr>
                <w:rFonts w:cs="Liberation Sans"/>
                <w:szCs w:val="20"/>
              </w:rPr>
            </w:pPr>
            <w:r w:rsidRPr="00B71634">
              <w:rPr>
                <w:rFonts w:cs="Liberation Sans"/>
                <w:szCs w:val="20"/>
              </w:rPr>
              <w:t>1</w:t>
            </w:r>
          </w:p>
        </w:tc>
      </w:tr>
      <w:tr w:rsidR="006224AD" w14:paraId="69046F58" w14:textId="77777777" w:rsidTr="006224AD">
        <w:trPr>
          <w:cantSplit/>
          <w:trHeight w:val="399"/>
        </w:trPr>
        <w:tc>
          <w:tcPr>
            <w:tcW w:w="1170" w:type="dxa"/>
            <w:vMerge/>
            <w:tcBorders>
              <w:left w:val="single" w:sz="8" w:space="0" w:color="284E3F"/>
              <w:right w:val="single" w:sz="12" w:space="0" w:color="95B3D7"/>
            </w:tcBorders>
            <w:shd w:val="clear" w:color="auto" w:fill="DBE5F1"/>
            <w:tcMar>
              <w:top w:w="0" w:type="dxa"/>
              <w:left w:w="120" w:type="dxa"/>
              <w:bottom w:w="0" w:type="dxa"/>
              <w:right w:w="120" w:type="dxa"/>
            </w:tcMar>
          </w:tcPr>
          <w:p w14:paraId="68A9FD22" w14:textId="77777777" w:rsidR="006224AD" w:rsidRDefault="006224AD" w:rsidP="006224AD">
            <w:pPr>
              <w:spacing w:before="0" w:after="0"/>
              <w:rPr>
                <w:rFonts w:ascii="Arial" w:eastAsia="Arial" w:hAnsi="Arial" w:cs="Arial"/>
              </w:rPr>
            </w:pPr>
          </w:p>
        </w:tc>
        <w:tc>
          <w:tcPr>
            <w:tcW w:w="2190" w:type="dxa"/>
            <w:vMerge/>
            <w:tcBorders>
              <w:right w:val="single" w:sz="12" w:space="0" w:color="95B3D7"/>
            </w:tcBorders>
            <w:shd w:val="clear" w:color="auto" w:fill="DBE5F1"/>
            <w:tcMar>
              <w:top w:w="0" w:type="dxa"/>
              <w:left w:w="120" w:type="dxa"/>
              <w:bottom w:w="0" w:type="dxa"/>
              <w:right w:w="120" w:type="dxa"/>
            </w:tcMar>
          </w:tcPr>
          <w:p w14:paraId="5C60EA8D" w14:textId="77777777" w:rsidR="006224AD" w:rsidRDefault="006224AD" w:rsidP="006224AD">
            <w:pPr>
              <w:spacing w:before="0" w:after="0"/>
              <w:rPr>
                <w:rFonts w:ascii="Arial" w:eastAsia="Arial" w:hAnsi="Arial" w:cs="Arial"/>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D12FDF7" w14:textId="77777777" w:rsidR="006224AD" w:rsidRPr="006224AD" w:rsidRDefault="006224AD" w:rsidP="006224AD">
            <w:pPr>
              <w:rPr>
                <w:rFonts w:cs="Liberation Sans"/>
                <w:szCs w:val="20"/>
              </w:rPr>
            </w:pPr>
            <w:r w:rsidRPr="006224AD">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CA59EEF" w14:textId="77777777" w:rsidR="006224AD" w:rsidRPr="006224AD" w:rsidRDefault="006224AD" w:rsidP="006224AD">
            <w:pPr>
              <w:rPr>
                <w:rFonts w:cs="Liberation Sans"/>
                <w:szCs w:val="20"/>
              </w:rPr>
            </w:pPr>
            <w:r w:rsidRPr="006224AD">
              <w:rPr>
                <w:rFonts w:cs="Liberation Sans"/>
                <w:szCs w:val="20"/>
              </w:rPr>
              <w:t>biological</w:t>
            </w:r>
          </w:p>
        </w:tc>
        <w:tc>
          <w:tcPr>
            <w:tcW w:w="1065" w:type="dxa"/>
            <w:vMerge/>
            <w:tcBorders>
              <w:right w:val="single" w:sz="12" w:space="0" w:color="95B3D7"/>
            </w:tcBorders>
            <w:shd w:val="clear" w:color="auto" w:fill="DBE5F1"/>
            <w:tcMar>
              <w:top w:w="0" w:type="dxa"/>
              <w:left w:w="120" w:type="dxa"/>
              <w:bottom w:w="0" w:type="dxa"/>
              <w:right w:w="120" w:type="dxa"/>
            </w:tcMar>
          </w:tcPr>
          <w:p w14:paraId="68CF051F" w14:textId="77777777" w:rsidR="006224AD" w:rsidRDefault="006224AD" w:rsidP="006224AD">
            <w:pPr>
              <w:spacing w:before="0" w:after="0"/>
              <w:rPr>
                <w:rFonts w:ascii="Arial" w:eastAsia="Arial" w:hAnsi="Arial" w:cs="Arial"/>
              </w:rPr>
            </w:pPr>
          </w:p>
        </w:tc>
      </w:tr>
      <w:tr w:rsidR="006224AD" w14:paraId="40A2FB32" w14:textId="77777777" w:rsidTr="006224AD">
        <w:trPr>
          <w:cantSplit/>
          <w:trHeight w:val="389"/>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A307130" w14:textId="77777777" w:rsidR="006224AD" w:rsidRDefault="006224AD" w:rsidP="006224AD">
            <w:pPr>
              <w:spacing w:before="0" w:after="0"/>
              <w:rPr>
                <w:rFonts w:ascii="Arial" w:eastAsia="Arial" w:hAnsi="Arial" w:cs="Arial"/>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F731FB1" w14:textId="77777777" w:rsidR="006224AD" w:rsidRDefault="006224AD" w:rsidP="006224AD">
            <w:pPr>
              <w:spacing w:before="0" w:after="0"/>
              <w:rPr>
                <w:rFonts w:ascii="Arial" w:eastAsia="Arial" w:hAnsi="Arial" w:cs="Arial"/>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E93C0A9" w14:textId="77777777" w:rsidR="006224AD" w:rsidRPr="006224AD" w:rsidRDefault="006224AD" w:rsidP="006224AD">
            <w:pPr>
              <w:rPr>
                <w:rFonts w:cs="Liberation Sans"/>
                <w:szCs w:val="20"/>
              </w:rPr>
            </w:pPr>
            <w:r w:rsidRPr="006224AD">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552FACB" w14:textId="77777777" w:rsidR="006224AD" w:rsidRPr="006224AD" w:rsidRDefault="006224AD" w:rsidP="006224AD">
            <w:pPr>
              <w:rPr>
                <w:rFonts w:cs="Liberation Sans"/>
                <w:szCs w:val="20"/>
              </w:rPr>
            </w:pPr>
            <w:r w:rsidRPr="006224AD">
              <w:rPr>
                <w:rFonts w:cs="Liberation Sans"/>
                <w:szCs w:val="20"/>
              </w:rPr>
              <w:t>response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B6C3110" w14:textId="77777777" w:rsidR="006224AD" w:rsidRDefault="006224AD" w:rsidP="006224AD">
            <w:pPr>
              <w:spacing w:before="0" w:after="0"/>
              <w:rPr>
                <w:rFonts w:ascii="Arial" w:eastAsia="Arial" w:hAnsi="Arial" w:cs="Arial"/>
              </w:rPr>
            </w:pPr>
          </w:p>
        </w:tc>
      </w:tr>
      <w:tr w:rsidR="006224AD" w14:paraId="16E71092" w14:textId="77777777" w:rsidTr="006224AD">
        <w:trPr>
          <w:cantSplit/>
          <w:trHeight w:val="468"/>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78B7279" w14:textId="77777777" w:rsidR="006224AD" w:rsidRPr="00E73844" w:rsidRDefault="006224AD" w:rsidP="006224AD">
            <w:pPr>
              <w:rPr>
                <w:rFonts w:cs="Liberation Sans"/>
                <w:szCs w:val="20"/>
              </w:rPr>
            </w:pPr>
            <w:r w:rsidRPr="00E73844">
              <w:rPr>
                <w:rFonts w:cs="Liberation Sans"/>
                <w:szCs w:val="20"/>
              </w:rPr>
              <w:t>OET-025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4BB36678" w14:textId="77777777" w:rsidR="006224AD" w:rsidRPr="00E73844" w:rsidRDefault="006224AD" w:rsidP="006224AD">
            <w:pPr>
              <w:rPr>
                <w:rFonts w:cs="Liberation Sans"/>
                <w:szCs w:val="20"/>
              </w:rPr>
            </w:pPr>
            <w:r w:rsidRPr="00E73844">
              <w:rPr>
                <w:rFonts w:cs="Liberation Sans"/>
                <w:szCs w:val="20"/>
              </w:rPr>
              <w:t xml:space="preserve">blowing </w:t>
            </w:r>
            <w:r w:rsidRPr="00DD5B30">
              <w:rPr>
                <w:rFonts w:cs="Liberation Sans"/>
                <w:i/>
                <w:szCs w:val="20"/>
              </w:rPr>
              <w:t>dust</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C6EF39E" w14:textId="77777777" w:rsidR="006224AD" w:rsidRPr="00E73844" w:rsidRDefault="006224AD" w:rsidP="006224AD">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784CF11" w14:textId="77777777" w:rsidR="006224AD" w:rsidRPr="00E73844" w:rsidRDefault="006224AD" w:rsidP="006224AD">
            <w:pPr>
              <w:rPr>
                <w:rFonts w:cs="Liberation Sans"/>
                <w:szCs w:val="20"/>
              </w:rPr>
            </w:pPr>
            <w:r w:rsidRPr="00E73844">
              <w:rPr>
                <w:rFonts w:cs="Liberation Sans"/>
                <w:szCs w:val="20"/>
              </w:rPr>
              <w:t>visibility, wind</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0D086A6A" w14:textId="77777777" w:rsidR="006224AD" w:rsidRPr="00E73844" w:rsidRDefault="006224AD" w:rsidP="006224AD">
            <w:pPr>
              <w:rPr>
                <w:rFonts w:cs="Liberation Sans"/>
                <w:szCs w:val="20"/>
              </w:rPr>
            </w:pPr>
            <w:r w:rsidRPr="00E73844">
              <w:rPr>
                <w:rFonts w:cs="Liberation Sans"/>
                <w:szCs w:val="20"/>
              </w:rPr>
              <w:t>1</w:t>
            </w:r>
          </w:p>
        </w:tc>
      </w:tr>
      <w:tr w:rsidR="006224AD" w14:paraId="58C6D090" w14:textId="77777777" w:rsidTr="006224AD">
        <w:trPr>
          <w:cantSplit/>
          <w:trHeight w:val="404"/>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9735D06" w14:textId="77777777" w:rsidR="006224AD" w:rsidRPr="00E73844" w:rsidRDefault="006224AD" w:rsidP="006224AD">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9C47A8F" w14:textId="77777777" w:rsidR="006224AD" w:rsidRPr="00E73844" w:rsidRDefault="006224AD" w:rsidP="006224AD">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19E8F73" w14:textId="77777777" w:rsidR="006224AD" w:rsidRPr="00E73844" w:rsidRDefault="006224AD" w:rsidP="006224AD">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AF1FDE6" w14:textId="77777777" w:rsidR="006224AD" w:rsidRPr="00E73844" w:rsidRDefault="006224AD" w:rsidP="006224AD">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0A65991" w14:textId="77777777" w:rsidR="006224AD" w:rsidRPr="00E73844" w:rsidRDefault="006224AD" w:rsidP="006224AD">
            <w:pPr>
              <w:rPr>
                <w:rFonts w:cs="Liberation Sans"/>
                <w:szCs w:val="20"/>
              </w:rPr>
            </w:pPr>
          </w:p>
        </w:tc>
      </w:tr>
      <w:tr w:rsidR="006224AD" w14:paraId="5C9122B3" w14:textId="77777777" w:rsidTr="006224AD">
        <w:trPr>
          <w:cantSplit/>
          <w:trHeight w:val="39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5E3C09B0" w14:textId="77777777" w:rsidR="006224AD" w:rsidRPr="00E73844" w:rsidRDefault="006224AD" w:rsidP="006224AD">
            <w:pPr>
              <w:rPr>
                <w:rFonts w:cs="Liberation Sans"/>
                <w:szCs w:val="20"/>
              </w:rPr>
            </w:pPr>
            <w:r w:rsidRPr="00E73844">
              <w:rPr>
                <w:rFonts w:cs="Liberation Sans"/>
                <w:szCs w:val="20"/>
              </w:rPr>
              <w:t>OET-026</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404C9BED" w14:textId="77777777" w:rsidR="006224AD" w:rsidRPr="00E73844" w:rsidRDefault="006224AD" w:rsidP="006224AD">
            <w:pPr>
              <w:rPr>
                <w:rFonts w:cs="Liberation Sans"/>
                <w:szCs w:val="20"/>
              </w:rPr>
            </w:pPr>
            <w:r w:rsidRPr="00E73844">
              <w:rPr>
                <w:rFonts w:cs="Liberation Sans"/>
                <w:szCs w:val="20"/>
              </w:rPr>
              <w:t xml:space="preserve">blowing </w:t>
            </w:r>
            <w:r w:rsidRPr="00DD5B30">
              <w:rPr>
                <w:rFonts w:cs="Liberation Sans"/>
                <w:i/>
                <w:szCs w:val="20"/>
              </w:rPr>
              <w:t>snow</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60697A8" w14:textId="77777777" w:rsidR="006224AD" w:rsidRPr="00E73844" w:rsidRDefault="006224AD" w:rsidP="006224AD">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5F4E996" w14:textId="77777777" w:rsidR="006224AD" w:rsidRPr="00E73844" w:rsidRDefault="006224AD" w:rsidP="006224AD">
            <w:pPr>
              <w:rPr>
                <w:rFonts w:cs="Liberation Sans"/>
                <w:szCs w:val="20"/>
              </w:rPr>
            </w:pPr>
            <w:r w:rsidRPr="00E73844">
              <w:rPr>
                <w:rFonts w:cs="Liberation Sans"/>
                <w:szCs w:val="20"/>
              </w:rPr>
              <w:t>visibility, temperature, wind</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2FB20C5D" w14:textId="77777777" w:rsidR="006224AD" w:rsidRPr="00E73844" w:rsidRDefault="006224AD" w:rsidP="006224AD">
            <w:pPr>
              <w:rPr>
                <w:rFonts w:cs="Liberation Sans"/>
                <w:szCs w:val="20"/>
              </w:rPr>
            </w:pPr>
            <w:r w:rsidRPr="00E73844">
              <w:rPr>
                <w:rFonts w:cs="Liberation Sans"/>
                <w:szCs w:val="20"/>
              </w:rPr>
              <w:t>1</w:t>
            </w:r>
          </w:p>
        </w:tc>
      </w:tr>
      <w:tr w:rsidR="006224AD" w14:paraId="70886ED8" w14:textId="77777777" w:rsidTr="006224AD">
        <w:trPr>
          <w:cantSplit/>
          <w:trHeight w:val="40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6ED21D7" w14:textId="77777777" w:rsidR="006224AD" w:rsidRPr="00E73844" w:rsidRDefault="006224AD" w:rsidP="006224AD">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23815C4" w14:textId="77777777" w:rsidR="006224AD" w:rsidRPr="00E73844" w:rsidRDefault="006224AD" w:rsidP="006224AD">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CA7BFD2" w14:textId="77777777" w:rsidR="006224AD" w:rsidRPr="00E73844" w:rsidRDefault="006224AD" w:rsidP="006224AD">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A7696EF" w14:textId="77777777" w:rsidR="006224AD" w:rsidRPr="00E73844" w:rsidRDefault="006224AD" w:rsidP="006224AD">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28918C7" w14:textId="77777777" w:rsidR="006224AD" w:rsidRPr="00E73844" w:rsidRDefault="006224AD" w:rsidP="006224AD">
            <w:pPr>
              <w:rPr>
                <w:rFonts w:cs="Liberation Sans"/>
                <w:szCs w:val="20"/>
              </w:rPr>
            </w:pPr>
          </w:p>
        </w:tc>
      </w:tr>
      <w:tr w:rsidR="006224AD" w14:paraId="5F629D05" w14:textId="77777777" w:rsidTr="006224AD">
        <w:trPr>
          <w:cantSplit/>
          <w:trHeight w:val="394"/>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3D114B88" w14:textId="77777777" w:rsidR="006224AD" w:rsidRPr="00E73844" w:rsidRDefault="006224AD" w:rsidP="006224AD">
            <w:pPr>
              <w:rPr>
                <w:rFonts w:cs="Liberation Sans"/>
                <w:szCs w:val="20"/>
              </w:rPr>
            </w:pPr>
            <w:r w:rsidRPr="00E73844">
              <w:rPr>
                <w:rFonts w:cs="Liberation Sans"/>
                <w:szCs w:val="20"/>
              </w:rPr>
              <w:t>OET-027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5B8B6C02" w14:textId="77777777" w:rsidR="006224AD" w:rsidRPr="00E73844" w:rsidRDefault="006224AD" w:rsidP="006224AD">
            <w:pPr>
              <w:rPr>
                <w:rFonts w:cs="Liberation Sans"/>
                <w:szCs w:val="20"/>
              </w:rPr>
            </w:pPr>
            <w:r w:rsidRPr="00E73844">
              <w:rPr>
                <w:rFonts w:cs="Liberation Sans"/>
                <w:szCs w:val="20"/>
              </w:rPr>
              <w:t xml:space="preserve">blue-green algae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EBB6D22" w14:textId="77777777" w:rsidR="006224AD" w:rsidRPr="00E73844" w:rsidRDefault="006224AD" w:rsidP="006224AD">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756741D" w14:textId="77777777" w:rsidR="006224AD" w:rsidRPr="00E73844" w:rsidRDefault="006224AD" w:rsidP="006224AD">
            <w:pPr>
              <w:rPr>
                <w:rFonts w:cs="Liberation Sans"/>
                <w:szCs w:val="20"/>
              </w:rPr>
            </w:pPr>
            <w:r w:rsidRPr="00E73844">
              <w:rPr>
                <w:rFonts w:cs="Liberation Sans"/>
                <w:szCs w:val="20"/>
              </w:rPr>
              <w:t>aquatic</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5AB1504E" w14:textId="77777777" w:rsidR="006224AD" w:rsidRPr="00E73844" w:rsidRDefault="006224AD" w:rsidP="006224AD">
            <w:pPr>
              <w:rPr>
                <w:rFonts w:cs="Liberation Sans"/>
                <w:szCs w:val="20"/>
              </w:rPr>
            </w:pPr>
            <w:r w:rsidRPr="00E73844">
              <w:rPr>
                <w:rFonts w:cs="Liberation Sans"/>
                <w:szCs w:val="20"/>
              </w:rPr>
              <w:t>1</w:t>
            </w:r>
          </w:p>
        </w:tc>
      </w:tr>
      <w:tr w:rsidR="006224AD" w14:paraId="542E2C82" w14:textId="77777777" w:rsidTr="006224AD">
        <w:trPr>
          <w:cantSplit/>
          <w:trHeight w:val="387"/>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52EBD1A" w14:textId="77777777" w:rsidR="006224AD" w:rsidRPr="00E73844" w:rsidRDefault="006224AD" w:rsidP="006224AD">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4D198B0D" w14:textId="77777777" w:rsidR="006224AD" w:rsidRPr="00E73844" w:rsidRDefault="006224AD" w:rsidP="006224AD">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7F84E2F" w14:textId="77777777" w:rsidR="006224AD" w:rsidRPr="00E73844" w:rsidRDefault="006224AD" w:rsidP="006224AD">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BDC4075" w14:textId="77777777" w:rsidR="006224AD" w:rsidRPr="00E73844" w:rsidRDefault="006224AD" w:rsidP="006224AD">
            <w:pPr>
              <w:rPr>
                <w:rFonts w:cs="Liberation Sans"/>
                <w:szCs w:val="20"/>
              </w:rPr>
            </w:pPr>
            <w:r w:rsidRPr="00E73844">
              <w:rPr>
                <w:rFonts w:cs="Liberation Sans"/>
                <w:szCs w:val="20"/>
              </w:rPr>
              <w:t>physical, flora</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BA1AB1D" w14:textId="77777777" w:rsidR="006224AD" w:rsidRPr="00E73844" w:rsidRDefault="006224AD" w:rsidP="006224AD">
            <w:pPr>
              <w:rPr>
                <w:rFonts w:cs="Liberation Sans"/>
                <w:szCs w:val="20"/>
              </w:rPr>
            </w:pPr>
          </w:p>
        </w:tc>
      </w:tr>
      <w:tr w:rsidR="006224AD" w14:paraId="4175AEA1" w14:textId="77777777" w:rsidTr="006224AD">
        <w:trPr>
          <w:cantSplit/>
          <w:trHeight w:val="393"/>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A6E612E" w14:textId="77777777" w:rsidR="006224AD" w:rsidRPr="00E73844" w:rsidRDefault="006224AD" w:rsidP="006224AD">
            <w:pPr>
              <w:rPr>
                <w:rFonts w:cs="Liberation Sans"/>
                <w:szCs w:val="20"/>
              </w:rPr>
            </w:pPr>
            <w:r w:rsidRPr="00E73844">
              <w:rPr>
                <w:rFonts w:cs="Liberation Sans"/>
                <w:szCs w:val="20"/>
              </w:rPr>
              <w:t>OET-028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4792CF0B" w14:textId="77777777" w:rsidR="006224AD" w:rsidRPr="00E73844" w:rsidRDefault="006224AD" w:rsidP="006224AD">
            <w:pPr>
              <w:rPr>
                <w:rFonts w:cs="Liberation Sans"/>
                <w:szCs w:val="20"/>
              </w:rPr>
            </w:pPr>
            <w:r w:rsidRPr="00E73844">
              <w:rPr>
                <w:rFonts w:cs="Liberation Sans"/>
                <w:szCs w:val="20"/>
              </w:rPr>
              <w:t xml:space="preserve">bomb </w:t>
            </w:r>
            <w:r w:rsidRPr="00DD5B30">
              <w:rPr>
                <w:rFonts w:cs="Liberation Sans"/>
                <w:i/>
                <w:szCs w:val="20"/>
              </w:rPr>
              <w:t>threat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61DAEB6" w14:textId="77777777" w:rsidR="006224AD" w:rsidRPr="00E73844" w:rsidRDefault="006224AD" w:rsidP="006224AD">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BC47488" w14:textId="77777777" w:rsidR="006224AD" w:rsidRPr="00E73844" w:rsidRDefault="006224AD" w:rsidP="006224AD">
            <w:pPr>
              <w:rPr>
                <w:rFonts w:cs="Liberation Sans"/>
                <w:szCs w:val="20"/>
              </w:rPr>
            </w:pPr>
            <w:r w:rsidRPr="00E73844">
              <w:rPr>
                <w:rFonts w:cs="Liberation Sans"/>
                <w:szCs w:val="20"/>
              </w:rPr>
              <w:t>explosive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5AB734E9" w14:textId="77777777" w:rsidR="006224AD" w:rsidRPr="00E73844" w:rsidRDefault="006224AD" w:rsidP="006224AD">
            <w:pPr>
              <w:rPr>
                <w:rFonts w:cs="Liberation Sans"/>
                <w:szCs w:val="20"/>
              </w:rPr>
            </w:pPr>
            <w:r w:rsidRPr="00E73844">
              <w:rPr>
                <w:rFonts w:cs="Liberation Sans"/>
                <w:szCs w:val="20"/>
              </w:rPr>
              <w:t>1</w:t>
            </w:r>
          </w:p>
        </w:tc>
      </w:tr>
      <w:tr w:rsidR="006224AD" w14:paraId="6E46C905" w14:textId="77777777" w:rsidTr="006224AD">
        <w:trPr>
          <w:cantSplit/>
          <w:trHeight w:val="385"/>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AB9241D" w14:textId="77777777" w:rsidR="006224AD" w:rsidRPr="00E73844" w:rsidRDefault="006224AD" w:rsidP="006224AD">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BAB4D45" w14:textId="77777777" w:rsidR="006224AD" w:rsidRPr="00E73844" w:rsidRDefault="006224AD" w:rsidP="006224AD">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5C016A6" w14:textId="77777777" w:rsidR="006224AD" w:rsidRPr="00E73844" w:rsidRDefault="006224AD" w:rsidP="006224AD">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531BC30" w14:textId="77777777" w:rsidR="006224AD" w:rsidRPr="00E73844" w:rsidRDefault="006224AD" w:rsidP="006224AD">
            <w:pPr>
              <w:rPr>
                <w:rFonts w:cs="Liberation Sans"/>
                <w:szCs w:val="20"/>
              </w:rPr>
            </w:pPr>
            <w:r w:rsidRPr="00E73844">
              <w:rPr>
                <w:rFonts w:cs="Liberation Sans"/>
                <w:szCs w:val="20"/>
              </w:rPr>
              <w:t>Security</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00D6E22" w14:textId="77777777" w:rsidR="006224AD" w:rsidRPr="00E73844" w:rsidRDefault="006224AD" w:rsidP="006224AD">
            <w:pPr>
              <w:rPr>
                <w:rFonts w:cs="Liberation Sans"/>
                <w:szCs w:val="20"/>
              </w:rPr>
            </w:pPr>
          </w:p>
        </w:tc>
      </w:tr>
      <w:tr w:rsidR="006224AD" w14:paraId="4665F384" w14:textId="77777777" w:rsidTr="00FB58EB">
        <w:trPr>
          <w:cantSplit/>
          <w:trHeight w:val="335"/>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2C9AA746" w14:textId="77777777" w:rsidR="006224AD" w:rsidRPr="00E73844" w:rsidRDefault="006224AD" w:rsidP="006224AD">
            <w:pPr>
              <w:rPr>
                <w:rFonts w:cs="Liberation Sans"/>
                <w:szCs w:val="20"/>
              </w:rPr>
            </w:pPr>
            <w:r w:rsidRPr="00E73844">
              <w:rPr>
                <w:rFonts w:cs="Liberation Sans"/>
                <w:szCs w:val="20"/>
              </w:rPr>
              <w:t>OET-029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440FF5FB" w14:textId="77777777" w:rsidR="006224AD" w:rsidRPr="00E73844" w:rsidRDefault="006224AD" w:rsidP="006224AD">
            <w:pPr>
              <w:rPr>
                <w:rFonts w:cs="Liberation Sans"/>
                <w:szCs w:val="20"/>
              </w:rPr>
            </w:pPr>
            <w:r w:rsidRPr="00E73844">
              <w:rPr>
                <w:rFonts w:cs="Liberation Sans"/>
                <w:szCs w:val="20"/>
              </w:rPr>
              <w:t xml:space="preserve">bridge </w:t>
            </w:r>
            <w:r w:rsidRPr="00DD5B30">
              <w:rPr>
                <w:rFonts w:cs="Liberation Sans"/>
                <w:i/>
                <w:szCs w:val="20"/>
              </w:rPr>
              <w:t>closure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35C77F3" w14:textId="77777777" w:rsidR="006224AD" w:rsidRPr="00E73844" w:rsidRDefault="006224AD" w:rsidP="006224AD">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D726FFA" w14:textId="77777777" w:rsidR="006224AD" w:rsidRPr="00E73844" w:rsidRDefault="006224AD" w:rsidP="006224AD">
            <w:pPr>
              <w:rPr>
                <w:rFonts w:cs="Liberation Sans"/>
                <w:szCs w:val="20"/>
              </w:rPr>
            </w:pPr>
            <w:r w:rsidRPr="00E73844">
              <w:rPr>
                <w:rFonts w:cs="Liberation Sans"/>
                <w:szCs w:val="20"/>
              </w:rPr>
              <w:t>ground</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2A3ECDB2" w14:textId="77777777" w:rsidR="006224AD" w:rsidRPr="00E73844" w:rsidRDefault="006224AD" w:rsidP="006224AD">
            <w:pPr>
              <w:rPr>
                <w:rFonts w:cs="Liberation Sans"/>
                <w:szCs w:val="20"/>
              </w:rPr>
            </w:pPr>
            <w:r w:rsidRPr="00E73844">
              <w:rPr>
                <w:rFonts w:cs="Liberation Sans"/>
                <w:szCs w:val="20"/>
              </w:rPr>
              <w:t>1</w:t>
            </w:r>
          </w:p>
        </w:tc>
      </w:tr>
      <w:tr w:rsidR="006224AD" w14:paraId="08719301" w14:textId="77777777" w:rsidTr="00FB58EB">
        <w:trPr>
          <w:cantSplit/>
          <w:trHeight w:val="766"/>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503BDE3A" w14:textId="77777777" w:rsidR="006224AD" w:rsidRPr="00E73844" w:rsidRDefault="006224AD" w:rsidP="006224AD">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3C937A8" w14:textId="77777777" w:rsidR="006224AD" w:rsidRPr="00E73844" w:rsidRDefault="006224AD" w:rsidP="006224AD">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968E0AD" w14:textId="77777777" w:rsidR="006224AD" w:rsidRPr="00E73844" w:rsidRDefault="006224AD" w:rsidP="006224AD">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78032FA" w14:textId="77777777" w:rsidR="006224AD" w:rsidRPr="00E73844" w:rsidRDefault="006224AD" w:rsidP="006224AD">
            <w:pPr>
              <w:rPr>
                <w:rFonts w:cs="Liberation Sans"/>
                <w:szCs w:val="20"/>
              </w:rPr>
            </w:pPr>
            <w:r w:rsidRPr="00E73844">
              <w:rPr>
                <w:rFonts w:cs="Liberation Sans"/>
                <w:szCs w:val="20"/>
              </w:rPr>
              <w:t>transport</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C306A7A" w14:textId="77777777" w:rsidR="006224AD" w:rsidRPr="00E73844" w:rsidRDefault="006224AD" w:rsidP="006224AD">
            <w:pPr>
              <w:rPr>
                <w:rFonts w:cs="Liberation Sans"/>
                <w:szCs w:val="20"/>
              </w:rPr>
            </w:pPr>
          </w:p>
        </w:tc>
      </w:tr>
      <w:tr w:rsidR="006224AD" w14:paraId="1E50E6C6" w14:textId="77777777" w:rsidTr="006224AD">
        <w:trPr>
          <w:cantSplit/>
          <w:trHeight w:val="366"/>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8214830" w14:textId="77777777" w:rsidR="006224AD" w:rsidRPr="00E73844" w:rsidRDefault="006224AD" w:rsidP="006224AD">
            <w:pPr>
              <w:rPr>
                <w:rFonts w:cs="Liberation Sans"/>
                <w:szCs w:val="20"/>
              </w:rPr>
            </w:pPr>
            <w:r w:rsidRPr="00E73844">
              <w:rPr>
                <w:rFonts w:cs="Liberation Sans"/>
                <w:szCs w:val="20"/>
              </w:rPr>
              <w:t>OET-030</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7FDAFD1A" w14:textId="77777777" w:rsidR="006224AD" w:rsidRPr="00E73844" w:rsidRDefault="006224AD" w:rsidP="006224AD">
            <w:pPr>
              <w:rPr>
                <w:rFonts w:cs="Liberation Sans"/>
                <w:szCs w:val="20"/>
              </w:rPr>
            </w:pPr>
            <w:r w:rsidRPr="00E73844">
              <w:rPr>
                <w:rFonts w:cs="Liberation Sans"/>
                <w:szCs w:val="20"/>
              </w:rPr>
              <w:t xml:space="preserve">bridge </w:t>
            </w:r>
            <w:r w:rsidRPr="00DD5B30">
              <w:rPr>
                <w:rFonts w:cs="Liberation Sans"/>
                <w:i/>
                <w:szCs w:val="20"/>
              </w:rPr>
              <w:t>collapse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F2CB9F9" w14:textId="77777777" w:rsidR="006224AD" w:rsidRPr="00E73844" w:rsidRDefault="006224AD" w:rsidP="006224AD">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1E72BBF" w14:textId="77777777" w:rsidR="006224AD" w:rsidRPr="00E73844" w:rsidRDefault="006224AD" w:rsidP="006224AD">
            <w:pPr>
              <w:rPr>
                <w:rFonts w:cs="Liberation Sans"/>
                <w:szCs w:val="20"/>
              </w:rPr>
            </w:pPr>
            <w:r w:rsidRPr="00E73844">
              <w:rPr>
                <w:rFonts w:cs="Liberation Sans"/>
                <w:szCs w:val="20"/>
              </w:rPr>
              <w:t>ground</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5C861142" w14:textId="77777777" w:rsidR="006224AD" w:rsidRPr="00E73844" w:rsidRDefault="006224AD" w:rsidP="006224AD">
            <w:pPr>
              <w:rPr>
                <w:rFonts w:cs="Liberation Sans"/>
                <w:szCs w:val="20"/>
              </w:rPr>
            </w:pPr>
            <w:r w:rsidRPr="00E73844">
              <w:rPr>
                <w:rFonts w:cs="Liberation Sans"/>
                <w:szCs w:val="20"/>
              </w:rPr>
              <w:t>1</w:t>
            </w:r>
          </w:p>
        </w:tc>
      </w:tr>
      <w:tr w:rsidR="006224AD" w14:paraId="74B83E50" w14:textId="77777777" w:rsidTr="001D0387">
        <w:trPr>
          <w:cantSplit/>
          <w:trHeight w:val="372"/>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0B1EC95" w14:textId="77777777" w:rsidR="006224AD" w:rsidRPr="00E73844" w:rsidRDefault="006224AD" w:rsidP="006224AD">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4CDE1E0" w14:textId="77777777" w:rsidR="006224AD" w:rsidRPr="00E73844" w:rsidRDefault="006224AD" w:rsidP="006224AD">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95F2EBC" w14:textId="77777777" w:rsidR="006224AD" w:rsidRPr="00E73844" w:rsidRDefault="006224AD" w:rsidP="006224AD">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390AC66" w14:textId="77777777" w:rsidR="006224AD" w:rsidRPr="00E73844" w:rsidRDefault="006224AD" w:rsidP="006224AD">
            <w:pPr>
              <w:rPr>
                <w:rFonts w:cs="Liberation Sans"/>
                <w:szCs w:val="20"/>
              </w:rPr>
            </w:pPr>
            <w:r w:rsidRPr="00E73844">
              <w:rPr>
                <w:rFonts w:cs="Liberation Sans"/>
                <w:szCs w:val="20"/>
              </w:rPr>
              <w:t>transport</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032B78C" w14:textId="77777777" w:rsidR="006224AD" w:rsidRPr="00E73844" w:rsidRDefault="006224AD" w:rsidP="006224AD">
            <w:pPr>
              <w:rPr>
                <w:rFonts w:cs="Liberation Sans"/>
                <w:szCs w:val="20"/>
              </w:rPr>
            </w:pPr>
          </w:p>
        </w:tc>
      </w:tr>
      <w:tr w:rsidR="001D0387" w14:paraId="6106CBA1" w14:textId="77777777" w:rsidTr="00FB58EB">
        <w:trPr>
          <w:cantSplit/>
          <w:trHeight w:val="307"/>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5B3B75B4" w14:textId="77777777" w:rsidR="001D0387" w:rsidRPr="00E73844" w:rsidRDefault="001D0387" w:rsidP="001D0387">
            <w:pPr>
              <w:rPr>
                <w:rFonts w:cs="Liberation Sans"/>
                <w:szCs w:val="20"/>
              </w:rPr>
            </w:pPr>
            <w:r w:rsidRPr="00E73844">
              <w:rPr>
                <w:rFonts w:cs="Liberation Sans"/>
                <w:szCs w:val="20"/>
              </w:rPr>
              <w:t>OET-031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131F50F0" w14:textId="77777777" w:rsidR="001D0387" w:rsidRPr="00E73844" w:rsidRDefault="001D0387" w:rsidP="001D0387">
            <w:pPr>
              <w:rPr>
                <w:rFonts w:cs="Liberation Sans"/>
                <w:szCs w:val="20"/>
              </w:rPr>
            </w:pPr>
            <w:r w:rsidRPr="00E73844">
              <w:rPr>
                <w:rFonts w:cs="Liberation Sans"/>
                <w:szCs w:val="20"/>
              </w:rPr>
              <w:t xml:space="preserve">building </w:t>
            </w:r>
            <w:r w:rsidRPr="00DD5B30">
              <w:rPr>
                <w:rFonts w:cs="Liberation Sans"/>
                <w:i/>
                <w:szCs w:val="20"/>
              </w:rPr>
              <w:t>collapse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370B2CC" w14:textId="77777777" w:rsidR="001D0387" w:rsidRPr="00E73844" w:rsidRDefault="001D0387" w:rsidP="001D0387">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5880B03" w14:textId="77777777" w:rsidR="001D0387" w:rsidRPr="00E73844" w:rsidRDefault="001D0387" w:rsidP="001D0387">
            <w:pPr>
              <w:rPr>
                <w:rFonts w:cs="Liberation Sans"/>
                <w:szCs w:val="20"/>
              </w:rPr>
            </w:pPr>
            <w:r w:rsidRPr="00E73844">
              <w:rPr>
                <w:rFonts w:cs="Liberation Sans"/>
                <w:szCs w:val="20"/>
              </w:rPr>
              <w:t>other</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4F1B2FD5" w14:textId="77777777" w:rsidR="001D0387" w:rsidRPr="00E73844" w:rsidRDefault="001D0387" w:rsidP="001D0387">
            <w:pPr>
              <w:rPr>
                <w:rFonts w:cs="Liberation Sans"/>
                <w:szCs w:val="20"/>
              </w:rPr>
            </w:pPr>
            <w:r w:rsidRPr="00E73844">
              <w:rPr>
                <w:rFonts w:cs="Liberation Sans"/>
                <w:szCs w:val="20"/>
              </w:rPr>
              <w:t>1</w:t>
            </w:r>
          </w:p>
        </w:tc>
      </w:tr>
      <w:tr w:rsidR="001D0387" w14:paraId="64A58BC3" w14:textId="77777777">
        <w:trPr>
          <w:cantSplit/>
          <w:trHeight w:val="58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CBEC3BE" w14:textId="77777777" w:rsidR="001D0387" w:rsidRPr="00E73844" w:rsidRDefault="001D0387" w:rsidP="001D0387">
            <w:pPr>
              <w:rPr>
                <w:rFonts w:cs="Liberation Sans"/>
                <w:szCs w:val="20"/>
              </w:rPr>
            </w:pPr>
            <w:r w:rsidRPr="00E73844">
              <w:rPr>
                <w:rFonts w:cs="Liberation Sans"/>
                <w:szCs w:val="20"/>
              </w:rPr>
              <w:t>OET-032</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D682B37" w14:textId="77777777" w:rsidR="001D0387" w:rsidRPr="00E73844" w:rsidRDefault="001D0387" w:rsidP="001D0387">
            <w:pPr>
              <w:rPr>
                <w:rFonts w:cs="Liberation Sans"/>
                <w:szCs w:val="20"/>
              </w:rPr>
            </w:pPr>
            <w:r w:rsidRPr="00E73844">
              <w:rPr>
                <w:rFonts w:cs="Liberation Sans"/>
                <w:szCs w:val="20"/>
              </w:rPr>
              <w:t xml:space="preserve">building structure </w:t>
            </w:r>
            <w:r w:rsidRPr="00DD5B30">
              <w:rPr>
                <w:rFonts w:cs="Liberation Sans"/>
                <w:i/>
                <w:szCs w:val="20"/>
              </w:rPr>
              <w:t>hazard</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04E92A1" w14:textId="77777777" w:rsidR="001D0387" w:rsidRPr="00E73844" w:rsidRDefault="001D0387" w:rsidP="001D0387">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15C066D" w14:textId="77777777" w:rsidR="001D0387" w:rsidRPr="00E73844" w:rsidRDefault="001D0387" w:rsidP="001D0387">
            <w:pPr>
              <w:rPr>
                <w:rFonts w:cs="Liberation Sans"/>
                <w:szCs w:val="20"/>
              </w:rPr>
            </w:pPr>
            <w:r w:rsidRPr="00E73844">
              <w:rPr>
                <w:rFonts w:cs="Liberation Sans"/>
                <w:szCs w:val="20"/>
              </w:rPr>
              <w:t>other</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626F5891" w14:textId="77777777" w:rsidR="001D0387" w:rsidRPr="00E73844" w:rsidRDefault="001D0387" w:rsidP="001D0387">
            <w:pPr>
              <w:rPr>
                <w:rFonts w:cs="Liberation Sans"/>
                <w:szCs w:val="20"/>
              </w:rPr>
            </w:pPr>
            <w:r w:rsidRPr="00E73844">
              <w:rPr>
                <w:rFonts w:cs="Liberation Sans"/>
                <w:szCs w:val="20"/>
              </w:rPr>
              <w:t>1</w:t>
            </w:r>
          </w:p>
        </w:tc>
      </w:tr>
      <w:tr w:rsidR="001D0387" w14:paraId="63ED9698" w14:textId="77777777" w:rsidTr="001D0387">
        <w:trPr>
          <w:cantSplit/>
          <w:trHeight w:val="380"/>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3DEFB6EB" w14:textId="77777777" w:rsidR="001D0387" w:rsidRPr="00E73844" w:rsidRDefault="001D0387" w:rsidP="001D0387">
            <w:pPr>
              <w:rPr>
                <w:rFonts w:cs="Liberation Sans"/>
                <w:szCs w:val="20"/>
              </w:rPr>
            </w:pPr>
            <w:r w:rsidRPr="00E73844">
              <w:rPr>
                <w:rFonts w:cs="Liberation Sans"/>
                <w:szCs w:val="20"/>
              </w:rPr>
              <w:t>OET-033</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3049319C" w14:textId="77777777" w:rsidR="001D0387" w:rsidRPr="00E73844" w:rsidRDefault="001D0387" w:rsidP="001D0387">
            <w:pPr>
              <w:rPr>
                <w:rFonts w:cs="Liberation Sans"/>
                <w:szCs w:val="20"/>
              </w:rPr>
            </w:pPr>
            <w:r w:rsidRPr="00E73844">
              <w:rPr>
                <w:rFonts w:cs="Liberation Sans"/>
                <w:szCs w:val="20"/>
              </w:rPr>
              <w:t xml:space="preserve">bush </w:t>
            </w:r>
            <w:r w:rsidRPr="00DD5B30">
              <w:rPr>
                <w:rFonts w:cs="Liberation Sans"/>
                <w:i/>
                <w:szCs w:val="20"/>
              </w:rPr>
              <w:t>fire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300F828" w14:textId="77777777" w:rsidR="001D0387" w:rsidRPr="00E73844" w:rsidRDefault="001D0387" w:rsidP="001D0387">
            <w:pPr>
              <w:rPr>
                <w:rFonts w:cs="Liberation Sans"/>
                <w:szCs w:val="20"/>
              </w:rPr>
            </w:pPr>
            <w:r w:rsidRPr="00E73844">
              <w:rPr>
                <w:rFonts w:cs="Liberation Sans"/>
                <w:szCs w:val="20"/>
              </w:rPr>
              <w:t>Fire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73CB8C6" w14:textId="77777777" w:rsidR="001D0387" w:rsidRPr="00E73844" w:rsidRDefault="001D0387" w:rsidP="001D0387">
            <w:pPr>
              <w:rPr>
                <w:rFonts w:cs="Liberation Sans"/>
                <w:szCs w:val="20"/>
              </w:rPr>
            </w:pPr>
            <w:r w:rsidRPr="00E73844">
              <w:rPr>
                <w:rFonts w:cs="Liberation Sans"/>
                <w:szCs w:val="20"/>
              </w:rPr>
              <w:t>burn, suffocation</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F895E25" w14:textId="77777777" w:rsidR="001D0387" w:rsidRPr="00E73844" w:rsidRDefault="001D0387" w:rsidP="001D0387">
            <w:pPr>
              <w:rPr>
                <w:rFonts w:cs="Liberation Sans"/>
                <w:szCs w:val="20"/>
              </w:rPr>
            </w:pPr>
            <w:r w:rsidRPr="00E73844">
              <w:rPr>
                <w:rFonts w:cs="Liberation Sans"/>
                <w:szCs w:val="20"/>
              </w:rPr>
              <w:t>1</w:t>
            </w:r>
          </w:p>
        </w:tc>
      </w:tr>
      <w:tr w:rsidR="001D0387" w14:paraId="44DB396B" w14:textId="77777777" w:rsidTr="001D0387">
        <w:trPr>
          <w:cantSplit/>
          <w:trHeight w:val="387"/>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CB7274D" w14:textId="77777777" w:rsidR="001D0387" w:rsidRPr="00E73844" w:rsidRDefault="001D0387" w:rsidP="001D0387">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96B85E6" w14:textId="77777777" w:rsidR="001D0387" w:rsidRPr="00E73844" w:rsidRDefault="001D0387" w:rsidP="001D0387">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CFC829F" w14:textId="77777777" w:rsidR="001D0387" w:rsidRPr="00E73844" w:rsidRDefault="001D0387" w:rsidP="001D0387">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E2C0532" w14:textId="77777777" w:rsidR="001D0387" w:rsidRPr="00E73844" w:rsidRDefault="001D0387" w:rsidP="001D0387">
            <w:pPr>
              <w:rPr>
                <w:rFonts w:cs="Liberation Sans"/>
                <w:szCs w:val="20"/>
              </w:rPr>
            </w:pPr>
            <w:r w:rsidRPr="00E73844">
              <w:rPr>
                <w:rFonts w:cs="Liberation Sans"/>
                <w:szCs w:val="20"/>
              </w:rPr>
              <w:t>terrestrial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79D03DAE" w14:textId="77777777" w:rsidR="001D0387" w:rsidRPr="00E73844" w:rsidRDefault="001D0387" w:rsidP="001D0387">
            <w:pPr>
              <w:rPr>
                <w:rFonts w:cs="Liberation Sans"/>
                <w:szCs w:val="20"/>
              </w:rPr>
            </w:pPr>
          </w:p>
        </w:tc>
      </w:tr>
      <w:tr w:rsidR="001D0387" w14:paraId="6E8C4B53" w14:textId="77777777">
        <w:trPr>
          <w:cantSplit/>
          <w:trHeight w:val="346"/>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936856E" w14:textId="77777777" w:rsidR="001D0387" w:rsidRPr="00E73844" w:rsidRDefault="001D0387" w:rsidP="001D0387">
            <w:pPr>
              <w:rPr>
                <w:rFonts w:cs="Liberation Sans"/>
                <w:szCs w:val="20"/>
              </w:rPr>
            </w:pPr>
            <w:r w:rsidRPr="00E73844">
              <w:rPr>
                <w:rFonts w:cs="Liberation Sans"/>
                <w:szCs w:val="20"/>
              </w:rPr>
              <w:t>OET-034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2BA99259" w14:textId="77777777" w:rsidR="001D0387" w:rsidRPr="00E73844" w:rsidRDefault="001D0387" w:rsidP="001D0387">
            <w:pPr>
              <w:rPr>
                <w:rFonts w:cs="Liberation Sans"/>
                <w:szCs w:val="20"/>
              </w:rPr>
            </w:pPr>
            <w:r w:rsidRPr="00E73844">
              <w:rPr>
                <w:rFonts w:cs="Liberation Sans"/>
                <w:szCs w:val="20"/>
              </w:rPr>
              <w:t xml:space="preserve">cable service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3601B74" w14:textId="77777777" w:rsidR="001D0387" w:rsidRPr="00E73844" w:rsidRDefault="001D0387" w:rsidP="001D0387">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909F0AE" w14:textId="77777777" w:rsidR="001D0387" w:rsidRPr="00E73844" w:rsidRDefault="001D0387" w:rsidP="001D0387">
            <w:pPr>
              <w:rPr>
                <w:rFonts w:cs="Liberation Sans"/>
                <w:szCs w:val="20"/>
              </w:rPr>
            </w:pPr>
            <w:r w:rsidRPr="00E73844">
              <w:rPr>
                <w:rFonts w:cs="Liberation Sans"/>
                <w:szCs w:val="20"/>
              </w:rPr>
              <w:t>communication</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4D631E40" w14:textId="77777777" w:rsidR="001D0387" w:rsidRPr="00E73844" w:rsidRDefault="001D0387" w:rsidP="001D0387">
            <w:pPr>
              <w:rPr>
                <w:rFonts w:cs="Liberation Sans"/>
                <w:szCs w:val="20"/>
              </w:rPr>
            </w:pPr>
            <w:r w:rsidRPr="00E73844">
              <w:rPr>
                <w:rFonts w:cs="Liberation Sans"/>
                <w:szCs w:val="20"/>
              </w:rPr>
              <w:t>1</w:t>
            </w:r>
          </w:p>
        </w:tc>
      </w:tr>
      <w:tr w:rsidR="001D0387" w14:paraId="1C27187C" w14:textId="77777777" w:rsidTr="001D0387">
        <w:trPr>
          <w:cantSplit/>
          <w:trHeight w:val="398"/>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17329356" w14:textId="77777777" w:rsidR="001D0387" w:rsidRPr="00E73844" w:rsidRDefault="001D0387" w:rsidP="001D0387">
            <w:pPr>
              <w:rPr>
                <w:rFonts w:cs="Liberation Sans"/>
                <w:szCs w:val="20"/>
              </w:rPr>
            </w:pPr>
            <w:r w:rsidRPr="00E73844">
              <w:rPr>
                <w:rFonts w:cs="Liberation Sans"/>
                <w:szCs w:val="20"/>
              </w:rPr>
              <w:t>OET-035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0A4AF82D" w14:textId="77777777" w:rsidR="001D0387" w:rsidRPr="00E73844" w:rsidRDefault="001D0387" w:rsidP="001D0387">
            <w:pPr>
              <w:rPr>
                <w:rFonts w:cs="Liberation Sans"/>
                <w:szCs w:val="20"/>
              </w:rPr>
            </w:pPr>
            <w:r w:rsidRPr="00E73844">
              <w:rPr>
                <w:rFonts w:cs="Liberation Sans"/>
                <w:szCs w:val="20"/>
              </w:rPr>
              <w:t xml:space="preserve">canal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91F9715" w14:textId="77777777" w:rsidR="001D0387" w:rsidRPr="00E73844" w:rsidRDefault="001D0387" w:rsidP="001D0387">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BF3FE6F" w14:textId="77777777" w:rsidR="001D0387" w:rsidRPr="00E73844" w:rsidRDefault="001D0387" w:rsidP="001D0387">
            <w:pPr>
              <w:rPr>
                <w:rFonts w:cs="Liberation Sans"/>
                <w:szCs w:val="20"/>
              </w:rPr>
            </w:pPr>
            <w:r w:rsidRPr="00E73844">
              <w:rPr>
                <w:rFonts w:cs="Liberation Sans"/>
                <w:szCs w:val="20"/>
              </w:rPr>
              <w:t>aquatic</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6A74C143" w14:textId="77777777" w:rsidR="001D0387" w:rsidRPr="00E73844" w:rsidRDefault="001D0387" w:rsidP="001D0387">
            <w:pPr>
              <w:rPr>
                <w:rFonts w:cs="Liberation Sans"/>
                <w:szCs w:val="20"/>
              </w:rPr>
            </w:pPr>
            <w:r w:rsidRPr="00E73844">
              <w:rPr>
                <w:rFonts w:cs="Liberation Sans"/>
                <w:szCs w:val="20"/>
              </w:rPr>
              <w:t>1</w:t>
            </w:r>
          </w:p>
        </w:tc>
      </w:tr>
      <w:tr w:rsidR="001D0387" w14:paraId="55FC3F89" w14:textId="77777777" w:rsidTr="001D0387">
        <w:trPr>
          <w:cantSplit/>
          <w:trHeight w:val="390"/>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2E30B2A" w14:textId="77777777" w:rsidR="001D0387" w:rsidRPr="00E73844" w:rsidRDefault="001D0387" w:rsidP="001D0387">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7B3013FC" w14:textId="77777777" w:rsidR="001D0387" w:rsidRPr="00E73844" w:rsidRDefault="001D0387" w:rsidP="001D0387">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E7BA08E" w14:textId="77777777" w:rsidR="001D0387" w:rsidRPr="00E73844" w:rsidRDefault="001D0387" w:rsidP="001D0387">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7CB6B15" w14:textId="77777777" w:rsidR="001D0387" w:rsidRPr="00E73844" w:rsidRDefault="001D0387" w:rsidP="001D0387">
            <w:pPr>
              <w:rPr>
                <w:rFonts w:cs="Liberation Sans"/>
                <w:szCs w:val="20"/>
              </w:rPr>
            </w:pPr>
            <w:r w:rsidRPr="00E73844">
              <w:rPr>
                <w:rFonts w:cs="Liberation Sans"/>
                <w:szCs w:val="20"/>
              </w:rPr>
              <w:t>transport</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1D7FC72" w14:textId="77777777" w:rsidR="001D0387" w:rsidRPr="00E73844" w:rsidRDefault="001D0387" w:rsidP="001D0387">
            <w:pPr>
              <w:rPr>
                <w:rFonts w:cs="Liberation Sans"/>
                <w:szCs w:val="20"/>
              </w:rPr>
            </w:pPr>
          </w:p>
        </w:tc>
      </w:tr>
      <w:tr w:rsidR="001D0387" w14:paraId="4DACECC6" w14:textId="77777777" w:rsidTr="001D0387">
        <w:trPr>
          <w:cantSplit/>
          <w:trHeight w:val="39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491E455C" w14:textId="77777777" w:rsidR="001D0387" w:rsidRPr="00E73844" w:rsidRDefault="001D0387" w:rsidP="001D0387">
            <w:pPr>
              <w:rPr>
                <w:rFonts w:cs="Liberation Sans"/>
                <w:szCs w:val="20"/>
              </w:rPr>
            </w:pPr>
            <w:r w:rsidRPr="00E73844">
              <w:rPr>
                <w:rFonts w:cs="Liberation Sans"/>
                <w:szCs w:val="20"/>
              </w:rPr>
              <w:t>OET-036</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2957BC0E" w14:textId="77777777" w:rsidR="001D0387" w:rsidRPr="00E73844" w:rsidRDefault="001D0387" w:rsidP="001D0387">
            <w:pPr>
              <w:rPr>
                <w:rFonts w:cs="Liberation Sans"/>
                <w:szCs w:val="20"/>
              </w:rPr>
            </w:pPr>
            <w:r w:rsidRPr="00E73844">
              <w:rPr>
                <w:rFonts w:cs="Liberation Sans"/>
                <w:szCs w:val="20"/>
              </w:rPr>
              <w:t xml:space="preserve">chemical </w:t>
            </w:r>
            <w:r w:rsidRPr="00DD5B30">
              <w:rPr>
                <w:rFonts w:cs="Liberation Sans"/>
                <w:i/>
                <w:szCs w:val="20"/>
              </w:rPr>
              <w:t>fire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5D63290" w14:textId="77777777" w:rsidR="001D0387" w:rsidRPr="00E73844" w:rsidRDefault="001D0387" w:rsidP="001D0387">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55E911C" w14:textId="77777777" w:rsidR="001D0387" w:rsidRPr="00E73844" w:rsidRDefault="001D0387" w:rsidP="001D0387">
            <w:pPr>
              <w:rPr>
                <w:rFonts w:cs="Liberation Sans"/>
                <w:szCs w:val="20"/>
              </w:rPr>
            </w:pPr>
            <w:r w:rsidRPr="00E73844">
              <w:rPr>
                <w:rFonts w:cs="Liberation Sans"/>
                <w:szCs w:val="20"/>
              </w:rPr>
              <w:t>chemical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7F1ADFF" w14:textId="77777777" w:rsidR="001D0387" w:rsidRPr="00E73844" w:rsidRDefault="001D0387" w:rsidP="001D0387">
            <w:pPr>
              <w:rPr>
                <w:rFonts w:cs="Liberation Sans"/>
                <w:szCs w:val="20"/>
              </w:rPr>
            </w:pPr>
            <w:r w:rsidRPr="00E73844">
              <w:rPr>
                <w:rFonts w:cs="Liberation Sans"/>
                <w:szCs w:val="20"/>
              </w:rPr>
              <w:t>1</w:t>
            </w:r>
          </w:p>
        </w:tc>
      </w:tr>
      <w:tr w:rsidR="001D0387" w14:paraId="721AC474" w14:textId="77777777" w:rsidTr="001D0387">
        <w:trPr>
          <w:cantSplit/>
          <w:trHeight w:val="40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E04394C" w14:textId="77777777" w:rsidR="001D0387" w:rsidRPr="00E73844" w:rsidRDefault="001D0387" w:rsidP="001D0387">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31722DB" w14:textId="77777777" w:rsidR="001D0387" w:rsidRPr="00E73844" w:rsidRDefault="001D0387" w:rsidP="001D0387">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9A0E3FB" w14:textId="77777777" w:rsidR="001D0387" w:rsidRPr="00E73844" w:rsidRDefault="001D0387" w:rsidP="001D0387">
            <w:pPr>
              <w:rPr>
                <w:rFonts w:cs="Liberation Sans"/>
                <w:szCs w:val="20"/>
              </w:rPr>
            </w:pPr>
            <w:r w:rsidRPr="00E73844">
              <w:rPr>
                <w:rFonts w:cs="Liberation Sans"/>
                <w:szCs w:val="20"/>
              </w:rPr>
              <w:t>Fire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C56E569" w14:textId="77777777" w:rsidR="001D0387" w:rsidRPr="00E73844" w:rsidRDefault="001D0387" w:rsidP="001D0387">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CABB3BA" w14:textId="77777777" w:rsidR="001D0387" w:rsidRPr="00E73844" w:rsidRDefault="001D0387" w:rsidP="001D0387">
            <w:pPr>
              <w:rPr>
                <w:rFonts w:cs="Liberation Sans"/>
                <w:szCs w:val="20"/>
              </w:rPr>
            </w:pPr>
          </w:p>
        </w:tc>
      </w:tr>
      <w:tr w:rsidR="001D0387" w14:paraId="25B2AAD8" w14:textId="77777777" w:rsidTr="001D0387">
        <w:trPr>
          <w:cantSplit/>
          <w:trHeight w:val="394"/>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07EF86D6" w14:textId="77777777" w:rsidR="001D0387" w:rsidRPr="00E73844" w:rsidRDefault="001D0387" w:rsidP="001D0387">
            <w:pPr>
              <w:rPr>
                <w:rFonts w:cs="Liberation Sans"/>
                <w:szCs w:val="20"/>
              </w:rPr>
            </w:pPr>
            <w:r w:rsidRPr="00E73844">
              <w:rPr>
                <w:rFonts w:cs="Liberation Sans"/>
                <w:szCs w:val="20"/>
              </w:rPr>
              <w:t>OET-037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0B147A6A" w14:textId="77777777" w:rsidR="001D0387" w:rsidRPr="00E73844" w:rsidRDefault="001D0387" w:rsidP="001D0387">
            <w:pPr>
              <w:rPr>
                <w:rFonts w:cs="Liberation Sans"/>
                <w:szCs w:val="20"/>
              </w:rPr>
            </w:pPr>
            <w:r w:rsidRPr="00E73844">
              <w:rPr>
                <w:rFonts w:cs="Liberation Sans"/>
                <w:szCs w:val="20"/>
              </w:rPr>
              <w:t xml:space="preserve">chemical </w:t>
            </w:r>
            <w:r w:rsidRPr="00DD5B30">
              <w:rPr>
                <w:rFonts w:cs="Liberation Sans"/>
                <w:i/>
                <w:szCs w:val="20"/>
              </w:rPr>
              <w:t>hazard</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BA8F09A" w14:textId="77777777" w:rsidR="001D0387" w:rsidRPr="00E73844" w:rsidRDefault="001D0387" w:rsidP="001D0387">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B23115A" w14:textId="77777777" w:rsidR="001D0387" w:rsidRPr="00E73844" w:rsidRDefault="001D0387" w:rsidP="001D0387">
            <w:pPr>
              <w:rPr>
                <w:rFonts w:cs="Liberation Sans"/>
                <w:szCs w:val="20"/>
              </w:rPr>
            </w:pPr>
            <w:r w:rsidRPr="00E73844">
              <w:rPr>
                <w:rFonts w:cs="Liberation Sans"/>
                <w:szCs w:val="20"/>
              </w:rPr>
              <w:t>chemical</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5B5D4F28" w14:textId="77777777" w:rsidR="001D0387" w:rsidRPr="00E73844" w:rsidRDefault="001D0387" w:rsidP="001D0387">
            <w:pPr>
              <w:rPr>
                <w:rFonts w:cs="Liberation Sans"/>
                <w:szCs w:val="20"/>
              </w:rPr>
            </w:pPr>
            <w:r w:rsidRPr="00E73844">
              <w:rPr>
                <w:rFonts w:cs="Liberation Sans"/>
                <w:szCs w:val="20"/>
              </w:rPr>
              <w:t>1</w:t>
            </w:r>
          </w:p>
        </w:tc>
      </w:tr>
      <w:tr w:rsidR="001D0387" w14:paraId="79588DB0" w14:textId="77777777" w:rsidTr="001D0387">
        <w:trPr>
          <w:cantSplit/>
          <w:trHeight w:val="401"/>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5250D6DE" w14:textId="77777777" w:rsidR="001D0387" w:rsidRPr="00E73844" w:rsidRDefault="001D0387" w:rsidP="001D0387">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24FD78C" w14:textId="77777777" w:rsidR="001D0387" w:rsidRPr="00E73844" w:rsidRDefault="001D0387" w:rsidP="001D0387">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C0CC19E" w14:textId="77777777" w:rsidR="001D0387" w:rsidRPr="00E73844" w:rsidRDefault="001D0387" w:rsidP="001D0387">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06CA73D" w14:textId="77777777" w:rsidR="001D0387" w:rsidRPr="00E73844" w:rsidRDefault="001D0387" w:rsidP="001D0387">
            <w:pPr>
              <w:rPr>
                <w:rFonts w:cs="Liberation Sans"/>
                <w:szCs w:val="20"/>
              </w:rPr>
            </w:pPr>
            <w:r w:rsidRPr="00E73844">
              <w:rPr>
                <w:rFonts w:cs="Liberation Sans"/>
                <w:szCs w:val="20"/>
              </w:rPr>
              <w:t>physical, fauna, flora</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3589BAA" w14:textId="77777777" w:rsidR="001D0387" w:rsidRPr="00E73844" w:rsidRDefault="001D0387" w:rsidP="001D0387">
            <w:pPr>
              <w:rPr>
                <w:rFonts w:cs="Liberation Sans"/>
                <w:szCs w:val="20"/>
              </w:rPr>
            </w:pPr>
          </w:p>
        </w:tc>
      </w:tr>
      <w:tr w:rsidR="001D0387" w14:paraId="5217A576" w14:textId="77777777" w:rsidTr="001D0387">
        <w:trPr>
          <w:cantSplit/>
          <w:trHeight w:val="393"/>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55409D56" w14:textId="77777777" w:rsidR="001D0387" w:rsidRPr="00E73844" w:rsidRDefault="001D0387" w:rsidP="001D0387">
            <w:pPr>
              <w:rPr>
                <w:rFonts w:cs="Liberation Sans"/>
                <w:szCs w:val="20"/>
              </w:rPr>
            </w:pPr>
            <w:r w:rsidRPr="00E73844">
              <w:rPr>
                <w:rFonts w:cs="Liberation Sans"/>
                <w:szCs w:val="20"/>
              </w:rPr>
              <w:t>OET-038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2AE0C496" w14:textId="77777777" w:rsidR="001D0387" w:rsidRPr="00E73844" w:rsidRDefault="001D0387" w:rsidP="001D0387">
            <w:pPr>
              <w:rPr>
                <w:rFonts w:cs="Liberation Sans"/>
                <w:szCs w:val="20"/>
              </w:rPr>
            </w:pPr>
            <w:r w:rsidRPr="00E73844">
              <w:rPr>
                <w:rFonts w:cs="Liberation Sans"/>
                <w:szCs w:val="20"/>
              </w:rPr>
              <w:t xml:space="preserve">chemical </w:t>
            </w:r>
            <w:r w:rsidRPr="00DD5B30">
              <w:rPr>
                <w:rFonts w:cs="Liberation Sans"/>
                <w:i/>
                <w:szCs w:val="20"/>
              </w:rPr>
              <w:t>smoke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BE267E4" w14:textId="77777777" w:rsidR="001D0387" w:rsidRPr="00E73844" w:rsidRDefault="001D0387" w:rsidP="001D0387">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7B84E8D" w14:textId="77777777" w:rsidR="001D0387" w:rsidRPr="00E73844" w:rsidRDefault="001D0387" w:rsidP="001D0387">
            <w:pPr>
              <w:rPr>
                <w:rFonts w:cs="Liberation Sans"/>
                <w:szCs w:val="20"/>
              </w:rPr>
            </w:pPr>
            <w:r w:rsidRPr="00E73844">
              <w:rPr>
                <w:rFonts w:cs="Liberation Sans"/>
                <w:szCs w:val="20"/>
              </w:rPr>
              <w:t>chemical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44AA3DF4" w14:textId="77777777" w:rsidR="001D0387" w:rsidRPr="00E73844" w:rsidRDefault="001D0387" w:rsidP="001D0387">
            <w:pPr>
              <w:rPr>
                <w:rFonts w:cs="Liberation Sans"/>
                <w:szCs w:val="20"/>
              </w:rPr>
            </w:pPr>
            <w:r w:rsidRPr="00E73844">
              <w:rPr>
                <w:rFonts w:cs="Liberation Sans"/>
                <w:szCs w:val="20"/>
              </w:rPr>
              <w:t>1</w:t>
            </w:r>
          </w:p>
        </w:tc>
      </w:tr>
      <w:tr w:rsidR="001D0387" w14:paraId="619BD487" w14:textId="77777777" w:rsidTr="001D0387">
        <w:trPr>
          <w:cantSplit/>
          <w:trHeight w:val="399"/>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0338851" w14:textId="77777777" w:rsidR="001D0387" w:rsidRPr="00E73844" w:rsidRDefault="001D0387" w:rsidP="001D0387">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4016D36" w14:textId="77777777" w:rsidR="001D0387" w:rsidRPr="00E73844" w:rsidRDefault="001D0387" w:rsidP="001D0387">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5C765BE" w14:textId="77777777" w:rsidR="001D0387" w:rsidRPr="00E73844" w:rsidRDefault="001D0387" w:rsidP="001D0387">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D96FB8C" w14:textId="77777777" w:rsidR="001D0387" w:rsidRPr="00E73844" w:rsidRDefault="001D0387" w:rsidP="001D0387">
            <w:pPr>
              <w:rPr>
                <w:rFonts w:cs="Liberation Sans"/>
                <w:szCs w:val="20"/>
              </w:rPr>
            </w:pPr>
            <w:r w:rsidRPr="00E73844">
              <w:rPr>
                <w:rFonts w:cs="Liberation Sans"/>
                <w:szCs w:val="20"/>
              </w:rPr>
              <w:t>physical, fauna, flora</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43CF54F" w14:textId="77777777" w:rsidR="001D0387" w:rsidRPr="00E73844" w:rsidRDefault="001D0387" w:rsidP="001D0387">
            <w:pPr>
              <w:rPr>
                <w:rFonts w:cs="Liberation Sans"/>
                <w:szCs w:val="20"/>
              </w:rPr>
            </w:pPr>
          </w:p>
        </w:tc>
      </w:tr>
      <w:tr w:rsidR="001D0387" w14:paraId="00A08CBF"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235308F" w14:textId="77777777" w:rsidR="001D0387" w:rsidRPr="00E73844" w:rsidRDefault="001D0387" w:rsidP="001D0387">
            <w:pPr>
              <w:rPr>
                <w:rFonts w:cs="Liberation Sans"/>
                <w:szCs w:val="20"/>
              </w:rPr>
            </w:pPr>
            <w:r w:rsidRPr="00E73844">
              <w:rPr>
                <w:rFonts w:cs="Liberation Sans"/>
                <w:szCs w:val="20"/>
              </w:rPr>
              <w:t>OET-039</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3D94BEE8" w14:textId="77777777" w:rsidR="001D0387" w:rsidRPr="00E73844" w:rsidRDefault="001D0387" w:rsidP="001D0387">
            <w:pPr>
              <w:rPr>
                <w:rFonts w:cs="Liberation Sans"/>
                <w:szCs w:val="20"/>
              </w:rPr>
            </w:pPr>
            <w:r w:rsidRPr="00E73844">
              <w:rPr>
                <w:rFonts w:cs="Liberation Sans"/>
                <w:szCs w:val="20"/>
              </w:rPr>
              <w:t xml:space="preserve">child </w:t>
            </w:r>
            <w:r w:rsidRPr="00DD5B30">
              <w:rPr>
                <w:rFonts w:cs="Liberation Sans"/>
                <w:i/>
                <w:szCs w:val="20"/>
              </w:rPr>
              <w:t>abduction</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E6CA5C6" w14:textId="77777777" w:rsidR="001D0387" w:rsidRPr="00E73844" w:rsidRDefault="001D0387" w:rsidP="001D0387">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9204816" w14:textId="77777777" w:rsidR="001D0387" w:rsidRPr="00E73844" w:rsidRDefault="001D0387" w:rsidP="001D0387">
            <w:pPr>
              <w:rPr>
                <w:rFonts w:cs="Liberation Sans"/>
                <w:szCs w:val="20"/>
              </w:rPr>
            </w:pPr>
            <w:r w:rsidRPr="00E73844">
              <w:rPr>
                <w:rFonts w:cs="Liberation Sans"/>
                <w:szCs w:val="20"/>
              </w:rPr>
              <w:t>law enforcement, life</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667A65CE" w14:textId="77777777" w:rsidR="001D0387" w:rsidRPr="00E73844" w:rsidRDefault="001D0387" w:rsidP="001D0387">
            <w:pPr>
              <w:rPr>
                <w:rFonts w:cs="Liberation Sans"/>
                <w:szCs w:val="20"/>
              </w:rPr>
            </w:pPr>
            <w:r w:rsidRPr="00E73844">
              <w:rPr>
                <w:rFonts w:cs="Liberation Sans"/>
                <w:szCs w:val="20"/>
              </w:rPr>
              <w:t>1</w:t>
            </w:r>
          </w:p>
        </w:tc>
      </w:tr>
      <w:tr w:rsidR="001D0387" w14:paraId="106DB97D" w14:textId="77777777">
        <w:trPr>
          <w:cantSplit/>
          <w:trHeight w:val="58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A4426FF" w14:textId="77777777" w:rsidR="001D0387" w:rsidRPr="00E73844" w:rsidRDefault="001D0387" w:rsidP="001D0387">
            <w:pPr>
              <w:rPr>
                <w:rFonts w:cs="Liberation Sans"/>
                <w:szCs w:val="20"/>
              </w:rPr>
            </w:pPr>
            <w:r w:rsidRPr="00E73844">
              <w:rPr>
                <w:rFonts w:cs="Liberation Sans"/>
                <w:szCs w:val="20"/>
              </w:rPr>
              <w:t>OET-040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398D38A" w14:textId="77777777" w:rsidR="001D0387" w:rsidRPr="00E73844" w:rsidRDefault="001D0387" w:rsidP="001D0387">
            <w:pPr>
              <w:rPr>
                <w:rFonts w:cs="Liberation Sans"/>
                <w:szCs w:val="20"/>
              </w:rPr>
            </w:pPr>
            <w:r w:rsidRPr="00E73844">
              <w:rPr>
                <w:rFonts w:cs="Liberation Sans"/>
                <w:szCs w:val="20"/>
              </w:rPr>
              <w:t xml:space="preserve">civil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8F81E5F" w14:textId="77777777" w:rsidR="001D0387" w:rsidRPr="00E73844" w:rsidRDefault="001D0387" w:rsidP="001D0387">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1B224C7" w14:textId="77777777" w:rsidR="001D0387" w:rsidRPr="00E73844" w:rsidRDefault="001D0387" w:rsidP="001D0387">
            <w:pPr>
              <w:rPr>
                <w:rFonts w:cs="Liberation Sans"/>
                <w:szCs w:val="20"/>
              </w:rPr>
            </w:pPr>
            <w:r w:rsidRPr="00E73844">
              <w:rPr>
                <w:rFonts w:cs="Liberation Sans"/>
                <w:szCs w:val="20"/>
              </w:rPr>
              <w:t>law enforcement, life property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7A39A4A1" w14:textId="77777777" w:rsidR="001D0387" w:rsidRPr="00E73844" w:rsidRDefault="001D0387" w:rsidP="001D0387">
            <w:pPr>
              <w:rPr>
                <w:rFonts w:cs="Liberation Sans"/>
                <w:szCs w:val="20"/>
              </w:rPr>
            </w:pPr>
            <w:r w:rsidRPr="00E73844">
              <w:rPr>
                <w:rFonts w:cs="Liberation Sans"/>
                <w:szCs w:val="20"/>
              </w:rPr>
              <w:t>1</w:t>
            </w:r>
          </w:p>
        </w:tc>
      </w:tr>
      <w:tr w:rsidR="001D0387" w14:paraId="62E4CA52" w14:textId="77777777">
        <w:trPr>
          <w:cantSplit/>
          <w:trHeight w:val="585"/>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5C71B3C5" w14:textId="77777777" w:rsidR="001D0387" w:rsidRPr="00E73844" w:rsidRDefault="001D0387" w:rsidP="001D0387">
            <w:pPr>
              <w:rPr>
                <w:rFonts w:cs="Liberation Sans"/>
                <w:szCs w:val="20"/>
              </w:rPr>
            </w:pPr>
            <w:r w:rsidRPr="00E73844">
              <w:rPr>
                <w:rFonts w:cs="Liberation Sans"/>
                <w:szCs w:val="20"/>
              </w:rPr>
              <w:t>OET-041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110A71B9" w14:textId="77777777" w:rsidR="001D0387" w:rsidRPr="00E73844" w:rsidRDefault="001D0387" w:rsidP="001D0387">
            <w:pPr>
              <w:rPr>
                <w:rFonts w:cs="Liberation Sans"/>
                <w:szCs w:val="20"/>
              </w:rPr>
            </w:pPr>
            <w:r w:rsidRPr="00E73844">
              <w:rPr>
                <w:rFonts w:cs="Liberation Sans"/>
                <w:szCs w:val="20"/>
              </w:rPr>
              <w:t xml:space="preserve">civil </w:t>
            </w:r>
            <w:r w:rsidRPr="00DD5B30">
              <w:rPr>
                <w:rFonts w:cs="Liberation Sans"/>
                <w:i/>
                <w:szCs w:val="20"/>
              </w:rPr>
              <w:t>protest</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8B981EC" w14:textId="77777777" w:rsidR="001D0387" w:rsidRPr="00E73844" w:rsidRDefault="001D0387" w:rsidP="001D0387">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FBA3205" w14:textId="77777777" w:rsidR="001D0387" w:rsidRPr="00E73844" w:rsidRDefault="001D0387" w:rsidP="001D0387">
            <w:pPr>
              <w:rPr>
                <w:rFonts w:cs="Liberation Sans"/>
                <w:szCs w:val="20"/>
              </w:rPr>
            </w:pPr>
            <w:r w:rsidRPr="00E73844">
              <w:rPr>
                <w:rFonts w:cs="Liberation Sans"/>
                <w:szCs w:val="20"/>
              </w:rPr>
              <w:t>law enforcement, life property</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051DCA41" w14:textId="77777777" w:rsidR="001D0387" w:rsidRPr="00E73844" w:rsidRDefault="001D0387" w:rsidP="001D0387">
            <w:pPr>
              <w:rPr>
                <w:rFonts w:cs="Liberation Sans"/>
                <w:szCs w:val="20"/>
              </w:rPr>
            </w:pPr>
            <w:r w:rsidRPr="00E73844">
              <w:rPr>
                <w:rFonts w:cs="Liberation Sans"/>
                <w:szCs w:val="20"/>
              </w:rPr>
              <w:t>1</w:t>
            </w:r>
          </w:p>
        </w:tc>
      </w:tr>
      <w:tr w:rsidR="001D0387" w14:paraId="6C6BED75" w14:textId="77777777" w:rsidTr="00933410">
        <w:trPr>
          <w:cantSplit/>
          <w:trHeight w:val="359"/>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7E329A28" w14:textId="77777777" w:rsidR="001D0387" w:rsidRPr="00E73844" w:rsidRDefault="001D0387" w:rsidP="001D0387">
            <w:pPr>
              <w:rPr>
                <w:rFonts w:cs="Liberation Sans"/>
                <w:szCs w:val="20"/>
              </w:rPr>
            </w:pPr>
            <w:r w:rsidRPr="00E73844">
              <w:rPr>
                <w:rFonts w:cs="Liberation Sans"/>
                <w:szCs w:val="20"/>
              </w:rPr>
              <w:t>OET-042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7650DFB9" w14:textId="77777777" w:rsidR="001D0387" w:rsidRPr="00E73844" w:rsidRDefault="001D0387" w:rsidP="001D0387">
            <w:pPr>
              <w:rPr>
                <w:rFonts w:cs="Liberation Sans"/>
                <w:szCs w:val="20"/>
              </w:rPr>
            </w:pPr>
            <w:r w:rsidRPr="00E73844">
              <w:rPr>
                <w:rFonts w:cs="Liberation Sans"/>
                <w:szCs w:val="20"/>
              </w:rPr>
              <w:t xml:space="preserve">coal gas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7A3AB54" w14:textId="77777777" w:rsidR="001D0387" w:rsidRPr="00E73844" w:rsidRDefault="001D0387" w:rsidP="001D0387">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CF07760" w14:textId="77777777" w:rsidR="001D0387" w:rsidRPr="00E73844" w:rsidRDefault="001D0387" w:rsidP="001D0387">
            <w:pPr>
              <w:rPr>
                <w:rFonts w:cs="Liberation Sans"/>
                <w:szCs w:val="20"/>
              </w:rPr>
            </w:pPr>
            <w:r w:rsidRPr="00E73844">
              <w:rPr>
                <w:rFonts w:cs="Liberation Sans"/>
                <w:szCs w:val="20"/>
              </w:rPr>
              <w:t>physical, fauna, flora</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020911E" w14:textId="77777777" w:rsidR="001D0387" w:rsidRPr="00E73844" w:rsidRDefault="001D0387" w:rsidP="001D0387">
            <w:pPr>
              <w:rPr>
                <w:rFonts w:cs="Liberation Sans"/>
                <w:szCs w:val="20"/>
              </w:rPr>
            </w:pPr>
            <w:r w:rsidRPr="00E73844">
              <w:rPr>
                <w:rFonts w:cs="Liberation Sans"/>
                <w:szCs w:val="20"/>
              </w:rPr>
              <w:t>1</w:t>
            </w:r>
          </w:p>
        </w:tc>
      </w:tr>
      <w:tr w:rsidR="001D0387" w14:paraId="6538A465" w14:textId="77777777" w:rsidTr="00E745F1">
        <w:trPr>
          <w:cantSplit/>
          <w:trHeight w:val="364"/>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3819F3D" w14:textId="77777777" w:rsidR="001D0387" w:rsidRPr="00E73844" w:rsidRDefault="001D0387" w:rsidP="001D0387">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EC692D9" w14:textId="77777777" w:rsidR="001D0387" w:rsidRPr="00E73844" w:rsidRDefault="001D0387" w:rsidP="001D0387">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2FC3E56" w14:textId="77777777" w:rsidR="001D0387" w:rsidRPr="00E73844" w:rsidRDefault="001D0387" w:rsidP="001D0387">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1F04939" w14:textId="77777777" w:rsidR="001D0387" w:rsidRPr="00E73844" w:rsidRDefault="001D0387" w:rsidP="001D0387">
            <w:pPr>
              <w:rPr>
                <w:rFonts w:cs="Liberation Sans"/>
                <w:szCs w:val="20"/>
              </w:rPr>
            </w:pPr>
            <w:r w:rsidRPr="00E73844">
              <w:rPr>
                <w:rFonts w:cs="Liberation Sans"/>
                <w:szCs w:val="20"/>
              </w:rPr>
              <w:t>chemical, explosive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A3603B2" w14:textId="77777777" w:rsidR="001D0387" w:rsidRPr="00E73844" w:rsidRDefault="001D0387" w:rsidP="001D0387">
            <w:pPr>
              <w:rPr>
                <w:rFonts w:cs="Liberation Sans"/>
                <w:szCs w:val="20"/>
              </w:rPr>
            </w:pPr>
          </w:p>
        </w:tc>
      </w:tr>
      <w:tr w:rsidR="001D0387" w14:paraId="69CD4833" w14:textId="77777777" w:rsidTr="00FB58EB">
        <w:trPr>
          <w:cantSplit/>
          <w:trHeight w:val="369"/>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4907A3A3" w14:textId="77777777" w:rsidR="001D0387" w:rsidRPr="00E73844" w:rsidRDefault="001D0387" w:rsidP="001D0387">
            <w:pPr>
              <w:rPr>
                <w:rFonts w:cs="Liberation Sans"/>
                <w:szCs w:val="20"/>
              </w:rPr>
            </w:pPr>
            <w:r w:rsidRPr="00E73844">
              <w:rPr>
                <w:rFonts w:cs="Liberation Sans"/>
                <w:szCs w:val="20"/>
              </w:rPr>
              <w:t>OET-043</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451D821A" w14:textId="77777777" w:rsidR="001D0387" w:rsidRPr="00E73844" w:rsidRDefault="001D0387" w:rsidP="001D0387">
            <w:pPr>
              <w:rPr>
                <w:rFonts w:cs="Liberation Sans"/>
                <w:szCs w:val="20"/>
              </w:rPr>
            </w:pPr>
            <w:r w:rsidRPr="00E73844">
              <w:rPr>
                <w:rFonts w:cs="Liberation Sans"/>
                <w:szCs w:val="20"/>
              </w:rPr>
              <w:t xml:space="preserve">coastal </w:t>
            </w:r>
            <w:r w:rsidRPr="00DD5B30">
              <w:rPr>
                <w:rFonts w:cs="Liberation Sans"/>
                <w:i/>
                <w:szCs w:val="20"/>
              </w:rPr>
              <w:t>flood</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814E9C7" w14:textId="77777777" w:rsidR="001D0387" w:rsidRPr="00E73844" w:rsidRDefault="001D0387" w:rsidP="001D0387">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55931F5" w14:textId="77777777" w:rsidR="001D0387" w:rsidRPr="00E73844" w:rsidRDefault="001D0387" w:rsidP="001D0387">
            <w:pPr>
              <w:rPr>
                <w:rFonts w:cs="Liberation Sans"/>
                <w:szCs w:val="20"/>
              </w:rPr>
            </w:pPr>
            <w:r w:rsidRPr="00E73844">
              <w:rPr>
                <w:rFonts w:cs="Liberation Sans"/>
                <w:szCs w:val="20"/>
              </w:rPr>
              <w:t>aquatic, terrestrial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79DE8CD2" w14:textId="77777777" w:rsidR="001D0387" w:rsidRPr="00E73844" w:rsidRDefault="001D0387" w:rsidP="001D0387">
            <w:pPr>
              <w:rPr>
                <w:rFonts w:cs="Liberation Sans"/>
                <w:szCs w:val="20"/>
              </w:rPr>
            </w:pPr>
            <w:r w:rsidRPr="00E73844">
              <w:rPr>
                <w:rFonts w:cs="Liberation Sans"/>
                <w:szCs w:val="20"/>
              </w:rPr>
              <w:t>1</w:t>
            </w:r>
          </w:p>
        </w:tc>
      </w:tr>
      <w:tr w:rsidR="00E745F1" w14:paraId="1217D221" w14:textId="77777777" w:rsidTr="00E745F1">
        <w:trPr>
          <w:cantSplit/>
          <w:trHeight w:val="465"/>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357CCBC" w14:textId="77777777" w:rsidR="00E745F1" w:rsidRPr="00E73844" w:rsidRDefault="00E745F1" w:rsidP="001D0387">
            <w:pPr>
              <w:rPr>
                <w:rFonts w:cs="Liberation Sans"/>
                <w:szCs w:val="20"/>
              </w:rPr>
            </w:pPr>
            <w:r w:rsidRPr="00E73844">
              <w:rPr>
                <w:rFonts w:cs="Liberation Sans"/>
                <w:szCs w:val="20"/>
              </w:rPr>
              <w:t>OET-044</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5A55F39B" w14:textId="77777777" w:rsidR="00E745F1" w:rsidRPr="00E73844" w:rsidRDefault="00E745F1" w:rsidP="001D0387">
            <w:pPr>
              <w:rPr>
                <w:rFonts w:cs="Liberation Sans"/>
                <w:szCs w:val="20"/>
              </w:rPr>
            </w:pPr>
            <w:r w:rsidRPr="00E73844">
              <w:rPr>
                <w:rFonts w:cs="Liberation Sans"/>
                <w:szCs w:val="20"/>
              </w:rPr>
              <w:t xml:space="preserve">cold </w:t>
            </w:r>
            <w:r w:rsidRPr="00DD5B30">
              <w:rPr>
                <w:rFonts w:cs="Liberation Sans"/>
                <w:i/>
                <w:szCs w:val="20"/>
              </w:rPr>
              <w:t>hazard</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E6F5AB3" w14:textId="77777777" w:rsidR="00E745F1" w:rsidRPr="00E73844" w:rsidRDefault="00E745F1" w:rsidP="001D0387">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0F75342" w14:textId="77777777" w:rsidR="00E745F1" w:rsidRPr="00E73844" w:rsidRDefault="00E745F1" w:rsidP="001D0387">
            <w:pPr>
              <w:rPr>
                <w:rFonts w:cs="Liberation Sans"/>
                <w:szCs w:val="20"/>
              </w:rPr>
            </w:pPr>
            <w:r w:rsidRPr="00E73844">
              <w:rPr>
                <w:rFonts w:cs="Liberation Sans"/>
                <w:szCs w:val="20"/>
              </w:rPr>
              <w:t>temperature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2B41B05E" w14:textId="77777777" w:rsidR="00E745F1" w:rsidRPr="00E73844" w:rsidRDefault="00E745F1" w:rsidP="001D0387">
            <w:pPr>
              <w:rPr>
                <w:rFonts w:cs="Liberation Sans"/>
                <w:szCs w:val="20"/>
              </w:rPr>
            </w:pPr>
            <w:r w:rsidRPr="00E73844">
              <w:rPr>
                <w:rFonts w:cs="Liberation Sans"/>
                <w:szCs w:val="20"/>
              </w:rPr>
              <w:t>1</w:t>
            </w:r>
          </w:p>
        </w:tc>
      </w:tr>
      <w:tr w:rsidR="00E745F1" w14:paraId="0642916B" w14:textId="77777777" w:rsidTr="00E745F1">
        <w:trPr>
          <w:cantSplit/>
          <w:trHeight w:val="401"/>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36E50202" w14:textId="77777777" w:rsidR="00E745F1" w:rsidRPr="00E73844" w:rsidRDefault="00E745F1" w:rsidP="001D0387">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A8AE9E6" w14:textId="77777777" w:rsidR="00E745F1" w:rsidRPr="00E73844" w:rsidRDefault="00E745F1" w:rsidP="001D0387">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E3BCC36" w14:textId="77777777" w:rsidR="00E745F1" w:rsidRPr="00E73844" w:rsidRDefault="00E745F1" w:rsidP="001D0387">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715FB2D" w14:textId="77777777" w:rsidR="00E745F1" w:rsidRPr="00E73844" w:rsidRDefault="00E745F1" w:rsidP="001D0387">
            <w:pPr>
              <w:rPr>
                <w:rFonts w:cs="Liberation Sans"/>
                <w:szCs w:val="20"/>
              </w:rPr>
            </w:pPr>
            <w:r w:rsidRPr="00E73844">
              <w:rPr>
                <w:rFonts w:cs="Liberation Sans"/>
                <w:szCs w:val="20"/>
              </w:rPr>
              <w:t>aquatic, terrestrial, airborne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151B2BC" w14:textId="77777777" w:rsidR="00E745F1" w:rsidRPr="00E73844" w:rsidRDefault="00E745F1" w:rsidP="001D0387">
            <w:pPr>
              <w:rPr>
                <w:rFonts w:cs="Liberation Sans"/>
                <w:szCs w:val="20"/>
              </w:rPr>
            </w:pPr>
          </w:p>
        </w:tc>
      </w:tr>
      <w:tr w:rsidR="00E745F1" w14:paraId="1AF2C01F" w14:textId="77777777" w:rsidTr="00E745F1">
        <w:trPr>
          <w:cantSplit/>
          <w:trHeight w:val="407"/>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2D17569" w14:textId="77777777" w:rsidR="00E745F1" w:rsidRPr="00E73844" w:rsidRDefault="00E745F1" w:rsidP="001D0387">
            <w:pPr>
              <w:rPr>
                <w:rFonts w:cs="Liberation Sans"/>
                <w:szCs w:val="20"/>
              </w:rPr>
            </w:pPr>
            <w:r w:rsidRPr="00E73844">
              <w:rPr>
                <w:rFonts w:cs="Liberation Sans"/>
                <w:szCs w:val="20"/>
              </w:rPr>
              <w:t>OET-045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7892182E" w14:textId="77777777" w:rsidR="00E745F1" w:rsidRPr="00E73844" w:rsidRDefault="00E745F1" w:rsidP="001D0387">
            <w:pPr>
              <w:rPr>
                <w:rFonts w:cs="Liberation Sans"/>
                <w:szCs w:val="20"/>
              </w:rPr>
            </w:pPr>
            <w:r w:rsidRPr="00E73844">
              <w:rPr>
                <w:rFonts w:cs="Liberation Sans"/>
                <w:szCs w:val="20"/>
              </w:rPr>
              <w:t xml:space="preserve">cold </w:t>
            </w:r>
            <w:r w:rsidRPr="00DD5B30">
              <w:rPr>
                <w:rFonts w:cs="Liberation Sans"/>
                <w:i/>
                <w:szCs w:val="20"/>
              </w:rPr>
              <w:t>weather</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7B69127" w14:textId="77777777" w:rsidR="00E745F1" w:rsidRPr="00E73844" w:rsidRDefault="00E745F1" w:rsidP="001D0387">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1EB4322" w14:textId="77777777" w:rsidR="00E745F1" w:rsidRPr="00E73844" w:rsidRDefault="00E745F1" w:rsidP="001D0387">
            <w:pPr>
              <w:rPr>
                <w:rFonts w:cs="Liberation Sans"/>
                <w:szCs w:val="20"/>
              </w:rPr>
            </w:pPr>
            <w:r w:rsidRPr="00E73844">
              <w:rPr>
                <w:rFonts w:cs="Liberation Sans"/>
                <w:szCs w:val="20"/>
              </w:rPr>
              <w:t>temperature</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97B5182" w14:textId="77777777" w:rsidR="00E745F1" w:rsidRPr="00E73844" w:rsidRDefault="00E745F1" w:rsidP="001D0387">
            <w:pPr>
              <w:rPr>
                <w:rFonts w:cs="Liberation Sans"/>
                <w:szCs w:val="20"/>
              </w:rPr>
            </w:pPr>
            <w:r w:rsidRPr="00E73844">
              <w:rPr>
                <w:rFonts w:cs="Liberation Sans"/>
                <w:szCs w:val="20"/>
              </w:rPr>
              <w:t>1</w:t>
            </w:r>
          </w:p>
        </w:tc>
      </w:tr>
      <w:tr w:rsidR="00E745F1" w14:paraId="6D4157D5" w14:textId="77777777" w:rsidTr="00E745F1">
        <w:trPr>
          <w:cantSplit/>
          <w:trHeight w:val="50"/>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DC11B35" w14:textId="77777777" w:rsidR="00E745F1" w:rsidRPr="00E73844" w:rsidRDefault="00E745F1" w:rsidP="001D0387">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43DB811" w14:textId="77777777" w:rsidR="00E745F1" w:rsidRPr="00E73844" w:rsidRDefault="00E745F1" w:rsidP="001D0387">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ECB28BC" w14:textId="77777777" w:rsidR="00E745F1" w:rsidRPr="00E73844" w:rsidRDefault="00E745F1" w:rsidP="001D0387">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2E695DC" w14:textId="77777777" w:rsidR="00E745F1" w:rsidRPr="00E73844" w:rsidRDefault="00E745F1" w:rsidP="001D0387">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30FB937" w14:textId="77777777" w:rsidR="00E745F1" w:rsidRPr="00E73844" w:rsidRDefault="00E745F1" w:rsidP="001D0387">
            <w:pPr>
              <w:rPr>
                <w:rFonts w:cs="Liberation Sans"/>
                <w:szCs w:val="20"/>
              </w:rPr>
            </w:pPr>
          </w:p>
        </w:tc>
      </w:tr>
      <w:tr w:rsidR="00E745F1" w14:paraId="29910BF1" w14:textId="77777777">
        <w:trPr>
          <w:cantSplit/>
          <w:trHeight w:val="487"/>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ED389F3" w14:textId="77777777" w:rsidR="00E745F1" w:rsidRPr="00E73844" w:rsidRDefault="00E745F1" w:rsidP="00E745F1">
            <w:pPr>
              <w:rPr>
                <w:rFonts w:cs="Liberation Sans"/>
                <w:szCs w:val="20"/>
              </w:rPr>
            </w:pPr>
            <w:r w:rsidRPr="00E73844">
              <w:rPr>
                <w:rFonts w:cs="Liberation Sans"/>
                <w:szCs w:val="20"/>
              </w:rPr>
              <w:t>OET-046</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4602DFC" w14:textId="77777777" w:rsidR="00E745F1" w:rsidRPr="00E73844" w:rsidRDefault="00E745F1" w:rsidP="00E745F1">
            <w:pPr>
              <w:rPr>
                <w:rFonts w:cs="Liberation Sans"/>
                <w:szCs w:val="20"/>
              </w:rPr>
            </w:pPr>
            <w:r w:rsidRPr="00E73844">
              <w:rPr>
                <w:rFonts w:cs="Liberation Sans"/>
                <w:szCs w:val="20"/>
              </w:rPr>
              <w:t xml:space="preserve">communications service </w:t>
            </w:r>
            <w:r w:rsidRPr="00DD5B30">
              <w:rPr>
                <w:rFonts w:cs="Liberation Sans"/>
                <w:i/>
                <w:szCs w:val="20"/>
              </w:rPr>
              <w:t>disruption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8D0D604" w14:textId="77777777" w:rsidR="00E745F1" w:rsidRPr="00E73844" w:rsidRDefault="00E745F1" w:rsidP="00E745F1">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EAF3D82" w14:textId="77777777" w:rsidR="00E745F1" w:rsidRPr="00E73844" w:rsidRDefault="00E745F1" w:rsidP="00E745F1">
            <w:pPr>
              <w:rPr>
                <w:rFonts w:cs="Liberation Sans"/>
                <w:szCs w:val="20"/>
              </w:rPr>
            </w:pPr>
            <w:r w:rsidRPr="00E73844">
              <w:rPr>
                <w:rFonts w:cs="Liberation Sans"/>
                <w:szCs w:val="20"/>
              </w:rPr>
              <w:t>communication</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73D766D6" w14:textId="77777777" w:rsidR="00E745F1" w:rsidRPr="00E73844" w:rsidRDefault="00E745F1" w:rsidP="00E745F1">
            <w:pPr>
              <w:rPr>
                <w:rFonts w:cs="Liberation Sans"/>
                <w:szCs w:val="20"/>
              </w:rPr>
            </w:pPr>
            <w:r w:rsidRPr="00E73844">
              <w:rPr>
                <w:rFonts w:cs="Liberation Sans"/>
                <w:szCs w:val="20"/>
              </w:rPr>
              <w:t>1</w:t>
            </w:r>
          </w:p>
        </w:tc>
      </w:tr>
      <w:tr w:rsidR="00E745F1" w14:paraId="37095DA4" w14:textId="77777777" w:rsidTr="00E745F1">
        <w:trPr>
          <w:cantSplit/>
          <w:trHeight w:val="431"/>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3C83DB1E" w14:textId="77777777" w:rsidR="00E745F1" w:rsidRPr="00E73844" w:rsidRDefault="00E745F1" w:rsidP="00E745F1">
            <w:pPr>
              <w:rPr>
                <w:rFonts w:cs="Liberation Sans"/>
                <w:szCs w:val="20"/>
              </w:rPr>
            </w:pPr>
            <w:r w:rsidRPr="00E73844">
              <w:rPr>
                <w:rFonts w:cs="Liberation Sans"/>
                <w:szCs w:val="20"/>
              </w:rPr>
              <w:t>OET-047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2979DB14" w14:textId="77777777" w:rsidR="00E745F1" w:rsidRPr="00E73844" w:rsidRDefault="00E745F1" w:rsidP="00E745F1">
            <w:pPr>
              <w:rPr>
                <w:rFonts w:cs="Liberation Sans"/>
                <w:szCs w:val="20"/>
              </w:rPr>
            </w:pPr>
            <w:r w:rsidRPr="00E73844">
              <w:rPr>
                <w:rFonts w:cs="Liberation Sans"/>
                <w:szCs w:val="20"/>
              </w:rPr>
              <w:t xml:space="preserve">contagious </w:t>
            </w:r>
            <w:r w:rsidRPr="00DD5B30">
              <w:rPr>
                <w:rFonts w:cs="Liberation Sans"/>
                <w:i/>
                <w:szCs w:val="20"/>
              </w:rPr>
              <w:t>disease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2D64530" w14:textId="77777777" w:rsidR="00E745F1" w:rsidRPr="00E73844" w:rsidRDefault="00E745F1" w:rsidP="00E745F1">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12921BF" w14:textId="77777777" w:rsidR="00E745F1" w:rsidRPr="00E73844" w:rsidRDefault="00E745F1" w:rsidP="00E745F1">
            <w:pPr>
              <w:rPr>
                <w:rFonts w:cs="Liberation Sans"/>
                <w:szCs w:val="20"/>
              </w:rPr>
            </w:pPr>
            <w:r w:rsidRPr="00E73844">
              <w:rPr>
                <w:rFonts w:cs="Liberation Sans"/>
                <w:szCs w:val="20"/>
              </w:rPr>
              <w:t>biological</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12007807" w14:textId="77777777" w:rsidR="00E745F1" w:rsidRPr="00E73844" w:rsidRDefault="00E745F1" w:rsidP="00E745F1">
            <w:pPr>
              <w:rPr>
                <w:rFonts w:cs="Liberation Sans"/>
                <w:szCs w:val="20"/>
              </w:rPr>
            </w:pPr>
            <w:r w:rsidRPr="00E73844">
              <w:rPr>
                <w:rFonts w:cs="Liberation Sans"/>
                <w:szCs w:val="20"/>
              </w:rPr>
              <w:t>1</w:t>
            </w:r>
          </w:p>
        </w:tc>
      </w:tr>
      <w:tr w:rsidR="00E745F1" w14:paraId="68F3BC0F" w14:textId="77777777" w:rsidTr="00E745F1">
        <w:trPr>
          <w:cantSplit/>
          <w:trHeight w:val="380"/>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D5A1FC9" w14:textId="77777777" w:rsidR="00E745F1" w:rsidRPr="00E73844" w:rsidRDefault="00E745F1" w:rsidP="00E745F1">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5825F9A" w14:textId="77777777" w:rsidR="00E745F1" w:rsidRPr="00E73844" w:rsidRDefault="00E745F1" w:rsidP="00E745F1">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59A5AE7" w14:textId="77777777" w:rsidR="00E745F1" w:rsidRPr="00E73844" w:rsidRDefault="00E745F1" w:rsidP="00E745F1">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D9E4674" w14:textId="77777777" w:rsidR="00E745F1" w:rsidRPr="00E73844" w:rsidRDefault="00E745F1" w:rsidP="00E745F1">
            <w:pPr>
              <w:rPr>
                <w:rFonts w:cs="Liberation Sans"/>
                <w:szCs w:val="20"/>
              </w:rPr>
            </w:pPr>
            <w:r w:rsidRPr="00E73844">
              <w:rPr>
                <w:rFonts w:cs="Liberation Sans"/>
                <w:szCs w:val="20"/>
              </w:rPr>
              <w:t>physical, fauna, flora</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7C01B7C3" w14:textId="77777777" w:rsidR="00E745F1" w:rsidRPr="00E73844" w:rsidRDefault="00E745F1" w:rsidP="00E745F1">
            <w:pPr>
              <w:rPr>
                <w:rFonts w:cs="Liberation Sans"/>
                <w:szCs w:val="20"/>
              </w:rPr>
            </w:pPr>
          </w:p>
        </w:tc>
      </w:tr>
      <w:tr w:rsidR="00E745F1" w14:paraId="3E1863A9" w14:textId="77777777" w:rsidTr="00E745F1">
        <w:trPr>
          <w:cantSplit/>
          <w:trHeight w:val="245"/>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69826DFA" w14:textId="77777777" w:rsidR="00E745F1" w:rsidRPr="00E73844" w:rsidRDefault="00E745F1" w:rsidP="00E745F1">
            <w:pPr>
              <w:rPr>
                <w:rFonts w:cs="Liberation Sans"/>
                <w:szCs w:val="20"/>
              </w:rPr>
            </w:pPr>
            <w:r w:rsidRPr="00E73844">
              <w:rPr>
                <w:rFonts w:cs="Liberation Sans"/>
                <w:szCs w:val="20"/>
              </w:rPr>
              <w:t>OET-048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4BC20A8D" w14:textId="77777777" w:rsidR="00E745F1" w:rsidRPr="00E73844" w:rsidRDefault="00E745F1" w:rsidP="00E745F1">
            <w:pPr>
              <w:rPr>
                <w:rFonts w:cs="Liberation Sans"/>
                <w:szCs w:val="20"/>
              </w:rPr>
            </w:pPr>
            <w:r w:rsidRPr="00E73844">
              <w:rPr>
                <w:rFonts w:cs="Liberation Sans"/>
                <w:szCs w:val="20"/>
              </w:rPr>
              <w:t xml:space="preserve">contaminated </w:t>
            </w:r>
            <w:r w:rsidRPr="00DD5B30">
              <w:rPr>
                <w:rFonts w:cs="Liberation Sans"/>
                <w:i/>
                <w:szCs w:val="20"/>
              </w:rPr>
              <w:t>water</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E1BB14A" w14:textId="77777777" w:rsidR="00E745F1" w:rsidRPr="00E73844" w:rsidRDefault="00E745F1" w:rsidP="00E745F1">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76D5D91" w14:textId="77777777" w:rsidR="00E745F1" w:rsidRPr="00E73844" w:rsidRDefault="00E745F1" w:rsidP="00E745F1">
            <w:pPr>
              <w:rPr>
                <w:rFonts w:cs="Liberation Sans"/>
                <w:szCs w:val="20"/>
              </w:rPr>
            </w:pPr>
            <w:r w:rsidRPr="00E73844">
              <w:rPr>
                <w:rFonts w:cs="Liberation Sans"/>
                <w:szCs w:val="20"/>
              </w:rPr>
              <w:t>physical, fauna, flora</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79AB5CEA" w14:textId="77777777" w:rsidR="00E745F1" w:rsidRPr="00E73844" w:rsidRDefault="00E745F1" w:rsidP="00E745F1">
            <w:pPr>
              <w:rPr>
                <w:rFonts w:cs="Liberation Sans"/>
                <w:szCs w:val="20"/>
              </w:rPr>
            </w:pPr>
            <w:r w:rsidRPr="00E73844">
              <w:rPr>
                <w:rFonts w:cs="Liberation Sans"/>
                <w:szCs w:val="20"/>
              </w:rPr>
              <w:t>1</w:t>
            </w:r>
          </w:p>
        </w:tc>
      </w:tr>
      <w:tr w:rsidR="00E745F1" w14:paraId="5529B3A9" w14:textId="77777777" w:rsidTr="00E745F1">
        <w:trPr>
          <w:cantSplit/>
          <w:trHeight w:val="39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8B41E8A" w14:textId="77777777" w:rsidR="00E745F1" w:rsidRPr="00E73844" w:rsidRDefault="00E745F1" w:rsidP="00E745F1">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1046D4C" w14:textId="77777777" w:rsidR="00E745F1" w:rsidRPr="00E73844" w:rsidRDefault="00E745F1" w:rsidP="00E745F1">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1E1DC4B" w14:textId="77777777" w:rsidR="00E745F1" w:rsidRPr="00E73844" w:rsidRDefault="00E745F1" w:rsidP="00E745F1">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0CD015D" w14:textId="77777777" w:rsidR="00E745F1" w:rsidRPr="00E73844" w:rsidRDefault="00E745F1" w:rsidP="00E745F1">
            <w:pPr>
              <w:rPr>
                <w:rFonts w:cs="Liberation Sans"/>
                <w:szCs w:val="20"/>
              </w:rPr>
            </w:pPr>
            <w:r w:rsidRPr="00E73844">
              <w:rPr>
                <w:rFonts w:cs="Liberation Sans"/>
                <w:szCs w:val="20"/>
              </w:rPr>
              <w:t>aquatic</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3BA17A3" w14:textId="77777777" w:rsidR="00E745F1" w:rsidRPr="00E73844" w:rsidRDefault="00E745F1" w:rsidP="00E745F1">
            <w:pPr>
              <w:rPr>
                <w:rFonts w:cs="Liberation Sans"/>
                <w:szCs w:val="20"/>
              </w:rPr>
            </w:pPr>
          </w:p>
        </w:tc>
      </w:tr>
      <w:tr w:rsidR="00E745F1" w14:paraId="25E19FE9" w14:textId="77777777" w:rsidTr="00334D00">
        <w:trPr>
          <w:cantSplit/>
          <w:trHeight w:val="277"/>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BDE465E" w14:textId="77777777" w:rsidR="00E745F1" w:rsidRPr="00E73844" w:rsidRDefault="00E745F1" w:rsidP="00E745F1">
            <w:pPr>
              <w:rPr>
                <w:rFonts w:cs="Liberation Sans"/>
                <w:szCs w:val="20"/>
              </w:rPr>
            </w:pPr>
            <w:r w:rsidRPr="00E73844">
              <w:rPr>
                <w:rFonts w:cs="Liberation Sans"/>
                <w:szCs w:val="20"/>
              </w:rPr>
              <w:t>OET-049</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593E542C" w14:textId="77777777" w:rsidR="00E745F1" w:rsidRPr="00E73844" w:rsidRDefault="00E745F1" w:rsidP="00E745F1">
            <w:pPr>
              <w:rPr>
                <w:rFonts w:cs="Liberation Sans"/>
                <w:szCs w:val="20"/>
              </w:rPr>
            </w:pPr>
            <w:r w:rsidRPr="00E73844">
              <w:rPr>
                <w:rFonts w:cs="Liberation Sans"/>
                <w:szCs w:val="20"/>
              </w:rPr>
              <w:t xml:space="preserve">contamination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72FF586" w14:textId="77777777" w:rsidR="00E745F1" w:rsidRPr="00E73844" w:rsidRDefault="00E745F1" w:rsidP="00E745F1">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5EAF1D8" w14:textId="77777777" w:rsidR="00E745F1" w:rsidRPr="00E73844" w:rsidRDefault="00E745F1" w:rsidP="00E745F1">
            <w:pPr>
              <w:rPr>
                <w:rFonts w:cs="Liberation Sans"/>
                <w:szCs w:val="20"/>
              </w:rPr>
            </w:pPr>
            <w:r w:rsidRPr="00E73844">
              <w:rPr>
                <w:rFonts w:cs="Liberation Sans"/>
                <w:szCs w:val="20"/>
              </w:rPr>
              <w:t>physical, fauna, flora</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714CAEFA" w14:textId="77777777" w:rsidR="00E745F1" w:rsidRPr="00E73844" w:rsidRDefault="00E745F1" w:rsidP="00E745F1">
            <w:pPr>
              <w:rPr>
                <w:rFonts w:cs="Liberation Sans"/>
                <w:szCs w:val="20"/>
              </w:rPr>
            </w:pPr>
            <w:r w:rsidRPr="00E73844">
              <w:rPr>
                <w:rFonts w:cs="Liberation Sans"/>
                <w:szCs w:val="20"/>
              </w:rPr>
              <w:t>1</w:t>
            </w:r>
          </w:p>
        </w:tc>
      </w:tr>
      <w:tr w:rsidR="00E745F1" w14:paraId="446072CD" w14:textId="77777777">
        <w:trPr>
          <w:cantSplit/>
          <w:trHeight w:val="58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BC0877B" w14:textId="77777777" w:rsidR="00E745F1" w:rsidRPr="00E73844" w:rsidRDefault="00E745F1" w:rsidP="00E745F1">
            <w:pPr>
              <w:rPr>
                <w:rFonts w:cs="Liberation Sans"/>
                <w:szCs w:val="20"/>
              </w:rPr>
            </w:pPr>
            <w:r w:rsidRPr="00E73844">
              <w:rPr>
                <w:rFonts w:cs="Liberation Sans"/>
                <w:szCs w:val="20"/>
              </w:rPr>
              <w:t>OET-050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041A71B9" w14:textId="77777777" w:rsidR="00E745F1" w:rsidRPr="00E73844" w:rsidRDefault="00E745F1" w:rsidP="00E745F1">
            <w:pPr>
              <w:rPr>
                <w:rFonts w:cs="Liberation Sans"/>
                <w:szCs w:val="20"/>
              </w:rPr>
            </w:pPr>
            <w:r w:rsidRPr="00E73844">
              <w:rPr>
                <w:rFonts w:cs="Liberation Sans"/>
                <w:szCs w:val="20"/>
              </w:rPr>
              <w:t xml:space="preserve">criminal </w:t>
            </w:r>
            <w:r w:rsidRPr="00DD5B30">
              <w:rPr>
                <w:rFonts w:cs="Liberation Sans"/>
                <w:i/>
                <w:szCs w:val="20"/>
              </w:rPr>
              <w:t>activity</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589793D" w14:textId="77777777" w:rsidR="00E745F1" w:rsidRPr="00E73844" w:rsidRDefault="00E745F1" w:rsidP="00E745F1">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5FCC107" w14:textId="77777777" w:rsidR="00E745F1" w:rsidRPr="00E73844" w:rsidRDefault="00E745F1" w:rsidP="00E745F1">
            <w:pPr>
              <w:rPr>
                <w:rFonts w:cs="Liberation Sans"/>
                <w:szCs w:val="20"/>
              </w:rPr>
            </w:pPr>
            <w:r w:rsidRPr="00E73844">
              <w:rPr>
                <w:rFonts w:cs="Liberation Sans"/>
                <w:szCs w:val="20"/>
              </w:rPr>
              <w:t>law enforcement, life, property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4C85CEEF" w14:textId="77777777" w:rsidR="00E745F1" w:rsidRPr="00E73844" w:rsidRDefault="00E745F1" w:rsidP="00E745F1">
            <w:pPr>
              <w:rPr>
                <w:rFonts w:cs="Liberation Sans"/>
                <w:szCs w:val="20"/>
              </w:rPr>
            </w:pPr>
            <w:r w:rsidRPr="00E73844">
              <w:rPr>
                <w:rFonts w:cs="Liberation Sans"/>
                <w:szCs w:val="20"/>
              </w:rPr>
              <w:t>1</w:t>
            </w:r>
          </w:p>
        </w:tc>
      </w:tr>
      <w:tr w:rsidR="00933410" w14:paraId="201CDC46" w14:textId="77777777" w:rsidTr="00933410">
        <w:trPr>
          <w:cantSplit/>
          <w:trHeight w:val="40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321035B" w14:textId="77777777" w:rsidR="00933410" w:rsidRPr="00E73844" w:rsidRDefault="00933410" w:rsidP="0084669C">
            <w:pPr>
              <w:rPr>
                <w:rFonts w:cs="Liberation Sans"/>
                <w:szCs w:val="20"/>
              </w:rPr>
            </w:pPr>
            <w:r w:rsidRPr="00E73844">
              <w:rPr>
                <w:rFonts w:cs="Liberation Sans"/>
                <w:szCs w:val="20"/>
              </w:rPr>
              <w:t>OET-051</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48A8E93" w14:textId="77777777" w:rsidR="00933410" w:rsidRPr="00E73844" w:rsidRDefault="00933410" w:rsidP="0084669C">
            <w:pPr>
              <w:rPr>
                <w:rFonts w:cs="Liberation Sans"/>
                <w:szCs w:val="20"/>
              </w:rPr>
            </w:pPr>
            <w:r w:rsidRPr="00E73844">
              <w:rPr>
                <w:rFonts w:cs="Liberation Sans"/>
                <w:szCs w:val="20"/>
              </w:rPr>
              <w:t xml:space="preserve">cybercrime </w:t>
            </w:r>
            <w:r w:rsidRPr="00DD5B30">
              <w:rPr>
                <w:rFonts w:cs="Liberation Sans"/>
                <w:i/>
                <w:szCs w:val="20"/>
              </w:rPr>
              <w:t>threat</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28C9969" w14:textId="77777777" w:rsidR="00933410" w:rsidRPr="00E73844" w:rsidRDefault="00933410" w:rsidP="00933410">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6E61C39" w14:textId="77777777" w:rsidR="00933410" w:rsidRPr="00E73844" w:rsidRDefault="00933410" w:rsidP="00933410">
            <w:pPr>
              <w:rPr>
                <w:rFonts w:cs="Liberation Sans"/>
                <w:szCs w:val="20"/>
              </w:rPr>
            </w:pPr>
            <w:r>
              <w:rPr>
                <w:rFonts w:cs="Liberation Sans"/>
                <w:szCs w:val="20"/>
              </w:rPr>
              <w:t>law enforcement, property</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54D590B2" w14:textId="77777777" w:rsidR="00933410" w:rsidRPr="00E73844" w:rsidRDefault="00933410" w:rsidP="0084669C">
            <w:pPr>
              <w:rPr>
                <w:rFonts w:cs="Liberation Sans"/>
                <w:szCs w:val="20"/>
              </w:rPr>
            </w:pPr>
            <w:r w:rsidRPr="00E73844">
              <w:rPr>
                <w:rFonts w:cs="Liberation Sans"/>
                <w:szCs w:val="20"/>
              </w:rPr>
              <w:t>1</w:t>
            </w:r>
          </w:p>
        </w:tc>
      </w:tr>
      <w:tr w:rsidR="00933410" w14:paraId="7F2F96BC" w14:textId="77777777" w:rsidTr="00933410">
        <w:trPr>
          <w:cantSplit/>
          <w:trHeight w:val="50"/>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E3B3A95" w14:textId="77777777" w:rsidR="00933410" w:rsidRPr="00E73844" w:rsidRDefault="00933410" w:rsidP="0084669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1430EBE" w14:textId="77777777" w:rsidR="00933410" w:rsidRPr="00E73844" w:rsidRDefault="00933410" w:rsidP="0084669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49953BB" w14:textId="77777777" w:rsidR="00933410" w:rsidRPr="00E73844" w:rsidRDefault="00933410" w:rsidP="0084669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92E1C6E" w14:textId="77777777" w:rsidR="00933410" w:rsidRPr="00E73844" w:rsidRDefault="00933410" w:rsidP="0084669C">
            <w:pPr>
              <w:rPr>
                <w:rFonts w:cs="Liberation Sans"/>
                <w:szCs w:val="20"/>
              </w:rPr>
            </w:pPr>
            <w:r w:rsidRPr="00E73844">
              <w:rPr>
                <w:rFonts w:cs="Liberation Sans"/>
                <w:szCs w:val="20"/>
              </w:rPr>
              <w:t>communication</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905663B" w14:textId="77777777" w:rsidR="00933410" w:rsidRPr="00E73844" w:rsidRDefault="00933410" w:rsidP="0084669C">
            <w:pPr>
              <w:rPr>
                <w:rFonts w:cs="Liberation Sans"/>
                <w:szCs w:val="20"/>
              </w:rPr>
            </w:pPr>
          </w:p>
        </w:tc>
      </w:tr>
      <w:tr w:rsidR="00933410" w14:paraId="760A59E3" w14:textId="77777777" w:rsidTr="00933410">
        <w:trPr>
          <w:cantSplit/>
          <w:trHeight w:val="634"/>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5FB69811" w14:textId="77777777" w:rsidR="00933410" w:rsidRPr="00E73844" w:rsidRDefault="00933410" w:rsidP="0084669C">
            <w:pPr>
              <w:rPr>
                <w:rFonts w:cs="Liberation Sans"/>
                <w:szCs w:val="20"/>
              </w:rPr>
            </w:pPr>
            <w:r w:rsidRPr="00E73844">
              <w:rPr>
                <w:rFonts w:cs="Liberation Sans"/>
                <w:szCs w:val="20"/>
              </w:rPr>
              <w:t>OET-052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7AF4A20F" w14:textId="77777777" w:rsidR="00933410" w:rsidRPr="00E73844" w:rsidRDefault="00933410" w:rsidP="0084669C">
            <w:pPr>
              <w:rPr>
                <w:rFonts w:cs="Liberation Sans"/>
                <w:szCs w:val="20"/>
              </w:rPr>
            </w:pPr>
            <w:r w:rsidRPr="00DD5B30">
              <w:rPr>
                <w:rFonts w:cs="Liberation Sans"/>
                <w:i/>
                <w:szCs w:val="20"/>
              </w:rPr>
              <w:t>cyclone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5FA0A25" w14:textId="77777777" w:rsidR="00933410" w:rsidRPr="00E73844" w:rsidRDefault="00933410" w:rsidP="0093341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463E81C" w14:textId="77777777" w:rsidR="00933410" w:rsidRPr="00E73844" w:rsidRDefault="00933410" w:rsidP="00933410">
            <w:pPr>
              <w:rPr>
                <w:rFonts w:cs="Liberation Sans"/>
                <w:szCs w:val="20"/>
              </w:rPr>
            </w:pPr>
            <w:r w:rsidRPr="00E73844">
              <w:rPr>
                <w:rFonts w:cs="Liberation Sans"/>
                <w:szCs w:val="20"/>
              </w:rPr>
              <w:t>precipitation, visibility, lightning, wind</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77CC5CA0" w14:textId="77777777" w:rsidR="00933410" w:rsidRPr="00E73844" w:rsidRDefault="00933410" w:rsidP="0084669C">
            <w:pPr>
              <w:rPr>
                <w:rFonts w:cs="Liberation Sans"/>
                <w:szCs w:val="20"/>
              </w:rPr>
            </w:pPr>
            <w:r w:rsidRPr="00E73844">
              <w:rPr>
                <w:rFonts w:cs="Liberation Sans"/>
                <w:szCs w:val="20"/>
              </w:rPr>
              <w:t>1</w:t>
            </w:r>
          </w:p>
        </w:tc>
      </w:tr>
      <w:tr w:rsidR="00933410" w14:paraId="3F31C716" w14:textId="77777777" w:rsidTr="00933410">
        <w:trPr>
          <w:cantSplit/>
          <w:trHeight w:val="402"/>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6274BBC" w14:textId="77777777" w:rsidR="00933410" w:rsidRPr="00E73844" w:rsidRDefault="00933410" w:rsidP="0084669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C911EED" w14:textId="77777777" w:rsidR="00933410" w:rsidRPr="00E73844" w:rsidRDefault="00933410" w:rsidP="0084669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65C2358" w14:textId="77777777" w:rsidR="00933410" w:rsidRPr="00E73844" w:rsidRDefault="00933410" w:rsidP="0084669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7C4B81E" w14:textId="77777777" w:rsidR="00933410" w:rsidRPr="00E73844" w:rsidRDefault="00933410" w:rsidP="0084669C">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0D825E0" w14:textId="77777777" w:rsidR="00933410" w:rsidRPr="00E73844" w:rsidRDefault="00933410" w:rsidP="0084669C">
            <w:pPr>
              <w:rPr>
                <w:rFonts w:cs="Liberation Sans"/>
                <w:szCs w:val="20"/>
              </w:rPr>
            </w:pPr>
          </w:p>
        </w:tc>
      </w:tr>
      <w:tr w:rsidR="00933410" w14:paraId="05A79E02" w14:textId="77777777" w:rsidTr="00933410">
        <w:trPr>
          <w:cantSplit/>
          <w:trHeight w:val="394"/>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73AF601F" w14:textId="77777777" w:rsidR="00933410" w:rsidRPr="00E73844" w:rsidRDefault="00933410" w:rsidP="0084669C">
            <w:pPr>
              <w:rPr>
                <w:rFonts w:cs="Liberation Sans"/>
                <w:szCs w:val="20"/>
              </w:rPr>
            </w:pPr>
            <w:r w:rsidRPr="00E73844">
              <w:rPr>
                <w:rFonts w:cs="Liberation Sans"/>
                <w:szCs w:val="20"/>
              </w:rPr>
              <w:t>OET-053</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2A0769E4" w14:textId="77777777" w:rsidR="00933410" w:rsidRPr="00E73844" w:rsidRDefault="00933410" w:rsidP="0084669C">
            <w:pPr>
              <w:rPr>
                <w:rFonts w:cs="Liberation Sans"/>
                <w:szCs w:val="20"/>
              </w:rPr>
            </w:pPr>
            <w:r w:rsidRPr="00E73844">
              <w:rPr>
                <w:rFonts w:cs="Liberation Sans"/>
                <w:szCs w:val="20"/>
              </w:rPr>
              <w:t xml:space="preserve">dam </w:t>
            </w:r>
            <w:r w:rsidRPr="00DD5B30">
              <w:rPr>
                <w:rFonts w:cs="Liberation Sans"/>
                <w:i/>
                <w:szCs w:val="20"/>
              </w:rPr>
              <w:t>break</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9762791" w14:textId="77777777" w:rsidR="00933410" w:rsidRPr="00E73844" w:rsidRDefault="00933410" w:rsidP="00933410">
            <w:pPr>
              <w:rPr>
                <w:rFonts w:cs="Liberation Sans"/>
                <w:szCs w:val="20"/>
              </w:rPr>
            </w:pPr>
            <w:r>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4D8DA6A" w14:textId="77777777" w:rsidR="00933410" w:rsidRPr="00E73844" w:rsidRDefault="00933410" w:rsidP="00933410">
            <w:pPr>
              <w:rPr>
                <w:rFonts w:cs="Liberation Sans"/>
                <w:szCs w:val="20"/>
              </w:rPr>
            </w:pPr>
            <w:r>
              <w:rPr>
                <w:rFonts w:cs="Liberation Sans"/>
                <w:szCs w:val="20"/>
              </w:rPr>
              <w:t>aquatic, terrestrial</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E3FEE59" w14:textId="77777777" w:rsidR="00933410" w:rsidRPr="00E73844" w:rsidRDefault="00933410" w:rsidP="0084669C">
            <w:pPr>
              <w:rPr>
                <w:rFonts w:cs="Liberation Sans"/>
                <w:szCs w:val="20"/>
              </w:rPr>
            </w:pPr>
            <w:r w:rsidRPr="00E73844">
              <w:rPr>
                <w:rFonts w:cs="Liberation Sans"/>
                <w:szCs w:val="20"/>
              </w:rPr>
              <w:t>1</w:t>
            </w:r>
          </w:p>
        </w:tc>
      </w:tr>
      <w:tr w:rsidR="00933410" w14:paraId="5B829B99" w14:textId="77777777" w:rsidTr="00334D00">
        <w:trPr>
          <w:cantSplit/>
          <w:trHeight w:val="383"/>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A6565C2" w14:textId="77777777" w:rsidR="00933410" w:rsidRPr="00E73844" w:rsidRDefault="00933410" w:rsidP="0084669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EFD6B56" w14:textId="77777777" w:rsidR="00933410" w:rsidRPr="00E73844" w:rsidRDefault="00933410" w:rsidP="0084669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B0BB45D" w14:textId="77777777" w:rsidR="00933410" w:rsidRPr="00E73844" w:rsidRDefault="00933410" w:rsidP="0084669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B12F979" w14:textId="77777777" w:rsidR="00933410" w:rsidRPr="00E73844" w:rsidRDefault="00933410" w:rsidP="0084669C">
            <w:pPr>
              <w:rPr>
                <w:rFonts w:cs="Liberation Sans"/>
                <w:szCs w:val="20"/>
              </w:rPr>
            </w:pPr>
            <w:r w:rsidRPr="00E73844">
              <w:rPr>
                <w:rFonts w:cs="Liberation Sans"/>
                <w:szCs w:val="20"/>
              </w:rPr>
              <w:t>utility</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1F97ED0" w14:textId="77777777" w:rsidR="00933410" w:rsidRPr="00E73844" w:rsidRDefault="00933410" w:rsidP="0084669C">
            <w:pPr>
              <w:rPr>
                <w:rFonts w:cs="Liberation Sans"/>
                <w:szCs w:val="20"/>
              </w:rPr>
            </w:pPr>
          </w:p>
        </w:tc>
      </w:tr>
      <w:tr w:rsidR="00933410" w14:paraId="568AF91E" w14:textId="77777777" w:rsidTr="00334D00">
        <w:trPr>
          <w:cantSplit/>
          <w:trHeight w:val="246"/>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3C98129A" w14:textId="77777777" w:rsidR="00933410" w:rsidRPr="00E73844" w:rsidRDefault="00933410" w:rsidP="0084669C">
            <w:pPr>
              <w:rPr>
                <w:rFonts w:cs="Liberation Sans"/>
                <w:szCs w:val="20"/>
              </w:rPr>
            </w:pPr>
            <w:r w:rsidRPr="00E73844">
              <w:rPr>
                <w:rFonts w:cs="Liberation Sans"/>
                <w:szCs w:val="20"/>
              </w:rPr>
              <w:t>OET-054</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310E7C82" w14:textId="77777777" w:rsidR="00933410" w:rsidRPr="00E73844" w:rsidRDefault="00933410" w:rsidP="0084669C">
            <w:pPr>
              <w:rPr>
                <w:rFonts w:cs="Liberation Sans"/>
                <w:szCs w:val="20"/>
              </w:rPr>
            </w:pPr>
            <w:r w:rsidRPr="00E73844">
              <w:rPr>
                <w:rFonts w:cs="Liberation Sans"/>
                <w:szCs w:val="20"/>
              </w:rPr>
              <w:t xml:space="preserve">dam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3CB438C" w14:textId="77777777" w:rsidR="00933410" w:rsidRPr="00E73844" w:rsidRDefault="00933410" w:rsidP="0093341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7EB0DCD" w14:textId="77777777" w:rsidR="00933410" w:rsidRPr="00E73844" w:rsidRDefault="00933410" w:rsidP="00933410">
            <w:pPr>
              <w:rPr>
                <w:rFonts w:cs="Liberation Sans"/>
                <w:szCs w:val="20"/>
              </w:rPr>
            </w:pPr>
            <w:r w:rsidRPr="00E73844">
              <w:rPr>
                <w:rFonts w:cs="Liberation Sans"/>
                <w:szCs w:val="20"/>
              </w:rPr>
              <w:t>aquatic, terrestrial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0F7D574E" w14:textId="77777777" w:rsidR="00933410" w:rsidRPr="00E73844" w:rsidRDefault="00933410" w:rsidP="0084669C">
            <w:pPr>
              <w:rPr>
                <w:rFonts w:cs="Liberation Sans"/>
                <w:szCs w:val="20"/>
              </w:rPr>
            </w:pPr>
            <w:r w:rsidRPr="00E73844">
              <w:rPr>
                <w:rFonts w:cs="Liberation Sans"/>
                <w:szCs w:val="20"/>
              </w:rPr>
              <w:t>1</w:t>
            </w:r>
          </w:p>
        </w:tc>
      </w:tr>
      <w:tr w:rsidR="00933410" w14:paraId="2655DEF9" w14:textId="77777777" w:rsidTr="00933410">
        <w:trPr>
          <w:cantSplit/>
          <w:trHeight w:val="387"/>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C83CD11" w14:textId="77777777" w:rsidR="00933410" w:rsidRPr="00E73844" w:rsidRDefault="00933410" w:rsidP="0084669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75EBE7F" w14:textId="77777777" w:rsidR="00933410" w:rsidRPr="00E73844" w:rsidRDefault="00933410" w:rsidP="0084669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8BEE640" w14:textId="77777777" w:rsidR="00933410" w:rsidRPr="00E73844" w:rsidRDefault="00933410" w:rsidP="0084669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E941677" w14:textId="77777777" w:rsidR="00933410" w:rsidRPr="00E73844" w:rsidRDefault="00933410" w:rsidP="0084669C">
            <w:pPr>
              <w:rPr>
                <w:rFonts w:cs="Liberation Sans"/>
                <w:szCs w:val="20"/>
              </w:rPr>
            </w:pPr>
            <w:r w:rsidRPr="00E73844">
              <w:rPr>
                <w:rFonts w:cs="Liberation Sans"/>
                <w:szCs w:val="20"/>
              </w:rPr>
              <w:t>utility</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22EBEAE" w14:textId="77777777" w:rsidR="00933410" w:rsidRPr="00E73844" w:rsidRDefault="00933410" w:rsidP="0084669C">
            <w:pPr>
              <w:rPr>
                <w:rFonts w:cs="Liberation Sans"/>
                <w:szCs w:val="20"/>
              </w:rPr>
            </w:pPr>
          </w:p>
        </w:tc>
      </w:tr>
      <w:tr w:rsidR="00933410" w14:paraId="07BA2B20" w14:textId="77777777" w:rsidTr="00933410">
        <w:trPr>
          <w:cantSplit/>
          <w:trHeight w:val="392"/>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757AE0E" w14:textId="77777777" w:rsidR="00933410" w:rsidRPr="00E73844" w:rsidRDefault="00933410" w:rsidP="0084669C">
            <w:pPr>
              <w:rPr>
                <w:rFonts w:cs="Liberation Sans"/>
                <w:szCs w:val="20"/>
              </w:rPr>
            </w:pPr>
            <w:r w:rsidRPr="00E73844">
              <w:rPr>
                <w:rFonts w:cs="Liberation Sans"/>
                <w:szCs w:val="20"/>
              </w:rPr>
              <w:t>OET-055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09BD2063" w14:textId="77777777" w:rsidR="00933410" w:rsidRPr="00E73844" w:rsidRDefault="00933410" w:rsidP="0084669C">
            <w:pPr>
              <w:rPr>
                <w:rFonts w:cs="Liberation Sans"/>
                <w:szCs w:val="20"/>
              </w:rPr>
            </w:pPr>
            <w:r w:rsidRPr="00E73844">
              <w:rPr>
                <w:rFonts w:cs="Liberation Sans"/>
                <w:szCs w:val="20"/>
              </w:rPr>
              <w:t xml:space="preserve">dangerous </w:t>
            </w:r>
            <w:r w:rsidRPr="00DD5B30">
              <w:rPr>
                <w:rFonts w:cs="Liberation Sans"/>
                <w:i/>
                <w:szCs w:val="20"/>
              </w:rPr>
              <w:t>animal</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7902C83" w14:textId="77777777" w:rsidR="00933410" w:rsidRPr="00E73844" w:rsidRDefault="00933410" w:rsidP="00933410">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108806C" w14:textId="77777777" w:rsidR="00933410" w:rsidRPr="00E73844" w:rsidRDefault="00933410" w:rsidP="00933410">
            <w:pPr>
              <w:rPr>
                <w:rFonts w:cs="Liberation Sans"/>
                <w:szCs w:val="20"/>
              </w:rPr>
            </w:pPr>
            <w:r w:rsidRPr="00E73844">
              <w:rPr>
                <w:rFonts w:cs="Liberation Sans"/>
                <w:szCs w:val="20"/>
              </w:rPr>
              <w:t>law enforcement</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2E33791D" w14:textId="77777777" w:rsidR="00933410" w:rsidRPr="00E73844" w:rsidRDefault="00933410" w:rsidP="0084669C">
            <w:pPr>
              <w:rPr>
                <w:rFonts w:cs="Liberation Sans"/>
                <w:szCs w:val="20"/>
              </w:rPr>
            </w:pPr>
            <w:r w:rsidRPr="00E73844">
              <w:rPr>
                <w:rFonts w:cs="Liberation Sans"/>
                <w:szCs w:val="20"/>
              </w:rPr>
              <w:t>1</w:t>
            </w:r>
          </w:p>
        </w:tc>
      </w:tr>
      <w:tr w:rsidR="00933410" w14:paraId="2BEC6858" w14:textId="77777777" w:rsidTr="00933410">
        <w:trPr>
          <w:cantSplit/>
          <w:trHeight w:val="398"/>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C151916" w14:textId="77777777" w:rsidR="00933410" w:rsidRPr="00E73844" w:rsidRDefault="00933410" w:rsidP="0084669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07005C9" w14:textId="77777777" w:rsidR="00933410" w:rsidRPr="00E73844" w:rsidRDefault="00933410" w:rsidP="0084669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49AAA9E" w14:textId="77777777" w:rsidR="00933410" w:rsidRPr="00E73844" w:rsidRDefault="00933410" w:rsidP="0084669C">
            <w:pPr>
              <w:rPr>
                <w:rFonts w:cs="Liberation Sans"/>
                <w:szCs w:val="20"/>
              </w:rPr>
            </w:pPr>
            <w:r w:rsidRPr="00E73844">
              <w:rPr>
                <w:rFonts w:cs="Liberation Sans"/>
                <w:szCs w:val="20"/>
              </w:rPr>
              <w:t>Safety</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C902486" w14:textId="77777777" w:rsidR="00933410" w:rsidRPr="00E73844" w:rsidRDefault="00933410" w:rsidP="0084669C">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0D5FA35" w14:textId="77777777" w:rsidR="00933410" w:rsidRPr="00E73844" w:rsidRDefault="00933410" w:rsidP="0084669C">
            <w:pPr>
              <w:rPr>
                <w:rFonts w:cs="Liberation Sans"/>
                <w:szCs w:val="20"/>
              </w:rPr>
            </w:pPr>
          </w:p>
        </w:tc>
      </w:tr>
      <w:tr w:rsidR="0084669C" w14:paraId="2A8DCAF0" w14:textId="77777777">
        <w:trPr>
          <w:cantSplit/>
          <w:trHeight w:val="58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76BCE70" w14:textId="77777777" w:rsidR="0084669C" w:rsidRPr="00E73844" w:rsidRDefault="0084669C" w:rsidP="0084669C">
            <w:pPr>
              <w:rPr>
                <w:rFonts w:cs="Liberation Sans"/>
                <w:szCs w:val="20"/>
              </w:rPr>
            </w:pPr>
            <w:r w:rsidRPr="00E73844">
              <w:rPr>
                <w:rFonts w:cs="Liberation Sans"/>
                <w:szCs w:val="20"/>
              </w:rPr>
              <w:t>OET-056</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6DDB7531" w14:textId="77777777" w:rsidR="0084669C" w:rsidRPr="00E73844" w:rsidRDefault="0084669C" w:rsidP="0084669C">
            <w:pPr>
              <w:rPr>
                <w:rFonts w:cs="Liberation Sans"/>
                <w:szCs w:val="20"/>
              </w:rPr>
            </w:pPr>
            <w:r w:rsidRPr="00E73844">
              <w:rPr>
                <w:rFonts w:cs="Liberation Sans"/>
                <w:szCs w:val="20"/>
              </w:rPr>
              <w:t xml:space="preserve">dangerous person </w:t>
            </w:r>
            <w:r w:rsidRPr="00DD5B30">
              <w:rPr>
                <w:rFonts w:cs="Liberation Sans"/>
                <w:i/>
                <w:szCs w:val="20"/>
              </w:rPr>
              <w:t>threat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72BBA79" w14:textId="77777777" w:rsidR="0084669C" w:rsidRPr="00E73844" w:rsidRDefault="0084669C" w:rsidP="0084669C">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39D71C7" w14:textId="77777777" w:rsidR="0084669C" w:rsidRPr="00E73844" w:rsidRDefault="0084669C" w:rsidP="0084669C">
            <w:pPr>
              <w:rPr>
                <w:rFonts w:cs="Liberation Sans"/>
                <w:szCs w:val="20"/>
              </w:rPr>
            </w:pPr>
            <w:r w:rsidRPr="00E73844">
              <w:rPr>
                <w:rFonts w:cs="Liberation Sans"/>
                <w:szCs w:val="20"/>
              </w:rPr>
              <w:t>law enforcement, life, property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4A228D26" w14:textId="77777777" w:rsidR="0084669C" w:rsidRPr="00E73844" w:rsidRDefault="0084669C" w:rsidP="0084669C">
            <w:pPr>
              <w:rPr>
                <w:rFonts w:cs="Liberation Sans"/>
                <w:szCs w:val="20"/>
              </w:rPr>
            </w:pPr>
            <w:r w:rsidRPr="00E73844">
              <w:rPr>
                <w:rFonts w:cs="Liberation Sans"/>
                <w:szCs w:val="20"/>
              </w:rPr>
              <w:t>1</w:t>
            </w:r>
          </w:p>
        </w:tc>
      </w:tr>
      <w:tr w:rsidR="0084669C" w14:paraId="0BF9597D" w14:textId="77777777" w:rsidTr="0084669C">
        <w:trPr>
          <w:cantSplit/>
          <w:trHeight w:val="36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1CAF34C1" w14:textId="77777777" w:rsidR="0084669C" w:rsidRPr="00E73844" w:rsidRDefault="0084669C" w:rsidP="0084669C">
            <w:pPr>
              <w:rPr>
                <w:rFonts w:cs="Liberation Sans"/>
                <w:szCs w:val="20"/>
              </w:rPr>
            </w:pPr>
            <w:r w:rsidRPr="00E73844">
              <w:rPr>
                <w:rFonts w:cs="Liberation Sans"/>
                <w:szCs w:val="20"/>
              </w:rPr>
              <w:t>OET-057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0887823E" w14:textId="77777777" w:rsidR="0084669C" w:rsidRPr="00E73844" w:rsidRDefault="0084669C" w:rsidP="0084669C">
            <w:pPr>
              <w:rPr>
                <w:rFonts w:cs="Liberation Sans"/>
                <w:szCs w:val="20"/>
              </w:rPr>
            </w:pPr>
            <w:r w:rsidRPr="00E73844">
              <w:rPr>
                <w:rFonts w:cs="Liberation Sans"/>
                <w:szCs w:val="20"/>
              </w:rPr>
              <w:t xml:space="preserve">debris </w:t>
            </w:r>
            <w:r w:rsidRPr="00DD5B30">
              <w:rPr>
                <w:rFonts w:cs="Liberation Sans"/>
                <w:i/>
                <w:szCs w:val="20"/>
              </w:rPr>
              <w:t>flow</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19C4BDB" w14:textId="77777777" w:rsidR="0084669C" w:rsidRPr="00E73844" w:rsidRDefault="0084669C" w:rsidP="0084669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416E766" w14:textId="77777777" w:rsidR="0084669C" w:rsidRPr="00E73844" w:rsidRDefault="0084669C" w:rsidP="0084669C">
            <w:pPr>
              <w:rPr>
                <w:rFonts w:cs="Liberation Sans"/>
                <w:szCs w:val="20"/>
              </w:rPr>
            </w:pPr>
            <w:r w:rsidRPr="00E73844">
              <w:rPr>
                <w:rFonts w:cs="Liberation Sans"/>
                <w:szCs w:val="20"/>
              </w:rPr>
              <w:t>aquatic</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2DB821E7" w14:textId="77777777" w:rsidR="0084669C" w:rsidRPr="00E73844" w:rsidRDefault="0084669C" w:rsidP="0084669C">
            <w:pPr>
              <w:rPr>
                <w:rFonts w:cs="Liberation Sans"/>
                <w:szCs w:val="20"/>
              </w:rPr>
            </w:pPr>
            <w:r w:rsidRPr="00E73844">
              <w:rPr>
                <w:rFonts w:cs="Liberation Sans"/>
                <w:szCs w:val="20"/>
              </w:rPr>
              <w:t>1</w:t>
            </w:r>
          </w:p>
        </w:tc>
      </w:tr>
      <w:tr w:rsidR="0084669C" w14:paraId="4C149F78" w14:textId="77777777" w:rsidTr="00334D00">
        <w:trPr>
          <w:cantSplit/>
          <w:trHeight w:val="328"/>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7EAB738" w14:textId="77777777" w:rsidR="0084669C" w:rsidRPr="00E73844" w:rsidRDefault="0084669C" w:rsidP="0084669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283E2FF" w14:textId="77777777" w:rsidR="0084669C" w:rsidRPr="00E73844" w:rsidRDefault="0084669C" w:rsidP="0084669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8A809A9" w14:textId="77777777" w:rsidR="0084669C" w:rsidRPr="00E73844" w:rsidRDefault="0084669C" w:rsidP="0084669C">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18754A5" w14:textId="77777777" w:rsidR="0084669C" w:rsidRPr="00E73844" w:rsidRDefault="0084669C" w:rsidP="0084669C">
            <w:pPr>
              <w:rPr>
                <w:rFonts w:cs="Liberation Sans"/>
                <w:szCs w:val="20"/>
              </w:rPr>
            </w:pPr>
            <w:r w:rsidRPr="00E73844">
              <w:rPr>
                <w:rFonts w:cs="Liberation Sans"/>
                <w:szCs w:val="20"/>
              </w:rPr>
              <w:t>fluid, gravity</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FC6E38E" w14:textId="77777777" w:rsidR="0084669C" w:rsidRPr="00E73844" w:rsidRDefault="0084669C" w:rsidP="0084669C">
            <w:pPr>
              <w:rPr>
                <w:rFonts w:cs="Liberation Sans"/>
                <w:szCs w:val="20"/>
              </w:rPr>
            </w:pPr>
          </w:p>
        </w:tc>
      </w:tr>
      <w:tr w:rsidR="0084669C" w14:paraId="590C0618"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E369E94" w14:textId="77777777" w:rsidR="0084669C" w:rsidRPr="00E73844" w:rsidRDefault="0084669C" w:rsidP="0084669C">
            <w:pPr>
              <w:rPr>
                <w:rFonts w:cs="Liberation Sans"/>
                <w:szCs w:val="20"/>
              </w:rPr>
            </w:pPr>
            <w:r w:rsidRPr="00E73844">
              <w:rPr>
                <w:rFonts w:cs="Liberation Sans"/>
                <w:szCs w:val="20"/>
              </w:rPr>
              <w:t>OET-058</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206E6165" w14:textId="77777777" w:rsidR="0084669C" w:rsidRPr="00E73844" w:rsidRDefault="0084669C" w:rsidP="0084669C">
            <w:pPr>
              <w:rPr>
                <w:rFonts w:cs="Liberation Sans"/>
                <w:szCs w:val="20"/>
              </w:rPr>
            </w:pPr>
            <w:r w:rsidRPr="00DD5B30">
              <w:rPr>
                <w:rFonts w:cs="Liberation Sans"/>
                <w:i/>
                <w:szCs w:val="20"/>
              </w:rPr>
              <w:t>demonstration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59B1A0F" w14:textId="77777777" w:rsidR="0084669C" w:rsidRPr="00E73844" w:rsidRDefault="0084669C" w:rsidP="0084669C">
            <w:pPr>
              <w:rPr>
                <w:rFonts w:cs="Liberation Sans"/>
                <w:szCs w:val="20"/>
              </w:rPr>
            </w:pPr>
            <w:r w:rsidRPr="00E73844">
              <w:rPr>
                <w:rFonts w:cs="Liberation Sans"/>
                <w:szCs w:val="20"/>
              </w:rPr>
              <w:t>Other</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A439E65" w14:textId="77777777" w:rsidR="0084669C" w:rsidRPr="00E73844" w:rsidRDefault="0084669C" w:rsidP="0084669C">
            <w:pPr>
              <w:rPr>
                <w:rFonts w:cs="Liberation Sans"/>
                <w:szCs w:val="20"/>
              </w:rPr>
            </w:pPr>
            <w:r w:rsidRPr="00E73844">
              <w:rPr>
                <w:rFonts w:cs="Liberation Sans"/>
                <w:szCs w:val="20"/>
              </w:rPr>
              <w:t>other</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3F206694" w14:textId="77777777" w:rsidR="0084669C" w:rsidRPr="00E73844" w:rsidRDefault="0084669C" w:rsidP="0084669C">
            <w:pPr>
              <w:rPr>
                <w:rFonts w:cs="Liberation Sans"/>
                <w:szCs w:val="20"/>
              </w:rPr>
            </w:pPr>
            <w:r w:rsidRPr="00E73844">
              <w:rPr>
                <w:rFonts w:cs="Liberation Sans"/>
                <w:szCs w:val="20"/>
              </w:rPr>
              <w:t>1</w:t>
            </w:r>
          </w:p>
        </w:tc>
      </w:tr>
      <w:tr w:rsidR="0084669C" w14:paraId="674EB468" w14:textId="77777777" w:rsidTr="00334D00">
        <w:trPr>
          <w:cantSplit/>
          <w:trHeight w:val="48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3D52A7C0" w14:textId="77777777" w:rsidR="0084669C" w:rsidRPr="00E73844" w:rsidRDefault="0084669C" w:rsidP="0084669C">
            <w:pPr>
              <w:rPr>
                <w:rFonts w:cs="Liberation Sans"/>
                <w:szCs w:val="20"/>
              </w:rPr>
            </w:pPr>
            <w:r w:rsidRPr="00E73844">
              <w:rPr>
                <w:rFonts w:cs="Liberation Sans"/>
                <w:szCs w:val="20"/>
              </w:rPr>
              <w:t>OET-059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26FA5335" w14:textId="77777777" w:rsidR="0084669C" w:rsidRPr="00E73844" w:rsidRDefault="0084669C" w:rsidP="0084669C">
            <w:pPr>
              <w:rPr>
                <w:rFonts w:cs="Liberation Sans"/>
                <w:szCs w:val="20"/>
              </w:rPr>
            </w:pPr>
            <w:r w:rsidRPr="00E73844">
              <w:rPr>
                <w:rFonts w:cs="Liberation Sans"/>
                <w:szCs w:val="20"/>
              </w:rPr>
              <w:t xml:space="preserve">dense </w:t>
            </w:r>
            <w:r w:rsidRPr="00DD5B30">
              <w:rPr>
                <w:rFonts w:cs="Liberation Sans"/>
                <w:i/>
                <w:szCs w:val="20"/>
              </w:rPr>
              <w:t>fog</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C56E5A7" w14:textId="77777777" w:rsidR="0084669C" w:rsidRPr="00E73844" w:rsidRDefault="0084669C" w:rsidP="0084669C">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CB529DB" w14:textId="77777777" w:rsidR="0084669C" w:rsidRPr="00E73844" w:rsidRDefault="0084669C" w:rsidP="0084669C">
            <w:pPr>
              <w:rPr>
                <w:rFonts w:cs="Liberation Sans"/>
                <w:szCs w:val="20"/>
              </w:rPr>
            </w:pPr>
            <w:r w:rsidRPr="00E73844">
              <w:rPr>
                <w:rFonts w:cs="Liberation Sans"/>
                <w:szCs w:val="20"/>
              </w:rPr>
              <w:t>visibility</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2D13AFDE" w14:textId="77777777" w:rsidR="0084669C" w:rsidRPr="00E73844" w:rsidRDefault="0084669C" w:rsidP="0084669C">
            <w:pPr>
              <w:rPr>
                <w:rFonts w:cs="Liberation Sans"/>
                <w:szCs w:val="20"/>
              </w:rPr>
            </w:pPr>
            <w:r w:rsidRPr="00E73844">
              <w:rPr>
                <w:rFonts w:cs="Liberation Sans"/>
                <w:szCs w:val="20"/>
              </w:rPr>
              <w:t>1</w:t>
            </w:r>
          </w:p>
        </w:tc>
      </w:tr>
      <w:tr w:rsidR="0084669C" w14:paraId="44D7F338" w14:textId="77777777" w:rsidTr="00334D00">
        <w:trPr>
          <w:cantSplit/>
          <w:trHeight w:val="377"/>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516BF50A" w14:textId="77777777" w:rsidR="0084669C" w:rsidRPr="00E73844" w:rsidRDefault="0084669C" w:rsidP="0084669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5A452C1" w14:textId="77777777" w:rsidR="0084669C" w:rsidRPr="00E73844" w:rsidRDefault="0084669C" w:rsidP="0084669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C0792F2" w14:textId="77777777" w:rsidR="0084669C" w:rsidRPr="00E73844" w:rsidRDefault="0084669C" w:rsidP="0084669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99D5024" w14:textId="77777777" w:rsidR="0084669C" w:rsidRPr="00E73844" w:rsidRDefault="0084669C" w:rsidP="0084669C">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318433B" w14:textId="77777777" w:rsidR="0084669C" w:rsidRPr="00E73844" w:rsidRDefault="0084669C" w:rsidP="0084669C">
            <w:pPr>
              <w:rPr>
                <w:rFonts w:cs="Liberation Sans"/>
                <w:szCs w:val="20"/>
              </w:rPr>
            </w:pPr>
          </w:p>
        </w:tc>
      </w:tr>
      <w:tr w:rsidR="0084669C" w14:paraId="66418B6B" w14:textId="77777777" w:rsidTr="00933410">
        <w:trPr>
          <w:cantSplit/>
          <w:trHeight w:val="366"/>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2B9A7B72" w14:textId="77777777" w:rsidR="0084669C" w:rsidRDefault="0084669C" w:rsidP="0084669C">
            <w:pPr>
              <w:rPr>
                <w:rFonts w:cs="Liberation Sans"/>
                <w:szCs w:val="20"/>
              </w:rPr>
            </w:pPr>
            <w:r w:rsidRPr="00E73844">
              <w:rPr>
                <w:rFonts w:cs="Liberation Sans"/>
                <w:szCs w:val="20"/>
              </w:rPr>
              <w:t>OET-060</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607E7E8F" w14:textId="77777777" w:rsidR="0084669C" w:rsidRPr="00E73844" w:rsidRDefault="0084669C" w:rsidP="0084669C">
            <w:pPr>
              <w:rPr>
                <w:rFonts w:cs="Liberation Sans"/>
                <w:szCs w:val="20"/>
              </w:rPr>
            </w:pPr>
            <w:r w:rsidRPr="00E73844">
              <w:rPr>
                <w:rFonts w:cs="Liberation Sans"/>
                <w:szCs w:val="20"/>
              </w:rPr>
              <w:t xml:space="preserve">dense </w:t>
            </w:r>
            <w:r w:rsidRPr="00DD5B30">
              <w:rPr>
                <w:rFonts w:cs="Liberation Sans"/>
                <w:i/>
                <w:szCs w:val="20"/>
              </w:rPr>
              <w:t>smoke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FCA0BFD" w14:textId="77777777" w:rsidR="0084669C" w:rsidRPr="00E73844" w:rsidRDefault="0084669C" w:rsidP="0084669C">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53AD329" w14:textId="77777777" w:rsidR="0084669C" w:rsidRPr="00E73844" w:rsidRDefault="0084669C" w:rsidP="0084669C">
            <w:pPr>
              <w:rPr>
                <w:rFonts w:cs="Liberation Sans"/>
                <w:szCs w:val="20"/>
              </w:rPr>
            </w:pPr>
            <w:r w:rsidRPr="00E73844">
              <w:rPr>
                <w:rFonts w:cs="Liberation Sans"/>
                <w:szCs w:val="20"/>
              </w:rPr>
              <w:t>visibility</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2CC39540" w14:textId="77777777" w:rsidR="0084669C" w:rsidRPr="00E73844" w:rsidRDefault="0084669C" w:rsidP="0084669C">
            <w:pPr>
              <w:rPr>
                <w:rFonts w:cs="Liberation Sans"/>
                <w:szCs w:val="20"/>
              </w:rPr>
            </w:pPr>
            <w:r w:rsidRPr="00E73844">
              <w:rPr>
                <w:rFonts w:cs="Liberation Sans"/>
                <w:szCs w:val="20"/>
              </w:rPr>
              <w:t>1</w:t>
            </w:r>
          </w:p>
        </w:tc>
      </w:tr>
      <w:tr w:rsidR="0084669C" w14:paraId="5EA92EBE" w14:textId="77777777" w:rsidTr="0084669C">
        <w:trPr>
          <w:cantSplit/>
          <w:trHeight w:val="224"/>
        </w:trPr>
        <w:tc>
          <w:tcPr>
            <w:tcW w:w="1170" w:type="dxa"/>
            <w:vMerge/>
            <w:tcBorders>
              <w:left w:val="single" w:sz="8" w:space="0" w:color="284E3F"/>
              <w:right w:val="single" w:sz="12" w:space="0" w:color="95B3D7"/>
            </w:tcBorders>
            <w:shd w:val="clear" w:color="auto" w:fill="DBE5F1"/>
            <w:tcMar>
              <w:top w:w="0" w:type="dxa"/>
              <w:left w:w="120" w:type="dxa"/>
              <w:bottom w:w="0" w:type="dxa"/>
              <w:right w:w="120" w:type="dxa"/>
            </w:tcMar>
          </w:tcPr>
          <w:p w14:paraId="7B8E7989" w14:textId="77777777" w:rsidR="0084669C" w:rsidRDefault="0084669C" w:rsidP="0084669C">
            <w:pPr>
              <w:rPr>
                <w:rFonts w:cs="Liberation Sans"/>
                <w:szCs w:val="20"/>
              </w:rPr>
            </w:pPr>
          </w:p>
        </w:tc>
        <w:tc>
          <w:tcPr>
            <w:tcW w:w="2190" w:type="dxa"/>
            <w:vMerge/>
            <w:tcBorders>
              <w:right w:val="single" w:sz="12" w:space="0" w:color="95B3D7"/>
            </w:tcBorders>
            <w:shd w:val="clear" w:color="auto" w:fill="DBE5F1"/>
            <w:tcMar>
              <w:top w:w="0" w:type="dxa"/>
              <w:left w:w="120" w:type="dxa"/>
              <w:bottom w:w="0" w:type="dxa"/>
              <w:right w:w="120" w:type="dxa"/>
            </w:tcMar>
          </w:tcPr>
          <w:p w14:paraId="23D96BAA" w14:textId="77777777" w:rsidR="0084669C" w:rsidRPr="00E73844" w:rsidRDefault="0084669C" w:rsidP="0084669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7042C00" w14:textId="77777777" w:rsidR="0084669C" w:rsidRPr="00E73844" w:rsidRDefault="0084669C" w:rsidP="0084669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618F4A3" w14:textId="77777777" w:rsidR="0084669C" w:rsidRPr="00E73844" w:rsidRDefault="0084669C" w:rsidP="0084669C">
            <w:pPr>
              <w:rPr>
                <w:rFonts w:cs="Liberation Sans"/>
                <w:szCs w:val="20"/>
              </w:rPr>
            </w:pPr>
            <w:r w:rsidRPr="00E73844">
              <w:rPr>
                <w:rFonts w:cs="Liberation Sans"/>
                <w:szCs w:val="20"/>
              </w:rPr>
              <w:t>airborne</w:t>
            </w:r>
          </w:p>
        </w:tc>
        <w:tc>
          <w:tcPr>
            <w:tcW w:w="1065" w:type="dxa"/>
            <w:vMerge/>
            <w:tcBorders>
              <w:right w:val="single" w:sz="12" w:space="0" w:color="95B3D7"/>
            </w:tcBorders>
            <w:shd w:val="clear" w:color="auto" w:fill="DBE5F1"/>
            <w:tcMar>
              <w:top w:w="0" w:type="dxa"/>
              <w:left w:w="120" w:type="dxa"/>
              <w:bottom w:w="0" w:type="dxa"/>
              <w:right w:w="120" w:type="dxa"/>
            </w:tcMar>
          </w:tcPr>
          <w:p w14:paraId="266DD5A0" w14:textId="77777777" w:rsidR="0084669C" w:rsidRPr="00E73844" w:rsidRDefault="0084669C" w:rsidP="0084669C">
            <w:pPr>
              <w:rPr>
                <w:rFonts w:cs="Liberation Sans"/>
                <w:szCs w:val="20"/>
              </w:rPr>
            </w:pPr>
          </w:p>
        </w:tc>
      </w:tr>
      <w:tr w:rsidR="0084669C" w:rsidRPr="00DD5B30" w14:paraId="55FA978C" w14:textId="77777777" w:rsidTr="0084669C">
        <w:trPr>
          <w:cantSplit/>
          <w:trHeight w:val="366"/>
        </w:trPr>
        <w:tc>
          <w:tcPr>
            <w:tcW w:w="1170" w:type="dxa"/>
            <w:vMerge/>
            <w:tcBorders>
              <w:left w:val="single" w:sz="8" w:space="0" w:color="284E3F"/>
              <w:right w:val="single" w:sz="12" w:space="0" w:color="95B3D7"/>
            </w:tcBorders>
            <w:shd w:val="clear" w:color="auto" w:fill="DBE5F1"/>
            <w:tcMar>
              <w:top w:w="0" w:type="dxa"/>
              <w:left w:w="120" w:type="dxa"/>
              <w:bottom w:w="0" w:type="dxa"/>
              <w:right w:w="120" w:type="dxa"/>
            </w:tcMar>
          </w:tcPr>
          <w:p w14:paraId="1B732424" w14:textId="77777777" w:rsidR="0084669C" w:rsidRPr="00E73844" w:rsidRDefault="0084669C" w:rsidP="0084669C">
            <w:pPr>
              <w:rPr>
                <w:rFonts w:cs="Liberation Sans"/>
                <w:szCs w:val="20"/>
              </w:rPr>
            </w:pPr>
          </w:p>
        </w:tc>
        <w:tc>
          <w:tcPr>
            <w:tcW w:w="2190" w:type="dxa"/>
            <w:vMerge/>
            <w:tcBorders>
              <w:right w:val="single" w:sz="12" w:space="0" w:color="95B3D7"/>
            </w:tcBorders>
            <w:shd w:val="clear" w:color="auto" w:fill="DBE5F1"/>
            <w:tcMar>
              <w:top w:w="0" w:type="dxa"/>
              <w:left w:w="120" w:type="dxa"/>
              <w:bottom w:w="0" w:type="dxa"/>
              <w:right w:w="120" w:type="dxa"/>
            </w:tcMar>
          </w:tcPr>
          <w:p w14:paraId="2B3E28E2" w14:textId="77777777" w:rsidR="0084669C" w:rsidRPr="00E73844" w:rsidRDefault="0084669C" w:rsidP="0084669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AB33B99" w14:textId="77777777" w:rsidR="0084669C" w:rsidRPr="00634C2A" w:rsidRDefault="0084669C" w:rsidP="0084669C">
            <w:pPr>
              <w:rPr>
                <w:rFonts w:cs="Liberation Sans"/>
                <w:szCs w:val="20"/>
              </w:rPr>
            </w:pPr>
            <w:r w:rsidRPr="00634C2A">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90219BA" w14:textId="77777777" w:rsidR="0084669C" w:rsidRPr="00634C2A" w:rsidRDefault="0084669C" w:rsidP="0084669C">
            <w:pPr>
              <w:rPr>
                <w:rFonts w:cs="Liberation Sans"/>
                <w:szCs w:val="20"/>
              </w:rPr>
            </w:pPr>
            <w:r w:rsidRPr="00634C2A">
              <w:rPr>
                <w:rFonts w:cs="Liberation Sans"/>
                <w:szCs w:val="20"/>
              </w:rPr>
              <w:t>physical, fauna</w:t>
            </w:r>
          </w:p>
        </w:tc>
        <w:tc>
          <w:tcPr>
            <w:tcW w:w="1065" w:type="dxa"/>
            <w:vMerge/>
            <w:tcBorders>
              <w:right w:val="single" w:sz="12" w:space="0" w:color="95B3D7"/>
            </w:tcBorders>
            <w:shd w:val="clear" w:color="auto" w:fill="DBE5F1"/>
            <w:tcMar>
              <w:top w:w="0" w:type="dxa"/>
              <w:left w:w="120" w:type="dxa"/>
              <w:bottom w:w="0" w:type="dxa"/>
              <w:right w:w="120" w:type="dxa"/>
            </w:tcMar>
          </w:tcPr>
          <w:p w14:paraId="00A1B071" w14:textId="77777777" w:rsidR="0084669C" w:rsidRPr="00DD5B30" w:rsidRDefault="0084669C" w:rsidP="0084669C">
            <w:pPr>
              <w:rPr>
                <w:rFonts w:cs="Liberation Sans"/>
                <w:szCs w:val="20"/>
                <w:highlight w:val="yellow"/>
              </w:rPr>
            </w:pPr>
          </w:p>
        </w:tc>
      </w:tr>
      <w:tr w:rsidR="0084669C" w14:paraId="090B093D" w14:textId="77777777" w:rsidTr="00334D00">
        <w:trPr>
          <w:cantSplit/>
          <w:trHeight w:val="684"/>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994AE0E" w14:textId="77777777" w:rsidR="0084669C" w:rsidRPr="00E73844" w:rsidRDefault="0084669C" w:rsidP="0084669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7E60603" w14:textId="77777777" w:rsidR="0084669C" w:rsidRPr="00E73844" w:rsidRDefault="0084669C" w:rsidP="0084669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E815A09" w14:textId="77777777" w:rsidR="0084669C" w:rsidRPr="00E73844" w:rsidRDefault="0084669C" w:rsidP="0084669C">
            <w:pPr>
              <w:rPr>
                <w:rFonts w:cs="Liberation Sans"/>
                <w:szCs w:val="20"/>
              </w:rPr>
            </w:pPr>
            <w:r w:rsidRPr="00E73844">
              <w:rPr>
                <w:rFonts w:cs="Liberation Sans"/>
                <w:szCs w:val="20"/>
              </w:rPr>
              <w:t>Fire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367E6E9" w14:textId="77777777" w:rsidR="0084669C" w:rsidRPr="00E73844" w:rsidRDefault="0084669C" w:rsidP="0084669C">
            <w:pPr>
              <w:rPr>
                <w:rFonts w:cs="Liberation Sans"/>
                <w:szCs w:val="20"/>
              </w:rPr>
            </w:pPr>
            <w:r w:rsidRPr="00E73844">
              <w:rPr>
                <w:rFonts w:cs="Liberation Sans"/>
                <w:szCs w:val="20"/>
              </w:rPr>
              <w:t>suffocation</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41231BD" w14:textId="77777777" w:rsidR="0084669C" w:rsidRPr="00E73844" w:rsidRDefault="0084669C" w:rsidP="0084669C">
            <w:pPr>
              <w:rPr>
                <w:rFonts w:cs="Liberation Sans"/>
                <w:szCs w:val="20"/>
              </w:rPr>
            </w:pPr>
          </w:p>
        </w:tc>
      </w:tr>
      <w:tr w:rsidR="007769F6" w14:paraId="0F25E60E" w14:textId="77777777" w:rsidTr="007769F6">
        <w:trPr>
          <w:cantSplit/>
          <w:trHeight w:val="377"/>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076E1A04" w14:textId="77777777" w:rsidR="007769F6" w:rsidRPr="00E73844" w:rsidRDefault="007769F6" w:rsidP="00933410">
            <w:pPr>
              <w:rPr>
                <w:rFonts w:cs="Liberation Sans"/>
                <w:szCs w:val="20"/>
              </w:rPr>
            </w:pPr>
            <w:r w:rsidRPr="00E73844">
              <w:rPr>
                <w:rFonts w:cs="Liberation Sans"/>
                <w:szCs w:val="20"/>
              </w:rPr>
              <w:t>OET-061</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25E8CF6A" w14:textId="77777777" w:rsidR="007769F6" w:rsidRPr="00E73844" w:rsidRDefault="007769F6" w:rsidP="00933410">
            <w:pPr>
              <w:rPr>
                <w:rFonts w:cs="Liberation Sans"/>
                <w:szCs w:val="20"/>
              </w:rPr>
            </w:pPr>
            <w:r w:rsidRPr="00E73844">
              <w:rPr>
                <w:rFonts w:cs="Liberation Sans"/>
                <w:szCs w:val="20"/>
              </w:rPr>
              <w:t xml:space="preserve">diesel fuel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F69E5AE" w14:textId="77777777" w:rsidR="007769F6" w:rsidRPr="00E73844" w:rsidRDefault="007769F6" w:rsidP="0093341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C9D2BB0" w14:textId="77777777" w:rsidR="007769F6" w:rsidRPr="00E73844" w:rsidRDefault="007769F6" w:rsidP="00933410">
            <w:pPr>
              <w:rPr>
                <w:rFonts w:cs="Liberation Sans"/>
                <w:szCs w:val="20"/>
              </w:rPr>
            </w:pPr>
            <w:r w:rsidRPr="00E73844">
              <w:rPr>
                <w:rFonts w:cs="Liberation Sans"/>
                <w:szCs w:val="20"/>
              </w:rPr>
              <w:t>transport</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4A1D2EF" w14:textId="77777777" w:rsidR="007769F6" w:rsidRPr="00E73844" w:rsidRDefault="007769F6" w:rsidP="00933410">
            <w:pPr>
              <w:rPr>
                <w:rFonts w:cs="Liberation Sans"/>
                <w:szCs w:val="20"/>
              </w:rPr>
            </w:pPr>
            <w:r w:rsidRPr="00E73844">
              <w:rPr>
                <w:rFonts w:cs="Liberation Sans"/>
                <w:szCs w:val="20"/>
              </w:rPr>
              <w:t>1</w:t>
            </w:r>
          </w:p>
        </w:tc>
      </w:tr>
      <w:tr w:rsidR="007769F6" w14:paraId="50D5AEBA" w14:textId="77777777" w:rsidTr="007769F6">
        <w:trPr>
          <w:cantSplit/>
          <w:trHeight w:val="383"/>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BF768A6" w14:textId="77777777" w:rsidR="007769F6" w:rsidRPr="00E73844" w:rsidRDefault="007769F6" w:rsidP="00933410">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D767FAC" w14:textId="77777777" w:rsidR="007769F6" w:rsidRPr="00E73844" w:rsidRDefault="007769F6" w:rsidP="0093341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60CBB61" w14:textId="77777777" w:rsidR="007769F6" w:rsidRPr="00E73844" w:rsidRDefault="007769F6" w:rsidP="00933410">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17D6689" w14:textId="77777777" w:rsidR="007769F6" w:rsidRPr="00E73844" w:rsidRDefault="007769F6" w:rsidP="00933410">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2D357A2" w14:textId="77777777" w:rsidR="007769F6" w:rsidRPr="00E73844" w:rsidRDefault="007769F6" w:rsidP="00933410">
            <w:pPr>
              <w:rPr>
                <w:rFonts w:cs="Liberation Sans"/>
                <w:szCs w:val="20"/>
              </w:rPr>
            </w:pPr>
          </w:p>
        </w:tc>
      </w:tr>
      <w:tr w:rsidR="00933410" w14:paraId="1B2151D0"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309CFD59" w14:textId="77777777" w:rsidR="00933410" w:rsidRPr="00E73844" w:rsidRDefault="00933410" w:rsidP="00933410">
            <w:pPr>
              <w:rPr>
                <w:rFonts w:cs="Liberation Sans"/>
                <w:szCs w:val="20"/>
              </w:rPr>
            </w:pPr>
            <w:r w:rsidRPr="00E73844">
              <w:rPr>
                <w:rFonts w:cs="Liberation Sans"/>
                <w:szCs w:val="20"/>
              </w:rPr>
              <w:t>OET-062</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1B008C4" w14:textId="77777777" w:rsidR="00933410" w:rsidRPr="00E73844" w:rsidRDefault="00933410" w:rsidP="00933410">
            <w:pPr>
              <w:rPr>
                <w:rFonts w:cs="Liberation Sans"/>
                <w:szCs w:val="20"/>
              </w:rPr>
            </w:pPr>
            <w:r w:rsidRPr="00DD5B30">
              <w:rPr>
                <w:rFonts w:cs="Liberation Sans"/>
                <w:i/>
                <w:szCs w:val="20"/>
              </w:rPr>
              <w:t>disease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94CFAFB" w14:textId="77777777" w:rsidR="00933410" w:rsidRPr="00E73844" w:rsidRDefault="00933410" w:rsidP="00933410">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945365E" w14:textId="77777777" w:rsidR="00933410" w:rsidRPr="00E73844" w:rsidRDefault="00933410" w:rsidP="00933410">
            <w:pPr>
              <w:rPr>
                <w:rFonts w:cs="Liberation Sans"/>
                <w:szCs w:val="20"/>
              </w:rPr>
            </w:pPr>
            <w:r w:rsidRPr="00E73844">
              <w:rPr>
                <w:rFonts w:cs="Liberation Sans"/>
                <w:szCs w:val="20"/>
              </w:rPr>
              <w:t>physical, fauna, flora</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3F437D0E" w14:textId="77777777" w:rsidR="00933410" w:rsidRPr="00E73844" w:rsidRDefault="00933410" w:rsidP="00933410">
            <w:pPr>
              <w:rPr>
                <w:rFonts w:cs="Liberation Sans"/>
                <w:szCs w:val="20"/>
              </w:rPr>
            </w:pPr>
            <w:r w:rsidRPr="00E73844">
              <w:rPr>
                <w:rFonts w:cs="Liberation Sans"/>
                <w:szCs w:val="20"/>
              </w:rPr>
              <w:t>1</w:t>
            </w:r>
          </w:p>
        </w:tc>
      </w:tr>
      <w:tr w:rsidR="00933410" w14:paraId="22F53D8A"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84C563A" w14:textId="77777777" w:rsidR="00933410" w:rsidRPr="00E73844" w:rsidRDefault="00933410" w:rsidP="00933410">
            <w:pPr>
              <w:rPr>
                <w:rFonts w:cs="Liberation Sans"/>
                <w:szCs w:val="20"/>
              </w:rPr>
            </w:pPr>
            <w:r w:rsidRPr="00E73844">
              <w:rPr>
                <w:rFonts w:cs="Liberation Sans"/>
                <w:szCs w:val="20"/>
              </w:rPr>
              <w:t>OET-063</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5394DBB7" w14:textId="77777777" w:rsidR="00933410" w:rsidRPr="00E73844" w:rsidRDefault="00933410" w:rsidP="00933410">
            <w:pPr>
              <w:rPr>
                <w:rFonts w:cs="Liberation Sans"/>
                <w:szCs w:val="20"/>
              </w:rPr>
            </w:pPr>
            <w:r w:rsidRPr="00E73844">
              <w:rPr>
                <w:rFonts w:cs="Liberation Sans"/>
                <w:szCs w:val="20"/>
              </w:rPr>
              <w:t xml:space="preserve">disease </w:t>
            </w:r>
            <w:r w:rsidRPr="00DD5B30">
              <w:rPr>
                <w:rFonts w:cs="Liberation Sans"/>
                <w:i/>
                <w:szCs w:val="20"/>
              </w:rPr>
              <w:t>outbreak</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0BDE3DC" w14:textId="77777777" w:rsidR="00933410" w:rsidRPr="00E73844" w:rsidRDefault="00933410" w:rsidP="00933410">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FDB235F" w14:textId="77777777" w:rsidR="00933410" w:rsidRPr="00E73844" w:rsidRDefault="00933410" w:rsidP="00933410">
            <w:pPr>
              <w:rPr>
                <w:rFonts w:cs="Liberation Sans"/>
                <w:szCs w:val="20"/>
              </w:rPr>
            </w:pPr>
            <w:r w:rsidRPr="00E73844">
              <w:rPr>
                <w:rFonts w:cs="Liberation Sans"/>
                <w:szCs w:val="20"/>
              </w:rPr>
              <w:t>physical, fauna, flora</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74E8D30B" w14:textId="77777777" w:rsidR="00933410" w:rsidRPr="00E73844" w:rsidRDefault="00933410" w:rsidP="00933410">
            <w:pPr>
              <w:rPr>
                <w:rFonts w:cs="Liberation Sans"/>
                <w:szCs w:val="20"/>
              </w:rPr>
            </w:pPr>
            <w:r w:rsidRPr="00E73844">
              <w:rPr>
                <w:rFonts w:cs="Liberation Sans"/>
                <w:szCs w:val="20"/>
              </w:rPr>
              <w:t>1</w:t>
            </w:r>
          </w:p>
        </w:tc>
      </w:tr>
      <w:tr w:rsidR="007769F6" w14:paraId="272211A7" w14:textId="77777777" w:rsidTr="007769F6">
        <w:trPr>
          <w:cantSplit/>
          <w:trHeight w:val="38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3546AA61" w14:textId="77777777" w:rsidR="007769F6" w:rsidRPr="00E73844" w:rsidRDefault="007769F6" w:rsidP="00933410">
            <w:pPr>
              <w:rPr>
                <w:rFonts w:cs="Liberation Sans"/>
                <w:szCs w:val="20"/>
              </w:rPr>
            </w:pPr>
            <w:r w:rsidRPr="00E73844">
              <w:rPr>
                <w:rFonts w:cs="Liberation Sans"/>
                <w:szCs w:val="20"/>
              </w:rPr>
              <w:t>OET-064</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73031D82" w14:textId="77777777" w:rsidR="007769F6" w:rsidRPr="00E73844" w:rsidRDefault="007769F6" w:rsidP="00933410">
            <w:pPr>
              <w:rPr>
                <w:rFonts w:cs="Liberation Sans"/>
                <w:szCs w:val="20"/>
              </w:rPr>
            </w:pPr>
            <w:r w:rsidRPr="00DD5B30">
              <w:rPr>
                <w:rFonts w:cs="Liberation Sans"/>
                <w:i/>
                <w:szCs w:val="20"/>
              </w:rPr>
              <w:t>drought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98FEF00" w14:textId="77777777" w:rsidR="007769F6" w:rsidRPr="00E73844" w:rsidRDefault="007769F6" w:rsidP="00933410">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1D0A6B3" w14:textId="77777777" w:rsidR="007769F6" w:rsidRPr="00E73844" w:rsidRDefault="007769F6" w:rsidP="00933410">
            <w:pPr>
              <w:rPr>
                <w:rFonts w:cs="Liberation Sans"/>
                <w:szCs w:val="20"/>
              </w:rPr>
            </w:pPr>
            <w:r w:rsidRPr="00E73844">
              <w:rPr>
                <w:rFonts w:cs="Liberation Sans"/>
                <w:szCs w:val="20"/>
              </w:rPr>
              <w:t>physical, fauna, flora</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C97D062" w14:textId="77777777" w:rsidR="007769F6" w:rsidRPr="00E73844" w:rsidRDefault="007769F6" w:rsidP="00933410">
            <w:pPr>
              <w:rPr>
                <w:rFonts w:cs="Liberation Sans"/>
                <w:szCs w:val="20"/>
              </w:rPr>
            </w:pPr>
            <w:r w:rsidRPr="00E73844">
              <w:rPr>
                <w:rFonts w:cs="Liberation Sans"/>
                <w:szCs w:val="20"/>
              </w:rPr>
              <w:t>1</w:t>
            </w:r>
          </w:p>
        </w:tc>
      </w:tr>
      <w:tr w:rsidR="007769F6" w14:paraId="48BC807F" w14:textId="77777777" w:rsidTr="007769F6">
        <w:trPr>
          <w:cantSplit/>
          <w:trHeight w:val="39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10BFA2C" w14:textId="77777777" w:rsidR="007769F6" w:rsidRPr="00E73844" w:rsidRDefault="007769F6" w:rsidP="0093341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3896744" w14:textId="77777777" w:rsidR="007769F6" w:rsidRPr="00E73844" w:rsidRDefault="007769F6" w:rsidP="0093341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94B6A27" w14:textId="77777777" w:rsidR="007769F6" w:rsidRPr="00E73844" w:rsidRDefault="007769F6" w:rsidP="0093341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D343AD4" w14:textId="77777777" w:rsidR="007769F6" w:rsidRPr="00E73844" w:rsidRDefault="007769F6" w:rsidP="00933410">
            <w:pPr>
              <w:rPr>
                <w:rFonts w:cs="Liberation Sans"/>
                <w:szCs w:val="20"/>
              </w:rPr>
            </w:pPr>
            <w:r w:rsidRPr="00E73844">
              <w:rPr>
                <w:rFonts w:cs="Liberation Sans"/>
                <w:szCs w:val="20"/>
              </w:rPr>
              <w:t>terrestrial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7C196A2" w14:textId="77777777" w:rsidR="007769F6" w:rsidRPr="00E73844" w:rsidRDefault="007769F6" w:rsidP="00933410">
            <w:pPr>
              <w:rPr>
                <w:rFonts w:cs="Liberation Sans"/>
                <w:szCs w:val="20"/>
              </w:rPr>
            </w:pPr>
          </w:p>
        </w:tc>
      </w:tr>
      <w:tr w:rsidR="007769F6" w14:paraId="01E9D5B9" w14:textId="77777777" w:rsidTr="007769F6">
        <w:trPr>
          <w:cantSplit/>
          <w:trHeight w:val="398"/>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029A5218" w14:textId="77777777" w:rsidR="007769F6" w:rsidRPr="00E73844" w:rsidRDefault="007769F6" w:rsidP="00933410">
            <w:pPr>
              <w:rPr>
                <w:rFonts w:cs="Liberation Sans"/>
                <w:szCs w:val="20"/>
              </w:rPr>
            </w:pPr>
            <w:r w:rsidRPr="00E73844">
              <w:rPr>
                <w:rFonts w:cs="Liberation Sans"/>
                <w:szCs w:val="20"/>
              </w:rPr>
              <w:t>OET-065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754C20E8" w14:textId="77777777" w:rsidR="007769F6" w:rsidRPr="00E73844" w:rsidRDefault="007769F6" w:rsidP="00933410">
            <w:pPr>
              <w:rPr>
                <w:rFonts w:cs="Liberation Sans"/>
                <w:szCs w:val="20"/>
              </w:rPr>
            </w:pPr>
            <w:r w:rsidRPr="00E73844">
              <w:rPr>
                <w:rFonts w:cs="Liberation Sans"/>
                <w:szCs w:val="20"/>
              </w:rPr>
              <w:t xml:space="preserve">drug safety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4975B59" w14:textId="77777777" w:rsidR="007769F6" w:rsidRPr="00E73844" w:rsidRDefault="007769F6" w:rsidP="00933410">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D982180" w14:textId="77777777" w:rsidR="007769F6" w:rsidRPr="00E73844" w:rsidRDefault="007769F6" w:rsidP="00933410">
            <w:pPr>
              <w:rPr>
                <w:rFonts w:cs="Liberation Sans"/>
                <w:szCs w:val="20"/>
              </w:rPr>
            </w:pPr>
            <w:r w:rsidRPr="00E73844">
              <w:rPr>
                <w:rFonts w:cs="Liberation Sans"/>
                <w:szCs w:val="20"/>
              </w:rPr>
              <w:t>physical, fauna, flora</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1049FFDF" w14:textId="77777777" w:rsidR="007769F6" w:rsidRPr="00E73844" w:rsidRDefault="007769F6" w:rsidP="00933410">
            <w:pPr>
              <w:rPr>
                <w:rFonts w:cs="Liberation Sans"/>
                <w:szCs w:val="20"/>
              </w:rPr>
            </w:pPr>
            <w:r w:rsidRPr="00E73844">
              <w:rPr>
                <w:rFonts w:cs="Liberation Sans"/>
                <w:szCs w:val="20"/>
              </w:rPr>
              <w:t>1</w:t>
            </w:r>
          </w:p>
        </w:tc>
      </w:tr>
      <w:tr w:rsidR="007769F6" w14:paraId="46FE4E73" w14:textId="77777777" w:rsidTr="007769F6">
        <w:trPr>
          <w:cantSplit/>
          <w:trHeight w:val="390"/>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2B8C72B" w14:textId="77777777" w:rsidR="007769F6" w:rsidRPr="00E73844" w:rsidRDefault="007769F6" w:rsidP="00933410">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5BD6F81" w14:textId="77777777" w:rsidR="007769F6" w:rsidRPr="00E73844" w:rsidRDefault="007769F6" w:rsidP="0093341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F6B58C9" w14:textId="77777777" w:rsidR="007769F6" w:rsidRPr="00E73844" w:rsidRDefault="007769F6" w:rsidP="0093341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43A00AE" w14:textId="77777777" w:rsidR="007769F6" w:rsidRPr="00E73844" w:rsidRDefault="007769F6" w:rsidP="00933410">
            <w:pPr>
              <w:rPr>
                <w:rFonts w:cs="Liberation Sans"/>
                <w:szCs w:val="20"/>
              </w:rPr>
            </w:pPr>
            <w:r w:rsidRPr="00E73844">
              <w:rPr>
                <w:rFonts w:cs="Liberation Sans"/>
                <w:szCs w:val="20"/>
              </w:rPr>
              <w:t>response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0390840" w14:textId="77777777" w:rsidR="007769F6" w:rsidRPr="00E73844" w:rsidRDefault="007769F6" w:rsidP="00933410">
            <w:pPr>
              <w:rPr>
                <w:rFonts w:cs="Liberation Sans"/>
                <w:szCs w:val="20"/>
              </w:rPr>
            </w:pPr>
          </w:p>
        </w:tc>
      </w:tr>
      <w:tr w:rsidR="007769F6" w14:paraId="1A7CD590" w14:textId="77777777" w:rsidTr="007769F6">
        <w:trPr>
          <w:cantSplit/>
          <w:trHeight w:val="39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25146B65" w14:textId="77777777" w:rsidR="007769F6" w:rsidRPr="00E73844" w:rsidRDefault="007769F6" w:rsidP="00933410">
            <w:pPr>
              <w:rPr>
                <w:rFonts w:cs="Liberation Sans"/>
                <w:szCs w:val="20"/>
              </w:rPr>
            </w:pPr>
            <w:r w:rsidRPr="00E73844">
              <w:rPr>
                <w:rFonts w:cs="Liberation Sans"/>
                <w:szCs w:val="20"/>
              </w:rPr>
              <w:t>OET-066</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1B68BE76" w14:textId="77777777" w:rsidR="007769F6" w:rsidRPr="00E73844" w:rsidRDefault="007769F6" w:rsidP="00933410">
            <w:pPr>
              <w:rPr>
                <w:rFonts w:cs="Liberation Sans"/>
                <w:szCs w:val="20"/>
              </w:rPr>
            </w:pPr>
            <w:r w:rsidRPr="00E73844">
              <w:rPr>
                <w:rFonts w:cs="Liberation Sans"/>
                <w:szCs w:val="20"/>
              </w:rPr>
              <w:t xml:space="preserve">drug supply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C5F7442" w14:textId="77777777" w:rsidR="007769F6" w:rsidRPr="00E73844" w:rsidRDefault="007769F6" w:rsidP="00933410">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4FBD515" w14:textId="77777777" w:rsidR="007769F6" w:rsidRPr="00E73844" w:rsidRDefault="007769F6" w:rsidP="00933410">
            <w:pPr>
              <w:rPr>
                <w:rFonts w:cs="Liberation Sans"/>
                <w:szCs w:val="20"/>
              </w:rPr>
            </w:pPr>
            <w:r w:rsidRPr="00E73844">
              <w:rPr>
                <w:rFonts w:cs="Liberation Sans"/>
                <w:szCs w:val="20"/>
              </w:rPr>
              <w:t>physical, fauna, flora</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1C2A3696" w14:textId="77777777" w:rsidR="007769F6" w:rsidRPr="00E73844" w:rsidRDefault="007769F6" w:rsidP="00933410">
            <w:pPr>
              <w:rPr>
                <w:rFonts w:cs="Liberation Sans"/>
                <w:szCs w:val="20"/>
              </w:rPr>
            </w:pPr>
            <w:r w:rsidRPr="00E73844">
              <w:rPr>
                <w:rFonts w:cs="Liberation Sans"/>
                <w:szCs w:val="20"/>
              </w:rPr>
              <w:t>1</w:t>
            </w:r>
          </w:p>
        </w:tc>
      </w:tr>
      <w:tr w:rsidR="007769F6" w14:paraId="49F4873D" w14:textId="77777777" w:rsidTr="007769F6">
        <w:trPr>
          <w:cantSplit/>
          <w:trHeight w:val="40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219AA36" w14:textId="77777777" w:rsidR="007769F6" w:rsidRPr="00E73844" w:rsidRDefault="007769F6" w:rsidP="0093341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DA3BC98" w14:textId="77777777" w:rsidR="007769F6" w:rsidRPr="00E73844" w:rsidRDefault="007769F6" w:rsidP="0093341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D871166" w14:textId="77777777" w:rsidR="007769F6" w:rsidRPr="00E73844" w:rsidRDefault="007769F6" w:rsidP="0093341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1B34B67" w14:textId="77777777" w:rsidR="007769F6" w:rsidRPr="00E73844" w:rsidRDefault="007769F6" w:rsidP="00933410">
            <w:pPr>
              <w:rPr>
                <w:rFonts w:cs="Liberation Sans"/>
                <w:szCs w:val="20"/>
              </w:rPr>
            </w:pPr>
            <w:r w:rsidRPr="00E73844">
              <w:rPr>
                <w:rFonts w:cs="Liberation Sans"/>
                <w:szCs w:val="20"/>
              </w:rPr>
              <w:t>response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6605D9F" w14:textId="77777777" w:rsidR="007769F6" w:rsidRPr="00E73844" w:rsidRDefault="007769F6" w:rsidP="00933410">
            <w:pPr>
              <w:rPr>
                <w:rFonts w:cs="Liberation Sans"/>
                <w:szCs w:val="20"/>
              </w:rPr>
            </w:pPr>
          </w:p>
        </w:tc>
      </w:tr>
      <w:tr w:rsidR="007769F6" w14:paraId="69B29BD9" w14:textId="77777777" w:rsidTr="007769F6">
        <w:trPr>
          <w:cantSplit/>
          <w:trHeight w:val="394"/>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4F4FDE9" w14:textId="77777777" w:rsidR="007769F6" w:rsidRPr="00E73844" w:rsidRDefault="007769F6" w:rsidP="00933410">
            <w:pPr>
              <w:rPr>
                <w:rFonts w:cs="Liberation Sans"/>
                <w:szCs w:val="20"/>
              </w:rPr>
            </w:pPr>
            <w:r w:rsidRPr="00E73844">
              <w:rPr>
                <w:rFonts w:cs="Liberation Sans"/>
                <w:szCs w:val="20"/>
              </w:rPr>
              <w:t>OET-067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05BDA9D1" w14:textId="77777777" w:rsidR="007769F6" w:rsidRPr="00E73844" w:rsidRDefault="007769F6" w:rsidP="00933410">
            <w:pPr>
              <w:rPr>
                <w:rFonts w:cs="Liberation Sans"/>
                <w:szCs w:val="20"/>
              </w:rPr>
            </w:pPr>
            <w:r w:rsidRPr="00E73844">
              <w:rPr>
                <w:rFonts w:cs="Liberation Sans"/>
                <w:szCs w:val="20"/>
              </w:rPr>
              <w:t xml:space="preserve">dust </w:t>
            </w:r>
            <w:r w:rsidRPr="00DD5B30">
              <w:rPr>
                <w:rFonts w:cs="Liberation Sans"/>
                <w:i/>
                <w:szCs w:val="20"/>
              </w:rPr>
              <w:t>storm</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828660E" w14:textId="77777777" w:rsidR="007769F6" w:rsidRPr="00E73844" w:rsidRDefault="007769F6" w:rsidP="0093341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0E00A98" w14:textId="77777777" w:rsidR="007769F6" w:rsidRPr="00E73844" w:rsidRDefault="007769F6" w:rsidP="00933410">
            <w:pPr>
              <w:rPr>
                <w:rFonts w:cs="Liberation Sans"/>
                <w:szCs w:val="20"/>
              </w:rPr>
            </w:pPr>
            <w:r w:rsidRPr="00E73844">
              <w:rPr>
                <w:rFonts w:cs="Liberation Sans"/>
                <w:szCs w:val="20"/>
              </w:rPr>
              <w:t>visibility, wind</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E032516" w14:textId="77777777" w:rsidR="007769F6" w:rsidRPr="00E73844" w:rsidRDefault="007769F6" w:rsidP="00933410">
            <w:pPr>
              <w:rPr>
                <w:rFonts w:cs="Liberation Sans"/>
                <w:szCs w:val="20"/>
              </w:rPr>
            </w:pPr>
            <w:r w:rsidRPr="00E73844">
              <w:rPr>
                <w:rFonts w:cs="Liberation Sans"/>
                <w:szCs w:val="20"/>
              </w:rPr>
              <w:t>1</w:t>
            </w:r>
          </w:p>
        </w:tc>
      </w:tr>
      <w:tr w:rsidR="007769F6" w14:paraId="67E81D65" w14:textId="77777777" w:rsidTr="007769F6">
        <w:trPr>
          <w:cantSplit/>
          <w:trHeight w:val="401"/>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411D264" w14:textId="77777777" w:rsidR="007769F6" w:rsidRPr="00E73844" w:rsidRDefault="007769F6" w:rsidP="00933410">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AC0F1CA" w14:textId="77777777" w:rsidR="007769F6" w:rsidRPr="00E73844" w:rsidRDefault="007769F6" w:rsidP="0093341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7089359" w14:textId="77777777" w:rsidR="007769F6" w:rsidRPr="00E73844" w:rsidRDefault="007769F6" w:rsidP="0093341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F098351" w14:textId="77777777" w:rsidR="007769F6" w:rsidRPr="00E73844" w:rsidRDefault="007769F6" w:rsidP="00933410">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AFF86ED" w14:textId="77777777" w:rsidR="007769F6" w:rsidRPr="00E73844" w:rsidRDefault="007769F6" w:rsidP="00933410">
            <w:pPr>
              <w:rPr>
                <w:rFonts w:cs="Liberation Sans"/>
                <w:szCs w:val="20"/>
              </w:rPr>
            </w:pPr>
          </w:p>
        </w:tc>
      </w:tr>
      <w:tr w:rsidR="007769F6" w14:paraId="54C216AC" w14:textId="77777777" w:rsidTr="007769F6">
        <w:trPr>
          <w:cantSplit/>
          <w:trHeight w:val="393"/>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4EBC89BA" w14:textId="77777777" w:rsidR="007769F6" w:rsidRPr="00E73844" w:rsidRDefault="007769F6" w:rsidP="00933410">
            <w:pPr>
              <w:rPr>
                <w:rFonts w:cs="Liberation Sans"/>
                <w:szCs w:val="20"/>
              </w:rPr>
            </w:pPr>
            <w:r w:rsidRPr="00E73844">
              <w:rPr>
                <w:rFonts w:cs="Liberation Sans"/>
                <w:szCs w:val="20"/>
              </w:rPr>
              <w:t>OET-068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31FC7CD6" w14:textId="77777777" w:rsidR="007769F6" w:rsidRPr="00E73844" w:rsidRDefault="007769F6" w:rsidP="00933410">
            <w:pPr>
              <w:rPr>
                <w:rFonts w:cs="Liberation Sans"/>
                <w:szCs w:val="20"/>
              </w:rPr>
            </w:pPr>
            <w:r w:rsidRPr="00E73844">
              <w:rPr>
                <w:rFonts w:cs="Liberation Sans"/>
                <w:szCs w:val="20"/>
              </w:rPr>
              <w:t xml:space="preserve">dyke </w:t>
            </w:r>
            <w:r w:rsidRPr="00DD5B30">
              <w:rPr>
                <w:rFonts w:cs="Liberation Sans"/>
                <w:i/>
                <w:szCs w:val="20"/>
              </w:rPr>
              <w:t>break</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E4DF688" w14:textId="77777777" w:rsidR="007769F6" w:rsidRPr="00E73844" w:rsidRDefault="007769F6" w:rsidP="0093341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FF7A29C" w14:textId="77777777" w:rsidR="007769F6" w:rsidRPr="00E73844" w:rsidRDefault="007769F6" w:rsidP="00933410">
            <w:pPr>
              <w:rPr>
                <w:rFonts w:cs="Liberation Sans"/>
                <w:szCs w:val="20"/>
              </w:rPr>
            </w:pPr>
            <w:r w:rsidRPr="00E73844">
              <w:rPr>
                <w:rFonts w:cs="Liberation Sans"/>
                <w:szCs w:val="20"/>
              </w:rPr>
              <w:t>aquatic, terrestrial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6A262764" w14:textId="77777777" w:rsidR="007769F6" w:rsidRPr="00E73844" w:rsidRDefault="007769F6" w:rsidP="00933410">
            <w:pPr>
              <w:rPr>
                <w:rFonts w:cs="Liberation Sans"/>
                <w:szCs w:val="20"/>
              </w:rPr>
            </w:pPr>
            <w:r w:rsidRPr="00E73844">
              <w:rPr>
                <w:rFonts w:cs="Liberation Sans"/>
                <w:szCs w:val="20"/>
              </w:rPr>
              <w:t>1</w:t>
            </w:r>
          </w:p>
        </w:tc>
      </w:tr>
      <w:tr w:rsidR="007769F6" w14:paraId="5D98EBAA" w14:textId="77777777" w:rsidTr="007769F6">
        <w:trPr>
          <w:cantSplit/>
          <w:trHeight w:val="399"/>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34EC9B2D" w14:textId="77777777" w:rsidR="007769F6" w:rsidRPr="00E73844" w:rsidRDefault="007769F6" w:rsidP="0093341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409ED41" w14:textId="77777777" w:rsidR="007769F6" w:rsidRPr="00E73844" w:rsidRDefault="007769F6" w:rsidP="0093341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BDFC3A2" w14:textId="77777777" w:rsidR="007769F6" w:rsidRPr="00E73844" w:rsidRDefault="007769F6" w:rsidP="0093341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26102C8" w14:textId="77777777" w:rsidR="007769F6" w:rsidRPr="00E73844" w:rsidRDefault="007769F6" w:rsidP="00933410">
            <w:pPr>
              <w:rPr>
                <w:rFonts w:cs="Liberation Sans"/>
                <w:szCs w:val="20"/>
              </w:rPr>
            </w:pPr>
            <w:r w:rsidRPr="00E73844">
              <w:rPr>
                <w:rFonts w:cs="Liberation Sans"/>
                <w:szCs w:val="20"/>
              </w:rPr>
              <w:t>utility</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EB47FD5" w14:textId="77777777" w:rsidR="007769F6" w:rsidRPr="00E73844" w:rsidRDefault="007769F6" w:rsidP="00933410">
            <w:pPr>
              <w:rPr>
                <w:rFonts w:cs="Liberation Sans"/>
                <w:szCs w:val="20"/>
              </w:rPr>
            </w:pPr>
          </w:p>
        </w:tc>
      </w:tr>
      <w:tr w:rsidR="007769F6" w14:paraId="6F41BCD1" w14:textId="77777777" w:rsidTr="007769F6">
        <w:trPr>
          <w:cantSplit/>
          <w:trHeight w:val="248"/>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E95B811" w14:textId="77777777" w:rsidR="007769F6" w:rsidRPr="00E73844" w:rsidRDefault="007769F6" w:rsidP="00933410">
            <w:pPr>
              <w:rPr>
                <w:rFonts w:cs="Liberation Sans"/>
                <w:szCs w:val="20"/>
              </w:rPr>
            </w:pPr>
            <w:r w:rsidRPr="00E73844">
              <w:rPr>
                <w:rFonts w:cs="Liberation Sans"/>
                <w:szCs w:val="20"/>
              </w:rPr>
              <w:t>OET-069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0C33FD0" w14:textId="77777777" w:rsidR="007769F6" w:rsidRPr="00E73844" w:rsidRDefault="007769F6" w:rsidP="00933410">
            <w:pPr>
              <w:rPr>
                <w:rFonts w:cs="Liberation Sans"/>
                <w:szCs w:val="20"/>
              </w:rPr>
            </w:pPr>
            <w:r w:rsidRPr="00DD5B30">
              <w:rPr>
                <w:rFonts w:cs="Liberation Sans"/>
                <w:i/>
                <w:szCs w:val="20"/>
              </w:rPr>
              <w:t>earthquake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D73EE06" w14:textId="77777777" w:rsidR="007769F6" w:rsidRPr="00E73844" w:rsidRDefault="007769F6" w:rsidP="00933410">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37F1F64" w14:textId="77777777" w:rsidR="007769F6" w:rsidRPr="00E73844" w:rsidRDefault="007769F6" w:rsidP="00933410">
            <w:pPr>
              <w:rPr>
                <w:rFonts w:cs="Liberation Sans"/>
                <w:szCs w:val="20"/>
              </w:rPr>
            </w:pPr>
            <w:r w:rsidRPr="00E73844">
              <w:rPr>
                <w:rFonts w:cs="Liberation Sans"/>
                <w:szCs w:val="20"/>
              </w:rPr>
              <w:t>seismic</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5EE4168B" w14:textId="77777777" w:rsidR="007769F6" w:rsidRPr="00E73844" w:rsidRDefault="007769F6" w:rsidP="00933410">
            <w:pPr>
              <w:rPr>
                <w:rFonts w:cs="Liberation Sans"/>
                <w:szCs w:val="20"/>
              </w:rPr>
            </w:pPr>
            <w:r w:rsidRPr="00E73844">
              <w:rPr>
                <w:rFonts w:cs="Liberation Sans"/>
                <w:szCs w:val="20"/>
              </w:rPr>
              <w:t>1</w:t>
            </w:r>
          </w:p>
        </w:tc>
      </w:tr>
      <w:tr w:rsidR="007769F6" w14:paraId="49078D5D" w14:textId="77777777" w:rsidTr="007769F6">
        <w:trPr>
          <w:cantSplit/>
          <w:trHeight w:val="397"/>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47F59476" w14:textId="77777777" w:rsidR="007769F6" w:rsidRPr="00E73844" w:rsidRDefault="007769F6" w:rsidP="00933410">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34D5A7E" w14:textId="77777777" w:rsidR="007769F6" w:rsidRPr="00E73844" w:rsidRDefault="007769F6" w:rsidP="0093341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99575A1" w14:textId="77777777" w:rsidR="007769F6" w:rsidRPr="00E73844" w:rsidRDefault="007769F6" w:rsidP="0093341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5CE83DF" w14:textId="77777777" w:rsidR="007769F6" w:rsidRPr="00E73844" w:rsidRDefault="007769F6" w:rsidP="00933410">
            <w:pPr>
              <w:rPr>
                <w:rFonts w:cs="Liberation Sans"/>
                <w:szCs w:val="20"/>
              </w:rPr>
            </w:pPr>
            <w:r w:rsidRPr="00E73844">
              <w:rPr>
                <w:rFonts w:cs="Liberation Sans"/>
                <w:szCs w:val="20"/>
              </w:rPr>
              <w:t>terrestrial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4EA5C872" w14:textId="77777777" w:rsidR="007769F6" w:rsidRPr="00E73844" w:rsidRDefault="007769F6" w:rsidP="00933410">
            <w:pPr>
              <w:rPr>
                <w:rFonts w:cs="Liberation Sans"/>
                <w:szCs w:val="20"/>
              </w:rPr>
            </w:pPr>
          </w:p>
        </w:tc>
      </w:tr>
      <w:tr w:rsidR="00933410" w14:paraId="62878935" w14:textId="77777777">
        <w:trPr>
          <w:cantSplit/>
          <w:trHeight w:val="533"/>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1C6FB5B" w14:textId="77777777" w:rsidR="00933410" w:rsidRPr="00E73844" w:rsidRDefault="00933410" w:rsidP="00933410">
            <w:pPr>
              <w:rPr>
                <w:rFonts w:cs="Liberation Sans"/>
                <w:szCs w:val="20"/>
              </w:rPr>
            </w:pPr>
            <w:r w:rsidRPr="00E73844">
              <w:rPr>
                <w:rFonts w:cs="Liberation Sans"/>
                <w:szCs w:val="20"/>
              </w:rPr>
              <w:t>OET-070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09A5B258" w14:textId="77777777" w:rsidR="00933410" w:rsidRPr="00E73844" w:rsidRDefault="00933410" w:rsidP="00933410">
            <w:pPr>
              <w:rPr>
                <w:rFonts w:cs="Liberation Sans"/>
                <w:szCs w:val="20"/>
              </w:rPr>
            </w:pPr>
            <w:r w:rsidRPr="00E73844">
              <w:rPr>
                <w:rFonts w:cs="Liberation Sans"/>
                <w:szCs w:val="20"/>
              </w:rPr>
              <w:t xml:space="preserve">electronic infrastructure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4B79D1B" w14:textId="77777777" w:rsidR="00933410" w:rsidRPr="00E73844" w:rsidRDefault="00933410" w:rsidP="0093341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312E510" w14:textId="77777777" w:rsidR="00933410" w:rsidRPr="00E73844" w:rsidRDefault="00933410" w:rsidP="00933410">
            <w:pPr>
              <w:rPr>
                <w:rFonts w:cs="Liberation Sans"/>
                <w:szCs w:val="20"/>
              </w:rPr>
            </w:pPr>
            <w:r w:rsidRPr="00E73844">
              <w:rPr>
                <w:rFonts w:cs="Liberation Sans"/>
                <w:szCs w:val="20"/>
              </w:rPr>
              <w:t>utility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06EA3889" w14:textId="77777777" w:rsidR="00933410" w:rsidRPr="00E73844" w:rsidRDefault="00933410" w:rsidP="00933410">
            <w:pPr>
              <w:rPr>
                <w:rFonts w:cs="Liberation Sans"/>
                <w:szCs w:val="20"/>
              </w:rPr>
            </w:pPr>
            <w:r w:rsidRPr="00E73844">
              <w:rPr>
                <w:rFonts w:cs="Liberation Sans"/>
                <w:szCs w:val="20"/>
              </w:rPr>
              <w:t>1</w:t>
            </w:r>
          </w:p>
        </w:tc>
      </w:tr>
      <w:tr w:rsidR="008D665C" w14:paraId="40AB27DA" w14:textId="77777777">
        <w:trPr>
          <w:cantSplit/>
          <w:trHeight w:val="683"/>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4A791E3" w14:textId="6F4F912B" w:rsidR="008D665C" w:rsidRPr="008D665C" w:rsidRDefault="008D665C" w:rsidP="008D665C">
            <w:pPr>
              <w:rPr>
                <w:rFonts w:cs="Liberation Sans"/>
                <w:szCs w:val="20"/>
              </w:rPr>
            </w:pPr>
            <w:r w:rsidRPr="00E73844">
              <w:rPr>
                <w:rFonts w:cs="Liberation Sans"/>
                <w:szCs w:val="20"/>
              </w:rPr>
              <w:t>OET-071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2B945B47" w14:textId="2696B5AE" w:rsidR="008D665C" w:rsidRPr="008D665C" w:rsidRDefault="008D665C" w:rsidP="008D665C">
            <w:pPr>
              <w:rPr>
                <w:rFonts w:cs="Liberation Sans"/>
                <w:szCs w:val="20"/>
              </w:rPr>
            </w:pPr>
            <w:r w:rsidRPr="00E73844">
              <w:rPr>
                <w:rFonts w:cs="Liberation Sans"/>
                <w:szCs w:val="20"/>
              </w:rPr>
              <w:t xml:space="preserve">emergency responder </w:t>
            </w:r>
            <w:r w:rsidRPr="00DD5B30">
              <w:rPr>
                <w:rFonts w:cs="Liberation Sans"/>
                <w:i/>
                <w:szCs w:val="20"/>
              </w:rPr>
              <w:t>incident</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57E73E7" w14:textId="572E3EBC" w:rsidR="008D665C" w:rsidRPr="008D665C" w:rsidRDefault="008D665C" w:rsidP="008D665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F315F34" w14:textId="69F4A0BF" w:rsidR="008D665C" w:rsidRPr="008D665C" w:rsidRDefault="008D665C" w:rsidP="008D665C">
            <w:pPr>
              <w:rPr>
                <w:rFonts w:cs="Liberation Sans"/>
                <w:szCs w:val="20"/>
              </w:rPr>
            </w:pPr>
            <w:r w:rsidRPr="00E73844">
              <w:rPr>
                <w:rFonts w:cs="Liberation Sans"/>
                <w:szCs w:val="20"/>
              </w:rPr>
              <w:t>response</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741E1226" w14:textId="4E258288" w:rsidR="008D665C" w:rsidRPr="008D665C" w:rsidRDefault="008D665C" w:rsidP="008D665C">
            <w:pPr>
              <w:rPr>
                <w:rFonts w:cs="Liberation Sans"/>
                <w:szCs w:val="20"/>
              </w:rPr>
            </w:pPr>
            <w:r w:rsidRPr="00E73844">
              <w:rPr>
                <w:rFonts w:cs="Liberation Sans"/>
                <w:szCs w:val="20"/>
              </w:rPr>
              <w:t>1</w:t>
            </w:r>
          </w:p>
        </w:tc>
      </w:tr>
      <w:tr w:rsidR="008D665C" w14:paraId="5E942782" w14:textId="77777777" w:rsidTr="008D665C">
        <w:trPr>
          <w:cantSplit/>
          <w:trHeight w:val="450"/>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1A9DB97D" w14:textId="19404F20" w:rsidR="008D665C" w:rsidRPr="00E73844" w:rsidRDefault="008D665C" w:rsidP="008D665C">
            <w:pPr>
              <w:rPr>
                <w:rFonts w:cs="Liberation Sans"/>
                <w:szCs w:val="20"/>
              </w:rPr>
            </w:pPr>
            <w:r w:rsidRPr="00E73844">
              <w:rPr>
                <w:rFonts w:cs="Liberation Sans"/>
                <w:szCs w:val="20"/>
              </w:rPr>
              <w:t>OET-072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2FE1A8AF" w14:textId="169D669B" w:rsidR="008D665C" w:rsidRPr="00E73844" w:rsidRDefault="008D665C" w:rsidP="008D665C">
            <w:pPr>
              <w:rPr>
                <w:rFonts w:cs="Liberation Sans"/>
                <w:szCs w:val="20"/>
              </w:rPr>
            </w:pPr>
            <w:r w:rsidRPr="00E73844">
              <w:rPr>
                <w:rFonts w:cs="Liberation Sans"/>
                <w:szCs w:val="20"/>
              </w:rPr>
              <w:t xml:space="preserve">emergency responder </w:t>
            </w:r>
            <w:r w:rsidRPr="00DD5B30">
              <w:rPr>
                <w:rFonts w:cs="Liberation Sans"/>
                <w:i/>
                <w:szCs w:val="20"/>
              </w:rPr>
              <w:t>threat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F1104DB" w14:textId="1E1DC6F1" w:rsidR="008D665C" w:rsidRPr="00E73844" w:rsidRDefault="008D665C" w:rsidP="008D665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AF44A1B" w14:textId="26644D6A" w:rsidR="008D665C" w:rsidRPr="00E73844" w:rsidRDefault="008D665C" w:rsidP="008D665C">
            <w:pPr>
              <w:rPr>
                <w:rFonts w:cs="Liberation Sans"/>
                <w:szCs w:val="20"/>
              </w:rPr>
            </w:pPr>
            <w:r w:rsidRPr="00E73844">
              <w:rPr>
                <w:rFonts w:cs="Liberation Sans"/>
                <w:szCs w:val="20"/>
              </w:rPr>
              <w:t>response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18CBD417" w14:textId="1E7DA54F" w:rsidR="008D665C" w:rsidRPr="00E73844" w:rsidRDefault="008D665C" w:rsidP="008D665C">
            <w:pPr>
              <w:rPr>
                <w:rFonts w:cs="Liberation Sans"/>
                <w:szCs w:val="20"/>
              </w:rPr>
            </w:pPr>
            <w:r w:rsidRPr="00E73844">
              <w:rPr>
                <w:rFonts w:cs="Liberation Sans"/>
                <w:szCs w:val="20"/>
              </w:rPr>
              <w:t>1</w:t>
            </w:r>
          </w:p>
        </w:tc>
      </w:tr>
      <w:tr w:rsidR="008D665C" w14:paraId="62F83DC1" w14:textId="77777777" w:rsidTr="008D665C">
        <w:trPr>
          <w:cantSplit/>
          <w:trHeight w:val="387"/>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124AD57" w14:textId="3D26EC34" w:rsidR="008D665C" w:rsidRPr="008D665C" w:rsidRDefault="008D665C" w:rsidP="008D665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71A9F98" w14:textId="1B549323" w:rsidR="008D665C" w:rsidRPr="008D665C" w:rsidRDefault="008D665C" w:rsidP="008D665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36984E0" w14:textId="1572CDAA" w:rsidR="008D665C" w:rsidRPr="008D665C" w:rsidRDefault="008D665C" w:rsidP="008D665C">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21B7818" w14:textId="54E4D0A8" w:rsidR="008D665C" w:rsidRPr="008D665C" w:rsidRDefault="008D665C" w:rsidP="008D665C">
            <w:pPr>
              <w:rPr>
                <w:rFonts w:cs="Liberation Sans"/>
                <w:szCs w:val="20"/>
              </w:rPr>
            </w:pPr>
            <w:r w:rsidRPr="00E73844">
              <w:rPr>
                <w:rFonts w:cs="Liberation Sans"/>
                <w:szCs w:val="20"/>
              </w:rPr>
              <w:t>law enforcement</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2DAE7B7" w14:textId="3CF1ACC4" w:rsidR="008D665C" w:rsidRPr="008D665C" w:rsidRDefault="008D665C" w:rsidP="008D665C">
            <w:pPr>
              <w:rPr>
                <w:rFonts w:cs="Liberation Sans"/>
                <w:szCs w:val="20"/>
              </w:rPr>
            </w:pPr>
          </w:p>
        </w:tc>
      </w:tr>
      <w:tr w:rsidR="008D665C" w14:paraId="453112E5" w14:textId="77777777">
        <w:trPr>
          <w:cantSplit/>
          <w:trHeight w:val="644"/>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86612FE" w14:textId="7019C6D3" w:rsidR="008D665C" w:rsidRPr="008D665C" w:rsidRDefault="008D665C" w:rsidP="008D665C">
            <w:pPr>
              <w:rPr>
                <w:rFonts w:cs="Liberation Sans"/>
                <w:szCs w:val="20"/>
              </w:rPr>
            </w:pPr>
            <w:r w:rsidRPr="00E73844">
              <w:rPr>
                <w:rFonts w:cs="Liberation Sans"/>
                <w:szCs w:val="20"/>
              </w:rPr>
              <w:t>OET-073</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2EF37A1C" w14:textId="5DB1F135" w:rsidR="008D665C" w:rsidRPr="008D665C" w:rsidRDefault="008D665C" w:rsidP="008D665C">
            <w:pPr>
              <w:rPr>
                <w:rFonts w:cs="Liberation Sans"/>
                <w:szCs w:val="20"/>
              </w:rPr>
            </w:pPr>
            <w:r w:rsidRPr="00E73844">
              <w:rPr>
                <w:rFonts w:cs="Liberation Sans"/>
                <w:szCs w:val="20"/>
              </w:rPr>
              <w:t xml:space="preserve">emergency support facilities </w:t>
            </w:r>
            <w:r w:rsidRPr="00DD5B30">
              <w:rPr>
                <w:rFonts w:cs="Liberation Sans"/>
                <w:i/>
                <w:szCs w:val="20"/>
              </w:rPr>
              <w:t>incident</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DA043DC" w14:textId="45ED87B1" w:rsidR="008D665C" w:rsidRPr="008D665C" w:rsidRDefault="008D665C" w:rsidP="008D665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85837E6" w14:textId="500BDBC1" w:rsidR="008D665C" w:rsidRPr="008D665C" w:rsidRDefault="008D665C" w:rsidP="008D665C">
            <w:pPr>
              <w:rPr>
                <w:rFonts w:cs="Liberation Sans"/>
                <w:szCs w:val="20"/>
              </w:rPr>
            </w:pPr>
            <w:r w:rsidRPr="00E73844">
              <w:rPr>
                <w:rFonts w:cs="Liberation Sans"/>
                <w:szCs w:val="20"/>
              </w:rPr>
              <w:t>response</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0B653864" w14:textId="2DE16C10" w:rsidR="008D665C" w:rsidRPr="008D665C" w:rsidRDefault="008D665C" w:rsidP="008D665C">
            <w:pPr>
              <w:rPr>
                <w:rFonts w:cs="Liberation Sans"/>
                <w:szCs w:val="20"/>
              </w:rPr>
            </w:pPr>
            <w:r w:rsidRPr="00E73844">
              <w:rPr>
                <w:rFonts w:cs="Liberation Sans"/>
                <w:szCs w:val="20"/>
              </w:rPr>
              <w:t>1</w:t>
            </w:r>
          </w:p>
        </w:tc>
      </w:tr>
      <w:tr w:rsidR="008D665C" w14:paraId="21FC2218" w14:textId="77777777">
        <w:trPr>
          <w:cantSplit/>
          <w:trHeight w:val="654"/>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6AEA85F" w14:textId="3511FD66" w:rsidR="008D665C" w:rsidRPr="008D665C" w:rsidRDefault="008D665C" w:rsidP="008D665C">
            <w:pPr>
              <w:rPr>
                <w:rFonts w:cs="Liberation Sans"/>
                <w:szCs w:val="20"/>
              </w:rPr>
            </w:pPr>
            <w:r w:rsidRPr="00E73844">
              <w:rPr>
                <w:rFonts w:cs="Liberation Sans"/>
                <w:szCs w:val="20"/>
              </w:rPr>
              <w:t>OET-074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757DFB6E" w14:textId="56BB291B" w:rsidR="008D665C" w:rsidRPr="008D665C" w:rsidRDefault="008D665C" w:rsidP="008D665C">
            <w:pPr>
              <w:rPr>
                <w:rFonts w:cs="Liberation Sans"/>
                <w:szCs w:val="20"/>
              </w:rPr>
            </w:pPr>
            <w:r w:rsidRPr="00E73844">
              <w:rPr>
                <w:rFonts w:cs="Liberation Sans"/>
                <w:szCs w:val="20"/>
              </w:rPr>
              <w:t xml:space="preserve">emergency support services </w:t>
            </w:r>
            <w:r w:rsidRPr="00DD5B30">
              <w:rPr>
                <w:rFonts w:cs="Liberation Sans"/>
                <w:i/>
                <w:szCs w:val="20"/>
              </w:rPr>
              <w:t>incident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D23B0A1" w14:textId="4F84D3B8" w:rsidR="008D665C" w:rsidRPr="008D665C" w:rsidRDefault="008D665C" w:rsidP="008D665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D3C127D" w14:textId="63A1813F" w:rsidR="008D665C" w:rsidRPr="008D665C" w:rsidRDefault="008D665C" w:rsidP="008D665C">
            <w:pPr>
              <w:rPr>
                <w:rFonts w:cs="Liberation Sans"/>
                <w:szCs w:val="20"/>
              </w:rPr>
            </w:pPr>
            <w:r w:rsidRPr="00E73844">
              <w:rPr>
                <w:rFonts w:cs="Liberation Sans"/>
                <w:szCs w:val="20"/>
              </w:rPr>
              <w:t>response</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649E24F1" w14:textId="78DDFE7E" w:rsidR="008D665C" w:rsidRPr="008D665C" w:rsidRDefault="008D665C" w:rsidP="008D665C">
            <w:pPr>
              <w:rPr>
                <w:rFonts w:cs="Liberation Sans"/>
                <w:szCs w:val="20"/>
              </w:rPr>
            </w:pPr>
            <w:r w:rsidRPr="00E73844">
              <w:rPr>
                <w:rFonts w:cs="Liberation Sans"/>
                <w:szCs w:val="20"/>
              </w:rPr>
              <w:t>1</w:t>
            </w:r>
          </w:p>
        </w:tc>
      </w:tr>
      <w:tr w:rsidR="008D665C" w14:paraId="0F34D3D1" w14:textId="77777777">
        <w:trPr>
          <w:cantSplit/>
          <w:trHeight w:val="585"/>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0B4C5D0" w14:textId="7F9D60F1" w:rsidR="008D665C" w:rsidRPr="008D665C" w:rsidRDefault="008D665C" w:rsidP="008D665C">
            <w:pPr>
              <w:rPr>
                <w:rFonts w:cs="Liberation Sans"/>
                <w:szCs w:val="20"/>
              </w:rPr>
            </w:pPr>
            <w:r w:rsidRPr="00E73844">
              <w:rPr>
                <w:rFonts w:cs="Liberation Sans"/>
                <w:szCs w:val="20"/>
              </w:rPr>
              <w:t>OET-075</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1215A743" w14:textId="470ABA84" w:rsidR="008D665C" w:rsidRPr="008D665C" w:rsidRDefault="008D665C" w:rsidP="008D665C">
            <w:pPr>
              <w:rPr>
                <w:rFonts w:cs="Liberation Sans"/>
                <w:szCs w:val="20"/>
              </w:rPr>
            </w:pPr>
            <w:r w:rsidRPr="00E73844">
              <w:rPr>
                <w:rFonts w:cs="Liberation Sans"/>
                <w:szCs w:val="20"/>
              </w:rPr>
              <w:t xml:space="preserve">emergency telephone </w:t>
            </w:r>
            <w:r w:rsidRPr="00DD5B30">
              <w:rPr>
                <w:rFonts w:cs="Liberation Sans"/>
                <w:i/>
                <w:szCs w:val="20"/>
              </w:rPr>
              <w:t>outage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3BE81FD" w14:textId="4986C371" w:rsidR="008D665C" w:rsidRPr="008D665C" w:rsidRDefault="008D665C" w:rsidP="008D665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E8DC026" w14:textId="1423C5BD" w:rsidR="008D665C" w:rsidRPr="008D665C" w:rsidRDefault="008D665C" w:rsidP="008D665C">
            <w:pPr>
              <w:rPr>
                <w:rFonts w:cs="Liberation Sans"/>
                <w:szCs w:val="20"/>
              </w:rPr>
            </w:pPr>
            <w:r w:rsidRPr="00E73844">
              <w:rPr>
                <w:rFonts w:cs="Liberation Sans"/>
                <w:szCs w:val="20"/>
              </w:rPr>
              <w:t>response, communication</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3F11213C" w14:textId="437AEA5A" w:rsidR="008D665C" w:rsidRPr="008D665C" w:rsidRDefault="008D665C" w:rsidP="008D665C">
            <w:pPr>
              <w:rPr>
                <w:rFonts w:cs="Liberation Sans"/>
                <w:szCs w:val="20"/>
              </w:rPr>
            </w:pPr>
            <w:r w:rsidRPr="00E73844">
              <w:rPr>
                <w:rFonts w:cs="Liberation Sans"/>
                <w:szCs w:val="20"/>
              </w:rPr>
              <w:t>1</w:t>
            </w:r>
          </w:p>
        </w:tc>
      </w:tr>
      <w:tr w:rsidR="008D665C" w14:paraId="2E239ADF" w14:textId="77777777" w:rsidTr="00334D00">
        <w:trPr>
          <w:cantSplit/>
          <w:trHeight w:val="864"/>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8AEA44E" w14:textId="4E638D4F" w:rsidR="008D665C" w:rsidRPr="008D665C" w:rsidRDefault="008D665C" w:rsidP="008D665C">
            <w:pPr>
              <w:rPr>
                <w:rFonts w:cs="Liberation Sans"/>
                <w:szCs w:val="20"/>
              </w:rPr>
            </w:pPr>
            <w:r w:rsidRPr="00E73844">
              <w:rPr>
                <w:rFonts w:cs="Liberation Sans"/>
                <w:szCs w:val="20"/>
              </w:rPr>
              <w:t>OET-076</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5EE24B0E" w14:textId="5E5C03B2" w:rsidR="008D665C" w:rsidRPr="008D665C" w:rsidRDefault="008D665C" w:rsidP="008D665C">
            <w:pPr>
              <w:rPr>
                <w:rFonts w:cs="Liberation Sans"/>
                <w:szCs w:val="20"/>
              </w:rPr>
            </w:pPr>
            <w:r w:rsidRPr="00E73844">
              <w:rPr>
                <w:rFonts w:cs="Liberation Sans"/>
                <w:szCs w:val="20"/>
              </w:rPr>
              <w:t xml:space="preserve">environmental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A6648B4" w14:textId="1AA3CF35" w:rsidR="008D665C" w:rsidRPr="008D665C" w:rsidRDefault="008D665C" w:rsidP="008D665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0FFFB75" w14:textId="4E3469D0" w:rsidR="008D665C" w:rsidRPr="008D665C" w:rsidRDefault="008D665C" w:rsidP="008D665C">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675E77B7" w14:textId="70B1D80A" w:rsidR="008D665C" w:rsidRPr="008D665C" w:rsidRDefault="008D665C" w:rsidP="008D665C">
            <w:pPr>
              <w:rPr>
                <w:rFonts w:cs="Liberation Sans"/>
                <w:szCs w:val="20"/>
              </w:rPr>
            </w:pPr>
            <w:r w:rsidRPr="00E73844">
              <w:rPr>
                <w:rFonts w:cs="Liberation Sans"/>
                <w:szCs w:val="20"/>
              </w:rPr>
              <w:t>1</w:t>
            </w:r>
          </w:p>
        </w:tc>
      </w:tr>
      <w:tr w:rsidR="008D665C" w14:paraId="73B310D6" w14:textId="77777777" w:rsidTr="008D665C">
        <w:trPr>
          <w:cantSplit/>
          <w:trHeight w:val="372"/>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09C024B9" w14:textId="2FFF278D" w:rsidR="008D665C" w:rsidRPr="00E73844" w:rsidRDefault="008D665C" w:rsidP="008D665C">
            <w:pPr>
              <w:rPr>
                <w:rFonts w:cs="Liberation Sans"/>
                <w:szCs w:val="20"/>
              </w:rPr>
            </w:pPr>
            <w:r w:rsidRPr="00E73844">
              <w:rPr>
                <w:rFonts w:cs="Liberation Sans"/>
                <w:szCs w:val="20"/>
              </w:rPr>
              <w:t>OET-077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2B4D9644" w14:textId="25665AAE" w:rsidR="008D665C" w:rsidRPr="00E73844" w:rsidRDefault="008D665C" w:rsidP="008D665C">
            <w:pPr>
              <w:rPr>
                <w:rFonts w:cs="Liberation Sans"/>
                <w:szCs w:val="20"/>
              </w:rPr>
            </w:pPr>
            <w:r w:rsidRPr="00E73844">
              <w:rPr>
                <w:rFonts w:cs="Liberation Sans"/>
                <w:szCs w:val="20"/>
              </w:rPr>
              <w:t xml:space="preserve">explosion </w:t>
            </w:r>
            <w:r w:rsidRPr="00DD5B30">
              <w:rPr>
                <w:rFonts w:cs="Liberation Sans"/>
                <w:i/>
                <w:szCs w:val="20"/>
              </w:rPr>
              <w:t>threat</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A8A6600" w14:textId="5906F7FC" w:rsidR="008D665C" w:rsidRPr="00E73844" w:rsidRDefault="008D665C" w:rsidP="008D665C">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A77E9CA" w14:textId="562C177C" w:rsidR="008D665C" w:rsidRPr="00E73844" w:rsidRDefault="008D665C" w:rsidP="008D665C">
            <w:pPr>
              <w:rPr>
                <w:rFonts w:cs="Liberation Sans"/>
                <w:szCs w:val="20"/>
              </w:rPr>
            </w:pPr>
            <w:r w:rsidRPr="00E73844">
              <w:rPr>
                <w:rFonts w:cs="Liberation Sans"/>
                <w:szCs w:val="20"/>
              </w:rPr>
              <w:t>explosive</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3550B16A" w14:textId="3A6D8C29" w:rsidR="008D665C" w:rsidRPr="00E73844" w:rsidRDefault="008D665C" w:rsidP="008D665C">
            <w:pPr>
              <w:rPr>
                <w:rFonts w:cs="Liberation Sans"/>
                <w:szCs w:val="20"/>
              </w:rPr>
            </w:pPr>
            <w:r w:rsidRPr="00E73844">
              <w:rPr>
                <w:rFonts w:cs="Liberation Sans"/>
                <w:szCs w:val="20"/>
              </w:rPr>
              <w:t>1</w:t>
            </w:r>
          </w:p>
        </w:tc>
      </w:tr>
      <w:tr w:rsidR="008D665C" w14:paraId="009B3E01" w14:textId="77777777" w:rsidTr="008D665C">
        <w:trPr>
          <w:cantSplit/>
          <w:trHeight w:val="377"/>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6F92C5D" w14:textId="177CF63C" w:rsidR="008D665C" w:rsidRPr="008D665C" w:rsidRDefault="008D665C" w:rsidP="008D665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4027ACF9" w14:textId="1EB51EAB" w:rsidR="008D665C" w:rsidRPr="008D665C" w:rsidRDefault="008D665C" w:rsidP="008D665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D23A758" w14:textId="68419E40" w:rsidR="008D665C" w:rsidRPr="008D665C" w:rsidRDefault="008D665C" w:rsidP="008D665C">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BD7C178" w14:textId="63F9B0DD" w:rsidR="008D665C" w:rsidRPr="008D665C" w:rsidRDefault="008D665C" w:rsidP="008D665C">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4F260504" w14:textId="586BCB92" w:rsidR="008D665C" w:rsidRPr="008D665C" w:rsidRDefault="008D665C" w:rsidP="008D665C">
            <w:pPr>
              <w:rPr>
                <w:rFonts w:cs="Liberation Sans"/>
                <w:szCs w:val="20"/>
              </w:rPr>
            </w:pPr>
          </w:p>
        </w:tc>
      </w:tr>
      <w:tr w:rsidR="008D665C" w14:paraId="373D859F" w14:textId="77777777" w:rsidTr="00334D00">
        <w:trPr>
          <w:cantSplit/>
          <w:trHeight w:val="307"/>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EA64DC8" w14:textId="54E47109" w:rsidR="008D665C" w:rsidRPr="008D665C" w:rsidRDefault="008D665C" w:rsidP="008D665C">
            <w:pPr>
              <w:rPr>
                <w:rFonts w:cs="Liberation Sans"/>
                <w:szCs w:val="20"/>
              </w:rPr>
            </w:pPr>
            <w:r w:rsidRPr="00E73844">
              <w:rPr>
                <w:rFonts w:cs="Liberation Sans"/>
                <w:szCs w:val="20"/>
              </w:rPr>
              <w:t>OET-078</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2D02CBF3" w14:textId="2C275AB8" w:rsidR="008D665C" w:rsidRPr="008D665C" w:rsidRDefault="008D665C" w:rsidP="008D665C">
            <w:pPr>
              <w:rPr>
                <w:rFonts w:cs="Liberation Sans"/>
                <w:szCs w:val="20"/>
              </w:rPr>
            </w:pPr>
            <w:r w:rsidRPr="00E73844">
              <w:rPr>
                <w:rFonts w:cs="Liberation Sans"/>
                <w:szCs w:val="20"/>
              </w:rPr>
              <w:t xml:space="preserve">falling </w:t>
            </w:r>
            <w:r w:rsidRPr="00DD5B30">
              <w:rPr>
                <w:rFonts w:cs="Liberation Sans"/>
                <w:i/>
                <w:szCs w:val="20"/>
              </w:rPr>
              <w:t>object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F56E37F" w14:textId="5638FCA0" w:rsidR="008D665C" w:rsidRPr="008D665C" w:rsidRDefault="008D665C" w:rsidP="008D665C">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3625E26" w14:textId="3A3DBAEB" w:rsidR="008D665C" w:rsidRPr="008D665C" w:rsidRDefault="008D665C" w:rsidP="008D665C">
            <w:pPr>
              <w:rPr>
                <w:rFonts w:cs="Liberation Sans"/>
                <w:szCs w:val="20"/>
              </w:rPr>
            </w:pPr>
            <w:r w:rsidRPr="00E73844">
              <w:rPr>
                <w:rFonts w:cs="Liberation Sans"/>
                <w:szCs w:val="20"/>
              </w:rPr>
              <w:t>gravity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0FC29792" w14:textId="2DF481A8" w:rsidR="008D665C" w:rsidRPr="008D665C" w:rsidRDefault="008D665C" w:rsidP="008D665C">
            <w:pPr>
              <w:rPr>
                <w:rFonts w:cs="Liberation Sans"/>
                <w:szCs w:val="20"/>
              </w:rPr>
            </w:pPr>
            <w:r w:rsidRPr="00E73844">
              <w:rPr>
                <w:rFonts w:cs="Liberation Sans"/>
                <w:szCs w:val="20"/>
              </w:rPr>
              <w:t>1</w:t>
            </w:r>
          </w:p>
        </w:tc>
      </w:tr>
      <w:tr w:rsidR="0084669C" w14:paraId="5E320397"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4E3BE679" w14:textId="77777777" w:rsidR="0084669C" w:rsidRPr="008D665C" w:rsidRDefault="0084669C" w:rsidP="008D665C">
            <w:pPr>
              <w:rPr>
                <w:rFonts w:cs="Liberation Sans"/>
                <w:szCs w:val="20"/>
              </w:rPr>
            </w:pPr>
            <w:r w:rsidRPr="008D665C">
              <w:rPr>
                <w:rFonts w:cs="Liberation Sans"/>
                <w:szCs w:val="20"/>
              </w:rPr>
              <w:t>OET-079</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6B059542" w14:textId="77777777" w:rsidR="0084669C" w:rsidRPr="008D665C" w:rsidRDefault="0084669C" w:rsidP="008D665C">
            <w:pPr>
              <w:rPr>
                <w:rFonts w:cs="Liberation Sans"/>
                <w:szCs w:val="20"/>
              </w:rPr>
            </w:pPr>
            <w:r w:rsidRPr="00DD5B30">
              <w:rPr>
                <w:rFonts w:cs="Liberation Sans"/>
                <w:i/>
                <w:szCs w:val="20"/>
              </w:rPr>
              <w:t>fire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03BF4FE" w14:textId="77777777" w:rsidR="0084669C" w:rsidRPr="008D665C" w:rsidRDefault="0084669C" w:rsidP="008D665C">
            <w:pPr>
              <w:rPr>
                <w:rFonts w:cs="Liberation Sans"/>
                <w:szCs w:val="20"/>
              </w:rPr>
            </w:pPr>
            <w:r w:rsidRPr="008D665C">
              <w:rPr>
                <w:rFonts w:cs="Liberation Sans"/>
                <w:szCs w:val="20"/>
              </w:rPr>
              <w:t>Fire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732A365" w14:textId="1993860A" w:rsidR="0084669C" w:rsidRPr="008D665C" w:rsidRDefault="008D665C" w:rsidP="008D665C">
            <w:pPr>
              <w:rPr>
                <w:rFonts w:cs="Liberation Sans"/>
                <w:szCs w:val="20"/>
              </w:rPr>
            </w:pPr>
            <w:r w:rsidRPr="008D665C">
              <w:rPr>
                <w:rFonts w:cs="Liberation Sans"/>
                <w:szCs w:val="20"/>
              </w:rPr>
              <w:t>(all)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5CB31B7A" w14:textId="77777777" w:rsidR="0084669C" w:rsidRPr="008D665C" w:rsidRDefault="0084669C" w:rsidP="008D665C">
            <w:pPr>
              <w:rPr>
                <w:rFonts w:cs="Liberation Sans"/>
                <w:szCs w:val="20"/>
              </w:rPr>
            </w:pPr>
            <w:r w:rsidRPr="008D665C">
              <w:rPr>
                <w:rFonts w:cs="Liberation Sans"/>
                <w:szCs w:val="20"/>
              </w:rPr>
              <w:t>1</w:t>
            </w:r>
          </w:p>
        </w:tc>
      </w:tr>
      <w:tr w:rsidR="0084669C" w14:paraId="2EE28B3F" w14:textId="77777777" w:rsidTr="00334D00">
        <w:trPr>
          <w:cantSplit/>
          <w:trHeight w:val="26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3FC0A3C1" w14:textId="77777777" w:rsidR="0084669C" w:rsidRPr="008D665C" w:rsidRDefault="0084669C" w:rsidP="008D665C">
            <w:pPr>
              <w:rPr>
                <w:rFonts w:cs="Liberation Sans"/>
                <w:szCs w:val="20"/>
              </w:rPr>
            </w:pPr>
            <w:r w:rsidRPr="008D665C">
              <w:rPr>
                <w:rFonts w:cs="Liberation Sans"/>
                <w:szCs w:val="20"/>
              </w:rPr>
              <w:t>OET-080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5C56EC2B" w14:textId="77777777" w:rsidR="0084669C" w:rsidRPr="008D665C" w:rsidRDefault="0084669C" w:rsidP="008D665C">
            <w:pPr>
              <w:rPr>
                <w:rFonts w:cs="Liberation Sans"/>
                <w:szCs w:val="20"/>
              </w:rPr>
            </w:pPr>
            <w:r w:rsidRPr="008D665C">
              <w:rPr>
                <w:rFonts w:cs="Liberation Sans"/>
                <w:szCs w:val="20"/>
              </w:rPr>
              <w:t xml:space="preserve">flash </w:t>
            </w:r>
            <w:r w:rsidRPr="00DD5B30">
              <w:rPr>
                <w:rFonts w:cs="Liberation Sans"/>
                <w:i/>
                <w:szCs w:val="20"/>
              </w:rPr>
              <w:t>flood</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DAF0B49" w14:textId="2EB46037" w:rsidR="0084669C" w:rsidRPr="008D665C" w:rsidRDefault="00334D00" w:rsidP="008D665C">
            <w:pPr>
              <w:rPr>
                <w:rFonts w:cs="Liberation Sans"/>
                <w:szCs w:val="20"/>
              </w:rPr>
            </w:pPr>
            <w:r>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F50A4F2" w14:textId="544C01EB" w:rsidR="0084669C" w:rsidRPr="001B2E94" w:rsidRDefault="0084669C" w:rsidP="008D665C">
            <w:pPr>
              <w:rPr>
                <w:rFonts w:cs="Liberation Sans"/>
                <w:szCs w:val="20"/>
              </w:rPr>
            </w:pPr>
            <w:r w:rsidRPr="001B2E94">
              <w:rPr>
                <w:rFonts w:cs="Liberation Sans"/>
                <w:strike/>
                <w:szCs w:val="20"/>
              </w:rPr>
              <w:t>aquatic</w:t>
            </w:r>
            <w:r w:rsidRPr="001B2E94">
              <w:rPr>
                <w:rFonts w:cs="Liberation Sans"/>
                <w:szCs w:val="20"/>
              </w:rPr>
              <w:t xml:space="preserve">, </w:t>
            </w:r>
            <w:r w:rsidR="00334D00" w:rsidRPr="001B2E94">
              <w:rPr>
                <w:rFonts w:cs="Liberation Sans"/>
                <w:szCs w:val="20"/>
              </w:rPr>
              <w:t>terrestrial</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23D49EF3" w14:textId="77777777" w:rsidR="0084669C" w:rsidRPr="008D665C" w:rsidRDefault="0084669C" w:rsidP="008D665C">
            <w:pPr>
              <w:rPr>
                <w:rFonts w:cs="Liberation Sans"/>
                <w:szCs w:val="20"/>
              </w:rPr>
            </w:pPr>
            <w:r w:rsidRPr="008D665C">
              <w:rPr>
                <w:rFonts w:cs="Liberation Sans"/>
                <w:szCs w:val="20"/>
              </w:rPr>
              <w:t>1</w:t>
            </w:r>
          </w:p>
        </w:tc>
      </w:tr>
      <w:tr w:rsidR="008125FC" w14:paraId="3385C249" w14:textId="77777777" w:rsidTr="008125FC">
        <w:trPr>
          <w:cantSplit/>
          <w:trHeight w:val="39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3C276E7" w14:textId="751342F9" w:rsidR="008125FC" w:rsidRPr="00E73844" w:rsidRDefault="008125FC" w:rsidP="008125FC">
            <w:pPr>
              <w:rPr>
                <w:rFonts w:cs="Liberation Sans"/>
                <w:szCs w:val="20"/>
              </w:rPr>
            </w:pPr>
            <w:r w:rsidRPr="00E73844">
              <w:rPr>
                <w:rFonts w:cs="Liberation Sans"/>
                <w:szCs w:val="20"/>
              </w:rPr>
              <w:t>OET-081</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165862CC" w14:textId="5C7B0CAA" w:rsidR="008125FC" w:rsidRPr="00E73844" w:rsidRDefault="008125FC" w:rsidP="008125FC">
            <w:pPr>
              <w:rPr>
                <w:rFonts w:cs="Liberation Sans"/>
                <w:szCs w:val="20"/>
              </w:rPr>
            </w:pPr>
            <w:r w:rsidRPr="00E73844">
              <w:rPr>
                <w:rFonts w:cs="Liberation Sans"/>
                <w:szCs w:val="20"/>
              </w:rPr>
              <w:t xml:space="preserve">flash </w:t>
            </w:r>
            <w:r w:rsidRPr="00DD5B30">
              <w:rPr>
                <w:rFonts w:cs="Liberation Sans"/>
                <w:i/>
                <w:szCs w:val="20"/>
              </w:rPr>
              <w:t>freeze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7D2EEA5" w14:textId="442A90D6" w:rsidR="008125FC" w:rsidRPr="00E73844" w:rsidRDefault="008125FC" w:rsidP="008125FC">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21A152B" w14:textId="7CC2821B" w:rsidR="008125FC" w:rsidRPr="001B2E94" w:rsidRDefault="008125FC" w:rsidP="008125FC">
            <w:pPr>
              <w:rPr>
                <w:rFonts w:cs="Liberation Sans"/>
                <w:szCs w:val="20"/>
              </w:rPr>
            </w:pPr>
            <w:r w:rsidRPr="001B2E94">
              <w:rPr>
                <w:rFonts w:cs="Liberation Sans"/>
                <w:szCs w:val="20"/>
              </w:rPr>
              <w:t>temperature</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DAAFBAC" w14:textId="72A2C54D" w:rsidR="008125FC" w:rsidRPr="00E73844" w:rsidRDefault="008125FC" w:rsidP="008125FC">
            <w:pPr>
              <w:rPr>
                <w:rFonts w:cs="Liberation Sans"/>
                <w:szCs w:val="20"/>
              </w:rPr>
            </w:pPr>
            <w:r w:rsidRPr="00E73844">
              <w:rPr>
                <w:rFonts w:cs="Liberation Sans"/>
                <w:szCs w:val="20"/>
              </w:rPr>
              <w:t>1</w:t>
            </w:r>
          </w:p>
        </w:tc>
      </w:tr>
      <w:tr w:rsidR="008125FC" w14:paraId="1E5EC58B" w14:textId="77777777" w:rsidTr="008125FC">
        <w:trPr>
          <w:cantSplit/>
          <w:trHeight w:val="384"/>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4404C7DA" w14:textId="745ED4B6" w:rsidR="008125FC" w:rsidRPr="008125FC" w:rsidRDefault="008125FC" w:rsidP="008125F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673D97B" w14:textId="2E5DB87B" w:rsidR="008125FC" w:rsidRPr="008125FC" w:rsidRDefault="008125FC" w:rsidP="008125F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56AEAA6" w14:textId="3F9F0EAA" w:rsidR="008125FC" w:rsidRPr="008125FC" w:rsidRDefault="008125FC" w:rsidP="008125F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1B8A72B" w14:textId="7E8CEF26" w:rsidR="008125FC" w:rsidRPr="001B2E94" w:rsidRDefault="008125FC" w:rsidP="008125FC">
            <w:pPr>
              <w:rPr>
                <w:rFonts w:cs="Liberation Sans"/>
                <w:szCs w:val="20"/>
              </w:rPr>
            </w:pPr>
            <w:r w:rsidRPr="001B2E94">
              <w:rPr>
                <w:rFonts w:cs="Liberation Sans"/>
                <w:szCs w:val="20"/>
              </w:rPr>
              <w:t>aquatic, terrestrial, 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73F1CD52" w14:textId="0F4C0685" w:rsidR="008125FC" w:rsidRPr="008125FC" w:rsidRDefault="008125FC" w:rsidP="008125FC">
            <w:pPr>
              <w:rPr>
                <w:rFonts w:cs="Liberation Sans"/>
                <w:szCs w:val="20"/>
              </w:rPr>
            </w:pPr>
          </w:p>
        </w:tc>
      </w:tr>
      <w:tr w:rsidR="008125FC" w14:paraId="78A5FAF2" w14:textId="77777777" w:rsidTr="00334D00">
        <w:trPr>
          <w:cantSplit/>
          <w:trHeight w:val="337"/>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34CD17A0" w14:textId="5E991FB7" w:rsidR="008125FC" w:rsidRPr="008125FC" w:rsidRDefault="008125FC" w:rsidP="008125FC">
            <w:pPr>
              <w:rPr>
                <w:rFonts w:cs="Liberation Sans"/>
                <w:szCs w:val="20"/>
              </w:rPr>
            </w:pPr>
            <w:r w:rsidRPr="00E73844">
              <w:rPr>
                <w:rFonts w:cs="Liberation Sans"/>
                <w:szCs w:val="20"/>
              </w:rPr>
              <w:t>OET-082</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3B101C75" w14:textId="661E21C1" w:rsidR="008125FC" w:rsidRPr="008125FC" w:rsidRDefault="008125FC" w:rsidP="008125FC">
            <w:pPr>
              <w:rPr>
                <w:rFonts w:cs="Liberation Sans"/>
                <w:szCs w:val="20"/>
              </w:rPr>
            </w:pPr>
            <w:r w:rsidRPr="00DD5B30">
              <w:rPr>
                <w:rFonts w:cs="Liberation Sans"/>
                <w:i/>
                <w:szCs w:val="20"/>
              </w:rPr>
              <w:t>flood</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4208B58" w14:textId="37FCD82D" w:rsidR="008125FC" w:rsidRPr="008125FC" w:rsidRDefault="008125FC" w:rsidP="008125F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F8E9CD1" w14:textId="202AB0DB" w:rsidR="008125FC" w:rsidRPr="001B2E94" w:rsidRDefault="008125FC" w:rsidP="008125FC">
            <w:pPr>
              <w:rPr>
                <w:rFonts w:cs="Liberation Sans"/>
                <w:szCs w:val="20"/>
              </w:rPr>
            </w:pPr>
            <w:r w:rsidRPr="001B2E94">
              <w:rPr>
                <w:rFonts w:cs="Liberation Sans"/>
                <w:szCs w:val="20"/>
              </w:rPr>
              <w:t>aquatic, terrestrial</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3D22BC7E" w14:textId="55C8FDE6" w:rsidR="008125FC" w:rsidRPr="008125FC" w:rsidRDefault="008125FC" w:rsidP="008125FC">
            <w:pPr>
              <w:rPr>
                <w:rFonts w:cs="Liberation Sans"/>
                <w:szCs w:val="20"/>
              </w:rPr>
            </w:pPr>
            <w:r w:rsidRPr="00E73844">
              <w:rPr>
                <w:rFonts w:cs="Liberation Sans"/>
                <w:szCs w:val="20"/>
              </w:rPr>
              <w:t>1</w:t>
            </w:r>
          </w:p>
        </w:tc>
      </w:tr>
      <w:tr w:rsidR="008125FC" w14:paraId="7F7BEDC8" w14:textId="77777777" w:rsidTr="00334D00">
        <w:trPr>
          <w:cantSplit/>
          <w:trHeight w:val="34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54997DBD" w14:textId="35C66211" w:rsidR="008125FC" w:rsidRPr="00E73844" w:rsidRDefault="008125FC" w:rsidP="008125FC">
            <w:pPr>
              <w:rPr>
                <w:rFonts w:cs="Liberation Sans"/>
                <w:szCs w:val="20"/>
              </w:rPr>
            </w:pPr>
            <w:r w:rsidRPr="00E73844">
              <w:rPr>
                <w:rFonts w:cs="Liberation Sans"/>
                <w:szCs w:val="20"/>
              </w:rPr>
              <w:t>OET-083</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1F79AC21" w14:textId="05649578" w:rsidR="008125FC" w:rsidRPr="00E73844" w:rsidRDefault="008125FC" w:rsidP="008125FC">
            <w:pPr>
              <w:rPr>
                <w:rFonts w:cs="Liberation Sans"/>
                <w:szCs w:val="20"/>
              </w:rPr>
            </w:pPr>
            <w:r w:rsidRPr="00DD5B30">
              <w:rPr>
                <w:rFonts w:cs="Liberation Sans"/>
                <w:i/>
                <w:szCs w:val="20"/>
              </w:rPr>
              <w:t>fog</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9CD3A1E" w14:textId="318C17E2" w:rsidR="008125FC" w:rsidRPr="00E73844" w:rsidRDefault="008125FC" w:rsidP="008125FC">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13B595A" w14:textId="51DDC3D0" w:rsidR="008125FC" w:rsidRPr="001B2E94" w:rsidRDefault="00F41A5D" w:rsidP="008125FC">
            <w:pPr>
              <w:rPr>
                <w:rFonts w:cs="Liberation Sans"/>
                <w:szCs w:val="20"/>
              </w:rPr>
            </w:pPr>
            <w:r w:rsidRPr="001B2E94">
              <w:rPr>
                <w:rFonts w:cs="Liberation Sans"/>
                <w:szCs w:val="20"/>
              </w:rPr>
              <w:t>v</w:t>
            </w:r>
            <w:r w:rsidR="008125FC" w:rsidRPr="001B2E94">
              <w:rPr>
                <w:rFonts w:cs="Liberation Sans"/>
                <w:szCs w:val="20"/>
              </w:rPr>
              <w:t>isibility</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0CDFC457" w14:textId="30D0A47D" w:rsidR="008125FC" w:rsidRPr="00E73844" w:rsidRDefault="008125FC" w:rsidP="008125FC">
            <w:pPr>
              <w:rPr>
                <w:rFonts w:cs="Liberation Sans"/>
                <w:szCs w:val="20"/>
              </w:rPr>
            </w:pPr>
            <w:r w:rsidRPr="00E73844">
              <w:rPr>
                <w:rFonts w:cs="Liberation Sans"/>
                <w:szCs w:val="20"/>
              </w:rPr>
              <w:t>1</w:t>
            </w:r>
          </w:p>
        </w:tc>
      </w:tr>
      <w:tr w:rsidR="008125FC" w14:paraId="30B853FF" w14:textId="77777777" w:rsidTr="008125FC">
        <w:trPr>
          <w:cantSplit/>
          <w:trHeight w:val="407"/>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12991991" w14:textId="322AFA05" w:rsidR="008125FC" w:rsidRPr="008125FC" w:rsidRDefault="008125FC" w:rsidP="008125F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67688B3" w14:textId="1227368E" w:rsidR="008125FC" w:rsidRPr="008125FC" w:rsidRDefault="008125FC" w:rsidP="008125F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C66F745" w14:textId="54FFFCAD" w:rsidR="008125FC" w:rsidRPr="008125FC" w:rsidRDefault="008125FC" w:rsidP="008125F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528ED67" w14:textId="10E78C81" w:rsidR="008125FC" w:rsidRPr="001B2E94" w:rsidRDefault="008125FC" w:rsidP="008125FC">
            <w:pPr>
              <w:rPr>
                <w:rFonts w:cs="Liberation Sans"/>
                <w:szCs w:val="20"/>
              </w:rPr>
            </w:pPr>
            <w:r w:rsidRPr="001B2E94">
              <w:rPr>
                <w:rFonts w:cs="Liberation Sans"/>
                <w:szCs w:val="20"/>
              </w:rPr>
              <w:t>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E28725E" w14:textId="42CC406E" w:rsidR="008125FC" w:rsidRPr="008125FC" w:rsidRDefault="008125FC" w:rsidP="008125FC">
            <w:pPr>
              <w:rPr>
                <w:rFonts w:cs="Liberation Sans"/>
                <w:szCs w:val="20"/>
              </w:rPr>
            </w:pPr>
          </w:p>
        </w:tc>
      </w:tr>
      <w:tr w:rsidR="008125FC" w14:paraId="1CE655C0" w14:textId="77777777">
        <w:trPr>
          <w:cantSplit/>
          <w:trHeight w:val="303"/>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A7B1AEE" w14:textId="0BF04A26" w:rsidR="008125FC" w:rsidRPr="008125FC" w:rsidRDefault="008125FC" w:rsidP="008125FC">
            <w:pPr>
              <w:rPr>
                <w:rFonts w:cs="Liberation Sans"/>
                <w:szCs w:val="20"/>
              </w:rPr>
            </w:pPr>
            <w:r w:rsidRPr="00E73844">
              <w:rPr>
                <w:rFonts w:cs="Liberation Sans"/>
                <w:szCs w:val="20"/>
              </w:rPr>
              <w:t>OET-084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4FC4E644" w14:textId="28892166" w:rsidR="008125FC" w:rsidRPr="008125FC" w:rsidRDefault="008125FC" w:rsidP="008125FC">
            <w:pPr>
              <w:rPr>
                <w:rFonts w:cs="Liberation Sans"/>
                <w:szCs w:val="20"/>
              </w:rPr>
            </w:pPr>
            <w:r w:rsidRPr="00E73844">
              <w:rPr>
                <w:rFonts w:cs="Liberation Sans"/>
                <w:szCs w:val="20"/>
              </w:rPr>
              <w:t xml:space="preserve">food </w:t>
            </w:r>
            <w:r w:rsidRPr="00DD5B30">
              <w:rPr>
                <w:rFonts w:cs="Liberation Sans"/>
                <w:i/>
                <w:szCs w:val="20"/>
              </w:rPr>
              <w:t>contamination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FC29552" w14:textId="4E790886" w:rsidR="008125FC" w:rsidRPr="008125FC" w:rsidRDefault="008125FC" w:rsidP="008125FC">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6E743BA" w14:textId="4812CCBB" w:rsidR="008125FC" w:rsidRPr="001B2E94" w:rsidRDefault="008125FC" w:rsidP="008125FC">
            <w:pPr>
              <w:rPr>
                <w:rFonts w:cs="Liberation Sans"/>
                <w:szCs w:val="20"/>
              </w:rPr>
            </w:pPr>
            <w:r w:rsidRPr="001B2E94">
              <w:rPr>
                <w:rFonts w:cs="Liberation Sans"/>
                <w:szCs w:val="20"/>
              </w:rPr>
              <w:t>physical, fauna, flora</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211E27B7" w14:textId="36D49D15" w:rsidR="008125FC" w:rsidRPr="008125FC" w:rsidRDefault="008125FC" w:rsidP="008125FC">
            <w:pPr>
              <w:rPr>
                <w:rFonts w:cs="Liberation Sans"/>
                <w:szCs w:val="20"/>
              </w:rPr>
            </w:pPr>
            <w:r w:rsidRPr="00E73844">
              <w:rPr>
                <w:rFonts w:cs="Liberation Sans"/>
                <w:szCs w:val="20"/>
              </w:rPr>
              <w:t>1</w:t>
            </w:r>
          </w:p>
        </w:tc>
      </w:tr>
      <w:tr w:rsidR="008125FC" w14:paraId="042F605D" w14:textId="77777777" w:rsidTr="00334D00">
        <w:trPr>
          <w:cantSplit/>
          <w:trHeight w:val="347"/>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4B74580D" w14:textId="78306ECC" w:rsidR="008125FC" w:rsidRPr="008125FC" w:rsidRDefault="008125FC" w:rsidP="008125FC">
            <w:pPr>
              <w:rPr>
                <w:rFonts w:cs="Liberation Sans"/>
                <w:szCs w:val="20"/>
              </w:rPr>
            </w:pPr>
            <w:r w:rsidRPr="00E73844">
              <w:rPr>
                <w:rFonts w:cs="Liberation Sans"/>
                <w:szCs w:val="20"/>
              </w:rPr>
              <w:t>OET-085</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4962D87E" w14:textId="20A1D029" w:rsidR="008125FC" w:rsidRPr="008125FC" w:rsidRDefault="008125FC" w:rsidP="008125FC">
            <w:pPr>
              <w:rPr>
                <w:rFonts w:cs="Liberation Sans"/>
                <w:szCs w:val="20"/>
              </w:rPr>
            </w:pPr>
            <w:r w:rsidRPr="00E73844">
              <w:rPr>
                <w:rFonts w:cs="Liberation Sans"/>
                <w:szCs w:val="20"/>
              </w:rPr>
              <w:t xml:space="preserve">food safety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0183795" w14:textId="03ED4730" w:rsidR="008125FC" w:rsidRPr="008125FC" w:rsidRDefault="008125FC" w:rsidP="008125FC">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C1938DA" w14:textId="1E4794B8" w:rsidR="008125FC" w:rsidRPr="001B2E94" w:rsidRDefault="008125FC" w:rsidP="008125FC">
            <w:pPr>
              <w:rPr>
                <w:rFonts w:cs="Liberation Sans"/>
                <w:szCs w:val="20"/>
              </w:rPr>
            </w:pPr>
            <w:r w:rsidRPr="001B2E94">
              <w:rPr>
                <w:rFonts w:cs="Liberation Sans"/>
                <w:szCs w:val="20"/>
              </w:rPr>
              <w:t>physical, fauna, flora</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1EA6E86D" w14:textId="02024A83" w:rsidR="008125FC" w:rsidRPr="008125FC" w:rsidRDefault="008125FC" w:rsidP="008125FC">
            <w:pPr>
              <w:rPr>
                <w:rFonts w:cs="Liberation Sans"/>
                <w:szCs w:val="20"/>
              </w:rPr>
            </w:pPr>
            <w:r w:rsidRPr="00E73844">
              <w:rPr>
                <w:rFonts w:cs="Liberation Sans"/>
                <w:szCs w:val="20"/>
              </w:rPr>
              <w:t>1</w:t>
            </w:r>
          </w:p>
        </w:tc>
      </w:tr>
      <w:tr w:rsidR="008125FC" w14:paraId="5DB9829C"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8907D32" w14:textId="5AF6518C" w:rsidR="008125FC" w:rsidRPr="008125FC" w:rsidRDefault="008125FC" w:rsidP="008125FC">
            <w:pPr>
              <w:rPr>
                <w:rFonts w:cs="Liberation Sans"/>
                <w:szCs w:val="20"/>
              </w:rPr>
            </w:pPr>
            <w:r w:rsidRPr="00E73844">
              <w:rPr>
                <w:rFonts w:cs="Liberation Sans"/>
                <w:szCs w:val="20"/>
              </w:rPr>
              <w:t>OET-086</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4A1F9D7D" w14:textId="31CB6E4D" w:rsidR="008125FC" w:rsidRPr="008125FC" w:rsidRDefault="008125FC" w:rsidP="008125FC">
            <w:pPr>
              <w:rPr>
                <w:rFonts w:cs="Liberation Sans"/>
                <w:szCs w:val="20"/>
              </w:rPr>
            </w:pPr>
            <w:r w:rsidRPr="00E73844">
              <w:rPr>
                <w:rFonts w:cs="Liberation Sans"/>
                <w:szCs w:val="20"/>
              </w:rPr>
              <w:t xml:space="preserve">food supply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9E99256" w14:textId="6BF15A82" w:rsidR="008125FC" w:rsidRPr="008125FC" w:rsidRDefault="008125FC" w:rsidP="008125FC">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09FC37C" w14:textId="5D546FC2" w:rsidR="008125FC" w:rsidRPr="001B2E94" w:rsidRDefault="008125FC" w:rsidP="008125FC">
            <w:pPr>
              <w:rPr>
                <w:rFonts w:cs="Liberation Sans"/>
                <w:szCs w:val="20"/>
              </w:rPr>
            </w:pPr>
            <w:r w:rsidRPr="001B2E94">
              <w:rPr>
                <w:rFonts w:cs="Liberation Sans"/>
                <w:szCs w:val="20"/>
              </w:rPr>
              <w:t>physical, fauna, flora</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1C1B4883" w14:textId="24908A73" w:rsidR="008125FC" w:rsidRPr="008125FC" w:rsidRDefault="008125FC" w:rsidP="008125FC">
            <w:pPr>
              <w:rPr>
                <w:rFonts w:cs="Liberation Sans"/>
                <w:szCs w:val="20"/>
              </w:rPr>
            </w:pPr>
            <w:r w:rsidRPr="00E73844">
              <w:rPr>
                <w:rFonts w:cs="Liberation Sans"/>
                <w:szCs w:val="20"/>
              </w:rPr>
              <w:t>1</w:t>
            </w:r>
          </w:p>
        </w:tc>
      </w:tr>
      <w:tr w:rsidR="008125FC" w14:paraId="34900C44" w14:textId="77777777" w:rsidTr="008125FC">
        <w:trPr>
          <w:cantSplit/>
          <w:trHeight w:val="349"/>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347E29E0" w14:textId="67C286A8" w:rsidR="008125FC" w:rsidRPr="00E73844" w:rsidRDefault="008125FC" w:rsidP="008125FC">
            <w:pPr>
              <w:rPr>
                <w:rFonts w:cs="Liberation Sans"/>
                <w:szCs w:val="20"/>
              </w:rPr>
            </w:pPr>
            <w:r w:rsidRPr="00E73844">
              <w:rPr>
                <w:rFonts w:cs="Liberation Sans"/>
                <w:szCs w:val="20"/>
              </w:rPr>
              <w:t>OET-087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719401A" w14:textId="6502AF9F" w:rsidR="008125FC" w:rsidRPr="00E73844" w:rsidRDefault="008125FC" w:rsidP="008125FC">
            <w:pPr>
              <w:rPr>
                <w:rFonts w:cs="Liberation Sans"/>
                <w:szCs w:val="20"/>
              </w:rPr>
            </w:pPr>
            <w:r w:rsidRPr="00E73844">
              <w:rPr>
                <w:rFonts w:cs="Liberation Sans"/>
                <w:szCs w:val="20"/>
              </w:rPr>
              <w:t xml:space="preserve">forest </w:t>
            </w:r>
            <w:r w:rsidRPr="00DD5B30">
              <w:rPr>
                <w:rFonts w:cs="Liberation Sans"/>
                <w:i/>
                <w:szCs w:val="20"/>
              </w:rPr>
              <w:t>fire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EBD1B75" w14:textId="5496F0AE" w:rsidR="008125FC" w:rsidRPr="00E73844" w:rsidRDefault="008125FC" w:rsidP="008125FC">
            <w:pPr>
              <w:rPr>
                <w:rFonts w:cs="Liberation Sans"/>
                <w:szCs w:val="20"/>
              </w:rPr>
            </w:pPr>
            <w:r w:rsidRPr="00E73844">
              <w:rPr>
                <w:rFonts w:cs="Liberation Sans"/>
                <w:szCs w:val="20"/>
              </w:rPr>
              <w:t>Fire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7D33491" w14:textId="53E9C726" w:rsidR="008125FC" w:rsidRPr="001B2E94" w:rsidRDefault="008125FC" w:rsidP="008125FC">
            <w:pPr>
              <w:rPr>
                <w:rFonts w:cs="Liberation Sans"/>
                <w:szCs w:val="20"/>
              </w:rPr>
            </w:pPr>
            <w:r w:rsidRPr="001B2E94">
              <w:rPr>
                <w:rFonts w:cs="Liberation Sans"/>
                <w:szCs w:val="20"/>
              </w:rPr>
              <w:t>(all)</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0C946915" w14:textId="67D0A15D" w:rsidR="008125FC" w:rsidRPr="00E73844" w:rsidRDefault="008125FC" w:rsidP="008125FC">
            <w:pPr>
              <w:rPr>
                <w:rFonts w:cs="Liberation Sans"/>
                <w:szCs w:val="20"/>
              </w:rPr>
            </w:pPr>
            <w:r w:rsidRPr="00E73844">
              <w:rPr>
                <w:rFonts w:cs="Liberation Sans"/>
                <w:szCs w:val="20"/>
              </w:rPr>
              <w:t>1</w:t>
            </w:r>
          </w:p>
        </w:tc>
      </w:tr>
      <w:tr w:rsidR="008125FC" w14:paraId="22629A56" w14:textId="77777777" w:rsidTr="008125FC">
        <w:trPr>
          <w:cantSplit/>
          <w:trHeight w:val="354"/>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0D47D47" w14:textId="75C027C4" w:rsidR="008125FC" w:rsidRPr="008125FC" w:rsidRDefault="008125FC" w:rsidP="008125F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2D6E821" w14:textId="4F3CA7EB" w:rsidR="008125FC" w:rsidRPr="008125FC" w:rsidRDefault="008125FC" w:rsidP="008125F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99423EF" w14:textId="3D74EDD6" w:rsidR="008125FC" w:rsidRPr="008125FC" w:rsidRDefault="008125FC" w:rsidP="008125F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33381E1" w14:textId="2C5DC504" w:rsidR="008125FC" w:rsidRPr="001B2E94" w:rsidRDefault="008125FC" w:rsidP="008125FC">
            <w:pPr>
              <w:rPr>
                <w:rFonts w:cs="Liberation Sans"/>
                <w:szCs w:val="20"/>
              </w:rPr>
            </w:pPr>
            <w:r w:rsidRPr="001B2E94">
              <w:rPr>
                <w:rFonts w:cs="Liberation Sans"/>
                <w:szCs w:val="20"/>
              </w:rPr>
              <w:t>terrestrial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A0A90D2" w14:textId="5CD16305" w:rsidR="008125FC" w:rsidRPr="008125FC" w:rsidRDefault="008125FC" w:rsidP="008125FC">
            <w:pPr>
              <w:rPr>
                <w:rFonts w:cs="Liberation Sans"/>
                <w:szCs w:val="20"/>
              </w:rPr>
            </w:pPr>
          </w:p>
        </w:tc>
      </w:tr>
      <w:tr w:rsidR="008125FC" w14:paraId="2FEC5898" w14:textId="77777777" w:rsidTr="008125FC">
        <w:trPr>
          <w:cantSplit/>
          <w:trHeight w:val="361"/>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2EAB9C53" w14:textId="6C4D2690" w:rsidR="008125FC" w:rsidRPr="00E73844" w:rsidRDefault="008125FC" w:rsidP="008125FC">
            <w:pPr>
              <w:rPr>
                <w:rFonts w:cs="Liberation Sans"/>
                <w:szCs w:val="20"/>
              </w:rPr>
            </w:pPr>
            <w:r w:rsidRPr="00E73844">
              <w:rPr>
                <w:rFonts w:cs="Liberation Sans"/>
                <w:szCs w:val="20"/>
              </w:rPr>
              <w:t>OET-088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0898E476" w14:textId="120EFCCA" w:rsidR="008125FC" w:rsidRPr="00E73844" w:rsidRDefault="008125FC" w:rsidP="008125FC">
            <w:pPr>
              <w:rPr>
                <w:rFonts w:cs="Liberation Sans"/>
                <w:szCs w:val="20"/>
              </w:rPr>
            </w:pPr>
            <w:r w:rsidRPr="00DD5B30">
              <w:rPr>
                <w:rFonts w:cs="Liberation Sans"/>
                <w:i/>
                <w:szCs w:val="20"/>
              </w:rPr>
              <w:t>freeze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C814135" w14:textId="3B5DF6D1" w:rsidR="008125FC" w:rsidRPr="00E73844" w:rsidRDefault="008125FC" w:rsidP="008125FC">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5AF6CE4" w14:textId="7D2696C5" w:rsidR="008125FC" w:rsidRPr="001B2E94" w:rsidRDefault="00F105E1" w:rsidP="008125FC">
            <w:pPr>
              <w:rPr>
                <w:rFonts w:cs="Liberation Sans"/>
                <w:szCs w:val="20"/>
              </w:rPr>
            </w:pPr>
            <w:r w:rsidRPr="001B2E94">
              <w:rPr>
                <w:rFonts w:cs="Liberation Sans"/>
                <w:szCs w:val="20"/>
              </w:rPr>
              <w:t>t</w:t>
            </w:r>
            <w:r w:rsidR="008125FC" w:rsidRPr="001B2E94">
              <w:rPr>
                <w:rFonts w:cs="Liberation Sans"/>
                <w:szCs w:val="20"/>
              </w:rPr>
              <w:t>emperature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25F12A31" w14:textId="580783A9" w:rsidR="008125FC" w:rsidRPr="00E73844" w:rsidRDefault="008125FC" w:rsidP="008125FC">
            <w:pPr>
              <w:rPr>
                <w:rFonts w:cs="Liberation Sans"/>
                <w:szCs w:val="20"/>
              </w:rPr>
            </w:pPr>
            <w:r w:rsidRPr="00E73844">
              <w:rPr>
                <w:rFonts w:cs="Liberation Sans"/>
                <w:szCs w:val="20"/>
              </w:rPr>
              <w:t>1</w:t>
            </w:r>
          </w:p>
        </w:tc>
      </w:tr>
      <w:tr w:rsidR="008125FC" w14:paraId="31E69D68" w14:textId="77777777" w:rsidTr="008125FC">
        <w:trPr>
          <w:cantSplit/>
          <w:trHeight w:val="367"/>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3BC7AB1C" w14:textId="41E43EE1" w:rsidR="008125FC" w:rsidRPr="008125FC" w:rsidRDefault="008125FC" w:rsidP="008125F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5FC3127" w14:textId="6C6FA4B7" w:rsidR="008125FC" w:rsidRPr="008125FC" w:rsidRDefault="008125FC" w:rsidP="008125F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6F69928" w14:textId="154DC608" w:rsidR="008125FC" w:rsidRPr="008125FC" w:rsidRDefault="008125FC" w:rsidP="008125F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D5E7444" w14:textId="029EE66B" w:rsidR="008125FC" w:rsidRPr="001B2E94" w:rsidRDefault="008125FC" w:rsidP="008125FC">
            <w:pPr>
              <w:rPr>
                <w:rFonts w:cs="Liberation Sans"/>
                <w:strike/>
                <w:szCs w:val="20"/>
              </w:rPr>
            </w:pPr>
            <w:r w:rsidRPr="001B2E94">
              <w:rPr>
                <w:rFonts w:cs="Liberation Sans"/>
                <w:szCs w:val="20"/>
              </w:rPr>
              <w:t xml:space="preserve">aquatic, terrestrial, </w:t>
            </w:r>
            <w:r w:rsidRPr="001B2E94">
              <w:rPr>
                <w:rFonts w:cs="Liberation Sans"/>
                <w:strike/>
                <w:szCs w:val="20"/>
              </w:rPr>
              <w:t>airborne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B9F1B49" w14:textId="5176DCF5" w:rsidR="008125FC" w:rsidRPr="008125FC" w:rsidRDefault="008125FC" w:rsidP="008125FC">
            <w:pPr>
              <w:rPr>
                <w:rFonts w:cs="Liberation Sans"/>
                <w:szCs w:val="20"/>
              </w:rPr>
            </w:pPr>
          </w:p>
        </w:tc>
      </w:tr>
      <w:tr w:rsidR="00F105E1" w14:paraId="024CA7E8" w14:textId="77777777" w:rsidTr="00F105E1">
        <w:trPr>
          <w:cantSplit/>
          <w:trHeight w:val="372"/>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3711DA52" w14:textId="6342468B" w:rsidR="00F105E1" w:rsidRPr="00E73844" w:rsidRDefault="00F105E1" w:rsidP="008125FC">
            <w:pPr>
              <w:rPr>
                <w:rFonts w:cs="Liberation Sans"/>
                <w:szCs w:val="20"/>
              </w:rPr>
            </w:pPr>
            <w:r w:rsidRPr="00E73844">
              <w:rPr>
                <w:rFonts w:cs="Liberation Sans"/>
                <w:szCs w:val="20"/>
              </w:rPr>
              <w:t>OET-089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42F14452" w14:textId="7269E796" w:rsidR="00F105E1" w:rsidRPr="00E73844" w:rsidRDefault="00F105E1" w:rsidP="008125FC">
            <w:pPr>
              <w:rPr>
                <w:rFonts w:cs="Liberation Sans"/>
                <w:szCs w:val="20"/>
              </w:rPr>
            </w:pPr>
            <w:r w:rsidRPr="00E73844">
              <w:rPr>
                <w:rFonts w:cs="Liberation Sans"/>
                <w:szCs w:val="20"/>
              </w:rPr>
              <w:t xml:space="preserve">freezing </w:t>
            </w:r>
            <w:r w:rsidRPr="00DD5B30">
              <w:rPr>
                <w:rFonts w:cs="Liberation Sans"/>
                <w:i/>
                <w:szCs w:val="20"/>
              </w:rPr>
              <w:t>drizzle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CD6D109" w14:textId="57EC091F" w:rsidR="00F105E1" w:rsidRPr="00E73844" w:rsidRDefault="00F105E1" w:rsidP="008125FC">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81E188B" w14:textId="202AFCFD" w:rsidR="00F105E1" w:rsidRPr="001B2E94" w:rsidRDefault="00F105E1" w:rsidP="008125FC">
            <w:pPr>
              <w:rPr>
                <w:rFonts w:cs="Liberation Sans"/>
                <w:szCs w:val="20"/>
              </w:rPr>
            </w:pPr>
            <w:r w:rsidRPr="001B2E94">
              <w:rPr>
                <w:rFonts w:cs="Liberation Sans"/>
                <w:szCs w:val="20"/>
              </w:rPr>
              <w:t>temperature, precipitation</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55A050E8" w14:textId="6CCFB464" w:rsidR="00F105E1" w:rsidRPr="00E73844" w:rsidRDefault="00F105E1" w:rsidP="008125FC">
            <w:pPr>
              <w:rPr>
                <w:rFonts w:cs="Liberation Sans"/>
                <w:szCs w:val="20"/>
              </w:rPr>
            </w:pPr>
            <w:r w:rsidRPr="00E73844">
              <w:rPr>
                <w:rFonts w:cs="Liberation Sans"/>
                <w:szCs w:val="20"/>
              </w:rPr>
              <w:t>1</w:t>
            </w:r>
          </w:p>
        </w:tc>
      </w:tr>
      <w:tr w:rsidR="00F105E1" w14:paraId="5E6B9AC6" w14:textId="77777777" w:rsidTr="00F105E1">
        <w:trPr>
          <w:cantSplit/>
          <w:trHeight w:val="378"/>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731691B" w14:textId="26DC0F43" w:rsidR="00F105E1" w:rsidRPr="008125FC" w:rsidRDefault="00F105E1" w:rsidP="008125F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D9A3834" w14:textId="77C241F9" w:rsidR="00F105E1" w:rsidRPr="008125FC" w:rsidRDefault="00F105E1" w:rsidP="008125F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06B056B" w14:textId="651FA4D2" w:rsidR="00F105E1" w:rsidRPr="008125FC" w:rsidRDefault="00F105E1" w:rsidP="008125F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4BBD49C" w14:textId="1E5C48AF" w:rsidR="00F105E1" w:rsidRPr="001B2E94" w:rsidRDefault="00F105E1" w:rsidP="008125FC">
            <w:pPr>
              <w:rPr>
                <w:rFonts w:cs="Liberation Sans"/>
                <w:szCs w:val="20"/>
              </w:rPr>
            </w:pPr>
            <w:r w:rsidRPr="001B2E94">
              <w:rPr>
                <w:rFonts w:cs="Liberation Sans"/>
                <w:szCs w:val="20"/>
              </w:rPr>
              <w:t>aquatic, terrestrial, 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4D80604" w14:textId="20FEDF78" w:rsidR="00F105E1" w:rsidRPr="008125FC" w:rsidRDefault="00F105E1" w:rsidP="008125FC">
            <w:pPr>
              <w:rPr>
                <w:rFonts w:cs="Liberation Sans"/>
                <w:szCs w:val="20"/>
              </w:rPr>
            </w:pPr>
          </w:p>
        </w:tc>
      </w:tr>
      <w:tr w:rsidR="00F105E1" w14:paraId="777247B7" w14:textId="77777777" w:rsidTr="00F105E1">
        <w:trPr>
          <w:cantSplit/>
          <w:trHeight w:val="385"/>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29D642EB" w14:textId="4F9B7319" w:rsidR="00F105E1" w:rsidRPr="00E73844" w:rsidRDefault="00F105E1" w:rsidP="008125FC">
            <w:pPr>
              <w:rPr>
                <w:rFonts w:cs="Liberation Sans"/>
                <w:szCs w:val="20"/>
              </w:rPr>
            </w:pPr>
            <w:r w:rsidRPr="00E73844">
              <w:rPr>
                <w:rFonts w:cs="Liberation Sans"/>
                <w:szCs w:val="20"/>
              </w:rPr>
              <w:t>OET-090</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1BD202AC" w14:textId="51DF5E50" w:rsidR="00F105E1" w:rsidRPr="00E73844" w:rsidRDefault="00F105E1" w:rsidP="008125FC">
            <w:pPr>
              <w:rPr>
                <w:rFonts w:cs="Liberation Sans"/>
                <w:szCs w:val="20"/>
              </w:rPr>
            </w:pPr>
            <w:r w:rsidRPr="00E73844">
              <w:rPr>
                <w:rFonts w:cs="Liberation Sans"/>
                <w:szCs w:val="20"/>
              </w:rPr>
              <w:t xml:space="preserve">freezing </w:t>
            </w:r>
            <w:r w:rsidRPr="00DD5B30">
              <w:rPr>
                <w:rFonts w:cs="Liberation Sans"/>
                <w:i/>
                <w:szCs w:val="20"/>
              </w:rPr>
              <w:t>rain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2BD3708" w14:textId="69996169" w:rsidR="00F105E1" w:rsidRPr="00E73844" w:rsidRDefault="00F105E1" w:rsidP="008125FC">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FF510BD" w14:textId="119EC580" w:rsidR="00F105E1" w:rsidRPr="001B2E94" w:rsidRDefault="00F105E1" w:rsidP="008125FC">
            <w:pPr>
              <w:rPr>
                <w:rFonts w:cs="Liberation Sans"/>
                <w:szCs w:val="20"/>
              </w:rPr>
            </w:pPr>
            <w:r w:rsidRPr="001B2E94">
              <w:rPr>
                <w:rFonts w:cs="Liberation Sans"/>
                <w:szCs w:val="20"/>
              </w:rPr>
              <w:t>temperature, precipitation</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478FEC8A" w14:textId="2E82438D" w:rsidR="00F105E1" w:rsidRPr="00E73844" w:rsidRDefault="00F105E1" w:rsidP="008125FC">
            <w:pPr>
              <w:rPr>
                <w:rFonts w:cs="Liberation Sans"/>
                <w:szCs w:val="20"/>
              </w:rPr>
            </w:pPr>
            <w:r w:rsidRPr="00E73844">
              <w:rPr>
                <w:rFonts w:cs="Liberation Sans"/>
                <w:szCs w:val="20"/>
              </w:rPr>
              <w:t>1</w:t>
            </w:r>
          </w:p>
        </w:tc>
      </w:tr>
      <w:tr w:rsidR="00F105E1" w14:paraId="134C6B23" w14:textId="77777777" w:rsidTr="00F105E1">
        <w:trPr>
          <w:cantSplit/>
          <w:trHeight w:val="39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11D772B" w14:textId="78BB96F7" w:rsidR="00F105E1" w:rsidRPr="008125FC" w:rsidRDefault="00F105E1" w:rsidP="008125F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2719346" w14:textId="316D86F6" w:rsidR="00F105E1" w:rsidRPr="008125FC" w:rsidRDefault="00F105E1" w:rsidP="008125F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A2BB86D" w14:textId="1EC0F616" w:rsidR="00F105E1" w:rsidRPr="008125FC" w:rsidRDefault="00F105E1" w:rsidP="008125F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A4EF8D4" w14:textId="0BAA8A45" w:rsidR="00F105E1" w:rsidRPr="001B2E94" w:rsidRDefault="00F105E1" w:rsidP="008125FC">
            <w:pPr>
              <w:rPr>
                <w:rFonts w:cs="Liberation Sans"/>
                <w:szCs w:val="20"/>
              </w:rPr>
            </w:pPr>
            <w:r w:rsidRPr="001B2E94">
              <w:rPr>
                <w:rFonts w:cs="Liberation Sans"/>
                <w:szCs w:val="20"/>
              </w:rPr>
              <w:t>aquatic, terrestrial, airborne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2AC9E93" w14:textId="002BE1CE" w:rsidR="00F105E1" w:rsidRPr="008125FC" w:rsidRDefault="00F105E1" w:rsidP="008125FC">
            <w:pPr>
              <w:rPr>
                <w:rFonts w:cs="Liberation Sans"/>
                <w:szCs w:val="20"/>
              </w:rPr>
            </w:pPr>
          </w:p>
        </w:tc>
      </w:tr>
      <w:tr w:rsidR="00F105E1" w14:paraId="33795896" w14:textId="77777777" w:rsidTr="00F105E1">
        <w:trPr>
          <w:cantSplit/>
          <w:trHeight w:val="396"/>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1F5B94D4" w14:textId="318FF90E" w:rsidR="00F105E1" w:rsidRPr="00F105E1" w:rsidRDefault="00F105E1" w:rsidP="00F105E1">
            <w:pPr>
              <w:rPr>
                <w:rFonts w:cs="Liberation Sans"/>
                <w:szCs w:val="20"/>
              </w:rPr>
            </w:pPr>
            <w:r w:rsidRPr="00F105E1">
              <w:rPr>
                <w:rFonts w:cs="Liberation Sans"/>
                <w:szCs w:val="20"/>
              </w:rPr>
              <w:t>OET-091</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176953A6" w14:textId="545DF336" w:rsidR="00F105E1" w:rsidRPr="00F105E1" w:rsidRDefault="00F105E1" w:rsidP="00F105E1">
            <w:pPr>
              <w:rPr>
                <w:rFonts w:cs="Liberation Sans"/>
                <w:szCs w:val="20"/>
              </w:rPr>
            </w:pPr>
            <w:r w:rsidRPr="00F105E1">
              <w:rPr>
                <w:rFonts w:cs="Liberation Sans"/>
                <w:szCs w:val="20"/>
              </w:rPr>
              <w:t xml:space="preserve">freezing </w:t>
            </w:r>
            <w:r w:rsidRPr="00DD5B30">
              <w:rPr>
                <w:rFonts w:cs="Liberation Sans"/>
                <w:i/>
                <w:szCs w:val="20"/>
              </w:rPr>
              <w:t>spray</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EBAB77C" w14:textId="2169E434" w:rsidR="00F105E1" w:rsidRPr="00F105E1" w:rsidRDefault="00F105E1" w:rsidP="00F105E1">
            <w:pPr>
              <w:rPr>
                <w:rFonts w:cs="Liberation Sans"/>
                <w:szCs w:val="20"/>
              </w:rPr>
            </w:pPr>
            <w:r w:rsidRPr="00F105E1">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C1DE205" w14:textId="068D7016" w:rsidR="00F105E1" w:rsidRPr="001B2E94" w:rsidRDefault="00F105E1" w:rsidP="00F105E1">
            <w:pPr>
              <w:rPr>
                <w:rFonts w:cs="Liberation Sans"/>
                <w:szCs w:val="20"/>
              </w:rPr>
            </w:pPr>
            <w:r w:rsidRPr="001B2E94">
              <w:rPr>
                <w:rFonts w:cs="Liberation Sans"/>
                <w:szCs w:val="20"/>
              </w:rPr>
              <w:t>temperature</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174A8B7" w14:textId="6A5AD1BD" w:rsidR="00F105E1" w:rsidRPr="00F105E1" w:rsidRDefault="00F105E1" w:rsidP="00F105E1">
            <w:pPr>
              <w:rPr>
                <w:rFonts w:cs="Liberation Sans"/>
                <w:szCs w:val="20"/>
              </w:rPr>
            </w:pPr>
            <w:r w:rsidRPr="00F105E1">
              <w:rPr>
                <w:rFonts w:cs="Liberation Sans"/>
                <w:szCs w:val="20"/>
              </w:rPr>
              <w:t>1</w:t>
            </w:r>
          </w:p>
        </w:tc>
      </w:tr>
      <w:tr w:rsidR="00F105E1" w14:paraId="41591682" w14:textId="77777777" w:rsidTr="00334D00">
        <w:trPr>
          <w:cantSplit/>
          <w:trHeight w:val="385"/>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5B6C93F" w14:textId="5D58C525" w:rsidR="00F105E1" w:rsidRPr="00F105E1" w:rsidRDefault="00F105E1" w:rsidP="00F105E1">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053642F" w14:textId="3D2876AF" w:rsidR="00F105E1" w:rsidRPr="00F105E1" w:rsidRDefault="00F105E1" w:rsidP="00F105E1">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A3720F0" w14:textId="5945CA03" w:rsidR="00F105E1" w:rsidRPr="00F105E1" w:rsidRDefault="00F105E1" w:rsidP="00F105E1">
            <w:pPr>
              <w:rPr>
                <w:rFonts w:cs="Liberation Sans"/>
                <w:szCs w:val="20"/>
              </w:rPr>
            </w:pPr>
            <w:r>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FF76411" w14:textId="226DDB86" w:rsidR="00F105E1" w:rsidRPr="001B2E94" w:rsidRDefault="00F105E1" w:rsidP="00F105E1">
            <w:pPr>
              <w:rPr>
                <w:rFonts w:cs="Liberation Sans"/>
                <w:szCs w:val="20"/>
              </w:rPr>
            </w:pPr>
            <w:r w:rsidRPr="001B2E94">
              <w:rPr>
                <w:rFonts w:cs="Liberation Sans"/>
                <w:szCs w:val="20"/>
              </w:rPr>
              <w:t xml:space="preserve">aquatic, </w:t>
            </w:r>
            <w:r w:rsidRPr="001B2E94">
              <w:rPr>
                <w:rFonts w:cs="Liberation Sans"/>
                <w:strike/>
                <w:szCs w:val="20"/>
              </w:rPr>
              <w:t>terrestrial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0C6AFF4" w14:textId="46B0091F" w:rsidR="00F105E1" w:rsidRPr="00F105E1" w:rsidRDefault="00F105E1" w:rsidP="00F105E1">
            <w:pPr>
              <w:rPr>
                <w:rFonts w:cs="Liberation Sans"/>
                <w:szCs w:val="20"/>
              </w:rPr>
            </w:pPr>
          </w:p>
        </w:tc>
      </w:tr>
      <w:tr w:rsidR="00F105E1" w14:paraId="5BFA2153" w14:textId="77777777" w:rsidTr="00F105E1">
        <w:trPr>
          <w:cantSplit/>
          <w:trHeight w:val="366"/>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11FE563D" w14:textId="4036C9A3" w:rsidR="00F105E1" w:rsidRPr="00E73844" w:rsidRDefault="00F105E1" w:rsidP="00F105E1">
            <w:pPr>
              <w:rPr>
                <w:rFonts w:cs="Liberation Sans"/>
                <w:szCs w:val="20"/>
              </w:rPr>
            </w:pPr>
            <w:r w:rsidRPr="00E73844">
              <w:rPr>
                <w:rFonts w:cs="Liberation Sans"/>
                <w:szCs w:val="20"/>
              </w:rPr>
              <w:t>OET-092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653F2DE9" w14:textId="1E411850" w:rsidR="00F105E1" w:rsidRPr="00E73844" w:rsidRDefault="00F105E1" w:rsidP="00F105E1">
            <w:pPr>
              <w:rPr>
                <w:rFonts w:cs="Liberation Sans"/>
                <w:szCs w:val="20"/>
              </w:rPr>
            </w:pPr>
            <w:r w:rsidRPr="00DD5B30">
              <w:rPr>
                <w:rFonts w:cs="Liberation Sans"/>
                <w:i/>
                <w:szCs w:val="20"/>
              </w:rPr>
              <w:t>frost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3D135FC" w14:textId="3D10A40A" w:rsidR="00F105E1" w:rsidRPr="00E73844" w:rsidRDefault="00F105E1" w:rsidP="00F105E1">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C10E56E" w14:textId="40273A22" w:rsidR="00F105E1" w:rsidRPr="001B2E94" w:rsidRDefault="00F105E1" w:rsidP="00F105E1">
            <w:pPr>
              <w:rPr>
                <w:rFonts w:cs="Liberation Sans"/>
                <w:szCs w:val="20"/>
              </w:rPr>
            </w:pPr>
            <w:r w:rsidRPr="001B2E94">
              <w:rPr>
                <w:rFonts w:cs="Liberation Sans"/>
                <w:szCs w:val="20"/>
              </w:rPr>
              <w:t>temperature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F3E817B" w14:textId="1D25F665" w:rsidR="00F105E1" w:rsidRPr="00E73844" w:rsidRDefault="00F105E1" w:rsidP="00F105E1">
            <w:pPr>
              <w:rPr>
                <w:rFonts w:cs="Liberation Sans"/>
                <w:szCs w:val="20"/>
              </w:rPr>
            </w:pPr>
            <w:r w:rsidRPr="00E73844">
              <w:rPr>
                <w:rFonts w:cs="Liberation Sans"/>
                <w:szCs w:val="20"/>
              </w:rPr>
              <w:t>1</w:t>
            </w:r>
          </w:p>
        </w:tc>
      </w:tr>
      <w:tr w:rsidR="00F105E1" w14:paraId="25716CD9" w14:textId="77777777" w:rsidTr="00F105E1">
        <w:trPr>
          <w:cantSplit/>
          <w:trHeight w:val="366"/>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11C13E2A" w14:textId="327EA96F" w:rsidR="00F105E1" w:rsidRPr="00F105E1" w:rsidRDefault="00F105E1" w:rsidP="00F105E1">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D7A88EE" w14:textId="7FBA043A" w:rsidR="00F105E1" w:rsidRPr="00F105E1" w:rsidRDefault="00F105E1" w:rsidP="00F105E1">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0E3EABB" w14:textId="2924E6C2" w:rsidR="00F105E1" w:rsidRPr="00F105E1" w:rsidRDefault="00F105E1" w:rsidP="00F105E1">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2B0BA5C" w14:textId="1A7B94CB" w:rsidR="00F105E1" w:rsidRPr="001B2E94" w:rsidRDefault="00F105E1" w:rsidP="00F105E1">
            <w:pPr>
              <w:rPr>
                <w:rFonts w:cs="Liberation Sans"/>
                <w:szCs w:val="20"/>
              </w:rPr>
            </w:pPr>
            <w:r w:rsidRPr="001B2E94">
              <w:rPr>
                <w:rFonts w:cs="Liberation Sans"/>
                <w:strike/>
                <w:szCs w:val="20"/>
              </w:rPr>
              <w:t>aquatic</w:t>
            </w:r>
            <w:r w:rsidRPr="001B2E94">
              <w:rPr>
                <w:rFonts w:cs="Liberation Sans"/>
                <w:szCs w:val="20"/>
              </w:rPr>
              <w:t xml:space="preserve">, terrestrial, </w:t>
            </w:r>
            <w:r w:rsidRPr="001B2E94">
              <w:rPr>
                <w:rFonts w:cs="Liberation Sans"/>
                <w:strike/>
                <w:szCs w:val="20"/>
              </w:rPr>
              <w:t>airborne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0EA3EA1" w14:textId="2F52F8F7" w:rsidR="00F105E1" w:rsidRPr="00F105E1" w:rsidRDefault="00F105E1" w:rsidP="00F105E1">
            <w:pPr>
              <w:rPr>
                <w:rFonts w:cs="Liberation Sans"/>
                <w:szCs w:val="20"/>
              </w:rPr>
            </w:pPr>
          </w:p>
        </w:tc>
      </w:tr>
      <w:tr w:rsidR="00B64382" w14:paraId="69A49C9C" w14:textId="77777777" w:rsidTr="00B64382">
        <w:trPr>
          <w:cantSplit/>
          <w:trHeight w:val="366"/>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683AB04D" w14:textId="39FFE255" w:rsidR="00B64382" w:rsidRPr="00E73844" w:rsidRDefault="00B64382" w:rsidP="00B64382">
            <w:pPr>
              <w:rPr>
                <w:rFonts w:cs="Liberation Sans"/>
                <w:szCs w:val="20"/>
              </w:rPr>
            </w:pPr>
            <w:r w:rsidRPr="00E73844">
              <w:rPr>
                <w:rFonts w:cs="Liberation Sans"/>
                <w:szCs w:val="20"/>
              </w:rPr>
              <w:t>OET-093</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2E8A5A55" w14:textId="193B6791" w:rsidR="00B64382" w:rsidRPr="00E73844" w:rsidRDefault="00B64382" w:rsidP="00B64382">
            <w:pPr>
              <w:rPr>
                <w:rFonts w:cs="Liberation Sans"/>
                <w:szCs w:val="20"/>
              </w:rPr>
            </w:pPr>
            <w:r w:rsidRPr="00E73844">
              <w:rPr>
                <w:rFonts w:cs="Liberation Sans"/>
                <w:szCs w:val="20"/>
              </w:rPr>
              <w:t xml:space="preserve">fuel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CB838FD" w14:textId="01ADD0E7" w:rsidR="00B64382" w:rsidRPr="00E73844" w:rsidRDefault="00B64382" w:rsidP="00B64382">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26EE7AD" w14:textId="2BB0FB76" w:rsidR="00B64382" w:rsidRPr="001B2E94" w:rsidRDefault="00B64382" w:rsidP="00B64382">
            <w:pPr>
              <w:rPr>
                <w:rFonts w:cs="Liberation Sans"/>
                <w:szCs w:val="20"/>
              </w:rPr>
            </w:pPr>
            <w:r w:rsidRPr="001B2E94">
              <w:rPr>
                <w:rFonts w:cs="Liberation Sans"/>
                <w:szCs w:val="20"/>
              </w:rPr>
              <w:t>transport</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3BAA04E" w14:textId="59DE77BF" w:rsidR="00B64382" w:rsidRPr="00E73844" w:rsidRDefault="00B64382" w:rsidP="00B64382">
            <w:pPr>
              <w:rPr>
                <w:rFonts w:cs="Liberation Sans"/>
                <w:szCs w:val="20"/>
              </w:rPr>
            </w:pPr>
            <w:r w:rsidRPr="00E73844">
              <w:rPr>
                <w:rFonts w:cs="Liberation Sans"/>
                <w:szCs w:val="20"/>
              </w:rPr>
              <w:t>1</w:t>
            </w:r>
          </w:p>
        </w:tc>
      </w:tr>
      <w:tr w:rsidR="00B64382" w14:paraId="26BDA84B" w14:textId="77777777" w:rsidTr="00B64382">
        <w:trPr>
          <w:cantSplit/>
          <w:trHeight w:val="230"/>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B6989D1" w14:textId="77274E9D" w:rsidR="00B64382" w:rsidRPr="00B64382" w:rsidRDefault="00B64382" w:rsidP="00B64382">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AD8C741" w14:textId="6DC427E5" w:rsidR="00B64382" w:rsidRPr="00B64382" w:rsidRDefault="00B64382" w:rsidP="00B64382">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960E886" w14:textId="1D53AEA2" w:rsidR="00B64382" w:rsidRPr="00B64382" w:rsidRDefault="00B64382" w:rsidP="00B64382">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5C52357" w14:textId="26144FDA" w:rsidR="00B64382" w:rsidRPr="00B64382" w:rsidRDefault="00B64382" w:rsidP="00B64382">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6E97F18" w14:textId="660145C5" w:rsidR="00B64382" w:rsidRPr="00B64382" w:rsidRDefault="00B64382" w:rsidP="00B64382">
            <w:pPr>
              <w:rPr>
                <w:rFonts w:cs="Liberation Sans"/>
                <w:szCs w:val="20"/>
              </w:rPr>
            </w:pPr>
          </w:p>
        </w:tc>
      </w:tr>
      <w:tr w:rsidR="00B64382" w14:paraId="576979D3" w14:textId="77777777" w:rsidTr="00334D00">
        <w:trPr>
          <w:cantSplit/>
          <w:trHeight w:val="698"/>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4EE004A" w14:textId="25AD6C6B" w:rsidR="00B64382" w:rsidRPr="00B64382" w:rsidRDefault="00B64382" w:rsidP="00B64382">
            <w:pPr>
              <w:rPr>
                <w:rFonts w:cs="Liberation Sans"/>
                <w:szCs w:val="20"/>
              </w:rPr>
            </w:pPr>
            <w:r w:rsidRPr="00E73844">
              <w:rPr>
                <w:rFonts w:cs="Liberation Sans"/>
                <w:szCs w:val="20"/>
              </w:rPr>
              <w:t>OET-094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498DF5D1" w14:textId="6F43475B" w:rsidR="00B64382" w:rsidRPr="00B64382" w:rsidRDefault="00B64382" w:rsidP="00B64382">
            <w:pPr>
              <w:rPr>
                <w:rFonts w:cs="Liberation Sans"/>
                <w:szCs w:val="20"/>
              </w:rPr>
            </w:pPr>
            <w:r w:rsidRPr="00E73844">
              <w:rPr>
                <w:rFonts w:cs="Liberation Sans"/>
                <w:szCs w:val="20"/>
              </w:rPr>
              <w:t xml:space="preserve">geophysical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61C3215" w14:textId="67D7D639" w:rsidR="00B64382" w:rsidRPr="00B64382" w:rsidRDefault="00B64382" w:rsidP="00B64382">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2BA43B1" w14:textId="2DB23551" w:rsidR="00B64382" w:rsidRPr="00B64382" w:rsidRDefault="00B64382" w:rsidP="00B64382">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1EC3C501" w14:textId="21FFB3D5" w:rsidR="00B64382" w:rsidRPr="00B64382" w:rsidRDefault="00B64382" w:rsidP="00B64382">
            <w:pPr>
              <w:rPr>
                <w:rFonts w:cs="Liberation Sans"/>
                <w:szCs w:val="20"/>
              </w:rPr>
            </w:pPr>
            <w:r w:rsidRPr="00E73844">
              <w:rPr>
                <w:rFonts w:cs="Liberation Sans"/>
                <w:szCs w:val="20"/>
              </w:rPr>
              <w:t>1</w:t>
            </w:r>
          </w:p>
        </w:tc>
      </w:tr>
      <w:tr w:rsidR="00B64382" w14:paraId="285B8309" w14:textId="77777777" w:rsidTr="00B64382">
        <w:trPr>
          <w:cantSplit/>
          <w:trHeight w:val="38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52048F80" w14:textId="3ED36440" w:rsidR="00B64382" w:rsidRPr="00E73844" w:rsidRDefault="00B64382" w:rsidP="00B64382">
            <w:pPr>
              <w:rPr>
                <w:rFonts w:cs="Liberation Sans"/>
                <w:szCs w:val="20"/>
              </w:rPr>
            </w:pPr>
            <w:r w:rsidRPr="00E73844">
              <w:rPr>
                <w:rFonts w:cs="Liberation Sans"/>
                <w:szCs w:val="20"/>
              </w:rPr>
              <w:t>OET-095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140212F2" w14:textId="7C657D8F" w:rsidR="00B64382" w:rsidRPr="00E73844" w:rsidRDefault="00B64382" w:rsidP="00B64382">
            <w:pPr>
              <w:rPr>
                <w:rFonts w:cs="Liberation Sans"/>
                <w:szCs w:val="20"/>
              </w:rPr>
            </w:pPr>
            <w:r w:rsidRPr="00E73844">
              <w:rPr>
                <w:rFonts w:cs="Liberation Sans"/>
                <w:szCs w:val="20"/>
              </w:rPr>
              <w:t xml:space="preserve">grass </w:t>
            </w:r>
            <w:r w:rsidRPr="00DD5B30">
              <w:rPr>
                <w:rFonts w:cs="Liberation Sans"/>
                <w:i/>
                <w:szCs w:val="20"/>
              </w:rPr>
              <w:t>fire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E9D818B" w14:textId="03C80614" w:rsidR="00B64382" w:rsidRPr="00E73844" w:rsidRDefault="00B64382" w:rsidP="00B64382">
            <w:pPr>
              <w:rPr>
                <w:rFonts w:cs="Liberation Sans"/>
                <w:szCs w:val="20"/>
              </w:rPr>
            </w:pPr>
            <w:r>
              <w:rPr>
                <w:rFonts w:cs="Liberation Sans"/>
                <w:szCs w:val="20"/>
              </w:rPr>
              <w:t>Fire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B7F6ABD" w14:textId="439F9055" w:rsidR="00B64382" w:rsidRPr="00E73844" w:rsidRDefault="00B64382" w:rsidP="00B64382">
            <w:pPr>
              <w:rPr>
                <w:rFonts w:cs="Liberation Sans"/>
                <w:szCs w:val="20"/>
              </w:rPr>
            </w:pPr>
            <w:r>
              <w:rPr>
                <w:rFonts w:cs="Liberation Sans"/>
                <w:szCs w:val="20"/>
              </w:rPr>
              <w:t>(all)</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122ECC2D" w14:textId="30C8BD6B" w:rsidR="00B64382" w:rsidRPr="00E73844" w:rsidRDefault="00B64382" w:rsidP="00B64382">
            <w:pPr>
              <w:rPr>
                <w:rFonts w:cs="Liberation Sans"/>
                <w:szCs w:val="20"/>
              </w:rPr>
            </w:pPr>
            <w:r w:rsidRPr="00E73844">
              <w:rPr>
                <w:rFonts w:cs="Liberation Sans"/>
                <w:szCs w:val="20"/>
              </w:rPr>
              <w:t>1</w:t>
            </w:r>
          </w:p>
        </w:tc>
      </w:tr>
      <w:tr w:rsidR="00B64382" w14:paraId="59D64622" w14:textId="77777777" w:rsidTr="00B64382">
        <w:trPr>
          <w:cantSplit/>
          <w:trHeight w:val="388"/>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47371EB" w14:textId="740D571A" w:rsidR="00B64382" w:rsidRPr="00B64382" w:rsidRDefault="00B64382" w:rsidP="00B64382">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5BE5E4D0" w14:textId="209482AA" w:rsidR="00B64382" w:rsidRPr="00B64382" w:rsidRDefault="00B64382" w:rsidP="00B64382">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D87F25B" w14:textId="6A79CD35" w:rsidR="00B64382" w:rsidRPr="00B64382" w:rsidRDefault="00B64382" w:rsidP="00B64382">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3694B07" w14:textId="5633A620" w:rsidR="00B64382" w:rsidRPr="00B64382" w:rsidRDefault="00B64382" w:rsidP="00B64382">
            <w:pPr>
              <w:rPr>
                <w:rFonts w:cs="Liberation Sans"/>
                <w:szCs w:val="20"/>
              </w:rPr>
            </w:pPr>
            <w:r w:rsidRPr="00E73844">
              <w:rPr>
                <w:rFonts w:cs="Liberation Sans"/>
                <w:szCs w:val="20"/>
              </w:rPr>
              <w:t>terrestrial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79700755" w14:textId="517280EC" w:rsidR="00B64382" w:rsidRPr="00B64382" w:rsidRDefault="00B64382" w:rsidP="00B64382">
            <w:pPr>
              <w:rPr>
                <w:rFonts w:cs="Liberation Sans"/>
                <w:szCs w:val="20"/>
              </w:rPr>
            </w:pPr>
          </w:p>
        </w:tc>
      </w:tr>
      <w:tr w:rsidR="00B64382" w14:paraId="57CFF4AC" w14:textId="77777777" w:rsidTr="00B64382">
        <w:trPr>
          <w:cantSplit/>
          <w:trHeight w:val="381"/>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7874935B" w14:textId="2B041E21" w:rsidR="00B64382" w:rsidRPr="00E73844" w:rsidRDefault="00B64382" w:rsidP="00B64382">
            <w:pPr>
              <w:rPr>
                <w:rFonts w:cs="Liberation Sans"/>
                <w:szCs w:val="20"/>
              </w:rPr>
            </w:pPr>
            <w:r w:rsidRPr="00E73844">
              <w:rPr>
                <w:rFonts w:cs="Liberation Sans"/>
                <w:szCs w:val="20"/>
              </w:rPr>
              <w:t>OET-096</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2B460A43" w14:textId="4A49EBEB" w:rsidR="00B64382" w:rsidRPr="00E73844" w:rsidRDefault="00B64382" w:rsidP="00B64382">
            <w:pPr>
              <w:rPr>
                <w:rFonts w:cs="Liberation Sans"/>
                <w:szCs w:val="20"/>
              </w:rPr>
            </w:pPr>
            <w:r w:rsidRPr="00DD5B30">
              <w:rPr>
                <w:rFonts w:cs="Liberation Sans"/>
                <w:i/>
                <w:szCs w:val="20"/>
              </w:rPr>
              <w:t>hail</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9047E16" w14:textId="107BAA0A" w:rsidR="00B64382" w:rsidRPr="00E73844" w:rsidRDefault="00B64382" w:rsidP="00B64382">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C65F259" w14:textId="18A3D868" w:rsidR="00B64382" w:rsidRPr="00E73844" w:rsidRDefault="00B64382" w:rsidP="00B64382">
            <w:pPr>
              <w:rPr>
                <w:rFonts w:cs="Liberation Sans"/>
                <w:szCs w:val="20"/>
              </w:rPr>
            </w:pPr>
            <w:r w:rsidRPr="00E73844">
              <w:rPr>
                <w:rFonts w:cs="Liberation Sans"/>
                <w:szCs w:val="20"/>
              </w:rPr>
              <w:t>temperature, precipitation</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6E0F30CC" w14:textId="18B7FF04" w:rsidR="00B64382" w:rsidRPr="00E73844" w:rsidRDefault="00B64382" w:rsidP="00B64382">
            <w:pPr>
              <w:rPr>
                <w:rFonts w:cs="Liberation Sans"/>
                <w:szCs w:val="20"/>
              </w:rPr>
            </w:pPr>
            <w:r w:rsidRPr="00E73844">
              <w:rPr>
                <w:rFonts w:cs="Liberation Sans"/>
                <w:szCs w:val="20"/>
              </w:rPr>
              <w:t>1</w:t>
            </w:r>
          </w:p>
        </w:tc>
      </w:tr>
      <w:tr w:rsidR="00B64382" w14:paraId="038AA0EF" w14:textId="77777777" w:rsidTr="00B64382">
        <w:trPr>
          <w:cantSplit/>
          <w:trHeight w:val="387"/>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C4D62BE" w14:textId="739EB7F5" w:rsidR="00B64382" w:rsidRPr="00B64382" w:rsidRDefault="00B64382" w:rsidP="00B64382">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FD1C514" w14:textId="2085DBB1" w:rsidR="00B64382" w:rsidRPr="00B64382" w:rsidRDefault="00B64382" w:rsidP="00B64382">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D8250A0" w14:textId="22CB1230" w:rsidR="00B64382" w:rsidRPr="00B64382" w:rsidRDefault="00B64382" w:rsidP="00B64382">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B5C0B74" w14:textId="4D489A97" w:rsidR="00B64382" w:rsidRPr="00B64382" w:rsidRDefault="00B64382" w:rsidP="00B64382">
            <w:pPr>
              <w:rPr>
                <w:rFonts w:cs="Liberation Sans"/>
                <w:szCs w:val="20"/>
              </w:rPr>
            </w:pPr>
            <w:r w:rsidRPr="00E73844">
              <w:rPr>
                <w:rFonts w:cs="Liberation Sans"/>
                <w:szCs w:val="20"/>
              </w:rPr>
              <w:t>aquatic, terrestrial, airborne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5302865" w14:textId="204BD85C" w:rsidR="00B64382" w:rsidRPr="00B64382" w:rsidRDefault="00B64382" w:rsidP="00B64382">
            <w:pPr>
              <w:rPr>
                <w:rFonts w:cs="Liberation Sans"/>
                <w:szCs w:val="20"/>
              </w:rPr>
            </w:pPr>
          </w:p>
        </w:tc>
      </w:tr>
      <w:tr w:rsidR="00B64382" w14:paraId="3A843434" w14:textId="77777777" w:rsidTr="00B64382">
        <w:trPr>
          <w:cantSplit/>
          <w:trHeight w:val="251"/>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263BA516" w14:textId="741C24D1" w:rsidR="00B64382" w:rsidRPr="00E73844" w:rsidRDefault="00B64382" w:rsidP="00B64382">
            <w:pPr>
              <w:rPr>
                <w:rFonts w:cs="Liberation Sans"/>
                <w:szCs w:val="20"/>
              </w:rPr>
            </w:pPr>
            <w:r w:rsidRPr="00E73844">
              <w:rPr>
                <w:rFonts w:cs="Liberation Sans"/>
                <w:szCs w:val="20"/>
              </w:rPr>
              <w:t>OET-097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593916FB" w14:textId="3396527D" w:rsidR="00B64382" w:rsidRPr="00E73844" w:rsidRDefault="00B64382" w:rsidP="00B64382">
            <w:pPr>
              <w:rPr>
                <w:rFonts w:cs="Liberation Sans"/>
                <w:szCs w:val="20"/>
              </w:rPr>
            </w:pPr>
            <w:r w:rsidRPr="00E73844">
              <w:rPr>
                <w:rFonts w:cs="Liberation Sans"/>
                <w:szCs w:val="20"/>
              </w:rPr>
              <w:t xml:space="preserve">hazardous </w:t>
            </w:r>
            <w:r w:rsidRPr="00DD5B30">
              <w:rPr>
                <w:rFonts w:cs="Liberation Sans"/>
                <w:i/>
                <w:szCs w:val="20"/>
              </w:rPr>
              <w:t>seas</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E337ACA" w14:textId="0B65FC66" w:rsidR="00B64382" w:rsidRPr="00E73844" w:rsidRDefault="00B64382" w:rsidP="00B64382">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7FA8EE5" w14:textId="7C205132" w:rsidR="00B64382" w:rsidRPr="00E73844" w:rsidRDefault="00B64382" w:rsidP="00B64382">
            <w:pPr>
              <w:rPr>
                <w:rFonts w:cs="Liberation Sans"/>
                <w:szCs w:val="20"/>
              </w:rPr>
            </w:pPr>
            <w:r>
              <w:rPr>
                <w:rFonts w:cs="Liberation Sans"/>
                <w:szCs w:val="20"/>
              </w:rPr>
              <w:t>a</w:t>
            </w:r>
            <w:r w:rsidRPr="00E73844">
              <w:rPr>
                <w:rFonts w:cs="Liberation Sans"/>
                <w:szCs w:val="20"/>
              </w:rPr>
              <w:t>quatic</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0248B63F" w14:textId="0091DA12" w:rsidR="00B64382" w:rsidRPr="00E73844" w:rsidRDefault="00B64382" w:rsidP="00B64382">
            <w:pPr>
              <w:rPr>
                <w:rFonts w:cs="Liberation Sans"/>
                <w:szCs w:val="20"/>
              </w:rPr>
            </w:pPr>
            <w:r w:rsidRPr="00E73844">
              <w:rPr>
                <w:rFonts w:cs="Liberation Sans"/>
                <w:szCs w:val="20"/>
              </w:rPr>
              <w:t>1</w:t>
            </w:r>
          </w:p>
        </w:tc>
      </w:tr>
      <w:tr w:rsidR="00B64382" w14:paraId="0268F412" w14:textId="77777777" w:rsidTr="00B64382">
        <w:trPr>
          <w:cantSplit/>
          <w:trHeight w:val="256"/>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84C960F" w14:textId="28C6F7C6" w:rsidR="00B64382" w:rsidRPr="00B64382" w:rsidRDefault="00B64382" w:rsidP="00B64382">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D25C838" w14:textId="7F031054" w:rsidR="00B64382" w:rsidRPr="00B64382" w:rsidRDefault="00B64382" w:rsidP="00B64382">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D7ECF1B" w14:textId="253E642D" w:rsidR="00B64382" w:rsidRPr="00B64382" w:rsidRDefault="00B64382" w:rsidP="00B64382">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4DC1295" w14:textId="7139B343" w:rsidR="00B64382" w:rsidRPr="00B64382" w:rsidRDefault="00B64382" w:rsidP="00B64382">
            <w:pPr>
              <w:rPr>
                <w:rFonts w:cs="Liberation Sans"/>
                <w:szCs w:val="20"/>
              </w:rPr>
            </w:pPr>
            <w:r w:rsidRPr="00E73844">
              <w:rPr>
                <w:rFonts w:cs="Liberation Sans"/>
                <w:szCs w:val="20"/>
              </w:rPr>
              <w:t>overwater, underwater</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9C19474" w14:textId="40B1D053" w:rsidR="00B64382" w:rsidRPr="00B64382" w:rsidRDefault="00B64382" w:rsidP="00B64382">
            <w:pPr>
              <w:rPr>
                <w:rFonts w:cs="Liberation Sans"/>
                <w:szCs w:val="20"/>
              </w:rPr>
            </w:pPr>
          </w:p>
        </w:tc>
      </w:tr>
      <w:tr w:rsidR="00B64382" w14:paraId="3C17CD73"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F68066C" w14:textId="17ED96E9" w:rsidR="00B64382" w:rsidRPr="00B64382" w:rsidRDefault="00B64382" w:rsidP="00B64382">
            <w:pPr>
              <w:rPr>
                <w:rFonts w:cs="Liberation Sans"/>
                <w:szCs w:val="20"/>
              </w:rPr>
            </w:pPr>
            <w:r w:rsidRPr="00E73844">
              <w:rPr>
                <w:rFonts w:cs="Liberation Sans"/>
                <w:szCs w:val="20"/>
              </w:rPr>
              <w:t>OET-098</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24CB1356" w14:textId="28655F93" w:rsidR="00B64382" w:rsidRPr="00B64382" w:rsidRDefault="00B64382" w:rsidP="00B64382">
            <w:pPr>
              <w:rPr>
                <w:rFonts w:cs="Liberation Sans"/>
                <w:szCs w:val="20"/>
              </w:rPr>
            </w:pPr>
            <w:r w:rsidRPr="00E73844">
              <w:rPr>
                <w:rFonts w:cs="Liberation Sans"/>
                <w:szCs w:val="20"/>
              </w:rPr>
              <w:t xml:space="preserve">health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DB19A45" w14:textId="0F42257B" w:rsidR="00B64382" w:rsidRPr="00B64382" w:rsidRDefault="00B64382" w:rsidP="00B64382">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177FC3E" w14:textId="01188D47" w:rsidR="00B64382" w:rsidRPr="00B64382" w:rsidRDefault="00B64382" w:rsidP="00B64382">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3314B2B0" w14:textId="15B69CF4" w:rsidR="00B64382" w:rsidRPr="00B64382" w:rsidRDefault="00B64382" w:rsidP="00B64382">
            <w:pPr>
              <w:rPr>
                <w:rFonts w:cs="Liberation Sans"/>
                <w:szCs w:val="20"/>
              </w:rPr>
            </w:pPr>
            <w:r w:rsidRPr="00E73844">
              <w:rPr>
                <w:rFonts w:cs="Liberation Sans"/>
                <w:szCs w:val="20"/>
              </w:rPr>
              <w:t>1</w:t>
            </w:r>
          </w:p>
        </w:tc>
      </w:tr>
      <w:tr w:rsidR="00B64382" w14:paraId="55D0A09E" w14:textId="77777777" w:rsidTr="00B64382">
        <w:trPr>
          <w:cantSplit/>
          <w:trHeight w:val="411"/>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645A9863" w14:textId="33830BB0" w:rsidR="00B64382" w:rsidRPr="00E73844" w:rsidRDefault="00B64382" w:rsidP="00B64382">
            <w:pPr>
              <w:rPr>
                <w:rFonts w:cs="Liberation Sans"/>
                <w:szCs w:val="20"/>
              </w:rPr>
            </w:pPr>
            <w:r w:rsidRPr="00E73844">
              <w:rPr>
                <w:rFonts w:cs="Liberation Sans"/>
                <w:szCs w:val="20"/>
              </w:rPr>
              <w:t>OET-099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02950627" w14:textId="716B4000" w:rsidR="00B64382" w:rsidRPr="00E73844" w:rsidRDefault="00B64382" w:rsidP="00B64382">
            <w:pPr>
              <w:rPr>
                <w:rFonts w:cs="Liberation Sans"/>
                <w:szCs w:val="20"/>
              </w:rPr>
            </w:pPr>
            <w:r w:rsidRPr="00E73844">
              <w:rPr>
                <w:rFonts w:cs="Liberation Sans"/>
                <w:szCs w:val="20"/>
              </w:rPr>
              <w:t xml:space="preserve">heat </w:t>
            </w:r>
            <w:r w:rsidRPr="00DD5B30">
              <w:rPr>
                <w:rFonts w:cs="Liberation Sans"/>
                <w:i/>
                <w:szCs w:val="20"/>
              </w:rPr>
              <w:t>hazard</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A19C722" w14:textId="4EDCD8D8" w:rsidR="00B64382" w:rsidRPr="00E73844" w:rsidRDefault="00B64382" w:rsidP="00B64382">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9F92956" w14:textId="3EBC134B" w:rsidR="00B64382" w:rsidRPr="00E73844" w:rsidRDefault="00B64382" w:rsidP="00B64382">
            <w:pPr>
              <w:rPr>
                <w:rFonts w:cs="Liberation Sans"/>
                <w:szCs w:val="20"/>
              </w:rPr>
            </w:pPr>
            <w:r>
              <w:rPr>
                <w:rFonts w:cs="Liberation Sans"/>
                <w:szCs w:val="20"/>
              </w:rPr>
              <w:t>aquatic, terrestrial, airborne</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26B3ABC0" w14:textId="120138E8" w:rsidR="00B64382" w:rsidRPr="00E73844" w:rsidRDefault="00B64382" w:rsidP="00B64382">
            <w:pPr>
              <w:rPr>
                <w:rFonts w:cs="Liberation Sans"/>
                <w:szCs w:val="20"/>
              </w:rPr>
            </w:pPr>
            <w:r w:rsidRPr="00E73844">
              <w:rPr>
                <w:rFonts w:cs="Liberation Sans"/>
                <w:szCs w:val="20"/>
              </w:rPr>
              <w:t>1</w:t>
            </w:r>
          </w:p>
        </w:tc>
      </w:tr>
      <w:tr w:rsidR="00B64382" w14:paraId="1AC198DB" w14:textId="77777777" w:rsidTr="00B64382">
        <w:trPr>
          <w:cantSplit/>
          <w:trHeight w:val="403"/>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8318180" w14:textId="7CC88429" w:rsidR="00B64382" w:rsidRPr="00B64382" w:rsidRDefault="00B64382" w:rsidP="00B64382">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E420BB4" w14:textId="4BBECA7F" w:rsidR="00B64382" w:rsidRPr="00B64382" w:rsidRDefault="00B64382" w:rsidP="00B64382">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6C7CA23" w14:textId="543699D2" w:rsidR="00B64382" w:rsidRPr="00B64382" w:rsidRDefault="00B64382" w:rsidP="00B64382">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9A28113" w14:textId="537D3A29" w:rsidR="00B64382" w:rsidRPr="00B64382" w:rsidRDefault="00B64382" w:rsidP="00B64382">
            <w:pPr>
              <w:rPr>
                <w:rFonts w:cs="Liberation Sans"/>
                <w:szCs w:val="20"/>
              </w:rPr>
            </w:pPr>
            <w:r w:rsidRPr="00E73844">
              <w:rPr>
                <w:rFonts w:cs="Liberation Sans"/>
                <w:szCs w:val="20"/>
              </w:rPr>
              <w:t>temperature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A3E8003" w14:textId="742030E8" w:rsidR="00B64382" w:rsidRPr="00B64382" w:rsidRDefault="00B64382" w:rsidP="00B64382">
            <w:pPr>
              <w:rPr>
                <w:rFonts w:cs="Liberation Sans"/>
                <w:szCs w:val="20"/>
              </w:rPr>
            </w:pPr>
          </w:p>
        </w:tc>
      </w:tr>
      <w:tr w:rsidR="00B64382" w14:paraId="3991C024" w14:textId="77777777" w:rsidTr="00B64382">
        <w:trPr>
          <w:cantSplit/>
          <w:trHeight w:val="394"/>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1011D204" w14:textId="0D57DA16" w:rsidR="00B64382" w:rsidRPr="00B64382" w:rsidRDefault="00B64382" w:rsidP="00B64382">
            <w:pPr>
              <w:rPr>
                <w:rFonts w:cs="Liberation Sans"/>
                <w:szCs w:val="20"/>
              </w:rPr>
            </w:pPr>
            <w:r w:rsidRPr="00E73844">
              <w:rPr>
                <w:rFonts w:cs="Liberation Sans"/>
                <w:szCs w:val="20"/>
              </w:rPr>
              <w:t>OET-100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6B2AFBC" w14:textId="4DF38066" w:rsidR="00B64382" w:rsidRPr="00B64382" w:rsidRDefault="00B64382" w:rsidP="00B64382">
            <w:pPr>
              <w:rPr>
                <w:rFonts w:cs="Liberation Sans"/>
                <w:szCs w:val="20"/>
              </w:rPr>
            </w:pPr>
            <w:r w:rsidRPr="00E73844">
              <w:rPr>
                <w:rFonts w:cs="Liberation Sans"/>
                <w:szCs w:val="20"/>
              </w:rPr>
              <w:t xml:space="preserve">heating oil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00C6F53" w14:textId="1E0E5B3E" w:rsidR="00B64382" w:rsidRPr="00B64382" w:rsidRDefault="00B64382" w:rsidP="00B64382">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817AD8D" w14:textId="4D88C6CB" w:rsidR="00B64382" w:rsidRPr="00B64382" w:rsidRDefault="00B64382" w:rsidP="00B64382">
            <w:pPr>
              <w:rPr>
                <w:rFonts w:cs="Liberation Sans"/>
                <w:szCs w:val="20"/>
              </w:rPr>
            </w:pPr>
            <w:r w:rsidRPr="00E73844">
              <w:rPr>
                <w:rFonts w:cs="Liberation Sans"/>
                <w:szCs w:val="20"/>
              </w:rPr>
              <w:t>utility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1F69D15E" w14:textId="7951E2AE" w:rsidR="00B64382" w:rsidRPr="00B64382" w:rsidRDefault="00B64382" w:rsidP="00B64382">
            <w:pPr>
              <w:rPr>
                <w:rFonts w:cs="Liberation Sans"/>
                <w:szCs w:val="20"/>
              </w:rPr>
            </w:pPr>
            <w:r w:rsidRPr="00E73844">
              <w:rPr>
                <w:rFonts w:cs="Liberation Sans"/>
                <w:szCs w:val="20"/>
              </w:rPr>
              <w:t>1</w:t>
            </w:r>
          </w:p>
        </w:tc>
      </w:tr>
      <w:tr w:rsidR="00B64382" w14:paraId="010DFDE8" w14:textId="77777777" w:rsidTr="00B64382">
        <w:trPr>
          <w:cantSplit/>
          <w:trHeight w:val="387"/>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5DA15C9A" w14:textId="7F21D9E9" w:rsidR="00B64382" w:rsidRPr="00E73844" w:rsidRDefault="00B64382" w:rsidP="00B64382">
            <w:pPr>
              <w:rPr>
                <w:rFonts w:cs="Liberation Sans"/>
                <w:szCs w:val="20"/>
              </w:rPr>
            </w:pPr>
            <w:r w:rsidRPr="00E73844">
              <w:rPr>
                <w:rFonts w:cs="Liberation Sans"/>
                <w:szCs w:val="20"/>
              </w:rPr>
              <w:t>OET-101</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126A6E51" w14:textId="03EBD36E" w:rsidR="00B64382" w:rsidRPr="00E73844" w:rsidRDefault="00DD5B30" w:rsidP="00B64382">
            <w:pPr>
              <w:rPr>
                <w:rFonts w:cs="Liberation Sans"/>
                <w:szCs w:val="20"/>
              </w:rPr>
            </w:pPr>
            <w:r>
              <w:rPr>
                <w:rFonts w:cs="Liberation Sans"/>
                <w:szCs w:val="20"/>
              </w:rPr>
              <w:t>high sea</w:t>
            </w:r>
            <w:r w:rsidR="00B64382" w:rsidRPr="00E73844">
              <w:rPr>
                <w:rFonts w:cs="Liberation Sans"/>
                <w:szCs w:val="20"/>
              </w:rPr>
              <w:t xml:space="preserve">s </w:t>
            </w:r>
            <w:r w:rsidR="00B64382"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816E242" w14:textId="24805DA1" w:rsidR="00B64382" w:rsidRPr="00E73844" w:rsidRDefault="00B64382" w:rsidP="00B64382">
            <w:pPr>
              <w:rPr>
                <w:rFonts w:cs="Liberation Sans"/>
                <w:szCs w:val="20"/>
              </w:rPr>
            </w:pPr>
            <w:r w:rsidRPr="00E73844">
              <w:rPr>
                <w:rFonts w:cs="Liberation Sans"/>
                <w:szCs w:val="20"/>
              </w:rPr>
              <w:t>Environmen</w:t>
            </w:r>
            <w:r>
              <w:rPr>
                <w:rFonts w:cs="Liberation Sans"/>
                <w:szCs w:val="20"/>
              </w:rPr>
              <w:t>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0F2C6BB" w14:textId="2031325A" w:rsidR="00B64382" w:rsidRPr="00E73844" w:rsidRDefault="00B64382" w:rsidP="00B64382">
            <w:pPr>
              <w:rPr>
                <w:rFonts w:cs="Liberation Sans"/>
                <w:szCs w:val="20"/>
              </w:rPr>
            </w:pPr>
            <w:r>
              <w:rPr>
                <w:rFonts w:cs="Liberation Sans"/>
                <w:szCs w:val="20"/>
              </w:rPr>
              <w:t>a</w:t>
            </w:r>
            <w:r w:rsidRPr="00E73844">
              <w:rPr>
                <w:rFonts w:cs="Liberation Sans"/>
                <w:szCs w:val="20"/>
              </w:rPr>
              <w:t>quatic</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3CBEDC16" w14:textId="4FE8F06E" w:rsidR="00B64382" w:rsidRPr="00E73844" w:rsidRDefault="00B64382" w:rsidP="00B64382">
            <w:pPr>
              <w:rPr>
                <w:rFonts w:cs="Liberation Sans"/>
                <w:szCs w:val="20"/>
              </w:rPr>
            </w:pPr>
            <w:r w:rsidRPr="00E73844">
              <w:rPr>
                <w:rFonts w:cs="Liberation Sans"/>
                <w:szCs w:val="20"/>
              </w:rPr>
              <w:t>1</w:t>
            </w:r>
          </w:p>
        </w:tc>
      </w:tr>
      <w:tr w:rsidR="00B64382" w14:paraId="1FE0F13B" w14:textId="77777777" w:rsidTr="00B64382">
        <w:trPr>
          <w:cantSplit/>
          <w:trHeight w:val="393"/>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784F960" w14:textId="664BA5BB" w:rsidR="00B64382" w:rsidRPr="00B64382" w:rsidRDefault="00B64382" w:rsidP="00B64382">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35F989D" w14:textId="6FD5A16F" w:rsidR="00B64382" w:rsidRPr="00B64382" w:rsidRDefault="00B64382" w:rsidP="00B64382">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56E9679" w14:textId="0BA4DAA4" w:rsidR="00B64382" w:rsidRPr="00B64382" w:rsidRDefault="00B64382" w:rsidP="00B64382">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E8F9F30" w14:textId="69B68169" w:rsidR="00B64382" w:rsidRPr="00B64382" w:rsidRDefault="00B64382" w:rsidP="00B64382">
            <w:pPr>
              <w:rPr>
                <w:rFonts w:cs="Liberation Sans"/>
                <w:szCs w:val="20"/>
              </w:rPr>
            </w:pPr>
            <w:r w:rsidRPr="00E73844">
              <w:rPr>
                <w:rFonts w:cs="Liberation Sans"/>
                <w:szCs w:val="20"/>
              </w:rPr>
              <w:t>overwater, underwater</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56DAB865" w14:textId="5E9D3436" w:rsidR="00B64382" w:rsidRPr="00B64382" w:rsidRDefault="00B64382" w:rsidP="00B64382">
            <w:pPr>
              <w:rPr>
                <w:rFonts w:cs="Liberation Sans"/>
                <w:szCs w:val="20"/>
              </w:rPr>
            </w:pPr>
          </w:p>
        </w:tc>
      </w:tr>
      <w:tr w:rsidR="00B64382" w14:paraId="590E1979" w14:textId="77777777" w:rsidTr="00B64382">
        <w:trPr>
          <w:cantSplit/>
          <w:trHeight w:val="25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2C90A57" w14:textId="61947DC0" w:rsidR="00B64382" w:rsidRPr="00E73844" w:rsidRDefault="00B64382" w:rsidP="00B64382">
            <w:pPr>
              <w:rPr>
                <w:rFonts w:cs="Liberation Sans"/>
                <w:szCs w:val="20"/>
              </w:rPr>
            </w:pPr>
            <w:r w:rsidRPr="00E73844">
              <w:rPr>
                <w:rFonts w:cs="Liberation Sans"/>
                <w:szCs w:val="20"/>
              </w:rPr>
              <w:t>OET-102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759E6466" w14:textId="1050687B" w:rsidR="00B64382" w:rsidRPr="00E73844" w:rsidRDefault="00B64382" w:rsidP="00B64382">
            <w:pPr>
              <w:rPr>
                <w:rFonts w:cs="Liberation Sans"/>
                <w:szCs w:val="20"/>
              </w:rPr>
            </w:pPr>
            <w:r w:rsidRPr="00E73844">
              <w:rPr>
                <w:rFonts w:cs="Liberation Sans"/>
                <w:szCs w:val="20"/>
              </w:rPr>
              <w:t xml:space="preserve">high </w:t>
            </w:r>
            <w:r w:rsidRPr="00DD5B30">
              <w:rPr>
                <w:rFonts w:cs="Liberation Sans"/>
                <w:i/>
                <w:szCs w:val="20"/>
              </w:rPr>
              <w:t>surf</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87E911F" w14:textId="36BA7D66" w:rsidR="00B64382" w:rsidRPr="00E73844" w:rsidRDefault="00B64382" w:rsidP="00B64382">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A922A9B" w14:textId="535FFE4F" w:rsidR="00B64382" w:rsidRPr="00E73844" w:rsidRDefault="00B64382" w:rsidP="00B64382">
            <w:pPr>
              <w:rPr>
                <w:rFonts w:cs="Liberation Sans"/>
                <w:szCs w:val="20"/>
              </w:rPr>
            </w:pPr>
            <w:r>
              <w:rPr>
                <w:rFonts w:cs="Liberation Sans"/>
                <w:szCs w:val="20"/>
              </w:rPr>
              <w:t>Aquatic</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247935B5" w14:textId="5442CDF0" w:rsidR="00B64382" w:rsidRPr="00E73844" w:rsidRDefault="00B64382" w:rsidP="00B64382">
            <w:pPr>
              <w:rPr>
                <w:rFonts w:cs="Liberation Sans"/>
                <w:szCs w:val="20"/>
              </w:rPr>
            </w:pPr>
            <w:r w:rsidRPr="00E73844">
              <w:rPr>
                <w:rFonts w:cs="Liberation Sans"/>
                <w:szCs w:val="20"/>
              </w:rPr>
              <w:t>1</w:t>
            </w:r>
          </w:p>
        </w:tc>
      </w:tr>
      <w:tr w:rsidR="00B64382" w14:paraId="6429C4AF" w14:textId="77777777" w:rsidTr="00B64382">
        <w:trPr>
          <w:cantSplit/>
          <w:trHeight w:val="404"/>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1393258D" w14:textId="35719601" w:rsidR="00B64382" w:rsidRPr="00B64382" w:rsidRDefault="00B64382" w:rsidP="00B64382">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F143FC8" w14:textId="4FB29023" w:rsidR="00B64382" w:rsidRPr="00B64382" w:rsidRDefault="00B64382" w:rsidP="00B64382">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6DF9FEB" w14:textId="5BCEF977" w:rsidR="00B64382" w:rsidRPr="00B64382" w:rsidRDefault="00B64382" w:rsidP="00B64382">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C06C00F" w14:textId="5B94FE0A" w:rsidR="00B64382" w:rsidRPr="00B64382" w:rsidRDefault="00B64382" w:rsidP="00B64382">
            <w:pPr>
              <w:rPr>
                <w:rFonts w:cs="Liberation Sans"/>
                <w:szCs w:val="20"/>
              </w:rPr>
            </w:pPr>
            <w:r w:rsidRPr="00E73844">
              <w:rPr>
                <w:rFonts w:cs="Liberation Sans"/>
                <w:szCs w:val="20"/>
              </w:rPr>
              <w:t>overwater, underwater</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A02B014" w14:textId="6C38A5F0" w:rsidR="00B64382" w:rsidRPr="00B64382" w:rsidRDefault="00B64382" w:rsidP="00B64382">
            <w:pPr>
              <w:rPr>
                <w:rFonts w:cs="Liberation Sans"/>
                <w:szCs w:val="20"/>
              </w:rPr>
            </w:pPr>
          </w:p>
        </w:tc>
      </w:tr>
      <w:tr w:rsidR="00B64382" w14:paraId="59820559" w14:textId="77777777" w:rsidTr="00B64382">
        <w:trPr>
          <w:cantSplit/>
          <w:trHeight w:val="397"/>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3B1FF366" w14:textId="6D17E666" w:rsidR="00B64382" w:rsidRPr="00E73844" w:rsidRDefault="00B64382" w:rsidP="00B64382">
            <w:pPr>
              <w:rPr>
                <w:rFonts w:cs="Liberation Sans"/>
                <w:szCs w:val="20"/>
              </w:rPr>
            </w:pPr>
            <w:r w:rsidRPr="00E73844">
              <w:rPr>
                <w:rFonts w:cs="Liberation Sans"/>
                <w:szCs w:val="20"/>
              </w:rPr>
              <w:t>OET-103</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53C9531D" w14:textId="103979B2" w:rsidR="00B64382" w:rsidRPr="00E73844" w:rsidRDefault="00B64382" w:rsidP="00B64382">
            <w:pPr>
              <w:rPr>
                <w:rFonts w:cs="Liberation Sans"/>
                <w:szCs w:val="20"/>
              </w:rPr>
            </w:pPr>
            <w:r w:rsidRPr="00E73844">
              <w:rPr>
                <w:rFonts w:cs="Liberation Sans"/>
                <w:szCs w:val="20"/>
              </w:rPr>
              <w:t xml:space="preserve">high </w:t>
            </w:r>
            <w:r w:rsidRPr="00DD5B30">
              <w:rPr>
                <w:rFonts w:cs="Liberation Sans"/>
                <w:i/>
                <w:szCs w:val="20"/>
              </w:rPr>
              <w:t>tide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D866F2D" w14:textId="2BE4506D" w:rsidR="00B64382" w:rsidRPr="00E73844" w:rsidRDefault="00B64382" w:rsidP="00B64382">
            <w:pPr>
              <w:rPr>
                <w:rFonts w:cs="Liberation Sans"/>
                <w:szCs w:val="20"/>
              </w:rPr>
            </w:pPr>
            <w:r>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96403E9" w14:textId="6B362585" w:rsidR="00B64382" w:rsidRPr="00E73844" w:rsidRDefault="00B64382" w:rsidP="00B64382">
            <w:pPr>
              <w:rPr>
                <w:rFonts w:cs="Liberation Sans"/>
                <w:szCs w:val="20"/>
              </w:rPr>
            </w:pPr>
            <w:r>
              <w:rPr>
                <w:rFonts w:cs="Liberation Sans"/>
                <w:szCs w:val="20"/>
              </w:rPr>
              <w:t>a</w:t>
            </w:r>
            <w:r w:rsidRPr="00E73844">
              <w:rPr>
                <w:rFonts w:cs="Liberation Sans"/>
                <w:szCs w:val="20"/>
              </w:rPr>
              <w:t>quatic</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6CF6F781" w14:textId="4D6EA7ED" w:rsidR="00B64382" w:rsidRPr="00E73844" w:rsidRDefault="00B64382" w:rsidP="00B64382">
            <w:pPr>
              <w:rPr>
                <w:rFonts w:cs="Liberation Sans"/>
                <w:szCs w:val="20"/>
              </w:rPr>
            </w:pPr>
            <w:r w:rsidRPr="00E73844">
              <w:rPr>
                <w:rFonts w:cs="Liberation Sans"/>
                <w:szCs w:val="20"/>
              </w:rPr>
              <w:t>1</w:t>
            </w:r>
          </w:p>
        </w:tc>
      </w:tr>
      <w:tr w:rsidR="00B64382" w14:paraId="76D2BCA8" w14:textId="77777777" w:rsidTr="00B64382">
        <w:trPr>
          <w:cantSplit/>
          <w:trHeight w:val="389"/>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16B4A1D" w14:textId="06B872C7" w:rsidR="00B64382" w:rsidRPr="00B64382" w:rsidRDefault="00B64382" w:rsidP="00B64382">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7C06FA85" w14:textId="5A191B4F" w:rsidR="00B64382" w:rsidRPr="00B64382" w:rsidRDefault="00B64382" w:rsidP="00B64382">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2C5C52A" w14:textId="40B4BF9F" w:rsidR="00B64382" w:rsidRPr="00B64382" w:rsidRDefault="00B64382" w:rsidP="00B64382">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829B80B" w14:textId="55C1654A" w:rsidR="00B64382" w:rsidRPr="00B64382" w:rsidRDefault="00B64382" w:rsidP="00B64382">
            <w:pPr>
              <w:rPr>
                <w:rFonts w:cs="Liberation Sans"/>
                <w:szCs w:val="20"/>
              </w:rPr>
            </w:pPr>
            <w:r w:rsidRPr="00E73844">
              <w:rPr>
                <w:rFonts w:cs="Liberation Sans"/>
                <w:szCs w:val="20"/>
              </w:rPr>
              <w:t>overwater, underwater</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3866B65" w14:textId="4A7A35CC" w:rsidR="00B64382" w:rsidRPr="00B64382" w:rsidRDefault="00B64382" w:rsidP="00B64382">
            <w:pPr>
              <w:rPr>
                <w:rFonts w:cs="Liberation Sans"/>
                <w:szCs w:val="20"/>
              </w:rPr>
            </w:pPr>
          </w:p>
        </w:tc>
      </w:tr>
      <w:tr w:rsidR="00B64382" w14:paraId="086902FC" w14:textId="77777777" w:rsidTr="00B64382">
        <w:trPr>
          <w:cantSplit/>
          <w:trHeight w:val="253"/>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1F37D4B2" w14:textId="68647661" w:rsidR="00B64382" w:rsidRPr="00E73844" w:rsidRDefault="00B64382" w:rsidP="00B64382">
            <w:pPr>
              <w:rPr>
                <w:rFonts w:cs="Liberation Sans"/>
                <w:szCs w:val="20"/>
              </w:rPr>
            </w:pPr>
            <w:r w:rsidRPr="00E73844">
              <w:rPr>
                <w:rFonts w:cs="Liberation Sans"/>
                <w:szCs w:val="20"/>
              </w:rPr>
              <w:t>OET-104</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3BE77839" w14:textId="1FCDC935" w:rsidR="00B64382" w:rsidRPr="00E73844" w:rsidRDefault="00B64382" w:rsidP="00B64382">
            <w:pPr>
              <w:rPr>
                <w:rFonts w:cs="Liberation Sans"/>
                <w:szCs w:val="20"/>
              </w:rPr>
            </w:pPr>
            <w:r w:rsidRPr="00E73844">
              <w:rPr>
                <w:rFonts w:cs="Liberation Sans"/>
                <w:szCs w:val="20"/>
              </w:rPr>
              <w:t xml:space="preserve">high </w:t>
            </w:r>
            <w:r w:rsidRPr="00DD5B30">
              <w:rPr>
                <w:rFonts w:cs="Liberation Sans"/>
                <w:i/>
                <w:szCs w:val="20"/>
              </w:rPr>
              <w:t>water</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9FBE817" w14:textId="4B78E0F7" w:rsidR="00B64382" w:rsidRPr="00E73844" w:rsidRDefault="00B64382" w:rsidP="00B64382">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0039BD7" w14:textId="0150262C" w:rsidR="00B64382" w:rsidRPr="00E73844" w:rsidRDefault="00B64382" w:rsidP="00B64382">
            <w:pPr>
              <w:rPr>
                <w:rFonts w:cs="Liberation Sans"/>
                <w:szCs w:val="20"/>
              </w:rPr>
            </w:pPr>
            <w:r w:rsidRPr="00E73844">
              <w:rPr>
                <w:rFonts w:cs="Liberation Sans"/>
                <w:szCs w:val="20"/>
              </w:rPr>
              <w:t>aquatic</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757E46A4" w14:textId="72F002B1" w:rsidR="00B64382" w:rsidRPr="00E73844" w:rsidRDefault="00B64382" w:rsidP="00B64382">
            <w:pPr>
              <w:rPr>
                <w:rFonts w:cs="Liberation Sans"/>
                <w:szCs w:val="20"/>
              </w:rPr>
            </w:pPr>
            <w:r w:rsidRPr="00E73844">
              <w:rPr>
                <w:rFonts w:cs="Liberation Sans"/>
                <w:szCs w:val="20"/>
              </w:rPr>
              <w:t>1</w:t>
            </w:r>
          </w:p>
        </w:tc>
      </w:tr>
      <w:tr w:rsidR="00B64382" w14:paraId="7E4D67A0" w14:textId="77777777" w:rsidTr="00B64382">
        <w:trPr>
          <w:cantSplit/>
          <w:trHeight w:val="400"/>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D9C775D" w14:textId="4168B13E" w:rsidR="00B64382" w:rsidRPr="00B64382" w:rsidRDefault="00B64382" w:rsidP="00B64382">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69BE7DA" w14:textId="72A78608" w:rsidR="00B64382" w:rsidRPr="00B64382" w:rsidRDefault="00B64382" w:rsidP="00B64382">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61A7175" w14:textId="69D7E8B2" w:rsidR="00B64382" w:rsidRPr="00B64382" w:rsidRDefault="00B64382" w:rsidP="00B64382">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F7F787D" w14:textId="121434CD" w:rsidR="00B64382" w:rsidRPr="00B64382" w:rsidRDefault="00B64382" w:rsidP="00B64382">
            <w:pPr>
              <w:rPr>
                <w:rFonts w:cs="Liberation Sans"/>
                <w:szCs w:val="20"/>
              </w:rPr>
            </w:pPr>
            <w:r w:rsidRPr="00E73844">
              <w:rPr>
                <w:rFonts w:cs="Liberation Sans"/>
                <w:szCs w:val="20"/>
              </w:rPr>
              <w:t>overwater, underwater</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83E04DC" w14:textId="4BFE397B" w:rsidR="00B64382" w:rsidRPr="00B64382" w:rsidRDefault="00B64382" w:rsidP="00B64382">
            <w:pPr>
              <w:rPr>
                <w:rFonts w:cs="Liberation Sans"/>
                <w:szCs w:val="20"/>
              </w:rPr>
            </w:pPr>
          </w:p>
        </w:tc>
      </w:tr>
      <w:tr w:rsidR="00B64382" w14:paraId="0F52F896"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A8D6121" w14:textId="35E42ACF" w:rsidR="00B64382" w:rsidRPr="00B64382" w:rsidRDefault="00B64382" w:rsidP="00B64382">
            <w:pPr>
              <w:rPr>
                <w:rFonts w:cs="Liberation Sans"/>
                <w:szCs w:val="20"/>
              </w:rPr>
            </w:pPr>
            <w:r w:rsidRPr="00E73844">
              <w:rPr>
                <w:rFonts w:cs="Liberation Sans"/>
                <w:szCs w:val="20"/>
              </w:rPr>
              <w:t>OET-105</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1CD42082" w14:textId="14456512" w:rsidR="00B64382" w:rsidRPr="00B64382" w:rsidRDefault="00B64382" w:rsidP="00B64382">
            <w:pPr>
              <w:rPr>
                <w:rFonts w:cs="Liberation Sans"/>
                <w:szCs w:val="20"/>
              </w:rPr>
            </w:pPr>
            <w:r w:rsidRPr="00E73844">
              <w:rPr>
                <w:rFonts w:cs="Liberation Sans"/>
                <w:szCs w:val="20"/>
              </w:rPr>
              <w:t xml:space="preserve">home </w:t>
            </w:r>
            <w:r w:rsidRPr="00DD5B30">
              <w:rPr>
                <w:rFonts w:cs="Liberation Sans"/>
                <w:i/>
                <w:szCs w:val="20"/>
              </w:rPr>
              <w:t>crime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0EFD5E6" w14:textId="393B8D1C" w:rsidR="00B64382" w:rsidRPr="00B64382" w:rsidRDefault="00B64382" w:rsidP="00B64382">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BED94A5" w14:textId="10AAE3BB" w:rsidR="00B64382" w:rsidRPr="00B64382" w:rsidRDefault="00B64382" w:rsidP="00B64382">
            <w:pPr>
              <w:rPr>
                <w:rFonts w:cs="Liberation Sans"/>
                <w:szCs w:val="20"/>
              </w:rPr>
            </w:pPr>
            <w:r w:rsidRPr="00E73844">
              <w:rPr>
                <w:rFonts w:cs="Liberation Sans"/>
                <w:szCs w:val="20"/>
              </w:rPr>
              <w:t>law enforcement</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446C71B5" w14:textId="248516C3" w:rsidR="00B64382" w:rsidRPr="00B64382" w:rsidRDefault="00B64382" w:rsidP="00B64382">
            <w:pPr>
              <w:rPr>
                <w:rFonts w:cs="Liberation Sans"/>
                <w:szCs w:val="20"/>
              </w:rPr>
            </w:pPr>
            <w:r w:rsidRPr="00E73844">
              <w:rPr>
                <w:rFonts w:cs="Liberation Sans"/>
                <w:szCs w:val="20"/>
              </w:rPr>
              <w:t>1</w:t>
            </w:r>
          </w:p>
        </w:tc>
      </w:tr>
      <w:tr w:rsidR="002D6AAF" w14:paraId="483571C0" w14:textId="77777777" w:rsidTr="002D6AAF">
        <w:trPr>
          <w:cantSplit/>
          <w:trHeight w:val="399"/>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1EB6F386" w14:textId="45782BDC" w:rsidR="002D6AAF" w:rsidRDefault="002D6AAF" w:rsidP="002D6AAF">
            <w:pPr>
              <w:rPr>
                <w:rFonts w:cs="Liberation Sans"/>
                <w:szCs w:val="20"/>
              </w:rPr>
            </w:pPr>
            <w:r w:rsidRPr="00E73844">
              <w:rPr>
                <w:rFonts w:cs="Liberation Sans"/>
                <w:szCs w:val="20"/>
              </w:rPr>
              <w:t>OET-106</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6BA913F3" w14:textId="0A5B1A25" w:rsidR="002D6AAF" w:rsidRPr="00E73844" w:rsidRDefault="002D6AAF" w:rsidP="002D6AAF">
            <w:pPr>
              <w:rPr>
                <w:rFonts w:cs="Liberation Sans"/>
                <w:szCs w:val="20"/>
              </w:rPr>
            </w:pPr>
            <w:r w:rsidRPr="00E73844">
              <w:rPr>
                <w:rFonts w:cs="Liberation Sans"/>
                <w:szCs w:val="20"/>
              </w:rPr>
              <w:t xml:space="preserve">humidity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06F3AED" w14:textId="41B9AAAA" w:rsidR="002D6AAF" w:rsidRPr="00E73844" w:rsidRDefault="002D6AAF" w:rsidP="002D6AAF">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634746E" w14:textId="6408D8F0" w:rsidR="002D6AAF" w:rsidRPr="00E73844" w:rsidRDefault="002D6AAF" w:rsidP="002D6AAF">
            <w:pPr>
              <w:rPr>
                <w:rFonts w:cs="Liberation Sans"/>
                <w:szCs w:val="20"/>
              </w:rPr>
            </w:pPr>
            <w:r>
              <w:rPr>
                <w:rFonts w:cs="Liberation Sans"/>
                <w:szCs w:val="20"/>
              </w:rPr>
              <w:t>t</w:t>
            </w:r>
            <w:r w:rsidRPr="00E73844">
              <w:rPr>
                <w:rFonts w:cs="Liberation Sans"/>
                <w:szCs w:val="20"/>
              </w:rPr>
              <w:t>emperature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563941A" w14:textId="28912B9F" w:rsidR="002D6AAF" w:rsidRPr="00E73844" w:rsidRDefault="002D6AAF" w:rsidP="002D6AAF">
            <w:pPr>
              <w:rPr>
                <w:rFonts w:cs="Liberation Sans"/>
                <w:szCs w:val="20"/>
              </w:rPr>
            </w:pPr>
            <w:r w:rsidRPr="00E73844">
              <w:rPr>
                <w:rFonts w:cs="Liberation Sans"/>
                <w:szCs w:val="20"/>
              </w:rPr>
              <w:t>1</w:t>
            </w:r>
          </w:p>
        </w:tc>
      </w:tr>
      <w:tr w:rsidR="002D6AAF" w14:paraId="294DA221" w14:textId="77777777" w:rsidTr="002D6AAF">
        <w:trPr>
          <w:cantSplit/>
          <w:trHeight w:val="402"/>
        </w:trPr>
        <w:tc>
          <w:tcPr>
            <w:tcW w:w="1170" w:type="dxa"/>
            <w:vMerge/>
            <w:tcBorders>
              <w:left w:val="single" w:sz="8" w:space="0" w:color="284E3F"/>
              <w:right w:val="single" w:sz="12" w:space="0" w:color="95B3D7"/>
            </w:tcBorders>
            <w:shd w:val="clear" w:color="auto" w:fill="DBE5F1"/>
            <w:tcMar>
              <w:top w:w="0" w:type="dxa"/>
              <w:left w:w="120" w:type="dxa"/>
              <w:bottom w:w="0" w:type="dxa"/>
              <w:right w:w="120" w:type="dxa"/>
            </w:tcMar>
          </w:tcPr>
          <w:p w14:paraId="0A019368" w14:textId="6EA9FE01" w:rsidR="002D6AAF" w:rsidRPr="00E73844" w:rsidRDefault="002D6AAF" w:rsidP="002D6AAF">
            <w:pPr>
              <w:rPr>
                <w:rFonts w:cs="Liberation Sans"/>
                <w:szCs w:val="20"/>
              </w:rPr>
            </w:pPr>
          </w:p>
        </w:tc>
        <w:tc>
          <w:tcPr>
            <w:tcW w:w="2190" w:type="dxa"/>
            <w:vMerge/>
            <w:tcBorders>
              <w:right w:val="single" w:sz="12" w:space="0" w:color="95B3D7"/>
            </w:tcBorders>
            <w:shd w:val="clear" w:color="auto" w:fill="DBE5F1"/>
            <w:tcMar>
              <w:top w:w="0" w:type="dxa"/>
              <w:left w:w="120" w:type="dxa"/>
              <w:bottom w:w="0" w:type="dxa"/>
              <w:right w:w="120" w:type="dxa"/>
            </w:tcMar>
          </w:tcPr>
          <w:p w14:paraId="7980ACBB" w14:textId="52DD2ED9" w:rsidR="002D6AAF" w:rsidRPr="00E73844" w:rsidRDefault="002D6AAF" w:rsidP="002D6AAF">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86F8BBA" w14:textId="27AE7F75" w:rsidR="002D6AAF" w:rsidRPr="00E73844" w:rsidRDefault="002D6AAF" w:rsidP="002D6AAF">
            <w:pPr>
              <w:rPr>
                <w:rFonts w:cs="Liberation Sans"/>
                <w:szCs w:val="20"/>
              </w:rPr>
            </w:pPr>
            <w:r>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A5039E8" w14:textId="5629C0D6" w:rsidR="002D6AAF" w:rsidRPr="00E73844" w:rsidRDefault="002D6AAF" w:rsidP="002D6AAF">
            <w:pPr>
              <w:rPr>
                <w:rFonts w:cs="Liberation Sans"/>
                <w:szCs w:val="20"/>
              </w:rPr>
            </w:pPr>
            <w:r>
              <w:rPr>
                <w:rFonts w:cs="Liberation Sans"/>
                <w:szCs w:val="20"/>
              </w:rPr>
              <w:t>terrestrial, airborne</w:t>
            </w:r>
          </w:p>
        </w:tc>
        <w:tc>
          <w:tcPr>
            <w:tcW w:w="1065" w:type="dxa"/>
            <w:vMerge/>
            <w:tcBorders>
              <w:right w:val="single" w:sz="12" w:space="0" w:color="95B3D7"/>
            </w:tcBorders>
            <w:shd w:val="clear" w:color="auto" w:fill="DBE5F1"/>
            <w:tcMar>
              <w:top w:w="0" w:type="dxa"/>
              <w:left w:w="120" w:type="dxa"/>
              <w:bottom w:w="0" w:type="dxa"/>
              <w:right w:w="120" w:type="dxa"/>
            </w:tcMar>
          </w:tcPr>
          <w:p w14:paraId="02CA633C" w14:textId="23BD19BD" w:rsidR="002D6AAF" w:rsidRPr="00E73844" w:rsidRDefault="002D6AAF" w:rsidP="002D6AAF">
            <w:pPr>
              <w:rPr>
                <w:rFonts w:cs="Liberation Sans"/>
                <w:szCs w:val="20"/>
              </w:rPr>
            </w:pPr>
          </w:p>
        </w:tc>
      </w:tr>
      <w:tr w:rsidR="002D6AAF" w14:paraId="39F8DA81" w14:textId="77777777" w:rsidTr="002D6AAF">
        <w:trPr>
          <w:cantSplit/>
          <w:trHeight w:val="39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D173F12" w14:textId="4585F540" w:rsidR="002D6AAF" w:rsidRPr="002D6AAF" w:rsidRDefault="002D6AAF" w:rsidP="002D6AAF">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FDB98A9" w14:textId="189408CD" w:rsidR="002D6AAF" w:rsidRPr="002D6AAF" w:rsidRDefault="002D6AAF" w:rsidP="002D6AAF">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67C86CE" w14:textId="32CB0266" w:rsidR="002D6AAF" w:rsidRPr="002D6AAF" w:rsidRDefault="002D6AAF" w:rsidP="002D6AAF">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24C469C" w14:textId="3B15C37E" w:rsidR="002D6AAF" w:rsidRPr="002D6AAF" w:rsidRDefault="002D6AAF" w:rsidP="002D6AAF">
            <w:pPr>
              <w:rPr>
                <w:rFonts w:cs="Liberation Sans"/>
                <w:szCs w:val="20"/>
              </w:rPr>
            </w:pPr>
            <w:r w:rsidRPr="00E73844">
              <w:rPr>
                <w:rFonts w:cs="Liberation Sans"/>
                <w:szCs w:val="20"/>
              </w:rPr>
              <w:t>physical, fauna, flora</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33D83E0" w14:textId="7A393D33" w:rsidR="002D6AAF" w:rsidRPr="002D6AAF" w:rsidRDefault="002D6AAF" w:rsidP="002D6AAF">
            <w:pPr>
              <w:rPr>
                <w:rFonts w:cs="Liberation Sans"/>
                <w:szCs w:val="20"/>
              </w:rPr>
            </w:pPr>
          </w:p>
        </w:tc>
      </w:tr>
      <w:tr w:rsidR="002D6AAF" w14:paraId="771853BF" w14:textId="77777777" w:rsidTr="002D6AAF">
        <w:trPr>
          <w:cantSplit/>
          <w:trHeight w:val="552"/>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1AE34E33" w14:textId="62AA0DF2" w:rsidR="002D6AAF" w:rsidRPr="002D6AAF" w:rsidRDefault="002D6AAF" w:rsidP="002D6AAF">
            <w:pPr>
              <w:rPr>
                <w:rFonts w:cs="Liberation Sans"/>
                <w:szCs w:val="20"/>
              </w:rPr>
            </w:pPr>
            <w:r w:rsidRPr="00E73844">
              <w:rPr>
                <w:rFonts w:cs="Liberation Sans"/>
                <w:szCs w:val="20"/>
              </w:rPr>
              <w:t>OET-107</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1D3BAB02" w14:textId="7C866615" w:rsidR="002D6AAF" w:rsidRPr="002D6AAF" w:rsidRDefault="002D6AAF" w:rsidP="002D6AAF">
            <w:pPr>
              <w:rPr>
                <w:rFonts w:cs="Liberation Sans"/>
                <w:szCs w:val="20"/>
              </w:rPr>
            </w:pPr>
            <w:r w:rsidRPr="00DD5B30">
              <w:rPr>
                <w:rFonts w:cs="Liberation Sans"/>
                <w:i/>
                <w:szCs w:val="20"/>
              </w:rPr>
              <w:t>hurricane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5E55D08" w14:textId="6D48508A" w:rsidR="002D6AAF" w:rsidRDefault="002D6AAF" w:rsidP="002D6AAF">
            <w:pPr>
              <w:spacing w:before="0" w:after="0"/>
              <w:rPr>
                <w:rFonts w:ascii="Arial" w:eastAsia="Arial" w:hAnsi="Arial" w:cs="Arial"/>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B2EE181" w14:textId="5406FD56" w:rsidR="002D6AAF" w:rsidRDefault="002D6AAF" w:rsidP="002D6AAF">
            <w:pPr>
              <w:spacing w:before="0" w:after="0"/>
              <w:rPr>
                <w:rFonts w:ascii="Arial" w:eastAsia="Arial" w:hAnsi="Arial" w:cs="Arial"/>
              </w:rPr>
            </w:pPr>
            <w:r w:rsidRPr="00E73844">
              <w:rPr>
                <w:rFonts w:cs="Liberation Sans"/>
                <w:szCs w:val="20"/>
              </w:rPr>
              <w:t>precipitation, visibility, lightning, wind</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508E1DC1" w14:textId="29B1F154" w:rsidR="002D6AAF" w:rsidRPr="002D6AAF" w:rsidRDefault="002D6AAF" w:rsidP="002D6AAF">
            <w:pPr>
              <w:rPr>
                <w:rFonts w:cs="Liberation Sans"/>
                <w:szCs w:val="20"/>
              </w:rPr>
            </w:pPr>
            <w:r w:rsidRPr="00E73844">
              <w:rPr>
                <w:rFonts w:cs="Liberation Sans"/>
                <w:szCs w:val="20"/>
              </w:rPr>
              <w:t>1</w:t>
            </w:r>
          </w:p>
        </w:tc>
      </w:tr>
      <w:tr w:rsidR="002D6AAF" w14:paraId="57E0C6A4" w14:textId="77777777" w:rsidTr="00334D00">
        <w:trPr>
          <w:cantSplit/>
          <w:trHeight w:val="309"/>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B51B008" w14:textId="247BBF28" w:rsidR="002D6AAF" w:rsidRPr="002D6AAF" w:rsidRDefault="002D6AAF" w:rsidP="002D6AAF">
            <w:pPr>
              <w:rPr>
                <w:rFonts w:cs="Liberation Sans"/>
                <w:szCs w:val="20"/>
              </w:rPr>
            </w:pPr>
            <w:r w:rsidRPr="00E73844">
              <w:rPr>
                <w:rFonts w:cs="Liberation Sans"/>
                <w:szCs w:val="20"/>
              </w:rPr>
              <w:t>OET-108</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07DB279C" w14:textId="3A69D426" w:rsidR="002D6AAF" w:rsidRPr="002D6AAF" w:rsidRDefault="002D6AAF" w:rsidP="002D6AAF">
            <w:pPr>
              <w:rPr>
                <w:rFonts w:cs="Liberation Sans"/>
                <w:szCs w:val="20"/>
              </w:rPr>
            </w:pPr>
            <w:r w:rsidRPr="00DD5B30">
              <w:rPr>
                <w:rFonts w:cs="Liberation Sans"/>
                <w:i/>
                <w:szCs w:val="20"/>
              </w:rPr>
              <w:t>ice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D8B3328" w14:textId="5A117647" w:rsidR="002D6AAF" w:rsidRPr="002D6AAF" w:rsidRDefault="002D6AAF" w:rsidP="002D6AAF">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0367B2B" w14:textId="18C69CB8" w:rsidR="002D6AAF" w:rsidRPr="002D6AAF" w:rsidRDefault="002D6AAF" w:rsidP="002D6AAF">
            <w:pPr>
              <w:rPr>
                <w:rFonts w:cs="Liberation Sans"/>
                <w:szCs w:val="20"/>
              </w:rPr>
            </w:pPr>
            <w:r w:rsidRPr="00E73844">
              <w:rPr>
                <w:rFonts w:cs="Liberation Sans"/>
                <w:szCs w:val="20"/>
              </w:rPr>
              <w:t>temperature</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2520015B" w14:textId="6EB928BF" w:rsidR="002D6AAF" w:rsidRPr="002D6AAF" w:rsidRDefault="002D6AAF" w:rsidP="002D6AAF">
            <w:pPr>
              <w:rPr>
                <w:rFonts w:cs="Liberation Sans"/>
                <w:szCs w:val="20"/>
              </w:rPr>
            </w:pPr>
            <w:r w:rsidRPr="00E73844">
              <w:rPr>
                <w:rFonts w:cs="Liberation Sans"/>
                <w:szCs w:val="20"/>
              </w:rPr>
              <w:t>1</w:t>
            </w:r>
          </w:p>
        </w:tc>
      </w:tr>
      <w:tr w:rsidR="00DD5079" w14:paraId="59FC2E6D" w14:textId="77777777" w:rsidTr="00DD5079">
        <w:trPr>
          <w:cantSplit/>
          <w:trHeight w:val="296"/>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36657A0" w14:textId="27E6FB78" w:rsidR="00DD5079" w:rsidRPr="00E73844" w:rsidRDefault="00DD5079" w:rsidP="00DD5079">
            <w:pPr>
              <w:rPr>
                <w:rFonts w:cs="Liberation Sans"/>
                <w:szCs w:val="20"/>
              </w:rPr>
            </w:pPr>
            <w:r w:rsidRPr="00E73844">
              <w:rPr>
                <w:rFonts w:cs="Liberation Sans"/>
                <w:szCs w:val="20"/>
              </w:rPr>
              <w:t>OET-109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483C64A0" w14:textId="0E9AA122" w:rsidR="00DD5079" w:rsidRPr="00E73844" w:rsidRDefault="00DD5079" w:rsidP="00DD5079">
            <w:pPr>
              <w:rPr>
                <w:rFonts w:cs="Liberation Sans"/>
                <w:szCs w:val="20"/>
              </w:rPr>
            </w:pPr>
            <w:r w:rsidRPr="00E73844">
              <w:rPr>
                <w:rFonts w:cs="Liberation Sans"/>
                <w:szCs w:val="20"/>
              </w:rPr>
              <w:t xml:space="preserve">ice pressure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FED1D40" w14:textId="342F0CA2" w:rsidR="00DD5079" w:rsidRPr="00E73844" w:rsidRDefault="00DD5079" w:rsidP="00DD5079">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687F2E5" w14:textId="57CC4D3B" w:rsidR="00DD5079" w:rsidRPr="00E73844" w:rsidRDefault="00DD5079" w:rsidP="00DD5079">
            <w:pPr>
              <w:rPr>
                <w:rFonts w:cs="Liberation Sans"/>
                <w:szCs w:val="20"/>
              </w:rPr>
            </w:pPr>
            <w:r w:rsidRPr="00E73844">
              <w:rPr>
                <w:rFonts w:cs="Liberation Sans"/>
                <w:szCs w:val="20"/>
              </w:rPr>
              <w:t>overwater, underwater</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387E2272" w14:textId="798AD040" w:rsidR="00DD5079" w:rsidRPr="00E73844" w:rsidRDefault="00DD5079" w:rsidP="00DD5079">
            <w:pPr>
              <w:rPr>
                <w:rFonts w:cs="Liberation Sans"/>
                <w:szCs w:val="20"/>
              </w:rPr>
            </w:pPr>
            <w:r w:rsidRPr="00E73844">
              <w:rPr>
                <w:rFonts w:cs="Liberation Sans"/>
                <w:szCs w:val="20"/>
              </w:rPr>
              <w:t>1</w:t>
            </w:r>
          </w:p>
        </w:tc>
      </w:tr>
      <w:tr w:rsidR="00DD5079" w14:paraId="5E7C4816" w14:textId="77777777" w:rsidTr="00DD5079">
        <w:trPr>
          <w:cantSplit/>
          <w:trHeight w:val="443"/>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5315F76" w14:textId="4DBEB307" w:rsidR="00DD5079" w:rsidRPr="00DD5079" w:rsidRDefault="00DD5079" w:rsidP="00DD5079">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228228F" w14:textId="66A62307" w:rsidR="00DD5079" w:rsidRPr="00DD5079" w:rsidRDefault="00DD5079" w:rsidP="00DD5079">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8C2A8FB" w14:textId="592D977D" w:rsidR="00DD5079" w:rsidRPr="00DD5079" w:rsidRDefault="00DD5079" w:rsidP="00DD5079">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ED987A3" w14:textId="6FA37F2F" w:rsidR="00DD5079" w:rsidRPr="00DD5079" w:rsidRDefault="00DD5079" w:rsidP="00DD5079">
            <w:pPr>
              <w:rPr>
                <w:rFonts w:cs="Liberation Sans"/>
                <w:szCs w:val="20"/>
              </w:rPr>
            </w:pPr>
            <w:r w:rsidRPr="00E73844">
              <w:rPr>
                <w:rFonts w:cs="Liberation Sans"/>
                <w:szCs w:val="20"/>
              </w:rPr>
              <w:t>temperature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A356BFB" w14:textId="2A00BE21" w:rsidR="00DD5079" w:rsidRPr="00DD5079" w:rsidRDefault="00DD5079" w:rsidP="00DD5079">
            <w:pPr>
              <w:rPr>
                <w:rFonts w:cs="Liberation Sans"/>
                <w:szCs w:val="20"/>
              </w:rPr>
            </w:pPr>
          </w:p>
        </w:tc>
      </w:tr>
      <w:tr w:rsidR="00DD5079" w14:paraId="2DB86271" w14:textId="77777777" w:rsidTr="00DD5079">
        <w:trPr>
          <w:cantSplit/>
          <w:trHeight w:val="251"/>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45C8B4CE" w14:textId="4090A499" w:rsidR="00DD5079" w:rsidRPr="00E73844" w:rsidRDefault="00DD5079" w:rsidP="00DD5079">
            <w:pPr>
              <w:rPr>
                <w:rFonts w:cs="Liberation Sans"/>
                <w:szCs w:val="20"/>
              </w:rPr>
            </w:pPr>
            <w:r w:rsidRPr="00E73844">
              <w:rPr>
                <w:rFonts w:cs="Liberation Sans"/>
                <w:szCs w:val="20"/>
              </w:rPr>
              <w:t>OET-110</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3FCD1ABA" w14:textId="28DC6714" w:rsidR="00DD5079" w:rsidRPr="00E73844" w:rsidRDefault="00DD5079" w:rsidP="00DD5079">
            <w:pPr>
              <w:rPr>
                <w:rFonts w:cs="Liberation Sans"/>
                <w:szCs w:val="20"/>
              </w:rPr>
            </w:pPr>
            <w:r w:rsidRPr="00E73844">
              <w:rPr>
                <w:rFonts w:cs="Liberation Sans"/>
                <w:szCs w:val="20"/>
              </w:rPr>
              <w:t xml:space="preserve">ice </w:t>
            </w:r>
            <w:r w:rsidRPr="00DD5B30">
              <w:rPr>
                <w:rFonts w:cs="Liberation Sans"/>
                <w:i/>
                <w:szCs w:val="20"/>
              </w:rPr>
              <w:t>storm</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A873959" w14:textId="240BD0BD" w:rsidR="00DD5079" w:rsidRPr="00E73844" w:rsidRDefault="00DD5079" w:rsidP="00DD5079">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0AFD4C2" w14:textId="082A6663" w:rsidR="00DD5079" w:rsidRPr="00E73844" w:rsidRDefault="00DD5079" w:rsidP="00DD5079">
            <w:pPr>
              <w:rPr>
                <w:rFonts w:cs="Liberation Sans"/>
                <w:szCs w:val="20"/>
              </w:rPr>
            </w:pPr>
            <w:r w:rsidRPr="00E73844">
              <w:rPr>
                <w:rFonts w:cs="Liberation Sans"/>
                <w:szCs w:val="20"/>
              </w:rPr>
              <w:t>(all)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248216FB" w14:textId="201C0BDC" w:rsidR="00DD5079" w:rsidRPr="00E73844" w:rsidRDefault="00DD5079" w:rsidP="00DD5079">
            <w:pPr>
              <w:rPr>
                <w:rFonts w:cs="Liberation Sans"/>
                <w:szCs w:val="20"/>
              </w:rPr>
            </w:pPr>
            <w:r w:rsidRPr="00E73844">
              <w:rPr>
                <w:rFonts w:cs="Liberation Sans"/>
                <w:szCs w:val="20"/>
              </w:rPr>
              <w:t>1</w:t>
            </w:r>
          </w:p>
        </w:tc>
      </w:tr>
      <w:tr w:rsidR="00DD5079" w14:paraId="547385E2" w14:textId="77777777" w:rsidTr="00DD5079">
        <w:trPr>
          <w:cantSplit/>
          <w:trHeight w:val="257"/>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0E64DE8" w14:textId="63E0C273" w:rsidR="00DD5079" w:rsidRPr="00DD5079" w:rsidRDefault="00DD5079" w:rsidP="00DD5079">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E4795EB" w14:textId="636B5D05" w:rsidR="00DD5079" w:rsidRPr="00DD5079" w:rsidRDefault="00DD5079" w:rsidP="00DD5079">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B4F5401" w14:textId="77B6012D" w:rsidR="00DD5079" w:rsidRPr="00DD5079" w:rsidRDefault="00DD5079" w:rsidP="00DD5079">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D56791D" w14:textId="3641445B" w:rsidR="00DD5079" w:rsidRPr="00DD5079" w:rsidRDefault="00DD5079" w:rsidP="00DD5079">
            <w:pPr>
              <w:rPr>
                <w:rFonts w:cs="Liberation Sans"/>
                <w:szCs w:val="20"/>
              </w:rPr>
            </w:pPr>
            <w:r w:rsidRPr="00E73844">
              <w:rPr>
                <w:rFonts w:cs="Liberation Sans"/>
                <w:szCs w:val="20"/>
              </w:rPr>
              <w:t>terrestrial, airborne, aquatic</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97123B5" w14:textId="3287D5A6" w:rsidR="00DD5079" w:rsidRPr="00DD5079" w:rsidRDefault="00DD5079" w:rsidP="00DD5079">
            <w:pPr>
              <w:rPr>
                <w:rFonts w:cs="Liberation Sans"/>
                <w:szCs w:val="20"/>
              </w:rPr>
            </w:pPr>
          </w:p>
        </w:tc>
      </w:tr>
      <w:tr w:rsidR="00DD5079" w14:paraId="2DA92D56" w14:textId="77777777" w:rsidTr="00DD5079">
        <w:trPr>
          <w:cantSplit/>
          <w:trHeight w:val="26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09FDD7B7" w14:textId="5DB66A02" w:rsidR="00DD5079" w:rsidRPr="00E73844" w:rsidRDefault="00DD5079" w:rsidP="00DD5079">
            <w:pPr>
              <w:rPr>
                <w:rFonts w:cs="Liberation Sans"/>
                <w:szCs w:val="20"/>
              </w:rPr>
            </w:pPr>
            <w:r w:rsidRPr="00E73844">
              <w:rPr>
                <w:rFonts w:cs="Liberation Sans"/>
                <w:szCs w:val="20"/>
              </w:rPr>
              <w:t>OET-111</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A494DC3" w14:textId="7D1B1F65" w:rsidR="00DD5079" w:rsidRPr="00E73844" w:rsidRDefault="00DD5079" w:rsidP="00DD5079">
            <w:pPr>
              <w:rPr>
                <w:rFonts w:cs="Liberation Sans"/>
                <w:szCs w:val="20"/>
              </w:rPr>
            </w:pPr>
            <w:r w:rsidRPr="00DD5B30">
              <w:rPr>
                <w:rFonts w:cs="Liberation Sans"/>
                <w:i/>
                <w:szCs w:val="20"/>
              </w:rPr>
              <w:t>iceberg</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9391A38" w14:textId="3834DB8C" w:rsidR="00DD5079" w:rsidRPr="00E73844" w:rsidRDefault="00DD5079" w:rsidP="00DD5079">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EAF8ACB" w14:textId="6672F7BE" w:rsidR="00DD5079" w:rsidRPr="00E73844" w:rsidRDefault="00DD5079" w:rsidP="00DD5079">
            <w:pPr>
              <w:rPr>
                <w:rFonts w:cs="Liberation Sans"/>
                <w:szCs w:val="20"/>
              </w:rPr>
            </w:pPr>
            <w:r w:rsidRPr="00E73844">
              <w:rPr>
                <w:rFonts w:cs="Liberation Sans"/>
                <w:szCs w:val="20"/>
              </w:rPr>
              <w:t>overwater, underwater</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6F6C6D47" w14:textId="356E57E5" w:rsidR="00DD5079" w:rsidRPr="00E73844" w:rsidRDefault="00DD5079" w:rsidP="00DD5079">
            <w:pPr>
              <w:rPr>
                <w:rFonts w:cs="Liberation Sans"/>
                <w:szCs w:val="20"/>
              </w:rPr>
            </w:pPr>
            <w:r w:rsidRPr="00E73844">
              <w:rPr>
                <w:rFonts w:cs="Liberation Sans"/>
                <w:szCs w:val="20"/>
              </w:rPr>
              <w:t>1</w:t>
            </w:r>
          </w:p>
        </w:tc>
      </w:tr>
      <w:tr w:rsidR="00DD5079" w14:paraId="40AB3F54" w14:textId="77777777" w:rsidTr="00DD5079">
        <w:trPr>
          <w:cantSplit/>
          <w:trHeight w:val="269"/>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EE4129B" w14:textId="36B1CA9B" w:rsidR="00DD5079" w:rsidRPr="00DD5079" w:rsidRDefault="00DD5079" w:rsidP="00DD5079">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EAAA68A" w14:textId="2D7503AF" w:rsidR="00DD5079" w:rsidRPr="00DD5079" w:rsidRDefault="00DD5079" w:rsidP="00DD5079">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3C3DB11" w14:textId="6CE9047A" w:rsidR="00DD5079" w:rsidRPr="00DD5079" w:rsidRDefault="00DD5079" w:rsidP="00DD5079">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BB7FA55" w14:textId="6BAC43DF" w:rsidR="00DD5079" w:rsidRPr="00DD5079" w:rsidRDefault="00DD5079" w:rsidP="00DD5079">
            <w:pPr>
              <w:rPr>
                <w:rFonts w:cs="Liberation Sans"/>
                <w:szCs w:val="20"/>
              </w:rPr>
            </w:pPr>
            <w:r w:rsidRPr="00E73844">
              <w:rPr>
                <w:rFonts w:cs="Liberation Sans"/>
                <w:szCs w:val="20"/>
              </w:rPr>
              <w:t>aquatic</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5C0B82F1" w14:textId="33934FEF" w:rsidR="00DD5079" w:rsidRPr="00DD5079" w:rsidRDefault="00DD5079" w:rsidP="00DD5079">
            <w:pPr>
              <w:rPr>
                <w:rFonts w:cs="Liberation Sans"/>
                <w:szCs w:val="20"/>
              </w:rPr>
            </w:pPr>
          </w:p>
        </w:tc>
      </w:tr>
      <w:tr w:rsidR="00DD5079" w14:paraId="3CA3F8F6" w14:textId="77777777" w:rsidTr="00DD5079">
        <w:trPr>
          <w:cantSplit/>
          <w:trHeight w:val="416"/>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69277184" w14:textId="53148F1F" w:rsidR="00DD5079" w:rsidRPr="00E73844" w:rsidRDefault="00DD5079" w:rsidP="00DD5079">
            <w:pPr>
              <w:rPr>
                <w:rFonts w:cs="Liberation Sans"/>
                <w:szCs w:val="20"/>
              </w:rPr>
            </w:pPr>
            <w:r w:rsidRPr="00E73844">
              <w:rPr>
                <w:rFonts w:cs="Liberation Sans"/>
                <w:szCs w:val="20"/>
              </w:rPr>
              <w:t>OET-112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293AB636" w14:textId="550F50F6" w:rsidR="00DD5079" w:rsidRPr="00E73844" w:rsidRDefault="00DD5079" w:rsidP="00DD5079">
            <w:pPr>
              <w:rPr>
                <w:rFonts w:cs="Liberation Sans"/>
                <w:szCs w:val="20"/>
              </w:rPr>
            </w:pPr>
            <w:r w:rsidRPr="00E73844">
              <w:rPr>
                <w:rFonts w:cs="Liberation Sans"/>
                <w:szCs w:val="20"/>
              </w:rPr>
              <w:t xml:space="preserve">industrial </w:t>
            </w:r>
            <w:r w:rsidRPr="00DD5B30">
              <w:rPr>
                <w:rFonts w:cs="Liberation Sans"/>
                <w:i/>
                <w:szCs w:val="20"/>
              </w:rPr>
              <w:t>crime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C6D069D" w14:textId="4BE235EB" w:rsidR="00DD5079" w:rsidRPr="00E73844" w:rsidRDefault="00DD5079" w:rsidP="00DD5079">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DA39C71" w14:textId="7226C9AA" w:rsidR="00DD5079" w:rsidRPr="00E73844" w:rsidRDefault="00DD5079" w:rsidP="00DD5079">
            <w:pPr>
              <w:rPr>
                <w:rFonts w:cs="Liberation Sans"/>
                <w:szCs w:val="20"/>
              </w:rPr>
            </w:pPr>
            <w:r w:rsidRPr="00E73844">
              <w:rPr>
                <w:rFonts w:cs="Liberation Sans"/>
                <w:szCs w:val="20"/>
              </w:rPr>
              <w:t>law enforcement, life, property</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58B541A3" w14:textId="3BBA08C8" w:rsidR="00DD5079" w:rsidRPr="00E73844" w:rsidRDefault="00DD5079" w:rsidP="00DD5079">
            <w:pPr>
              <w:rPr>
                <w:rFonts w:cs="Liberation Sans"/>
                <w:szCs w:val="20"/>
              </w:rPr>
            </w:pPr>
            <w:r w:rsidRPr="00E73844">
              <w:rPr>
                <w:rFonts w:cs="Liberation Sans"/>
                <w:szCs w:val="20"/>
              </w:rPr>
              <w:t>1</w:t>
            </w:r>
          </w:p>
        </w:tc>
      </w:tr>
      <w:tr w:rsidR="00DD5079" w14:paraId="42355AB6" w14:textId="77777777" w:rsidTr="00DD5079">
        <w:trPr>
          <w:cantSplit/>
          <w:trHeight w:val="340"/>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4A942F3" w14:textId="6A7985F2" w:rsidR="00DD5079" w:rsidRPr="00DD5079" w:rsidRDefault="00DD5079" w:rsidP="00DD5079">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C7A180D" w14:textId="02E6386D" w:rsidR="00DD5079" w:rsidRPr="00DD5079" w:rsidRDefault="00DD5079" w:rsidP="00DD5079">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C53581F" w14:textId="6217E057" w:rsidR="00DD5079" w:rsidRPr="00DD5079" w:rsidRDefault="00DD5079" w:rsidP="00DD5079">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4687AED" w14:textId="4E8987FF" w:rsidR="00DD5079" w:rsidRPr="00DD5079" w:rsidRDefault="00DD5079" w:rsidP="00DD5079">
            <w:pPr>
              <w:rPr>
                <w:rFonts w:cs="Liberation Sans"/>
                <w:szCs w:val="20"/>
              </w:rPr>
            </w:pPr>
            <w:r w:rsidRPr="00E73844">
              <w:rPr>
                <w:rFonts w:cs="Liberation Sans"/>
                <w:szCs w:val="20"/>
              </w:rPr>
              <w:t>industrial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7408B86" w14:textId="2366D9B0" w:rsidR="00DD5079" w:rsidRPr="00DD5079" w:rsidRDefault="00DD5079" w:rsidP="00DD5079">
            <w:pPr>
              <w:rPr>
                <w:rFonts w:cs="Liberation Sans"/>
                <w:szCs w:val="20"/>
              </w:rPr>
            </w:pPr>
          </w:p>
        </w:tc>
      </w:tr>
      <w:tr w:rsidR="00DD5079" w14:paraId="2F0DCD5B" w14:textId="77777777">
        <w:trPr>
          <w:cantSplit/>
          <w:trHeight w:val="441"/>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13E5D974" w14:textId="67385CFD" w:rsidR="00DD5079" w:rsidRPr="00DD5079" w:rsidRDefault="00DD5079" w:rsidP="00DD5079">
            <w:pPr>
              <w:rPr>
                <w:rFonts w:cs="Liberation Sans"/>
                <w:szCs w:val="20"/>
              </w:rPr>
            </w:pPr>
            <w:r w:rsidRPr="00E73844">
              <w:rPr>
                <w:rFonts w:cs="Liberation Sans"/>
                <w:szCs w:val="20"/>
              </w:rPr>
              <w:t>OET-113</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73D3E8BE" w14:textId="5433C254" w:rsidR="00DD5079" w:rsidRPr="00DD5079" w:rsidRDefault="00DD5079" w:rsidP="00DD5079">
            <w:pPr>
              <w:rPr>
                <w:rFonts w:cs="Liberation Sans"/>
                <w:szCs w:val="20"/>
              </w:rPr>
            </w:pPr>
            <w:r w:rsidRPr="00E73844">
              <w:rPr>
                <w:rFonts w:cs="Liberation Sans"/>
                <w:szCs w:val="20"/>
              </w:rPr>
              <w:t xml:space="preserve">industrial facility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394A44E" w14:textId="4EC94935" w:rsidR="00DD5079" w:rsidRPr="00DD5079" w:rsidRDefault="00DD5079" w:rsidP="00DD5079">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87011BD" w14:textId="76B22EC0" w:rsidR="00DD5079" w:rsidRPr="00DD5079" w:rsidRDefault="00DD5079" w:rsidP="00DD5079">
            <w:pPr>
              <w:rPr>
                <w:rFonts w:cs="Liberation Sans"/>
                <w:szCs w:val="20"/>
              </w:rPr>
            </w:pPr>
            <w:r w:rsidRPr="00E73844">
              <w:rPr>
                <w:rFonts w:cs="Liberation Sans"/>
                <w:szCs w:val="20"/>
              </w:rPr>
              <w:t>industrial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1E654B7D" w14:textId="388FBE65" w:rsidR="00DD5079" w:rsidRPr="00DD5079" w:rsidRDefault="00DD5079" w:rsidP="00DD5079">
            <w:pPr>
              <w:rPr>
                <w:rFonts w:cs="Liberation Sans"/>
                <w:szCs w:val="20"/>
              </w:rPr>
            </w:pPr>
            <w:r w:rsidRPr="00E73844">
              <w:rPr>
                <w:rFonts w:cs="Liberation Sans"/>
                <w:szCs w:val="20"/>
              </w:rPr>
              <w:t>1</w:t>
            </w:r>
          </w:p>
        </w:tc>
      </w:tr>
      <w:tr w:rsidR="00DD5079" w14:paraId="529333A2" w14:textId="77777777" w:rsidTr="00DD5079">
        <w:trPr>
          <w:cantSplit/>
          <w:trHeight w:val="29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294FF33" w14:textId="0772F1F8" w:rsidR="00DD5079" w:rsidRPr="00E73844" w:rsidRDefault="00DD5079" w:rsidP="00DD5079">
            <w:pPr>
              <w:rPr>
                <w:rFonts w:cs="Liberation Sans"/>
                <w:szCs w:val="20"/>
              </w:rPr>
            </w:pPr>
            <w:r w:rsidRPr="00E73844">
              <w:rPr>
                <w:rFonts w:cs="Liberation Sans"/>
                <w:szCs w:val="20"/>
              </w:rPr>
              <w:t>OET-114</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290EED25" w14:textId="3A15CA1F" w:rsidR="00DD5079" w:rsidRPr="00E73844" w:rsidRDefault="00DD5079" w:rsidP="00DD5079">
            <w:pPr>
              <w:rPr>
                <w:rFonts w:cs="Liberation Sans"/>
                <w:szCs w:val="20"/>
              </w:rPr>
            </w:pPr>
            <w:r w:rsidRPr="00E73844">
              <w:rPr>
                <w:rFonts w:cs="Liberation Sans"/>
                <w:szCs w:val="20"/>
              </w:rPr>
              <w:t xml:space="preserve">industrial </w:t>
            </w:r>
            <w:r w:rsidRPr="00DD5B30">
              <w:rPr>
                <w:rFonts w:cs="Liberation Sans"/>
                <w:i/>
                <w:szCs w:val="20"/>
              </w:rPr>
              <w:t>fire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CAC75F6" w14:textId="58F9754A" w:rsidR="00DD5079" w:rsidRPr="00E73844" w:rsidRDefault="00DD5079" w:rsidP="00DD5079">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F36222D" w14:textId="2C68B7B2" w:rsidR="00DD5079" w:rsidRPr="00E73844" w:rsidRDefault="00DD5079" w:rsidP="00DD5079">
            <w:pPr>
              <w:rPr>
                <w:rFonts w:cs="Liberation Sans"/>
                <w:szCs w:val="20"/>
              </w:rPr>
            </w:pPr>
            <w:r w:rsidRPr="00E73844">
              <w:rPr>
                <w:rFonts w:cs="Liberation Sans"/>
                <w:szCs w:val="20"/>
              </w:rPr>
              <w:t>Industrial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1ACA00F3" w14:textId="2E6C1CC7" w:rsidR="00DD5079" w:rsidRPr="00E73844" w:rsidRDefault="00DD5079" w:rsidP="00DD5079">
            <w:pPr>
              <w:rPr>
                <w:rFonts w:cs="Liberation Sans"/>
                <w:szCs w:val="20"/>
              </w:rPr>
            </w:pPr>
            <w:r w:rsidRPr="00E73844">
              <w:rPr>
                <w:rFonts w:cs="Liberation Sans"/>
                <w:szCs w:val="20"/>
              </w:rPr>
              <w:t>1</w:t>
            </w:r>
          </w:p>
        </w:tc>
      </w:tr>
      <w:tr w:rsidR="00DD5079" w14:paraId="0A6BB44A" w14:textId="77777777" w:rsidTr="00DD5079">
        <w:trPr>
          <w:cantSplit/>
          <w:trHeight w:val="30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3F8BF8D2" w14:textId="36D43E9E" w:rsidR="00DD5079" w:rsidRPr="00DD5079" w:rsidRDefault="00DD5079" w:rsidP="00DD5079">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7D5652E" w14:textId="2ED4F05C" w:rsidR="00DD5079" w:rsidRPr="00DD5079" w:rsidRDefault="00DD5079" w:rsidP="00DD5079">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0978E32" w14:textId="46F368F3" w:rsidR="00DD5079" w:rsidRPr="00DD5079" w:rsidRDefault="00DD5079" w:rsidP="00DD5079">
            <w:pPr>
              <w:rPr>
                <w:rFonts w:cs="Liberation Sans"/>
                <w:szCs w:val="20"/>
              </w:rPr>
            </w:pPr>
            <w:r w:rsidRPr="00E73844">
              <w:rPr>
                <w:rFonts w:cs="Liberation Sans"/>
                <w:szCs w:val="20"/>
              </w:rPr>
              <w:t>Fire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136F100" w14:textId="3E599F37" w:rsidR="00DD5079" w:rsidRPr="00DD5079" w:rsidRDefault="00DD5079" w:rsidP="00DD5079">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3C868DD" w14:textId="7604BA4D" w:rsidR="00DD5079" w:rsidRPr="00DD5079" w:rsidRDefault="00DD5079" w:rsidP="00DD5079">
            <w:pPr>
              <w:rPr>
                <w:rFonts w:cs="Liberation Sans"/>
                <w:szCs w:val="20"/>
              </w:rPr>
            </w:pPr>
          </w:p>
        </w:tc>
      </w:tr>
      <w:tr w:rsidR="00DD5079" w14:paraId="72D106E5" w14:textId="77777777">
        <w:trPr>
          <w:cantSplit/>
          <w:trHeight w:val="319"/>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0F031BB" w14:textId="47046F32" w:rsidR="00DD5079" w:rsidRPr="00DD5079" w:rsidRDefault="00DD5079" w:rsidP="00DD5079">
            <w:pPr>
              <w:rPr>
                <w:rFonts w:cs="Liberation Sans"/>
                <w:szCs w:val="20"/>
              </w:rPr>
            </w:pPr>
            <w:r w:rsidRPr="00E73844">
              <w:rPr>
                <w:rFonts w:cs="Liberation Sans"/>
                <w:szCs w:val="20"/>
              </w:rPr>
              <w:t>OET-115</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79B0AB45" w14:textId="523C5C86" w:rsidR="00DD5079" w:rsidRPr="00DD5079" w:rsidRDefault="00DD5079" w:rsidP="00DD5079">
            <w:pPr>
              <w:rPr>
                <w:rFonts w:cs="Liberation Sans"/>
                <w:szCs w:val="20"/>
              </w:rPr>
            </w:pPr>
            <w:r w:rsidRPr="00E73844">
              <w:rPr>
                <w:rFonts w:cs="Liberation Sans"/>
                <w:szCs w:val="20"/>
              </w:rPr>
              <w:t xml:space="preserve">infrastructure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9A77C31" w14:textId="1E8A9430" w:rsidR="00DD5079" w:rsidRPr="00DD5079" w:rsidRDefault="00DD5079" w:rsidP="00DD5079">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9541CAB" w14:textId="200574A0" w:rsidR="00DD5079" w:rsidRPr="00DD5079" w:rsidRDefault="00DD5079" w:rsidP="00DD5079">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2ADCC728" w14:textId="208F4CEE" w:rsidR="00DD5079" w:rsidRPr="00DD5079" w:rsidRDefault="00DD5079" w:rsidP="00DD5079">
            <w:pPr>
              <w:rPr>
                <w:rFonts w:cs="Liberation Sans"/>
                <w:szCs w:val="20"/>
              </w:rPr>
            </w:pPr>
            <w:r w:rsidRPr="00E73844">
              <w:rPr>
                <w:rFonts w:cs="Liberation Sans"/>
                <w:szCs w:val="20"/>
              </w:rPr>
              <w:t>1</w:t>
            </w:r>
          </w:p>
        </w:tc>
      </w:tr>
      <w:tr w:rsidR="00DD5079" w14:paraId="1A58F45A" w14:textId="77777777">
        <w:trPr>
          <w:cantSplit/>
          <w:trHeight w:val="58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8027654" w14:textId="43CECFC7" w:rsidR="00DD5079" w:rsidRPr="00DD5079" w:rsidRDefault="00DD5079" w:rsidP="00DD5079">
            <w:pPr>
              <w:rPr>
                <w:rFonts w:cs="Liberation Sans"/>
                <w:szCs w:val="20"/>
              </w:rPr>
            </w:pPr>
            <w:r w:rsidRPr="00E73844">
              <w:rPr>
                <w:rFonts w:cs="Liberation Sans"/>
                <w:szCs w:val="20"/>
              </w:rPr>
              <w:t>OET-116</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71824729" w14:textId="2D11643B" w:rsidR="00DD5079" w:rsidRPr="00DD5079" w:rsidRDefault="00DD5079" w:rsidP="00DD5079">
            <w:pPr>
              <w:rPr>
                <w:rFonts w:cs="Liberation Sans"/>
                <w:szCs w:val="20"/>
              </w:rPr>
            </w:pPr>
            <w:r w:rsidRPr="00E73844">
              <w:rPr>
                <w:rFonts w:cs="Liberation Sans"/>
                <w:szCs w:val="20"/>
              </w:rPr>
              <w:t xml:space="preserve">internet service </w:t>
            </w:r>
            <w:r w:rsidRPr="00DD5B30">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DF0D726" w14:textId="7DEE34CA" w:rsidR="00DD5079" w:rsidRPr="00DD5079" w:rsidRDefault="00DD5079" w:rsidP="00DD5079">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B7A8BF9" w14:textId="6F86E599" w:rsidR="00DD5079" w:rsidRPr="00DD5079" w:rsidRDefault="00DD5079" w:rsidP="00DD5079">
            <w:pPr>
              <w:rPr>
                <w:rFonts w:cs="Liberation Sans"/>
                <w:szCs w:val="20"/>
              </w:rPr>
            </w:pPr>
            <w:r w:rsidRPr="00E73844">
              <w:rPr>
                <w:rFonts w:cs="Liberation Sans"/>
                <w:szCs w:val="20"/>
              </w:rPr>
              <w:t>communication</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775887A6" w14:textId="4C83D7AB" w:rsidR="00DD5079" w:rsidRPr="00DD5079" w:rsidRDefault="00DD5079" w:rsidP="00DD5079">
            <w:pPr>
              <w:rPr>
                <w:rFonts w:cs="Liberation Sans"/>
                <w:szCs w:val="20"/>
              </w:rPr>
            </w:pPr>
            <w:r w:rsidRPr="00E73844">
              <w:rPr>
                <w:rFonts w:cs="Liberation Sans"/>
                <w:szCs w:val="20"/>
              </w:rPr>
              <w:t>1</w:t>
            </w:r>
          </w:p>
        </w:tc>
      </w:tr>
      <w:tr w:rsidR="00DD5079" w14:paraId="3FBBDDC0" w14:textId="77777777" w:rsidTr="00DD5079">
        <w:trPr>
          <w:cantSplit/>
          <w:trHeight w:val="267"/>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1260660" w14:textId="2DD35E91" w:rsidR="00DD5079" w:rsidRPr="00E73844" w:rsidRDefault="00DD5079" w:rsidP="00DD5079">
            <w:pPr>
              <w:rPr>
                <w:rFonts w:cs="Liberation Sans"/>
                <w:szCs w:val="20"/>
              </w:rPr>
            </w:pPr>
            <w:r w:rsidRPr="00E73844">
              <w:rPr>
                <w:rFonts w:cs="Liberation Sans"/>
                <w:szCs w:val="20"/>
              </w:rPr>
              <w:t>OET-117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ACF5F79" w14:textId="53456987" w:rsidR="00DD5079" w:rsidRPr="00E73844" w:rsidRDefault="00DD5079" w:rsidP="00DD5079">
            <w:pPr>
              <w:rPr>
                <w:rFonts w:cs="Liberation Sans"/>
                <w:szCs w:val="20"/>
              </w:rPr>
            </w:pPr>
            <w:r w:rsidRPr="00E73844">
              <w:rPr>
                <w:rFonts w:cs="Liberation Sans"/>
                <w:szCs w:val="20"/>
              </w:rPr>
              <w:t xml:space="preserve">lake effect </w:t>
            </w:r>
            <w:r w:rsidRPr="00DD5B30">
              <w:rPr>
                <w:rFonts w:cs="Liberation Sans"/>
                <w:i/>
                <w:szCs w:val="20"/>
              </w:rPr>
              <w:t>snow</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08E938D" w14:textId="33CAA72B" w:rsidR="00DD5079" w:rsidRPr="00E73844" w:rsidRDefault="00DD5079" w:rsidP="00DD5079">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8BF65F5" w14:textId="5E0B6413" w:rsidR="00DD5079" w:rsidRPr="00E73844" w:rsidRDefault="00DD5079" w:rsidP="00DD5079">
            <w:pPr>
              <w:rPr>
                <w:rFonts w:cs="Liberation Sans"/>
                <w:szCs w:val="20"/>
              </w:rPr>
            </w:pPr>
            <w:r w:rsidRPr="00E73844">
              <w:rPr>
                <w:rFonts w:cs="Liberation Sans"/>
                <w:szCs w:val="20"/>
              </w:rPr>
              <w:t>temperature, precipitation</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11B74AC3" w14:textId="7890E430" w:rsidR="00DD5079" w:rsidRPr="00E73844" w:rsidRDefault="00DD5079" w:rsidP="00DD5079">
            <w:pPr>
              <w:rPr>
                <w:rFonts w:cs="Liberation Sans"/>
                <w:szCs w:val="20"/>
              </w:rPr>
            </w:pPr>
            <w:r w:rsidRPr="00E73844">
              <w:rPr>
                <w:rFonts w:cs="Liberation Sans"/>
                <w:szCs w:val="20"/>
              </w:rPr>
              <w:t>1</w:t>
            </w:r>
          </w:p>
        </w:tc>
      </w:tr>
      <w:tr w:rsidR="00DD5079" w14:paraId="74623CD0" w14:textId="77777777" w:rsidTr="00DD5079">
        <w:trPr>
          <w:cantSplit/>
          <w:trHeight w:val="273"/>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1A2DCB6" w14:textId="05306D07" w:rsidR="00DD5079" w:rsidRPr="00DD5079" w:rsidRDefault="00DD5079" w:rsidP="00DD5079">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FFA1EEA" w14:textId="15149FDC" w:rsidR="00DD5079" w:rsidRPr="00DD5079" w:rsidRDefault="00DD5079" w:rsidP="00DD5079">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980C6F4" w14:textId="3EFFC288" w:rsidR="00DD5079" w:rsidRPr="00DD5079" w:rsidRDefault="00DD5079" w:rsidP="00DD5079">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C5D7793" w14:textId="4FB03896" w:rsidR="00DD5079" w:rsidRPr="00DD5079" w:rsidRDefault="00DD5079" w:rsidP="00DD5079">
            <w:pPr>
              <w:rPr>
                <w:rFonts w:cs="Liberation Sans"/>
                <w:szCs w:val="20"/>
              </w:rPr>
            </w:pPr>
            <w:r w:rsidRPr="00E73844">
              <w:rPr>
                <w:rFonts w:cs="Liberation Sans"/>
                <w:szCs w:val="20"/>
              </w:rPr>
              <w:t>aquatic</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8C122D7" w14:textId="09EA321B" w:rsidR="00DD5079" w:rsidRPr="00DD5079" w:rsidRDefault="00DD5079" w:rsidP="00DD5079">
            <w:pPr>
              <w:rPr>
                <w:rFonts w:cs="Liberation Sans"/>
                <w:szCs w:val="20"/>
              </w:rPr>
            </w:pPr>
          </w:p>
        </w:tc>
      </w:tr>
      <w:tr w:rsidR="00DD5079" w14:paraId="196B7DD3" w14:textId="77777777" w:rsidTr="00DD5079">
        <w:trPr>
          <w:cantSplit/>
          <w:trHeight w:val="279"/>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5673FE37" w14:textId="1835C23C" w:rsidR="00DD5079" w:rsidRPr="00E73844" w:rsidRDefault="00DD5079" w:rsidP="00DD5079">
            <w:pPr>
              <w:rPr>
                <w:rFonts w:cs="Liberation Sans"/>
                <w:szCs w:val="20"/>
              </w:rPr>
            </w:pPr>
            <w:r w:rsidRPr="00E73844">
              <w:rPr>
                <w:rFonts w:cs="Liberation Sans"/>
                <w:szCs w:val="20"/>
              </w:rPr>
              <w:t>OET-118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3AEC6371" w14:textId="545E86E6" w:rsidR="00DD5079" w:rsidRPr="00E73844" w:rsidRDefault="00DD5079" w:rsidP="00DD5079">
            <w:pPr>
              <w:rPr>
                <w:rFonts w:cs="Liberation Sans"/>
                <w:szCs w:val="20"/>
              </w:rPr>
            </w:pPr>
            <w:r w:rsidRPr="00E73844">
              <w:rPr>
                <w:rFonts w:cs="Liberation Sans"/>
                <w:szCs w:val="20"/>
              </w:rPr>
              <w:t xml:space="preserve">lake </w:t>
            </w:r>
            <w:r w:rsidRPr="00DD5B30">
              <w:rPr>
                <w:rFonts w:cs="Liberation Sans"/>
                <w:i/>
                <w:szCs w:val="20"/>
              </w:rPr>
              <w:t>wind</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9AFA944" w14:textId="0F734C1A" w:rsidR="00DD5079" w:rsidRPr="00E73844" w:rsidRDefault="00DD5079" w:rsidP="00DD5079">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2FD468F" w14:textId="04C3C7A4" w:rsidR="00DD5079" w:rsidRPr="00E73844" w:rsidRDefault="00DD5079" w:rsidP="00DD5079">
            <w:pPr>
              <w:rPr>
                <w:rFonts w:cs="Liberation Sans"/>
                <w:szCs w:val="20"/>
              </w:rPr>
            </w:pPr>
            <w:r>
              <w:rPr>
                <w:rFonts w:cs="Liberation Sans"/>
                <w:szCs w:val="20"/>
              </w:rPr>
              <w:t>w</w:t>
            </w:r>
            <w:r w:rsidRPr="00E73844">
              <w:rPr>
                <w:rFonts w:cs="Liberation Sans"/>
                <w:szCs w:val="20"/>
              </w:rPr>
              <w:t>ind</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49889FE9" w14:textId="50CEB08B" w:rsidR="00DD5079" w:rsidRPr="00E73844" w:rsidRDefault="00DD5079" w:rsidP="00DD5079">
            <w:pPr>
              <w:rPr>
                <w:rFonts w:cs="Liberation Sans"/>
                <w:szCs w:val="20"/>
              </w:rPr>
            </w:pPr>
            <w:r w:rsidRPr="00E73844">
              <w:rPr>
                <w:rFonts w:cs="Liberation Sans"/>
                <w:szCs w:val="20"/>
              </w:rPr>
              <w:t>1</w:t>
            </w:r>
          </w:p>
        </w:tc>
      </w:tr>
      <w:tr w:rsidR="00DD5079" w14:paraId="0DCF394D" w14:textId="77777777" w:rsidTr="00DD5079">
        <w:trPr>
          <w:cantSplit/>
          <w:trHeight w:val="285"/>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7C3E5EE" w14:textId="1335F647" w:rsidR="00DD5079" w:rsidRPr="00DD5079" w:rsidRDefault="00DD5079" w:rsidP="00DD5079">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158CABB" w14:textId="63EE9F34" w:rsidR="00DD5079" w:rsidRPr="00DD5079" w:rsidRDefault="00DD5079" w:rsidP="00DD5079">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66637BC" w14:textId="63BC9B6F" w:rsidR="00DD5079" w:rsidRPr="00DD5079" w:rsidRDefault="00DD5079" w:rsidP="00DD5079">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A74EBEF" w14:textId="1A6B2905" w:rsidR="00DD5079" w:rsidRPr="00DD5079" w:rsidRDefault="00DD5079" w:rsidP="00DD5079">
            <w:pPr>
              <w:rPr>
                <w:rFonts w:cs="Liberation Sans"/>
                <w:szCs w:val="20"/>
              </w:rPr>
            </w:pPr>
            <w:r w:rsidRPr="00E73844">
              <w:rPr>
                <w:rFonts w:cs="Liberation Sans"/>
                <w:szCs w:val="20"/>
              </w:rPr>
              <w:t>aquatic</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28BF1FC" w14:textId="2D091746" w:rsidR="00DD5079" w:rsidRPr="00DD5079" w:rsidRDefault="00DD5079" w:rsidP="00DD5079">
            <w:pPr>
              <w:rPr>
                <w:rFonts w:cs="Liberation Sans"/>
                <w:szCs w:val="20"/>
              </w:rPr>
            </w:pPr>
          </w:p>
        </w:tc>
      </w:tr>
      <w:tr w:rsidR="00DD5079" w14:paraId="6E0EFAA6" w14:textId="77777777">
        <w:trPr>
          <w:cantSplit/>
          <w:trHeight w:val="341"/>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1D5EFE6" w14:textId="32580EE4" w:rsidR="00DD5079" w:rsidRPr="00DD5079" w:rsidRDefault="00DD5079" w:rsidP="00DD5079">
            <w:pPr>
              <w:rPr>
                <w:rFonts w:cs="Liberation Sans"/>
                <w:szCs w:val="20"/>
              </w:rPr>
            </w:pPr>
            <w:r w:rsidRPr="00E73844">
              <w:rPr>
                <w:rFonts w:cs="Liberation Sans"/>
                <w:szCs w:val="20"/>
              </w:rPr>
              <w:t>OET-119</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67613BD8" w14:textId="70CD697B" w:rsidR="00DD5079" w:rsidRPr="00DD5079" w:rsidRDefault="00DD5079" w:rsidP="00DD5079">
            <w:pPr>
              <w:rPr>
                <w:rFonts w:cs="Liberation Sans"/>
                <w:szCs w:val="20"/>
              </w:rPr>
            </w:pPr>
            <w:r w:rsidRPr="00E73844">
              <w:rPr>
                <w:rFonts w:cs="Liberation Sans"/>
                <w:szCs w:val="20"/>
              </w:rPr>
              <w:t xml:space="preserve">landline service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841BFE3" w14:textId="2D1C4FD6" w:rsidR="00DD5079" w:rsidRPr="00DD5079" w:rsidRDefault="00DD5079" w:rsidP="00DD5079">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D6B28F4" w14:textId="65CFC3B9" w:rsidR="00DD5079" w:rsidRPr="00DD5079" w:rsidRDefault="00DD5079" w:rsidP="00DD5079">
            <w:pPr>
              <w:rPr>
                <w:rFonts w:cs="Liberation Sans"/>
                <w:szCs w:val="20"/>
              </w:rPr>
            </w:pPr>
            <w:r w:rsidRPr="00E73844">
              <w:rPr>
                <w:rFonts w:cs="Liberation Sans"/>
                <w:szCs w:val="20"/>
              </w:rPr>
              <w:t>communication</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030EE90B" w14:textId="53A8C6FF" w:rsidR="00DD5079" w:rsidRPr="00DD5079" w:rsidRDefault="00DD5079" w:rsidP="00DD5079">
            <w:pPr>
              <w:rPr>
                <w:rFonts w:cs="Liberation Sans"/>
                <w:szCs w:val="20"/>
              </w:rPr>
            </w:pPr>
            <w:r w:rsidRPr="00E73844">
              <w:rPr>
                <w:rFonts w:cs="Liberation Sans"/>
                <w:szCs w:val="20"/>
              </w:rPr>
              <w:t>1</w:t>
            </w:r>
          </w:p>
        </w:tc>
      </w:tr>
      <w:tr w:rsidR="00DD5079" w14:paraId="28AC1057" w14:textId="77777777" w:rsidTr="00DD5079">
        <w:trPr>
          <w:cantSplit/>
          <w:trHeight w:val="23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FB2A03A" w14:textId="1849B721" w:rsidR="00DD5079" w:rsidRPr="00DD5079" w:rsidRDefault="00DD5079" w:rsidP="00DD5079">
            <w:pPr>
              <w:rPr>
                <w:rFonts w:cs="Liberation Sans"/>
                <w:szCs w:val="20"/>
              </w:rPr>
            </w:pPr>
            <w:r w:rsidRPr="00E73844">
              <w:rPr>
                <w:rFonts w:cs="Liberation Sans"/>
                <w:szCs w:val="20"/>
              </w:rPr>
              <w:t>OET-120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2B9AD76" w14:textId="1640840F" w:rsidR="00DD5079" w:rsidRPr="00DD5079" w:rsidRDefault="00DD5079" w:rsidP="00DD5079">
            <w:pPr>
              <w:rPr>
                <w:rFonts w:cs="Liberation Sans"/>
                <w:szCs w:val="20"/>
              </w:rPr>
            </w:pPr>
            <w:r w:rsidRPr="00DD5B30">
              <w:rPr>
                <w:rFonts w:cs="Liberation Sans"/>
                <w:i/>
                <w:szCs w:val="20"/>
              </w:rPr>
              <w:t>landslide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84039EB" w14:textId="413DBA63" w:rsidR="00DD5079" w:rsidRPr="00DD5079" w:rsidRDefault="00DD5079" w:rsidP="00DD5079">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2FAD319" w14:textId="1FC4271E" w:rsidR="00DD5079" w:rsidRPr="00DD5079" w:rsidRDefault="00DD5079" w:rsidP="00DD5079">
            <w:pPr>
              <w:rPr>
                <w:rFonts w:cs="Liberation Sans"/>
                <w:szCs w:val="20"/>
              </w:rPr>
            </w:pPr>
            <w:r w:rsidRPr="00E73844">
              <w:rPr>
                <w:rFonts w:cs="Liberation Sans"/>
                <w:szCs w:val="20"/>
              </w:rPr>
              <w:t>gravity, solid</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7B81411E" w14:textId="5A0F6C79" w:rsidR="00DD5079" w:rsidRPr="00DD5079" w:rsidRDefault="00DD5079" w:rsidP="00DD5079">
            <w:pPr>
              <w:rPr>
                <w:rFonts w:cs="Liberation Sans"/>
                <w:szCs w:val="20"/>
              </w:rPr>
            </w:pPr>
            <w:r w:rsidRPr="00E73844">
              <w:rPr>
                <w:rFonts w:cs="Liberation Sans"/>
                <w:szCs w:val="20"/>
              </w:rPr>
              <w:t>1</w:t>
            </w:r>
          </w:p>
        </w:tc>
      </w:tr>
      <w:tr w:rsidR="00DD5B30" w14:paraId="68A434C0" w14:textId="77777777">
        <w:trPr>
          <w:cantSplit/>
          <w:trHeight w:val="585"/>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BFB9792" w14:textId="60A89905" w:rsidR="00DD5B30" w:rsidRPr="00DD5B30" w:rsidRDefault="00DD5B30" w:rsidP="00DD5B30">
            <w:pPr>
              <w:rPr>
                <w:rFonts w:cs="Liberation Sans"/>
                <w:szCs w:val="20"/>
              </w:rPr>
            </w:pPr>
            <w:r w:rsidRPr="00E73844">
              <w:rPr>
                <w:rFonts w:cs="Liberation Sans"/>
                <w:szCs w:val="20"/>
              </w:rPr>
              <w:t>OET-121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2DF29E32" w14:textId="7B40D0BF" w:rsidR="00DD5B30" w:rsidRPr="00DD5B30" w:rsidRDefault="00DD5B30" w:rsidP="00DD5B30">
            <w:pPr>
              <w:rPr>
                <w:rFonts w:cs="Liberation Sans"/>
                <w:szCs w:val="20"/>
              </w:rPr>
            </w:pPr>
            <w:r w:rsidRPr="00E73844">
              <w:rPr>
                <w:rFonts w:cs="Liberation Sans"/>
                <w:szCs w:val="20"/>
              </w:rPr>
              <w:t xml:space="preserve">law enforcement </w:t>
            </w:r>
            <w:r w:rsidRPr="00DD5B30">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FABBC34" w14:textId="77077D53" w:rsidR="00DD5B30" w:rsidRPr="00DD5B30" w:rsidRDefault="00DD5B30" w:rsidP="00DD5B30">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A600124" w14:textId="7514A3F4" w:rsidR="00DD5B30" w:rsidRPr="00DD5B30" w:rsidRDefault="00DD5B30" w:rsidP="00DD5B30">
            <w:pPr>
              <w:rPr>
                <w:rFonts w:cs="Liberation Sans"/>
                <w:szCs w:val="20"/>
              </w:rPr>
            </w:pPr>
            <w:r w:rsidRPr="00E73844">
              <w:rPr>
                <w:rFonts w:cs="Liberation Sans"/>
                <w:szCs w:val="20"/>
              </w:rPr>
              <w:t>law enforcement</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20188B49" w14:textId="1C9E0C4A" w:rsidR="00DD5B30" w:rsidRPr="00DD5B30" w:rsidRDefault="00DD5B30" w:rsidP="00DD5B30">
            <w:pPr>
              <w:rPr>
                <w:rFonts w:cs="Liberation Sans"/>
                <w:szCs w:val="20"/>
              </w:rPr>
            </w:pPr>
            <w:r w:rsidRPr="00E73844">
              <w:rPr>
                <w:rFonts w:cs="Liberation Sans"/>
                <w:szCs w:val="20"/>
              </w:rPr>
              <w:t>1</w:t>
            </w:r>
          </w:p>
        </w:tc>
      </w:tr>
      <w:tr w:rsidR="00DD5B30" w14:paraId="7631A377" w14:textId="77777777" w:rsidTr="00DD5B30">
        <w:trPr>
          <w:cantSplit/>
          <w:trHeight w:val="355"/>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56E5B5F0" w14:textId="1E029345" w:rsidR="00DD5B30" w:rsidRPr="00E73844" w:rsidRDefault="00DD5B30" w:rsidP="00DD5B30">
            <w:pPr>
              <w:rPr>
                <w:rFonts w:cs="Liberation Sans"/>
                <w:szCs w:val="20"/>
              </w:rPr>
            </w:pPr>
            <w:r w:rsidRPr="00E73844">
              <w:rPr>
                <w:rFonts w:cs="Liberation Sans"/>
                <w:szCs w:val="20"/>
              </w:rPr>
              <w:t>OET-122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458198A8" w14:textId="2E1071E5" w:rsidR="00DD5B30" w:rsidRPr="00E73844" w:rsidRDefault="00DD5B30" w:rsidP="00DD5B30">
            <w:pPr>
              <w:rPr>
                <w:rFonts w:cs="Liberation Sans"/>
                <w:szCs w:val="20"/>
              </w:rPr>
            </w:pPr>
            <w:r w:rsidRPr="00E73844">
              <w:rPr>
                <w:rFonts w:cs="Liberation Sans"/>
                <w:szCs w:val="20"/>
              </w:rPr>
              <w:t xml:space="preserve">levee </w:t>
            </w:r>
            <w:r w:rsidRPr="00DD5B30">
              <w:rPr>
                <w:rFonts w:cs="Liberation Sans"/>
                <w:i/>
                <w:szCs w:val="20"/>
              </w:rPr>
              <w:t>break</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7CA4CBC" w14:textId="4A32EE9D" w:rsidR="00DD5B30" w:rsidRPr="00E73844" w:rsidRDefault="00DD5B30" w:rsidP="00DD5B3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6EE8AC2" w14:textId="68746B4B" w:rsidR="00DD5B30" w:rsidRPr="00E73844" w:rsidRDefault="00DD5B30" w:rsidP="00DD5B30">
            <w:pPr>
              <w:rPr>
                <w:rFonts w:cs="Liberation Sans"/>
                <w:szCs w:val="20"/>
              </w:rPr>
            </w:pPr>
            <w:r w:rsidRPr="00E73844">
              <w:rPr>
                <w:rFonts w:cs="Liberation Sans"/>
                <w:szCs w:val="20"/>
              </w:rPr>
              <w:t>aquatic, terrest</w:t>
            </w:r>
            <w:r>
              <w:rPr>
                <w:rFonts w:cs="Liberation Sans"/>
                <w:szCs w:val="20"/>
              </w:rPr>
              <w:t>rial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484E12BC" w14:textId="27C62DD7" w:rsidR="00DD5B30" w:rsidRPr="00E73844" w:rsidRDefault="00DD5B30" w:rsidP="00DD5B30">
            <w:pPr>
              <w:rPr>
                <w:rFonts w:cs="Liberation Sans"/>
                <w:szCs w:val="20"/>
              </w:rPr>
            </w:pPr>
            <w:r w:rsidRPr="00E73844">
              <w:rPr>
                <w:rFonts w:cs="Liberation Sans"/>
                <w:szCs w:val="20"/>
              </w:rPr>
              <w:t>1</w:t>
            </w:r>
          </w:p>
        </w:tc>
      </w:tr>
      <w:tr w:rsidR="00DD5B30" w14:paraId="1B98E7E8" w14:textId="77777777" w:rsidTr="00DD5B30">
        <w:trPr>
          <w:cantSplit/>
          <w:trHeight w:val="219"/>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E88A3A8" w14:textId="4E1530EB" w:rsidR="00DD5B30" w:rsidRPr="00DD5B30" w:rsidRDefault="00DD5B30" w:rsidP="00DD5B3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AFB522D" w14:textId="0ABDCA8E" w:rsidR="00DD5B30" w:rsidRPr="00DD5B30" w:rsidRDefault="00DD5B30" w:rsidP="00DD5B3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68C62C8" w14:textId="25C705D5" w:rsidR="00DD5B30" w:rsidRPr="00DD5B30" w:rsidRDefault="00DD5B30" w:rsidP="00DD5B3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2B69C14" w14:textId="3A3969BB" w:rsidR="00DD5B30" w:rsidRPr="00DD5B30" w:rsidRDefault="00DD5B30" w:rsidP="00DD5B30">
            <w:pPr>
              <w:rPr>
                <w:rFonts w:cs="Liberation Sans"/>
                <w:szCs w:val="20"/>
              </w:rPr>
            </w:pPr>
            <w:r>
              <w:rPr>
                <w:rFonts w:cs="Liberation Sans"/>
                <w:szCs w:val="20"/>
              </w:rPr>
              <w:t>u</w:t>
            </w:r>
            <w:r w:rsidRPr="00E73844">
              <w:rPr>
                <w:rFonts w:cs="Liberation Sans"/>
                <w:szCs w:val="20"/>
              </w:rPr>
              <w:t>tility</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28E63D6" w14:textId="3749DD93" w:rsidR="00DD5B30" w:rsidRPr="00DD5B30" w:rsidRDefault="00DD5B30" w:rsidP="00DD5B30">
            <w:pPr>
              <w:rPr>
                <w:rFonts w:cs="Liberation Sans"/>
                <w:szCs w:val="20"/>
              </w:rPr>
            </w:pPr>
          </w:p>
        </w:tc>
      </w:tr>
      <w:tr w:rsidR="00DD5B30" w14:paraId="5B3393D2"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54056D9F" w14:textId="5D65DAEA" w:rsidR="00DD5B30" w:rsidRPr="00DD5B30" w:rsidRDefault="00DD5B30" w:rsidP="00DD5B30">
            <w:pPr>
              <w:rPr>
                <w:rFonts w:cs="Liberation Sans"/>
                <w:szCs w:val="20"/>
              </w:rPr>
            </w:pPr>
            <w:r w:rsidRPr="00E73844">
              <w:rPr>
                <w:rFonts w:cs="Liberation Sans"/>
                <w:szCs w:val="20"/>
              </w:rPr>
              <w:t>OET-123</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6F4B4B65" w14:textId="4524838A" w:rsidR="00DD5B30" w:rsidRPr="00DD5B30" w:rsidRDefault="00DD5B30" w:rsidP="00DD5B30">
            <w:pPr>
              <w:rPr>
                <w:rFonts w:cs="Liberation Sans"/>
                <w:szCs w:val="20"/>
              </w:rPr>
            </w:pPr>
            <w:r w:rsidRPr="00DD5B30">
              <w:rPr>
                <w:rFonts w:cs="Liberation Sans"/>
                <w:i/>
                <w:szCs w:val="20"/>
              </w:rPr>
              <w:t>lightning</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6984B57" w14:textId="6AEBD237" w:rsidR="00DD5B30" w:rsidRPr="00DD5B30" w:rsidRDefault="00DD5B30" w:rsidP="00DD5B3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B8F26F2" w14:textId="5CC04CF6" w:rsidR="00DD5B30" w:rsidRPr="00DD5B30" w:rsidRDefault="00DD5B30" w:rsidP="00DD5B30">
            <w:pPr>
              <w:rPr>
                <w:rFonts w:cs="Liberation Sans"/>
                <w:szCs w:val="20"/>
              </w:rPr>
            </w:pPr>
            <w:r>
              <w:rPr>
                <w:rFonts w:cs="Liberation Sans"/>
                <w:szCs w:val="20"/>
              </w:rPr>
              <w:t>l</w:t>
            </w:r>
            <w:r w:rsidRPr="00E73844">
              <w:rPr>
                <w:rFonts w:cs="Liberation Sans"/>
                <w:szCs w:val="20"/>
              </w:rPr>
              <w:t>ightning</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0DD5B954" w14:textId="18A16496" w:rsidR="00DD5B30" w:rsidRPr="00DD5B30" w:rsidRDefault="00DD5B30" w:rsidP="00DD5B30">
            <w:pPr>
              <w:rPr>
                <w:rFonts w:cs="Liberation Sans"/>
                <w:szCs w:val="20"/>
              </w:rPr>
            </w:pPr>
            <w:r w:rsidRPr="00E73844">
              <w:rPr>
                <w:rFonts w:cs="Liberation Sans"/>
                <w:szCs w:val="20"/>
              </w:rPr>
              <w:t>1</w:t>
            </w:r>
          </w:p>
        </w:tc>
      </w:tr>
      <w:tr w:rsidR="00DD5B30" w14:paraId="52145945" w14:textId="77777777" w:rsidTr="00334D00">
        <w:trPr>
          <w:cantSplit/>
          <w:trHeight w:val="40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4BAC3FE" w14:textId="4AD0C624" w:rsidR="00DD5B30" w:rsidRPr="00DD5B30" w:rsidRDefault="00DD5B30" w:rsidP="00DD5B30">
            <w:pPr>
              <w:rPr>
                <w:rFonts w:cs="Liberation Sans"/>
                <w:szCs w:val="20"/>
              </w:rPr>
            </w:pPr>
            <w:r w:rsidRPr="00E73844">
              <w:rPr>
                <w:rFonts w:cs="Liberation Sans"/>
                <w:szCs w:val="20"/>
              </w:rPr>
              <w:t>OET-124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6BFDC5E8" w14:textId="431AB9A5" w:rsidR="00DD5B30" w:rsidRPr="00DD5B30" w:rsidRDefault="00DD5B30" w:rsidP="00DD5B30">
            <w:pPr>
              <w:rPr>
                <w:rFonts w:cs="Liberation Sans"/>
                <w:szCs w:val="20"/>
              </w:rPr>
            </w:pPr>
            <w:r w:rsidRPr="00E73844">
              <w:rPr>
                <w:rFonts w:cs="Liberation Sans"/>
                <w:szCs w:val="20"/>
              </w:rPr>
              <w:t xml:space="preserve">limited </w:t>
            </w:r>
            <w:r w:rsidRPr="00DD5B30">
              <w:rPr>
                <w:rFonts w:cs="Liberation Sans"/>
                <w:i/>
                <w:szCs w:val="20"/>
              </w:rPr>
              <w:t>visibility</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19E3EEF" w14:textId="7E39068E" w:rsidR="00DD5B30" w:rsidRPr="00DD5B30" w:rsidRDefault="00DD5B30" w:rsidP="00DD5B3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EE10ECC" w14:textId="3C98C9E7" w:rsidR="00DD5B30" w:rsidRPr="00DD5B30" w:rsidRDefault="00DD5B30" w:rsidP="00DD5B30">
            <w:pPr>
              <w:rPr>
                <w:rFonts w:cs="Liberation Sans"/>
                <w:szCs w:val="20"/>
              </w:rPr>
            </w:pPr>
            <w:r w:rsidRPr="00E73844">
              <w:rPr>
                <w:rFonts w:cs="Liberation Sans"/>
                <w:szCs w:val="20"/>
              </w:rPr>
              <w:t>visibility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0B0175E4" w14:textId="6078189C" w:rsidR="00DD5B30" w:rsidRPr="00DD5B30" w:rsidRDefault="00DD5B30" w:rsidP="00DD5B30">
            <w:pPr>
              <w:rPr>
                <w:rFonts w:cs="Liberation Sans"/>
                <w:szCs w:val="20"/>
              </w:rPr>
            </w:pPr>
            <w:r w:rsidRPr="00E73844">
              <w:rPr>
                <w:rFonts w:cs="Liberation Sans"/>
                <w:szCs w:val="20"/>
              </w:rPr>
              <w:t>1</w:t>
            </w:r>
          </w:p>
        </w:tc>
      </w:tr>
      <w:tr w:rsidR="00DD5B30" w14:paraId="53520752" w14:textId="77777777" w:rsidTr="00DD5B30">
        <w:trPr>
          <w:cantSplit/>
          <w:trHeight w:val="22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5B8A4FA7" w14:textId="421599F9" w:rsidR="00DD5B30" w:rsidRPr="00E73844" w:rsidRDefault="00DD5B30" w:rsidP="00DD5B30">
            <w:pPr>
              <w:rPr>
                <w:rFonts w:cs="Liberation Sans"/>
                <w:szCs w:val="20"/>
              </w:rPr>
            </w:pPr>
            <w:r w:rsidRPr="00E73844">
              <w:rPr>
                <w:rFonts w:cs="Liberation Sans"/>
                <w:szCs w:val="20"/>
              </w:rPr>
              <w:t>OET-125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41EB140" w14:textId="6822BEF4" w:rsidR="00DD5B30" w:rsidRPr="00E73844" w:rsidRDefault="00DD5B30" w:rsidP="00DD5B30">
            <w:pPr>
              <w:rPr>
                <w:rFonts w:cs="Liberation Sans"/>
                <w:szCs w:val="20"/>
              </w:rPr>
            </w:pPr>
            <w:r w:rsidRPr="00E73844">
              <w:rPr>
                <w:rFonts w:cs="Liberation Sans"/>
                <w:szCs w:val="20"/>
              </w:rPr>
              <w:t xml:space="preserve">low </w:t>
            </w:r>
            <w:r w:rsidRPr="00DD5B30">
              <w:rPr>
                <w:rFonts w:cs="Liberation Sans"/>
                <w:i/>
                <w:szCs w:val="20"/>
              </w:rPr>
              <w:t>tide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882E08F" w14:textId="35D09C0E" w:rsidR="00DD5B30" w:rsidRPr="00E73844" w:rsidRDefault="00DD5B30" w:rsidP="00DD5B30">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FED8E8A" w14:textId="6FC81DC5" w:rsidR="00DD5B30" w:rsidRPr="00E73844" w:rsidRDefault="00DD5B30" w:rsidP="00DD5B30">
            <w:pPr>
              <w:rPr>
                <w:rFonts w:cs="Liberation Sans"/>
                <w:szCs w:val="20"/>
              </w:rPr>
            </w:pPr>
            <w:r w:rsidRPr="00E73844">
              <w:rPr>
                <w:rFonts w:cs="Liberation Sans"/>
                <w:szCs w:val="20"/>
              </w:rPr>
              <w:t>overwater, underwater</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77820DA2" w14:textId="164EC173" w:rsidR="00DD5B30" w:rsidRPr="00E73844" w:rsidRDefault="00DD5B30" w:rsidP="00DD5B30">
            <w:pPr>
              <w:rPr>
                <w:rFonts w:cs="Liberation Sans"/>
                <w:szCs w:val="20"/>
              </w:rPr>
            </w:pPr>
            <w:r w:rsidRPr="00E73844">
              <w:rPr>
                <w:rFonts w:cs="Liberation Sans"/>
                <w:szCs w:val="20"/>
              </w:rPr>
              <w:t>1</w:t>
            </w:r>
          </w:p>
        </w:tc>
      </w:tr>
      <w:tr w:rsidR="00DD5B30" w14:paraId="316EDEBF" w14:textId="77777777" w:rsidTr="00634C2A">
        <w:trPr>
          <w:cantSplit/>
          <w:trHeight w:val="301"/>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1B19F6A" w14:textId="396A679C" w:rsidR="00DD5B30" w:rsidRPr="00DD5B30" w:rsidRDefault="00DD5B30" w:rsidP="00DD5B30">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463DAAE1" w14:textId="7A173A41" w:rsidR="00DD5B30" w:rsidRPr="00DD5B30" w:rsidRDefault="00DD5B30" w:rsidP="00DD5B3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6D15FDE" w14:textId="541016A5" w:rsidR="00DD5B30" w:rsidRPr="00DD5B30" w:rsidRDefault="00DD5B30" w:rsidP="00DD5B3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957913A" w14:textId="40A3CC96" w:rsidR="00DD5B30" w:rsidRPr="00DD5B30" w:rsidRDefault="00DD5B30" w:rsidP="00DD5B30">
            <w:pPr>
              <w:rPr>
                <w:rFonts w:cs="Liberation Sans"/>
                <w:szCs w:val="20"/>
              </w:rPr>
            </w:pPr>
            <w:r w:rsidRPr="00E73844">
              <w:rPr>
                <w:rFonts w:cs="Liberation Sans"/>
                <w:szCs w:val="20"/>
              </w:rPr>
              <w:t>aquatic</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5F6B4625" w14:textId="18B5ECEB" w:rsidR="00DD5B30" w:rsidRPr="00DD5B30" w:rsidRDefault="00DD5B30" w:rsidP="00DD5B30">
            <w:pPr>
              <w:rPr>
                <w:rFonts w:cs="Liberation Sans"/>
                <w:szCs w:val="20"/>
              </w:rPr>
            </w:pPr>
          </w:p>
        </w:tc>
      </w:tr>
      <w:tr w:rsidR="00894E40" w14:paraId="52832111" w14:textId="77777777" w:rsidTr="00894E40">
        <w:trPr>
          <w:cantSplit/>
          <w:trHeight w:val="30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26580F33" w14:textId="0523FCE0" w:rsidR="00894E40" w:rsidRDefault="00894E40" w:rsidP="00894E40">
            <w:pPr>
              <w:rPr>
                <w:rFonts w:ascii="Arial" w:eastAsia="Arial" w:hAnsi="Arial" w:cs="Arial"/>
              </w:rPr>
            </w:pPr>
            <w:r w:rsidRPr="00E73844">
              <w:rPr>
                <w:rFonts w:cs="Liberation Sans"/>
                <w:szCs w:val="20"/>
              </w:rPr>
              <w:t>OET-126</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1B4BD951" w14:textId="1FD330F6" w:rsidR="00894E40" w:rsidRDefault="00894E40" w:rsidP="00894E40">
            <w:pPr>
              <w:rPr>
                <w:rFonts w:ascii="Arial" w:eastAsia="Arial" w:hAnsi="Arial" w:cs="Arial"/>
              </w:rPr>
            </w:pPr>
            <w:r w:rsidRPr="00E73844">
              <w:rPr>
                <w:rFonts w:cs="Liberation Sans"/>
                <w:szCs w:val="20"/>
              </w:rPr>
              <w:t xml:space="preserve">low </w:t>
            </w:r>
            <w:r w:rsidRPr="00294B58">
              <w:rPr>
                <w:rFonts w:cs="Liberation Sans"/>
                <w:i/>
                <w:szCs w:val="20"/>
              </w:rPr>
              <w:t>water</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7DCBE55" w14:textId="59B71B19" w:rsidR="00894E40" w:rsidRPr="00894E40" w:rsidRDefault="00894E40" w:rsidP="00894E40">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A7EAEC6" w14:textId="33A4FD4F" w:rsidR="00894E40" w:rsidRPr="00894E40" w:rsidRDefault="00894E40" w:rsidP="00894E40">
            <w:pPr>
              <w:rPr>
                <w:rFonts w:cs="Liberation Sans"/>
                <w:szCs w:val="20"/>
              </w:rPr>
            </w:pPr>
            <w:r w:rsidRPr="00E73844">
              <w:rPr>
                <w:rFonts w:cs="Liberation Sans"/>
                <w:szCs w:val="20"/>
              </w:rPr>
              <w:t>overwater, underwater</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6903D159" w14:textId="7015720F" w:rsidR="00894E40" w:rsidRDefault="00894E40" w:rsidP="00894E40">
            <w:pPr>
              <w:rPr>
                <w:rFonts w:ascii="Arial" w:eastAsia="Arial" w:hAnsi="Arial" w:cs="Arial"/>
              </w:rPr>
            </w:pPr>
            <w:r w:rsidRPr="00E73844">
              <w:rPr>
                <w:rFonts w:cs="Liberation Sans"/>
                <w:szCs w:val="20"/>
              </w:rPr>
              <w:t>1</w:t>
            </w:r>
          </w:p>
        </w:tc>
      </w:tr>
      <w:tr w:rsidR="00894E40" w14:paraId="3F1F01E9" w14:textId="77777777" w:rsidTr="00894E40">
        <w:trPr>
          <w:cantSplit/>
          <w:trHeight w:val="31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5640F0C" w14:textId="0F13C973" w:rsidR="00894E40" w:rsidRPr="00894E40" w:rsidRDefault="00894E40" w:rsidP="00894E4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AA1E1AD" w14:textId="3C4435DD" w:rsidR="00894E40" w:rsidRPr="00894E40" w:rsidRDefault="00894E40" w:rsidP="00894E4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F5B8B07" w14:textId="62F0017B" w:rsidR="00894E40" w:rsidRPr="00894E40" w:rsidRDefault="00894E40" w:rsidP="00894E4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5F17BEF" w14:textId="2A901D57" w:rsidR="00894E40" w:rsidRPr="00894E40" w:rsidRDefault="00894E40" w:rsidP="00894E40">
            <w:pPr>
              <w:rPr>
                <w:rFonts w:cs="Liberation Sans"/>
                <w:szCs w:val="20"/>
              </w:rPr>
            </w:pPr>
            <w:r w:rsidRPr="00E73844">
              <w:rPr>
                <w:rFonts w:cs="Liberation Sans"/>
                <w:szCs w:val="20"/>
              </w:rPr>
              <w:t>aquatic</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C2C6B59" w14:textId="7E1E6BAB" w:rsidR="00894E40" w:rsidRPr="00894E40" w:rsidRDefault="00894E40" w:rsidP="00894E40">
            <w:pPr>
              <w:rPr>
                <w:rFonts w:cs="Liberation Sans"/>
                <w:szCs w:val="20"/>
              </w:rPr>
            </w:pPr>
          </w:p>
        </w:tc>
      </w:tr>
      <w:tr w:rsidR="00894E40" w14:paraId="6AB26834" w14:textId="77777777" w:rsidTr="00894E40">
        <w:trPr>
          <w:cantSplit/>
          <w:trHeight w:val="319"/>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399138D" w14:textId="0F1D8984" w:rsidR="00894E40" w:rsidRPr="00894E40" w:rsidRDefault="00894E40" w:rsidP="00894E40">
            <w:pPr>
              <w:rPr>
                <w:rFonts w:cs="Liberation Sans"/>
                <w:szCs w:val="20"/>
              </w:rPr>
            </w:pPr>
            <w:r w:rsidRPr="00E73844">
              <w:rPr>
                <w:rFonts w:cs="Liberation Sans"/>
                <w:szCs w:val="20"/>
              </w:rPr>
              <w:t>OET-127</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428FBBC6" w14:textId="2E16AFE4" w:rsidR="00894E40" w:rsidRPr="00894E40" w:rsidRDefault="00894E40" w:rsidP="00894E40">
            <w:pPr>
              <w:rPr>
                <w:rFonts w:cs="Liberation Sans"/>
                <w:szCs w:val="20"/>
              </w:rPr>
            </w:pPr>
            <w:r w:rsidRPr="00E73844">
              <w:rPr>
                <w:rFonts w:cs="Liberation Sans"/>
                <w:szCs w:val="20"/>
              </w:rPr>
              <w:t xml:space="preserve">low water </w:t>
            </w:r>
            <w:r w:rsidRPr="00294B58">
              <w:rPr>
                <w:rFonts w:cs="Liberation Sans"/>
                <w:i/>
                <w:szCs w:val="20"/>
              </w:rPr>
              <w:t>pressure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F237392" w14:textId="71B37C62" w:rsidR="00894E40" w:rsidRPr="00894E40" w:rsidRDefault="00894E40" w:rsidP="00894E4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E157D4F" w14:textId="59E97F65" w:rsidR="00894E40" w:rsidRPr="00894E40" w:rsidRDefault="00894E40" w:rsidP="00894E40">
            <w:pPr>
              <w:rPr>
                <w:rFonts w:cs="Liberation Sans"/>
                <w:szCs w:val="20"/>
              </w:rPr>
            </w:pPr>
            <w:r w:rsidRPr="00E73844">
              <w:rPr>
                <w:rFonts w:cs="Liberation Sans"/>
                <w:szCs w:val="20"/>
              </w:rPr>
              <w:t>utility</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09750E4D" w14:textId="5B382EA2" w:rsidR="00894E40" w:rsidRPr="00894E40" w:rsidRDefault="00894E40" w:rsidP="00894E40">
            <w:pPr>
              <w:rPr>
                <w:rFonts w:cs="Liberation Sans"/>
                <w:szCs w:val="20"/>
              </w:rPr>
            </w:pPr>
            <w:r w:rsidRPr="00E73844">
              <w:rPr>
                <w:rFonts w:cs="Liberation Sans"/>
                <w:szCs w:val="20"/>
              </w:rPr>
              <w:t>1</w:t>
            </w:r>
          </w:p>
        </w:tc>
      </w:tr>
      <w:tr w:rsidR="00894E40" w14:paraId="273D8943" w14:textId="77777777" w:rsidTr="00894E40">
        <w:trPr>
          <w:cantSplit/>
          <w:trHeight w:val="324"/>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95470A0" w14:textId="66C386F8" w:rsidR="00894E40" w:rsidRPr="00894E40" w:rsidRDefault="00894E40" w:rsidP="00894E40">
            <w:pPr>
              <w:rPr>
                <w:rFonts w:cs="Liberation Sans"/>
                <w:szCs w:val="20"/>
              </w:rPr>
            </w:pPr>
            <w:r w:rsidRPr="00E73844">
              <w:rPr>
                <w:rFonts w:cs="Liberation Sans"/>
                <w:szCs w:val="20"/>
              </w:rPr>
              <w:t>OET-128</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7718CE2" w14:textId="6F480C93" w:rsidR="00894E40" w:rsidRPr="00894E40" w:rsidRDefault="00894E40" w:rsidP="00894E40">
            <w:pPr>
              <w:rPr>
                <w:rFonts w:cs="Liberation Sans"/>
                <w:szCs w:val="20"/>
              </w:rPr>
            </w:pPr>
            <w:r w:rsidRPr="00294B58">
              <w:rPr>
                <w:rFonts w:cs="Liberation Sans"/>
                <w:i/>
                <w:szCs w:val="20"/>
              </w:rPr>
              <w:t>meteoroid</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A367D02" w14:textId="2E3E0417" w:rsidR="00894E40" w:rsidRPr="00894E40" w:rsidRDefault="00894E40" w:rsidP="00894E4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766BDCD" w14:textId="6F182DE5" w:rsidR="00894E40" w:rsidRPr="00894E40" w:rsidRDefault="00894E40" w:rsidP="00894E40">
            <w:pPr>
              <w:rPr>
                <w:rFonts w:cs="Liberation Sans"/>
                <w:szCs w:val="20"/>
              </w:rPr>
            </w:pPr>
            <w:r w:rsidRPr="00E73844">
              <w:rPr>
                <w:rFonts w:cs="Liberation Sans"/>
                <w:szCs w:val="20"/>
              </w:rPr>
              <w:t>space</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5B8C0F8D" w14:textId="23F1BF9F" w:rsidR="00894E40" w:rsidRPr="00894E40" w:rsidRDefault="00894E40" w:rsidP="00894E40">
            <w:pPr>
              <w:rPr>
                <w:rFonts w:cs="Liberation Sans"/>
                <w:szCs w:val="20"/>
              </w:rPr>
            </w:pPr>
            <w:r w:rsidRPr="00E73844">
              <w:rPr>
                <w:rFonts w:cs="Liberation Sans"/>
                <w:szCs w:val="20"/>
              </w:rPr>
              <w:t>1</w:t>
            </w:r>
          </w:p>
        </w:tc>
      </w:tr>
      <w:tr w:rsidR="00894E40" w14:paraId="5EFC3FE0" w14:textId="77777777" w:rsidTr="00894E40">
        <w:trPr>
          <w:cantSplit/>
          <w:trHeight w:val="331"/>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EC79E89" w14:textId="18AF86E5" w:rsidR="00894E40" w:rsidRPr="00894E40" w:rsidRDefault="00894E40" w:rsidP="00894E40">
            <w:pPr>
              <w:rPr>
                <w:rFonts w:cs="Liberation Sans"/>
                <w:szCs w:val="20"/>
              </w:rPr>
            </w:pPr>
            <w:r w:rsidRPr="00E73844">
              <w:rPr>
                <w:rFonts w:cs="Liberation Sans"/>
                <w:szCs w:val="20"/>
              </w:rPr>
              <w:t>OET-129</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4B19EDBF" w14:textId="6715815A" w:rsidR="00894E40" w:rsidRPr="00894E40" w:rsidRDefault="00894E40" w:rsidP="00894E40">
            <w:pPr>
              <w:rPr>
                <w:rFonts w:cs="Liberation Sans"/>
                <w:szCs w:val="20"/>
              </w:rPr>
            </w:pPr>
            <w:r w:rsidRPr="00E73844">
              <w:rPr>
                <w:rFonts w:cs="Liberation Sans"/>
                <w:szCs w:val="20"/>
              </w:rPr>
              <w:t xml:space="preserve">meteorological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CC29B84" w14:textId="6F13D838" w:rsidR="00894E40" w:rsidRPr="00894E40" w:rsidRDefault="00894E40" w:rsidP="00894E4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0D4FCB5" w14:textId="2161B457" w:rsidR="00894E40" w:rsidRPr="00894E40" w:rsidRDefault="00894E40" w:rsidP="00894E40">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55EF78DB" w14:textId="698D8EBD" w:rsidR="00894E40" w:rsidRPr="00894E40" w:rsidRDefault="00894E40" w:rsidP="00894E40">
            <w:pPr>
              <w:rPr>
                <w:rFonts w:cs="Liberation Sans"/>
                <w:szCs w:val="20"/>
              </w:rPr>
            </w:pPr>
            <w:r w:rsidRPr="00E73844">
              <w:rPr>
                <w:rFonts w:cs="Liberation Sans"/>
                <w:szCs w:val="20"/>
              </w:rPr>
              <w:t>1</w:t>
            </w:r>
          </w:p>
        </w:tc>
      </w:tr>
      <w:tr w:rsidR="00894E40" w14:paraId="4B1A0673" w14:textId="77777777" w:rsidTr="00894E40">
        <w:trPr>
          <w:cantSplit/>
          <w:trHeight w:val="33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508A280" w14:textId="697C6368" w:rsidR="00894E40" w:rsidRPr="00E73844" w:rsidRDefault="00894E40" w:rsidP="00894E40">
            <w:pPr>
              <w:rPr>
                <w:rFonts w:cs="Liberation Sans"/>
                <w:szCs w:val="20"/>
              </w:rPr>
            </w:pPr>
            <w:r w:rsidRPr="00E73844">
              <w:rPr>
                <w:rFonts w:cs="Liberation Sans"/>
                <w:szCs w:val="20"/>
              </w:rPr>
              <w:t>OET-130</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374EB8D4" w14:textId="3B7B46F9" w:rsidR="00894E40" w:rsidRPr="00E73844" w:rsidRDefault="00894E40" w:rsidP="00894E40">
            <w:pPr>
              <w:rPr>
                <w:rFonts w:cs="Liberation Sans"/>
                <w:szCs w:val="20"/>
              </w:rPr>
            </w:pPr>
            <w:r w:rsidRPr="00E73844">
              <w:rPr>
                <w:rFonts w:cs="Liberation Sans"/>
                <w:szCs w:val="20"/>
              </w:rPr>
              <w:t xml:space="preserve">missile </w:t>
            </w:r>
            <w:r w:rsidRPr="00294B58">
              <w:rPr>
                <w:rFonts w:cs="Liberation Sans"/>
                <w:i/>
                <w:szCs w:val="20"/>
              </w:rPr>
              <w:t>threat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2157CEC" w14:textId="6E983C66" w:rsidR="00894E40" w:rsidRPr="00E73844" w:rsidRDefault="00894E40" w:rsidP="00894E40">
            <w:pPr>
              <w:rPr>
                <w:rFonts w:cs="Liberation Sans"/>
                <w:szCs w:val="20"/>
              </w:rPr>
            </w:pPr>
            <w:r>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D6656C1" w14:textId="26CED023" w:rsidR="00894E40" w:rsidRPr="00E73844" w:rsidRDefault="00894E40" w:rsidP="00894E40">
            <w:pPr>
              <w:rPr>
                <w:rFonts w:cs="Liberation Sans"/>
                <w:szCs w:val="20"/>
              </w:rPr>
            </w:pPr>
            <w:r>
              <w:rPr>
                <w:rFonts w:cs="Liberation Sans"/>
                <w:szCs w:val="20"/>
              </w:rPr>
              <w:t>explosive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0A1B0EF8" w14:textId="190019AB" w:rsidR="00894E40" w:rsidRPr="00E73844" w:rsidRDefault="00894E40" w:rsidP="00894E40">
            <w:pPr>
              <w:rPr>
                <w:rFonts w:cs="Liberation Sans"/>
                <w:szCs w:val="20"/>
              </w:rPr>
            </w:pPr>
            <w:r w:rsidRPr="00E73844">
              <w:rPr>
                <w:rFonts w:cs="Liberation Sans"/>
                <w:szCs w:val="20"/>
              </w:rPr>
              <w:t>1</w:t>
            </w:r>
          </w:p>
        </w:tc>
      </w:tr>
      <w:tr w:rsidR="00894E40" w14:paraId="1C6735F3" w14:textId="77777777" w:rsidTr="00894E40">
        <w:trPr>
          <w:cantSplit/>
          <w:trHeight w:val="34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E2B57CF" w14:textId="060784C0" w:rsidR="00894E40" w:rsidRPr="00894E40" w:rsidRDefault="00894E40" w:rsidP="00894E4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FD4551A" w14:textId="73631721" w:rsidR="00894E40" w:rsidRPr="00894E40" w:rsidRDefault="00894E40" w:rsidP="00894E4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FD1830F" w14:textId="3878F850" w:rsidR="00894E40" w:rsidRPr="00894E40" w:rsidRDefault="00894E40" w:rsidP="00894E40">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39DD4A1" w14:textId="3211BDE7" w:rsidR="00894E40" w:rsidRPr="00894E40" w:rsidRDefault="00894E40" w:rsidP="00894E40">
            <w:pPr>
              <w:rPr>
                <w:rFonts w:cs="Liberation Sans"/>
                <w:szCs w:val="20"/>
              </w:rPr>
            </w:pPr>
            <w:r w:rsidRPr="00E73844">
              <w:rPr>
                <w:rFonts w:cs="Liberation Sans"/>
                <w:szCs w:val="20"/>
              </w:rPr>
              <w:t>military, life, property</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8F2F9D4" w14:textId="1CC6FDB7" w:rsidR="00894E40" w:rsidRPr="00894E40" w:rsidRDefault="00894E40" w:rsidP="00894E40">
            <w:pPr>
              <w:rPr>
                <w:rFonts w:cs="Liberation Sans"/>
                <w:szCs w:val="20"/>
              </w:rPr>
            </w:pPr>
          </w:p>
        </w:tc>
      </w:tr>
      <w:tr w:rsidR="00894E40" w14:paraId="597AF4B9"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E8D6F8A" w14:textId="08A53EDF" w:rsidR="00894E40" w:rsidRPr="00894E40" w:rsidRDefault="00894E40" w:rsidP="00894E40">
            <w:pPr>
              <w:rPr>
                <w:rFonts w:cs="Liberation Sans"/>
                <w:szCs w:val="20"/>
              </w:rPr>
            </w:pPr>
            <w:r w:rsidRPr="00E73844">
              <w:rPr>
                <w:rFonts w:cs="Liberation Sans"/>
                <w:szCs w:val="20"/>
              </w:rPr>
              <w:t>OET-131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52FCC6D1" w14:textId="6078C2D1" w:rsidR="00894E40" w:rsidRPr="00894E40" w:rsidRDefault="00894E40" w:rsidP="00894E40">
            <w:pPr>
              <w:rPr>
                <w:rFonts w:cs="Liberation Sans"/>
                <w:szCs w:val="20"/>
              </w:rPr>
            </w:pPr>
            <w:r w:rsidRPr="00E73844">
              <w:rPr>
                <w:rFonts w:cs="Liberation Sans"/>
                <w:szCs w:val="20"/>
              </w:rPr>
              <w:t xml:space="preserve">missing </w:t>
            </w:r>
            <w:r w:rsidRPr="00294B58">
              <w:rPr>
                <w:rFonts w:cs="Liberation Sans"/>
                <w:i/>
                <w:szCs w:val="20"/>
              </w:rPr>
              <w:t>child</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66416EB" w14:textId="3187697D" w:rsidR="00894E40" w:rsidRPr="00894E40" w:rsidRDefault="00894E40" w:rsidP="00894E40">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8D00ACB" w14:textId="596430D5" w:rsidR="00894E40" w:rsidRPr="00894E40" w:rsidRDefault="00894E40" w:rsidP="00894E40">
            <w:pPr>
              <w:rPr>
                <w:rFonts w:cs="Liberation Sans"/>
                <w:szCs w:val="20"/>
              </w:rPr>
            </w:pPr>
            <w:r w:rsidRPr="00E73844">
              <w:rPr>
                <w:rFonts w:cs="Liberation Sans"/>
                <w:szCs w:val="20"/>
              </w:rPr>
              <w:t>law enforcement, life</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303AC3EC" w14:textId="1A314EAB" w:rsidR="00894E40" w:rsidRPr="00894E40" w:rsidRDefault="00894E40" w:rsidP="00894E40">
            <w:pPr>
              <w:rPr>
                <w:rFonts w:cs="Liberation Sans"/>
                <w:szCs w:val="20"/>
              </w:rPr>
            </w:pPr>
            <w:r w:rsidRPr="00E73844">
              <w:rPr>
                <w:rFonts w:cs="Liberation Sans"/>
                <w:szCs w:val="20"/>
              </w:rPr>
              <w:t>1</w:t>
            </w:r>
          </w:p>
        </w:tc>
      </w:tr>
      <w:tr w:rsidR="00894E40" w14:paraId="3C16EF50"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D0B3BB1" w14:textId="546B84B3" w:rsidR="00894E40" w:rsidRPr="00894E40" w:rsidRDefault="00894E40" w:rsidP="00894E40">
            <w:pPr>
              <w:rPr>
                <w:rFonts w:cs="Liberation Sans"/>
                <w:szCs w:val="20"/>
              </w:rPr>
            </w:pPr>
            <w:r w:rsidRPr="00E73844">
              <w:rPr>
                <w:rFonts w:cs="Liberation Sans"/>
                <w:szCs w:val="20"/>
              </w:rPr>
              <w:t>OET-132</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2FDD104" w14:textId="7FBC44CD" w:rsidR="00894E40" w:rsidRPr="00894E40" w:rsidRDefault="00894E40" w:rsidP="00894E40">
            <w:pPr>
              <w:rPr>
                <w:rFonts w:cs="Liberation Sans"/>
                <w:szCs w:val="20"/>
              </w:rPr>
            </w:pPr>
            <w:r w:rsidRPr="00E73844">
              <w:rPr>
                <w:rFonts w:cs="Liberation Sans"/>
                <w:szCs w:val="20"/>
              </w:rPr>
              <w:t xml:space="preserve">missing </w:t>
            </w:r>
            <w:r w:rsidRPr="00294B58">
              <w:rPr>
                <w:rFonts w:cs="Liberation Sans"/>
                <w:i/>
                <w:szCs w:val="20"/>
              </w:rPr>
              <w:t>person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E484685" w14:textId="7C7AB94C" w:rsidR="00894E40" w:rsidRPr="00894E40" w:rsidRDefault="00894E40" w:rsidP="00894E40">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5C61B68" w14:textId="7039EED7" w:rsidR="00894E40" w:rsidRPr="00894E40" w:rsidRDefault="00894E40" w:rsidP="00894E40">
            <w:pPr>
              <w:rPr>
                <w:rFonts w:cs="Liberation Sans"/>
                <w:szCs w:val="20"/>
              </w:rPr>
            </w:pPr>
            <w:r w:rsidRPr="00E73844">
              <w:rPr>
                <w:rFonts w:cs="Liberation Sans"/>
                <w:szCs w:val="20"/>
              </w:rPr>
              <w:t>law enforcement, life</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3C163C5F" w14:textId="23DFCBB2" w:rsidR="00894E40" w:rsidRPr="00894E40" w:rsidRDefault="00894E40" w:rsidP="00894E40">
            <w:pPr>
              <w:rPr>
                <w:rFonts w:cs="Liberation Sans"/>
                <w:szCs w:val="20"/>
              </w:rPr>
            </w:pPr>
            <w:r w:rsidRPr="00E73844">
              <w:rPr>
                <w:rFonts w:cs="Liberation Sans"/>
                <w:szCs w:val="20"/>
              </w:rPr>
              <w:t>1</w:t>
            </w:r>
          </w:p>
        </w:tc>
      </w:tr>
      <w:tr w:rsidR="00894E40" w14:paraId="1FC01DC2" w14:textId="77777777" w:rsidTr="00894E40">
        <w:trPr>
          <w:cantSplit/>
          <w:trHeight w:val="503"/>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56E7B1FE" w14:textId="2985F621" w:rsidR="00894E40" w:rsidRPr="00894E40" w:rsidRDefault="00894E40" w:rsidP="00894E40">
            <w:pPr>
              <w:rPr>
                <w:rFonts w:cs="Liberation Sans"/>
                <w:szCs w:val="20"/>
              </w:rPr>
            </w:pPr>
            <w:r w:rsidRPr="00E73844">
              <w:rPr>
                <w:rFonts w:cs="Liberation Sans"/>
                <w:szCs w:val="20"/>
              </w:rPr>
              <w:t>OET-133</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11A446A0" w14:textId="1F74BCFC" w:rsidR="00894E40" w:rsidRPr="00894E40" w:rsidRDefault="00894E40" w:rsidP="00894E40">
            <w:pPr>
              <w:rPr>
                <w:rFonts w:cs="Liberation Sans"/>
                <w:szCs w:val="20"/>
              </w:rPr>
            </w:pPr>
            <w:r w:rsidRPr="00E73844">
              <w:rPr>
                <w:rFonts w:cs="Liberation Sans"/>
                <w:szCs w:val="20"/>
              </w:rPr>
              <w:t xml:space="preserve">mobile communication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6362A6F" w14:textId="1FDC8AB7" w:rsidR="00894E40" w:rsidRPr="00894E40" w:rsidRDefault="00894E40" w:rsidP="00894E4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706DB03" w14:textId="3C93C135" w:rsidR="00894E40" w:rsidRPr="00894E40" w:rsidRDefault="00894E40" w:rsidP="00894E40">
            <w:pPr>
              <w:rPr>
                <w:rFonts w:cs="Liberation Sans"/>
                <w:szCs w:val="20"/>
              </w:rPr>
            </w:pPr>
            <w:r w:rsidRPr="00E73844">
              <w:rPr>
                <w:rFonts w:cs="Liberation Sans"/>
                <w:szCs w:val="20"/>
              </w:rPr>
              <w:t>communication</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6D0CD123" w14:textId="2A7F4691" w:rsidR="00894E40" w:rsidRPr="00894E40" w:rsidRDefault="00894E40" w:rsidP="00894E40">
            <w:pPr>
              <w:rPr>
                <w:rFonts w:cs="Liberation Sans"/>
                <w:szCs w:val="20"/>
              </w:rPr>
            </w:pPr>
            <w:r w:rsidRPr="00E73844">
              <w:rPr>
                <w:rFonts w:cs="Liberation Sans"/>
                <w:szCs w:val="20"/>
              </w:rPr>
              <w:t>1</w:t>
            </w:r>
          </w:p>
        </w:tc>
      </w:tr>
      <w:tr w:rsidR="00894E40" w14:paraId="5D5DFBB2" w14:textId="77777777" w:rsidTr="00894E40">
        <w:trPr>
          <w:cantSplit/>
          <w:trHeight w:val="42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5D10D0CA" w14:textId="37AFA9E1" w:rsidR="00894E40" w:rsidRPr="00E73844" w:rsidRDefault="00894E40" w:rsidP="00894E40">
            <w:pPr>
              <w:rPr>
                <w:rFonts w:cs="Liberation Sans"/>
                <w:szCs w:val="20"/>
              </w:rPr>
            </w:pPr>
            <w:r w:rsidRPr="00E73844">
              <w:rPr>
                <w:rFonts w:cs="Liberation Sans"/>
                <w:szCs w:val="20"/>
              </w:rPr>
              <w:t>OET-134</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6926D06A" w14:textId="4C0290A1" w:rsidR="00894E40" w:rsidRPr="00E73844" w:rsidRDefault="00894E40" w:rsidP="00894E40">
            <w:pPr>
              <w:rPr>
                <w:rFonts w:cs="Liberation Sans"/>
                <w:szCs w:val="20"/>
              </w:rPr>
            </w:pPr>
            <w:r w:rsidRPr="00294B58">
              <w:rPr>
                <w:rFonts w:cs="Liberation Sans"/>
                <w:i/>
                <w:szCs w:val="20"/>
              </w:rPr>
              <w:t>monsoon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1165617" w14:textId="4EC4D49E" w:rsidR="00894E40" w:rsidRPr="00E73844" w:rsidRDefault="00894E40" w:rsidP="00894E4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0F17332" w14:textId="57A74B6E" w:rsidR="00894E40" w:rsidRPr="00E73844" w:rsidRDefault="00894E40" w:rsidP="00894E40">
            <w:pPr>
              <w:rPr>
                <w:rFonts w:cs="Liberation Sans"/>
                <w:szCs w:val="20"/>
              </w:rPr>
            </w:pPr>
            <w:r>
              <w:rPr>
                <w:rFonts w:cs="Liberation Sans"/>
                <w:szCs w:val="20"/>
              </w:rPr>
              <w:t>precipitation</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69DCF989" w14:textId="60E926CF" w:rsidR="00894E40" w:rsidRPr="00E73844" w:rsidRDefault="00894E40" w:rsidP="00894E40">
            <w:pPr>
              <w:rPr>
                <w:rFonts w:cs="Liberation Sans"/>
                <w:szCs w:val="20"/>
              </w:rPr>
            </w:pPr>
            <w:r w:rsidRPr="00E73844">
              <w:rPr>
                <w:rFonts w:cs="Liberation Sans"/>
                <w:szCs w:val="20"/>
              </w:rPr>
              <w:t>1</w:t>
            </w:r>
          </w:p>
        </w:tc>
      </w:tr>
      <w:tr w:rsidR="00894E40" w14:paraId="30D7EAE4" w14:textId="77777777" w:rsidTr="00894E40">
        <w:trPr>
          <w:cantSplit/>
          <w:trHeight w:val="377"/>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84260A3" w14:textId="6BD724E7" w:rsidR="00894E40" w:rsidRPr="00894E40" w:rsidRDefault="00894E40" w:rsidP="00894E4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58219CB" w14:textId="521D6041" w:rsidR="00894E40" w:rsidRPr="00894E40" w:rsidRDefault="00894E40" w:rsidP="00894E4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B244CA6" w14:textId="15769EBA" w:rsidR="00894E40" w:rsidRPr="00894E40" w:rsidRDefault="00894E40" w:rsidP="00894E4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A9D5637" w14:textId="57291249" w:rsidR="00894E40" w:rsidRPr="00894E40" w:rsidRDefault="00894E40" w:rsidP="00894E40">
            <w:pPr>
              <w:rPr>
                <w:rFonts w:cs="Liberation Sans"/>
                <w:szCs w:val="20"/>
              </w:rPr>
            </w:pPr>
            <w:r w:rsidRPr="00E73844">
              <w:rPr>
                <w:rFonts w:cs="Liberation Sans"/>
                <w:szCs w:val="20"/>
              </w:rPr>
              <w:t>airborne, aquatic, terrestrial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1017AFD" w14:textId="2B7FCD06" w:rsidR="00894E40" w:rsidRPr="00894E40" w:rsidRDefault="00894E40" w:rsidP="00894E40">
            <w:pPr>
              <w:rPr>
                <w:rFonts w:cs="Liberation Sans"/>
                <w:szCs w:val="20"/>
              </w:rPr>
            </w:pPr>
          </w:p>
        </w:tc>
      </w:tr>
      <w:tr w:rsidR="00894E40" w14:paraId="08131AE4" w14:textId="77777777" w:rsidTr="00894E40">
        <w:trPr>
          <w:cantSplit/>
          <w:trHeight w:val="382"/>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65B0265" w14:textId="0E8E048B" w:rsidR="00894E40" w:rsidRPr="00894E40" w:rsidRDefault="00894E40" w:rsidP="00894E40">
            <w:pPr>
              <w:rPr>
                <w:rFonts w:cs="Liberation Sans"/>
                <w:szCs w:val="20"/>
              </w:rPr>
            </w:pPr>
            <w:r w:rsidRPr="00E73844">
              <w:rPr>
                <w:rFonts w:cs="Liberation Sans"/>
                <w:szCs w:val="20"/>
              </w:rPr>
              <w:t>OET-135</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4C77D2AA" w14:textId="35FB8D4E" w:rsidR="00894E40" w:rsidRPr="00894E40" w:rsidRDefault="00894E40" w:rsidP="00894E40">
            <w:pPr>
              <w:rPr>
                <w:rFonts w:cs="Liberation Sans"/>
                <w:szCs w:val="20"/>
              </w:rPr>
            </w:pPr>
            <w:r w:rsidRPr="00294B58">
              <w:rPr>
                <w:rFonts w:cs="Liberation Sans"/>
                <w:i/>
                <w:szCs w:val="20"/>
              </w:rPr>
              <w:t>mudslide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BD9B08E" w14:textId="656D5780" w:rsidR="00894E40" w:rsidRPr="00894E40" w:rsidRDefault="00894E40" w:rsidP="00894E40">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9570789" w14:textId="7C90CBCF" w:rsidR="00894E40" w:rsidRPr="00894E40" w:rsidRDefault="00894E40" w:rsidP="00894E40">
            <w:pPr>
              <w:rPr>
                <w:rFonts w:cs="Liberation Sans"/>
                <w:szCs w:val="20"/>
              </w:rPr>
            </w:pPr>
            <w:r w:rsidRPr="00E73844">
              <w:rPr>
                <w:rFonts w:cs="Liberation Sans"/>
                <w:szCs w:val="20"/>
              </w:rPr>
              <w:t>gravity, fluid</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7AC8E556" w14:textId="29330E84" w:rsidR="00894E40" w:rsidRPr="00894E40" w:rsidRDefault="00894E40" w:rsidP="00894E40">
            <w:pPr>
              <w:rPr>
                <w:rFonts w:cs="Liberation Sans"/>
                <w:szCs w:val="20"/>
              </w:rPr>
            </w:pPr>
            <w:r w:rsidRPr="00E73844">
              <w:rPr>
                <w:rFonts w:cs="Liberation Sans"/>
                <w:szCs w:val="20"/>
              </w:rPr>
              <w:t>1</w:t>
            </w:r>
          </w:p>
        </w:tc>
      </w:tr>
      <w:tr w:rsidR="00894E40" w14:paraId="0EE57792" w14:textId="77777777">
        <w:trPr>
          <w:cantSplit/>
          <w:trHeight w:val="58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FFB600A" w14:textId="0B0F29A4" w:rsidR="00894E40" w:rsidRPr="00894E40" w:rsidRDefault="00894E40" w:rsidP="00894E40">
            <w:pPr>
              <w:rPr>
                <w:rFonts w:cs="Liberation Sans"/>
                <w:szCs w:val="20"/>
              </w:rPr>
            </w:pPr>
            <w:r w:rsidRPr="00E73844">
              <w:rPr>
                <w:rFonts w:cs="Liberation Sans"/>
                <w:szCs w:val="20"/>
              </w:rPr>
              <w:t>OET-136</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49A036D9" w14:textId="77A622E0" w:rsidR="00894E40" w:rsidRPr="00894E40" w:rsidRDefault="00894E40" w:rsidP="00894E40">
            <w:pPr>
              <w:rPr>
                <w:rFonts w:cs="Liberation Sans"/>
                <w:szCs w:val="20"/>
              </w:rPr>
            </w:pPr>
            <w:r w:rsidRPr="00E73844">
              <w:rPr>
                <w:rFonts w:cs="Liberation Sans"/>
                <w:szCs w:val="20"/>
              </w:rPr>
              <w:t xml:space="preserve">natural gas utility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2650D28" w14:textId="59C56E08" w:rsidR="00894E40" w:rsidRPr="00894E40" w:rsidRDefault="00894E40" w:rsidP="00894E4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9B687B5" w14:textId="559E470C" w:rsidR="00894E40" w:rsidRPr="00894E40" w:rsidRDefault="00894E40" w:rsidP="00894E40">
            <w:pPr>
              <w:rPr>
                <w:rFonts w:cs="Liberation Sans"/>
                <w:szCs w:val="20"/>
              </w:rPr>
            </w:pPr>
            <w:r w:rsidRPr="00E73844">
              <w:rPr>
                <w:rFonts w:cs="Liberation Sans"/>
                <w:szCs w:val="20"/>
              </w:rPr>
              <w:t>utility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0A80EBDF" w14:textId="2C84379E" w:rsidR="00894E40" w:rsidRPr="00894E40" w:rsidRDefault="00894E40" w:rsidP="00894E40">
            <w:pPr>
              <w:rPr>
                <w:rFonts w:cs="Liberation Sans"/>
                <w:szCs w:val="20"/>
              </w:rPr>
            </w:pPr>
            <w:r w:rsidRPr="00E73844">
              <w:rPr>
                <w:rFonts w:cs="Liberation Sans"/>
                <w:szCs w:val="20"/>
              </w:rPr>
              <w:t>1</w:t>
            </w:r>
          </w:p>
        </w:tc>
      </w:tr>
      <w:tr w:rsidR="00894E40" w14:paraId="5701F724"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1428E04D" w14:textId="7B95DDED" w:rsidR="00894E40" w:rsidRPr="00894E40" w:rsidRDefault="00894E40" w:rsidP="00894E40">
            <w:pPr>
              <w:rPr>
                <w:rFonts w:cs="Liberation Sans"/>
                <w:szCs w:val="20"/>
              </w:rPr>
            </w:pPr>
            <w:r w:rsidRPr="00E73844">
              <w:rPr>
                <w:rFonts w:cs="Liberation Sans"/>
                <w:szCs w:val="20"/>
              </w:rPr>
              <w:t>OET-137</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7F31AFA7" w14:textId="3D6648B1" w:rsidR="00894E40" w:rsidRPr="00894E40" w:rsidRDefault="00894E40" w:rsidP="00894E40">
            <w:pPr>
              <w:rPr>
                <w:rFonts w:cs="Liberation Sans"/>
                <w:szCs w:val="20"/>
              </w:rPr>
            </w:pPr>
            <w:r w:rsidRPr="00E73844">
              <w:rPr>
                <w:rFonts w:cs="Liberation Sans"/>
                <w:szCs w:val="20"/>
              </w:rPr>
              <w:t xml:space="preserve">network </w:t>
            </w:r>
            <w:r w:rsidRPr="00294B58">
              <w:rPr>
                <w:rFonts w:cs="Liberation Sans"/>
                <w:i/>
                <w:szCs w:val="20"/>
              </w:rPr>
              <w:t>message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02C9706" w14:textId="3F02D6AD" w:rsidR="00894E40" w:rsidRPr="00894E40" w:rsidRDefault="00894E40" w:rsidP="00894E4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9AA96AC" w14:textId="740D0ECA" w:rsidR="00894E40" w:rsidRPr="00894E40" w:rsidRDefault="00894E40" w:rsidP="00894E40">
            <w:pPr>
              <w:rPr>
                <w:rFonts w:cs="Liberation Sans"/>
                <w:szCs w:val="20"/>
              </w:rPr>
            </w:pPr>
            <w:r w:rsidRPr="00E73844">
              <w:rPr>
                <w:rFonts w:cs="Liberation Sans"/>
                <w:szCs w:val="20"/>
              </w:rPr>
              <w:t>communication</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606327FD" w14:textId="177BF497" w:rsidR="00894E40" w:rsidRPr="00894E40" w:rsidRDefault="00894E40" w:rsidP="00894E40">
            <w:pPr>
              <w:rPr>
                <w:rFonts w:cs="Liberation Sans"/>
                <w:szCs w:val="20"/>
              </w:rPr>
            </w:pPr>
            <w:r w:rsidRPr="00E73844">
              <w:rPr>
                <w:rFonts w:cs="Liberation Sans"/>
                <w:szCs w:val="20"/>
              </w:rPr>
              <w:t>1</w:t>
            </w:r>
          </w:p>
        </w:tc>
      </w:tr>
      <w:tr w:rsidR="00F2453B" w14:paraId="760C6432" w14:textId="77777777" w:rsidTr="00F2453B">
        <w:trPr>
          <w:cantSplit/>
          <w:trHeight w:val="319"/>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7F2EF8E2" w14:textId="283AEBB8" w:rsidR="00F2453B" w:rsidRPr="00E73844" w:rsidRDefault="00F2453B" w:rsidP="00F2453B">
            <w:pPr>
              <w:rPr>
                <w:rFonts w:cs="Liberation Sans"/>
                <w:szCs w:val="20"/>
              </w:rPr>
            </w:pPr>
            <w:r w:rsidRPr="00E73844">
              <w:rPr>
                <w:rFonts w:cs="Liberation Sans"/>
                <w:szCs w:val="20"/>
              </w:rPr>
              <w:t>OET-138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480EF6FA" w14:textId="4B5B454F" w:rsidR="00F2453B" w:rsidRPr="00E73844" w:rsidRDefault="00F2453B" w:rsidP="00F2453B">
            <w:pPr>
              <w:rPr>
                <w:rFonts w:cs="Liberation Sans"/>
                <w:szCs w:val="20"/>
              </w:rPr>
            </w:pPr>
            <w:r w:rsidRPr="00E73844">
              <w:rPr>
                <w:rFonts w:cs="Liberation Sans"/>
                <w:szCs w:val="20"/>
              </w:rPr>
              <w:t xml:space="preserve">nuclear power plant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125BED9" w14:textId="1D37D472" w:rsidR="00F2453B" w:rsidRPr="00E73844" w:rsidRDefault="00F2453B" w:rsidP="00F2453B">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0173F22" w14:textId="4398B6EE" w:rsidR="00F2453B" w:rsidRPr="00E73844" w:rsidRDefault="00F2453B" w:rsidP="00F2453B">
            <w:pPr>
              <w:rPr>
                <w:rFonts w:cs="Liberation Sans"/>
                <w:szCs w:val="20"/>
              </w:rPr>
            </w:pPr>
            <w:r w:rsidRPr="00E73844">
              <w:rPr>
                <w:rFonts w:cs="Liberation Sans"/>
                <w:szCs w:val="20"/>
              </w:rPr>
              <w:t>radiological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6DDCCF3" w14:textId="01146D55" w:rsidR="00F2453B" w:rsidRPr="00E73844" w:rsidRDefault="00F2453B" w:rsidP="00F2453B">
            <w:pPr>
              <w:rPr>
                <w:rFonts w:cs="Liberation Sans"/>
                <w:szCs w:val="20"/>
              </w:rPr>
            </w:pPr>
            <w:r w:rsidRPr="00E73844">
              <w:rPr>
                <w:rFonts w:cs="Liberation Sans"/>
                <w:szCs w:val="20"/>
              </w:rPr>
              <w:t>1</w:t>
            </w:r>
          </w:p>
        </w:tc>
      </w:tr>
      <w:tr w:rsidR="00F2453B" w14:paraId="3F0D5873" w14:textId="77777777" w:rsidTr="00F2453B">
        <w:trPr>
          <w:cantSplit/>
          <w:trHeight w:val="325"/>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172FEF1" w14:textId="584D4AC9" w:rsidR="00F2453B" w:rsidRPr="00F2453B" w:rsidRDefault="00F2453B" w:rsidP="00F2453B">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3AB1561" w14:textId="55236EB7" w:rsidR="00F2453B" w:rsidRPr="00F2453B" w:rsidRDefault="00F2453B" w:rsidP="00F2453B">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55FFC10" w14:textId="21FE17F9" w:rsidR="00F2453B" w:rsidRPr="00F2453B" w:rsidRDefault="00F2453B" w:rsidP="00F2453B">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E55BE48" w14:textId="0E46DCE3" w:rsidR="00F2453B" w:rsidRPr="00F2453B" w:rsidRDefault="00F2453B" w:rsidP="00F2453B">
            <w:pPr>
              <w:rPr>
                <w:rFonts w:cs="Liberation Sans"/>
                <w:szCs w:val="20"/>
              </w:rPr>
            </w:pPr>
            <w:r w:rsidRPr="00E73844">
              <w:rPr>
                <w:rFonts w:cs="Liberation Sans"/>
                <w:szCs w:val="20"/>
              </w:rPr>
              <w:t>utility</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A717E77" w14:textId="2079F0B7" w:rsidR="00F2453B" w:rsidRPr="00F2453B" w:rsidRDefault="00F2453B" w:rsidP="00F2453B">
            <w:pPr>
              <w:rPr>
                <w:rFonts w:cs="Liberation Sans"/>
                <w:szCs w:val="20"/>
              </w:rPr>
            </w:pPr>
          </w:p>
        </w:tc>
      </w:tr>
      <w:tr w:rsidR="00F2453B" w14:paraId="64AE3903" w14:textId="77777777" w:rsidTr="00F2453B">
        <w:trPr>
          <w:cantSplit/>
          <w:trHeight w:val="331"/>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11572AD" w14:textId="0D68E32D" w:rsidR="00F2453B" w:rsidRDefault="00F2453B" w:rsidP="00F2453B">
            <w:pPr>
              <w:rPr>
                <w:rFonts w:cs="Liberation Sans"/>
                <w:szCs w:val="20"/>
              </w:rPr>
            </w:pPr>
            <w:r w:rsidRPr="00E73844">
              <w:rPr>
                <w:rFonts w:cs="Liberation Sans"/>
                <w:szCs w:val="20"/>
              </w:rPr>
              <w:t>OET-139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EDD3F12" w14:textId="2B60CD36" w:rsidR="00F2453B" w:rsidRPr="00E73844" w:rsidRDefault="00F2453B" w:rsidP="00F2453B">
            <w:pPr>
              <w:rPr>
                <w:rFonts w:cs="Liberation Sans"/>
                <w:szCs w:val="20"/>
              </w:rPr>
            </w:pPr>
            <w:r w:rsidRPr="00E73844">
              <w:rPr>
                <w:rFonts w:cs="Liberation Sans"/>
                <w:szCs w:val="20"/>
              </w:rPr>
              <w:t xml:space="preserve">oil </w:t>
            </w:r>
            <w:r w:rsidRPr="00294B58">
              <w:rPr>
                <w:rFonts w:cs="Liberation Sans"/>
                <w:i/>
                <w:szCs w:val="20"/>
              </w:rPr>
              <w:t>leak</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8C988C8" w14:textId="4145481A" w:rsidR="00F2453B" w:rsidRPr="00E73844" w:rsidRDefault="00F2453B" w:rsidP="00F2453B">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6912238" w14:textId="29118EA1" w:rsidR="00F2453B" w:rsidRPr="00E73844" w:rsidRDefault="00F2453B" w:rsidP="00F2453B">
            <w:pPr>
              <w:rPr>
                <w:rFonts w:cs="Liberation Sans"/>
                <w:szCs w:val="20"/>
              </w:rPr>
            </w:pPr>
            <w:r w:rsidRPr="00E73844">
              <w:rPr>
                <w:rFonts w:cs="Liberation Sans"/>
                <w:szCs w:val="20"/>
              </w:rPr>
              <w:t>aquatic, terrestrial</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28DA95B6" w14:textId="76D9F0E0" w:rsidR="00F2453B" w:rsidRPr="00E73844" w:rsidRDefault="00F2453B" w:rsidP="00F2453B">
            <w:pPr>
              <w:rPr>
                <w:rFonts w:cs="Liberation Sans"/>
                <w:szCs w:val="20"/>
              </w:rPr>
            </w:pPr>
            <w:r w:rsidRPr="00E73844">
              <w:rPr>
                <w:rFonts w:cs="Liberation Sans"/>
                <w:szCs w:val="20"/>
              </w:rPr>
              <w:t>1</w:t>
            </w:r>
          </w:p>
        </w:tc>
      </w:tr>
      <w:tr w:rsidR="00F2453B" w14:paraId="691C8D47" w14:textId="77777777" w:rsidTr="00F2453B">
        <w:trPr>
          <w:cantSplit/>
          <w:trHeight w:val="336"/>
        </w:trPr>
        <w:tc>
          <w:tcPr>
            <w:tcW w:w="1170" w:type="dxa"/>
            <w:vMerge/>
            <w:tcBorders>
              <w:left w:val="single" w:sz="12" w:space="0" w:color="95B3D7"/>
              <w:right w:val="single" w:sz="12" w:space="0" w:color="95B3D7"/>
            </w:tcBorders>
            <w:shd w:val="clear" w:color="auto" w:fill="FFFFFF"/>
            <w:tcMar>
              <w:top w:w="0" w:type="dxa"/>
              <w:left w:w="120" w:type="dxa"/>
              <w:bottom w:w="0" w:type="dxa"/>
              <w:right w:w="120" w:type="dxa"/>
            </w:tcMar>
          </w:tcPr>
          <w:p w14:paraId="37D5388C" w14:textId="14B7A1D5" w:rsidR="00F2453B" w:rsidRPr="00E73844" w:rsidRDefault="00F2453B" w:rsidP="00F2453B">
            <w:pPr>
              <w:rPr>
                <w:rFonts w:cs="Liberation Sans"/>
                <w:szCs w:val="20"/>
              </w:rPr>
            </w:pPr>
          </w:p>
        </w:tc>
        <w:tc>
          <w:tcPr>
            <w:tcW w:w="2190" w:type="dxa"/>
            <w:vMerge/>
            <w:tcBorders>
              <w:right w:val="single" w:sz="12" w:space="0" w:color="95B3D7"/>
            </w:tcBorders>
            <w:shd w:val="clear" w:color="auto" w:fill="FFFFFF"/>
            <w:tcMar>
              <w:top w:w="0" w:type="dxa"/>
              <w:left w:w="120" w:type="dxa"/>
              <w:bottom w:w="0" w:type="dxa"/>
              <w:right w:w="120" w:type="dxa"/>
            </w:tcMar>
          </w:tcPr>
          <w:p w14:paraId="09E736BE" w14:textId="1ED6A410" w:rsidR="00F2453B" w:rsidRPr="00E73844" w:rsidRDefault="00F2453B" w:rsidP="00F2453B">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62BCF60" w14:textId="7C77E444" w:rsidR="00F2453B" w:rsidRPr="00E73844" w:rsidRDefault="00F2453B" w:rsidP="00F2453B">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9BF39C4" w14:textId="480857CE" w:rsidR="00F2453B" w:rsidRPr="00E73844" w:rsidRDefault="00F2453B" w:rsidP="00F2453B">
            <w:pPr>
              <w:rPr>
                <w:rFonts w:cs="Liberation Sans"/>
                <w:szCs w:val="20"/>
              </w:rPr>
            </w:pPr>
            <w:r w:rsidRPr="00E73844">
              <w:rPr>
                <w:rFonts w:cs="Liberation Sans"/>
                <w:szCs w:val="20"/>
              </w:rPr>
              <w:t>fluid</w:t>
            </w:r>
          </w:p>
        </w:tc>
        <w:tc>
          <w:tcPr>
            <w:tcW w:w="1065" w:type="dxa"/>
            <w:vMerge/>
            <w:tcBorders>
              <w:right w:val="single" w:sz="12" w:space="0" w:color="95B3D7"/>
            </w:tcBorders>
            <w:shd w:val="clear" w:color="auto" w:fill="FFFFFF"/>
            <w:tcMar>
              <w:top w:w="0" w:type="dxa"/>
              <w:left w:w="120" w:type="dxa"/>
              <w:bottom w:w="0" w:type="dxa"/>
              <w:right w:w="120" w:type="dxa"/>
            </w:tcMar>
          </w:tcPr>
          <w:p w14:paraId="1817EE45" w14:textId="591E34BC" w:rsidR="00F2453B" w:rsidRPr="00E73844" w:rsidRDefault="00F2453B" w:rsidP="00F2453B">
            <w:pPr>
              <w:rPr>
                <w:rFonts w:cs="Liberation Sans"/>
                <w:szCs w:val="20"/>
              </w:rPr>
            </w:pPr>
          </w:p>
        </w:tc>
      </w:tr>
      <w:tr w:rsidR="00F2453B" w14:paraId="363AF60A" w14:textId="77777777" w:rsidTr="00F2453B">
        <w:trPr>
          <w:cantSplit/>
          <w:trHeight w:val="201"/>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E06F69C" w14:textId="51A13DDA" w:rsidR="00F2453B" w:rsidRPr="00F2453B" w:rsidRDefault="00F2453B" w:rsidP="00F2453B">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C2FBFC5" w14:textId="46BDE800" w:rsidR="00F2453B" w:rsidRPr="00F2453B" w:rsidRDefault="00F2453B" w:rsidP="00F2453B">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EDCE791" w14:textId="649FB3B4" w:rsidR="00F2453B" w:rsidRPr="00F2453B" w:rsidRDefault="00F2453B" w:rsidP="00F2453B">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BACA161" w14:textId="4826704A" w:rsidR="00F2453B" w:rsidRPr="00F2453B" w:rsidRDefault="00F2453B" w:rsidP="00F2453B">
            <w:pPr>
              <w:rPr>
                <w:rFonts w:cs="Liberation Sans"/>
                <w:szCs w:val="20"/>
              </w:rPr>
            </w:pPr>
            <w:r w:rsidRPr="00E73844">
              <w:rPr>
                <w:rFonts w:cs="Liberation Sans"/>
                <w:szCs w:val="20"/>
              </w:rPr>
              <w:t>chemical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8B8023F" w14:textId="099428D6" w:rsidR="00F2453B" w:rsidRPr="00F2453B" w:rsidRDefault="00F2453B" w:rsidP="00F2453B">
            <w:pPr>
              <w:rPr>
                <w:rFonts w:cs="Liberation Sans"/>
                <w:szCs w:val="20"/>
              </w:rPr>
            </w:pPr>
          </w:p>
        </w:tc>
      </w:tr>
      <w:tr w:rsidR="00F2453B" w14:paraId="6FBF4D8B" w14:textId="77777777" w:rsidTr="00F2453B">
        <w:trPr>
          <w:cantSplit/>
          <w:trHeight w:val="20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2E5A3B44" w14:textId="4415E4E1" w:rsidR="00F2453B" w:rsidRDefault="00F2453B" w:rsidP="00F2453B">
            <w:pPr>
              <w:rPr>
                <w:rFonts w:cs="Liberation Sans"/>
                <w:szCs w:val="20"/>
              </w:rPr>
            </w:pPr>
            <w:r w:rsidRPr="00E73844">
              <w:rPr>
                <w:rFonts w:cs="Liberation Sans"/>
                <w:szCs w:val="20"/>
              </w:rPr>
              <w:t>OET-140</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56A0799E" w14:textId="61A5E525" w:rsidR="00F2453B" w:rsidRPr="00E73844" w:rsidRDefault="00F2453B" w:rsidP="00F2453B">
            <w:pPr>
              <w:rPr>
                <w:rFonts w:cs="Liberation Sans"/>
                <w:szCs w:val="20"/>
              </w:rPr>
            </w:pPr>
            <w:r w:rsidRPr="00E73844">
              <w:rPr>
                <w:rFonts w:cs="Liberation Sans"/>
                <w:szCs w:val="20"/>
              </w:rPr>
              <w:t xml:space="preserve">oil </w:t>
            </w:r>
            <w:r w:rsidRPr="00294B58">
              <w:rPr>
                <w:rFonts w:cs="Liberation Sans"/>
                <w:i/>
                <w:szCs w:val="20"/>
              </w:rPr>
              <w:t>spill</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5667B09" w14:textId="59ACCA0A" w:rsidR="00F2453B" w:rsidRPr="00E73844" w:rsidRDefault="00F2453B" w:rsidP="00F2453B">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78B03E7" w14:textId="468335DC" w:rsidR="00F2453B" w:rsidRPr="00E73844" w:rsidRDefault="00F2453B" w:rsidP="00F2453B">
            <w:pPr>
              <w:rPr>
                <w:rFonts w:cs="Liberation Sans"/>
                <w:szCs w:val="20"/>
              </w:rPr>
            </w:pPr>
            <w:r w:rsidRPr="00E73844">
              <w:rPr>
                <w:rFonts w:cs="Liberation Sans"/>
                <w:szCs w:val="20"/>
              </w:rPr>
              <w:t>aquatic, terrestrial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1B218385" w14:textId="477E57E6" w:rsidR="00F2453B" w:rsidRPr="00E73844" w:rsidRDefault="00F2453B" w:rsidP="00F2453B">
            <w:pPr>
              <w:rPr>
                <w:rFonts w:cs="Liberation Sans"/>
                <w:szCs w:val="20"/>
              </w:rPr>
            </w:pPr>
            <w:r w:rsidRPr="00E73844">
              <w:rPr>
                <w:rFonts w:cs="Liberation Sans"/>
                <w:szCs w:val="20"/>
              </w:rPr>
              <w:t>1</w:t>
            </w:r>
          </w:p>
        </w:tc>
      </w:tr>
      <w:tr w:rsidR="00F2453B" w14:paraId="32913153" w14:textId="77777777" w:rsidTr="00F2453B">
        <w:trPr>
          <w:cantSplit/>
          <w:trHeight w:val="355"/>
        </w:trPr>
        <w:tc>
          <w:tcPr>
            <w:tcW w:w="1170" w:type="dxa"/>
            <w:vMerge/>
            <w:tcBorders>
              <w:left w:val="single" w:sz="8" w:space="0" w:color="284E3F"/>
              <w:right w:val="single" w:sz="12" w:space="0" w:color="95B3D7"/>
            </w:tcBorders>
            <w:shd w:val="clear" w:color="auto" w:fill="DBE5F1"/>
            <w:tcMar>
              <w:top w:w="0" w:type="dxa"/>
              <w:left w:w="120" w:type="dxa"/>
              <w:bottom w:w="0" w:type="dxa"/>
              <w:right w:w="120" w:type="dxa"/>
            </w:tcMar>
          </w:tcPr>
          <w:p w14:paraId="32FD5308" w14:textId="6E1CEDEB" w:rsidR="00F2453B" w:rsidRPr="00E73844" w:rsidRDefault="00F2453B" w:rsidP="00F2453B">
            <w:pPr>
              <w:rPr>
                <w:rFonts w:cs="Liberation Sans"/>
                <w:szCs w:val="20"/>
              </w:rPr>
            </w:pPr>
          </w:p>
        </w:tc>
        <w:tc>
          <w:tcPr>
            <w:tcW w:w="2190" w:type="dxa"/>
            <w:vMerge/>
            <w:tcBorders>
              <w:right w:val="single" w:sz="12" w:space="0" w:color="95B3D7"/>
            </w:tcBorders>
            <w:shd w:val="clear" w:color="auto" w:fill="DBE5F1"/>
            <w:tcMar>
              <w:top w:w="0" w:type="dxa"/>
              <w:left w:w="120" w:type="dxa"/>
              <w:bottom w:w="0" w:type="dxa"/>
              <w:right w:w="120" w:type="dxa"/>
            </w:tcMar>
          </w:tcPr>
          <w:p w14:paraId="3B672343" w14:textId="342A9BC0" w:rsidR="00F2453B" w:rsidRPr="00E73844" w:rsidRDefault="00F2453B" w:rsidP="00F2453B">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EC09482" w14:textId="249E738C" w:rsidR="00F2453B" w:rsidRPr="00E73844" w:rsidRDefault="00F2453B" w:rsidP="00F2453B">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D0E30E5" w14:textId="35DACE9B" w:rsidR="00F2453B" w:rsidRPr="00E73844" w:rsidRDefault="00F2453B" w:rsidP="00F2453B">
            <w:pPr>
              <w:rPr>
                <w:rFonts w:cs="Liberation Sans"/>
                <w:szCs w:val="20"/>
              </w:rPr>
            </w:pPr>
            <w:r>
              <w:rPr>
                <w:rFonts w:cs="Liberation Sans"/>
                <w:szCs w:val="20"/>
              </w:rPr>
              <w:t>f</w:t>
            </w:r>
            <w:r w:rsidRPr="00E73844">
              <w:rPr>
                <w:rFonts w:cs="Liberation Sans"/>
                <w:szCs w:val="20"/>
              </w:rPr>
              <w:t>luid</w:t>
            </w:r>
          </w:p>
        </w:tc>
        <w:tc>
          <w:tcPr>
            <w:tcW w:w="1065" w:type="dxa"/>
            <w:vMerge/>
            <w:tcBorders>
              <w:right w:val="single" w:sz="12" w:space="0" w:color="95B3D7"/>
            </w:tcBorders>
            <w:shd w:val="clear" w:color="auto" w:fill="DBE5F1"/>
            <w:tcMar>
              <w:top w:w="0" w:type="dxa"/>
              <w:left w:w="120" w:type="dxa"/>
              <w:bottom w:w="0" w:type="dxa"/>
              <w:right w:w="120" w:type="dxa"/>
            </w:tcMar>
          </w:tcPr>
          <w:p w14:paraId="647689CC" w14:textId="6DE00DCD" w:rsidR="00F2453B" w:rsidRPr="00E73844" w:rsidRDefault="00F2453B" w:rsidP="00F2453B">
            <w:pPr>
              <w:rPr>
                <w:rFonts w:cs="Liberation Sans"/>
                <w:szCs w:val="20"/>
              </w:rPr>
            </w:pPr>
          </w:p>
        </w:tc>
      </w:tr>
      <w:tr w:rsidR="00F2453B" w14:paraId="5C2C8049" w14:textId="77777777" w:rsidTr="00F2453B">
        <w:trPr>
          <w:cantSplit/>
          <w:trHeight w:val="438"/>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EFDBE98" w14:textId="5FE05D2C" w:rsidR="00F2453B" w:rsidRPr="00F2453B" w:rsidRDefault="00F2453B" w:rsidP="00F2453B">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7858258" w14:textId="102ABE59" w:rsidR="00F2453B" w:rsidRPr="00F2453B" w:rsidRDefault="00F2453B" w:rsidP="00F2453B">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7E63B7E" w14:textId="7A4607C9" w:rsidR="00F2453B" w:rsidRPr="00F2453B" w:rsidRDefault="00F2453B" w:rsidP="00F2453B">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6851C39" w14:textId="0F658FD6" w:rsidR="00F2453B" w:rsidRPr="00F2453B" w:rsidRDefault="00F2453B" w:rsidP="00F2453B">
            <w:pPr>
              <w:rPr>
                <w:rFonts w:cs="Liberation Sans"/>
                <w:szCs w:val="20"/>
              </w:rPr>
            </w:pPr>
            <w:r w:rsidRPr="00E73844">
              <w:rPr>
                <w:rFonts w:cs="Liberation Sans"/>
                <w:szCs w:val="20"/>
              </w:rPr>
              <w:t>chemical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B98B389" w14:textId="740D24DC" w:rsidR="00F2453B" w:rsidRPr="00F2453B" w:rsidRDefault="00F2453B" w:rsidP="00F2453B">
            <w:pPr>
              <w:rPr>
                <w:rFonts w:cs="Liberation Sans"/>
                <w:szCs w:val="20"/>
              </w:rPr>
            </w:pPr>
          </w:p>
        </w:tc>
      </w:tr>
      <w:tr w:rsidR="00F2453B" w14:paraId="20377346" w14:textId="77777777" w:rsidTr="00334D00">
        <w:trPr>
          <w:cantSplit/>
          <w:trHeight w:val="283"/>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242518E" w14:textId="5F47CE36" w:rsidR="00F2453B" w:rsidRPr="00F2453B" w:rsidRDefault="00F2453B" w:rsidP="00F2453B">
            <w:pPr>
              <w:rPr>
                <w:rFonts w:cs="Liberation Sans"/>
                <w:szCs w:val="20"/>
              </w:rPr>
            </w:pPr>
            <w:r w:rsidRPr="00E73844">
              <w:rPr>
                <w:rFonts w:cs="Liberation Sans"/>
                <w:szCs w:val="20"/>
              </w:rPr>
              <w:t>OET-141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353F70AE" w14:textId="14F90285" w:rsidR="00F2453B" w:rsidRPr="00F2453B" w:rsidRDefault="00F2453B" w:rsidP="00F2453B">
            <w:pPr>
              <w:rPr>
                <w:rFonts w:cs="Liberation Sans"/>
                <w:szCs w:val="20"/>
              </w:rPr>
            </w:pPr>
            <w:r w:rsidRPr="00E73844">
              <w:rPr>
                <w:rFonts w:cs="Liberation Sans"/>
                <w:szCs w:val="20"/>
              </w:rPr>
              <w:t xml:space="preserve">overland </w:t>
            </w:r>
            <w:r w:rsidRPr="00294B58">
              <w:rPr>
                <w:rFonts w:cs="Liberation Sans"/>
                <w:i/>
                <w:szCs w:val="20"/>
              </w:rPr>
              <w:t>flood</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DD2909C" w14:textId="1B0D7F3B" w:rsidR="00F2453B" w:rsidRPr="00F2453B" w:rsidRDefault="00F2453B" w:rsidP="00F2453B">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202A2DC" w14:textId="1A089340" w:rsidR="00F2453B" w:rsidRPr="00F2453B" w:rsidRDefault="00F2453B" w:rsidP="00F2453B">
            <w:pPr>
              <w:rPr>
                <w:rFonts w:cs="Liberation Sans"/>
                <w:szCs w:val="20"/>
              </w:rPr>
            </w:pPr>
            <w:r w:rsidRPr="00E73844">
              <w:rPr>
                <w:rFonts w:cs="Liberation Sans"/>
                <w:szCs w:val="20"/>
              </w:rPr>
              <w:t>aquatic, terrestrial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6A2ECB3B" w14:textId="35126C23" w:rsidR="00F2453B" w:rsidRPr="00F2453B" w:rsidRDefault="00F2453B" w:rsidP="00F2453B">
            <w:pPr>
              <w:rPr>
                <w:rFonts w:cs="Liberation Sans"/>
                <w:szCs w:val="20"/>
              </w:rPr>
            </w:pPr>
            <w:r w:rsidRPr="00E73844">
              <w:rPr>
                <w:rFonts w:cs="Liberation Sans"/>
                <w:szCs w:val="20"/>
              </w:rPr>
              <w:t>1</w:t>
            </w:r>
          </w:p>
        </w:tc>
      </w:tr>
      <w:tr w:rsidR="00F2453B" w14:paraId="2EB69749" w14:textId="77777777" w:rsidTr="00B9365F">
        <w:trPr>
          <w:cantSplit/>
          <w:trHeight w:val="154"/>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45D9709D" w14:textId="39197D7F" w:rsidR="00F2453B" w:rsidRDefault="00F2453B" w:rsidP="00F2453B">
            <w:pPr>
              <w:rPr>
                <w:rFonts w:cs="Liberation Sans"/>
                <w:szCs w:val="20"/>
              </w:rPr>
            </w:pPr>
            <w:r w:rsidRPr="00E73844">
              <w:rPr>
                <w:rFonts w:cs="Liberation Sans"/>
                <w:szCs w:val="20"/>
              </w:rPr>
              <w:t>OET-142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41C21479" w14:textId="1D979354" w:rsidR="00F2453B" w:rsidRPr="00E73844" w:rsidRDefault="00F2453B" w:rsidP="00F2453B">
            <w:pPr>
              <w:rPr>
                <w:rFonts w:cs="Liberation Sans"/>
                <w:szCs w:val="20"/>
              </w:rPr>
            </w:pPr>
            <w:r w:rsidRPr="00E73844">
              <w:rPr>
                <w:rFonts w:cs="Liberation Sans"/>
                <w:szCs w:val="20"/>
              </w:rPr>
              <w:t xml:space="preserve">pipeline </w:t>
            </w:r>
            <w:r w:rsidRPr="00294B58">
              <w:rPr>
                <w:rFonts w:cs="Liberation Sans"/>
                <w:i/>
                <w:szCs w:val="20"/>
              </w:rPr>
              <w:t>rupture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D982CD7" w14:textId="66E3A120" w:rsidR="00F2453B" w:rsidRPr="00E73844" w:rsidRDefault="00F2453B" w:rsidP="00F2453B">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1FD0780" w14:textId="73FC4F55" w:rsidR="00F2453B" w:rsidRPr="00E73844" w:rsidRDefault="00F2453B" w:rsidP="00F2453B">
            <w:pPr>
              <w:rPr>
                <w:rFonts w:cs="Liberation Sans"/>
                <w:szCs w:val="20"/>
              </w:rPr>
            </w:pPr>
            <w:r w:rsidRPr="00E73844">
              <w:rPr>
                <w:rFonts w:cs="Liberation Sans"/>
                <w:szCs w:val="20"/>
              </w:rPr>
              <w:t>aquatic, terrestrial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431599B5" w14:textId="484E07F5" w:rsidR="00F2453B" w:rsidRPr="00E73844" w:rsidRDefault="00F2453B" w:rsidP="00F2453B">
            <w:pPr>
              <w:rPr>
                <w:rFonts w:cs="Liberation Sans"/>
                <w:szCs w:val="20"/>
              </w:rPr>
            </w:pPr>
            <w:r w:rsidRPr="00E73844">
              <w:rPr>
                <w:rFonts w:cs="Liberation Sans"/>
                <w:szCs w:val="20"/>
              </w:rPr>
              <w:t>1</w:t>
            </w:r>
          </w:p>
        </w:tc>
      </w:tr>
      <w:tr w:rsidR="00F2453B" w14:paraId="10205FD8" w14:textId="77777777" w:rsidTr="00B9365F">
        <w:trPr>
          <w:cantSplit/>
          <w:trHeight w:val="301"/>
        </w:trPr>
        <w:tc>
          <w:tcPr>
            <w:tcW w:w="1170" w:type="dxa"/>
            <w:vMerge/>
            <w:tcBorders>
              <w:left w:val="single" w:sz="8" w:space="0" w:color="284E3F"/>
              <w:right w:val="single" w:sz="12" w:space="0" w:color="95B3D7"/>
            </w:tcBorders>
            <w:shd w:val="clear" w:color="auto" w:fill="DBE5F1"/>
            <w:tcMar>
              <w:top w:w="0" w:type="dxa"/>
              <w:left w:w="120" w:type="dxa"/>
              <w:bottom w:w="0" w:type="dxa"/>
              <w:right w:w="120" w:type="dxa"/>
            </w:tcMar>
          </w:tcPr>
          <w:p w14:paraId="549BBDB4" w14:textId="748F3530" w:rsidR="00F2453B" w:rsidRPr="00E73844" w:rsidRDefault="00F2453B" w:rsidP="00F2453B">
            <w:pPr>
              <w:rPr>
                <w:rFonts w:cs="Liberation Sans"/>
                <w:szCs w:val="20"/>
              </w:rPr>
            </w:pPr>
          </w:p>
        </w:tc>
        <w:tc>
          <w:tcPr>
            <w:tcW w:w="2190" w:type="dxa"/>
            <w:vMerge/>
            <w:tcBorders>
              <w:right w:val="single" w:sz="12" w:space="0" w:color="95B3D7"/>
            </w:tcBorders>
            <w:shd w:val="clear" w:color="auto" w:fill="DBE5F1"/>
            <w:tcMar>
              <w:top w:w="0" w:type="dxa"/>
              <w:left w:w="120" w:type="dxa"/>
              <w:bottom w:w="0" w:type="dxa"/>
              <w:right w:w="120" w:type="dxa"/>
            </w:tcMar>
          </w:tcPr>
          <w:p w14:paraId="75C979D4" w14:textId="3544705E" w:rsidR="00F2453B" w:rsidRPr="00E73844" w:rsidRDefault="00F2453B" w:rsidP="00F2453B">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D53B93E" w14:textId="5C2EF70D" w:rsidR="00F2453B" w:rsidRPr="00E73844" w:rsidRDefault="00F2453B" w:rsidP="00F2453B">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FF669D9" w14:textId="484B6419" w:rsidR="00F2453B" w:rsidRPr="00E73844" w:rsidRDefault="00B9365F" w:rsidP="00F2453B">
            <w:pPr>
              <w:rPr>
                <w:rFonts w:cs="Liberation Sans"/>
                <w:szCs w:val="20"/>
              </w:rPr>
            </w:pPr>
            <w:r>
              <w:rPr>
                <w:rFonts w:cs="Liberation Sans"/>
                <w:szCs w:val="20"/>
              </w:rPr>
              <w:t>fluid</w:t>
            </w:r>
          </w:p>
        </w:tc>
        <w:tc>
          <w:tcPr>
            <w:tcW w:w="1065" w:type="dxa"/>
            <w:vMerge/>
            <w:tcBorders>
              <w:right w:val="single" w:sz="12" w:space="0" w:color="95B3D7"/>
            </w:tcBorders>
            <w:shd w:val="clear" w:color="auto" w:fill="DBE5F1"/>
            <w:tcMar>
              <w:top w:w="0" w:type="dxa"/>
              <w:left w:w="120" w:type="dxa"/>
              <w:bottom w:w="0" w:type="dxa"/>
              <w:right w:w="120" w:type="dxa"/>
            </w:tcMar>
          </w:tcPr>
          <w:p w14:paraId="4B477A01" w14:textId="53AA5364" w:rsidR="00F2453B" w:rsidRPr="00E73844" w:rsidRDefault="00F2453B" w:rsidP="00F2453B">
            <w:pPr>
              <w:rPr>
                <w:rFonts w:cs="Liberation Sans"/>
                <w:szCs w:val="20"/>
              </w:rPr>
            </w:pPr>
          </w:p>
        </w:tc>
      </w:tr>
      <w:tr w:rsidR="00F2453B" w14:paraId="3411E543" w14:textId="77777777" w:rsidTr="00B9365F">
        <w:trPr>
          <w:cantSplit/>
          <w:trHeight w:val="449"/>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A4DF9EF" w14:textId="5B38B715" w:rsidR="00F2453B" w:rsidRPr="00F2453B" w:rsidRDefault="00F2453B" w:rsidP="00F2453B">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C79ED75" w14:textId="54A6A744" w:rsidR="00F2453B" w:rsidRPr="00F2453B" w:rsidRDefault="00F2453B" w:rsidP="00F2453B">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C97A515" w14:textId="092000E9" w:rsidR="00F2453B" w:rsidRPr="00F2453B" w:rsidRDefault="00F2453B" w:rsidP="00F2453B">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0A4C89C" w14:textId="3E4D568D" w:rsidR="00F2453B" w:rsidRPr="00F2453B" w:rsidRDefault="00F2453B" w:rsidP="00F2453B">
            <w:pPr>
              <w:rPr>
                <w:rFonts w:cs="Liberation Sans"/>
                <w:szCs w:val="20"/>
              </w:rPr>
            </w:pPr>
            <w:r w:rsidRPr="00E73844">
              <w:rPr>
                <w:rFonts w:cs="Liberation Sans"/>
                <w:szCs w:val="20"/>
              </w:rPr>
              <w:t>utility</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CB0C211" w14:textId="3B2C888D" w:rsidR="00F2453B" w:rsidRPr="00F2453B" w:rsidRDefault="00F2453B" w:rsidP="00F2453B">
            <w:pPr>
              <w:rPr>
                <w:rFonts w:cs="Liberation Sans"/>
                <w:szCs w:val="20"/>
              </w:rPr>
            </w:pPr>
          </w:p>
        </w:tc>
      </w:tr>
      <w:tr w:rsidR="00F2453B" w14:paraId="46796FF3"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D950D8A" w14:textId="4F5C5285" w:rsidR="00F2453B" w:rsidRPr="00F2453B" w:rsidRDefault="00F2453B" w:rsidP="00F2453B">
            <w:pPr>
              <w:rPr>
                <w:rFonts w:cs="Liberation Sans"/>
                <w:szCs w:val="20"/>
              </w:rPr>
            </w:pPr>
            <w:r w:rsidRPr="00E73844">
              <w:rPr>
                <w:rFonts w:cs="Liberation Sans"/>
                <w:szCs w:val="20"/>
              </w:rPr>
              <w:t>OET-143</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4A352493" w14:textId="77CEEFED" w:rsidR="00F2453B" w:rsidRPr="00F2453B" w:rsidRDefault="00F2453B" w:rsidP="00F2453B">
            <w:pPr>
              <w:rPr>
                <w:rFonts w:cs="Liberation Sans"/>
                <w:szCs w:val="20"/>
              </w:rPr>
            </w:pPr>
            <w:r w:rsidRPr="00E73844">
              <w:rPr>
                <w:rFonts w:cs="Liberation Sans"/>
                <w:szCs w:val="20"/>
              </w:rPr>
              <w:t xml:space="preserve">plant health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3C8F324" w14:textId="5870B464" w:rsidR="00F2453B" w:rsidRPr="00F2453B" w:rsidRDefault="00F2453B" w:rsidP="00F2453B">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F24A0D0" w14:textId="08B125A6" w:rsidR="00F2453B" w:rsidRPr="00F2453B" w:rsidRDefault="00F2453B" w:rsidP="00F2453B">
            <w:pPr>
              <w:rPr>
                <w:rFonts w:cs="Liberation Sans"/>
                <w:szCs w:val="20"/>
              </w:rPr>
            </w:pPr>
            <w:r w:rsidRPr="00E73844">
              <w:rPr>
                <w:rFonts w:cs="Liberation Sans"/>
                <w:szCs w:val="20"/>
              </w:rPr>
              <w:t>physical, flora</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3B3A4BC4" w14:textId="41FEBED8" w:rsidR="00F2453B" w:rsidRPr="00F2453B" w:rsidRDefault="00F2453B" w:rsidP="00F2453B">
            <w:pPr>
              <w:rPr>
                <w:rFonts w:cs="Liberation Sans"/>
                <w:szCs w:val="20"/>
              </w:rPr>
            </w:pPr>
            <w:r w:rsidRPr="00E73844">
              <w:rPr>
                <w:rFonts w:cs="Liberation Sans"/>
                <w:szCs w:val="20"/>
              </w:rPr>
              <w:t>1</w:t>
            </w:r>
          </w:p>
        </w:tc>
      </w:tr>
      <w:tr w:rsidR="00F2453B" w14:paraId="742EA0A3"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3BC89DA3" w14:textId="588652B2" w:rsidR="00F2453B" w:rsidRPr="00F2453B" w:rsidRDefault="00F2453B" w:rsidP="00F2453B">
            <w:pPr>
              <w:rPr>
                <w:rFonts w:cs="Liberation Sans"/>
                <w:szCs w:val="20"/>
              </w:rPr>
            </w:pPr>
            <w:r w:rsidRPr="00E73844">
              <w:rPr>
                <w:rFonts w:cs="Liberation Sans"/>
                <w:szCs w:val="20"/>
              </w:rPr>
              <w:t>OET-144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A544052" w14:textId="30603689" w:rsidR="00F2453B" w:rsidRPr="00F2453B" w:rsidRDefault="00F2453B" w:rsidP="00F2453B">
            <w:pPr>
              <w:rPr>
                <w:rFonts w:cs="Liberation Sans"/>
                <w:szCs w:val="20"/>
              </w:rPr>
            </w:pPr>
            <w:r w:rsidRPr="00E73844">
              <w:rPr>
                <w:rFonts w:cs="Liberation Sans"/>
                <w:szCs w:val="20"/>
              </w:rPr>
              <w:t xml:space="preserve">heavy </w:t>
            </w:r>
            <w:r w:rsidRPr="00294B58">
              <w:rPr>
                <w:rFonts w:cs="Liberation Sans"/>
                <w:i/>
                <w:szCs w:val="20"/>
              </w:rPr>
              <w:t>rain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D3455EB" w14:textId="3801961F" w:rsidR="00F2453B" w:rsidRPr="00F2453B" w:rsidRDefault="00F2453B" w:rsidP="00F2453B">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BD0E0D4" w14:textId="1626386F" w:rsidR="00F2453B" w:rsidRPr="00F2453B" w:rsidRDefault="00F2453B" w:rsidP="00F2453B">
            <w:pPr>
              <w:rPr>
                <w:rFonts w:cs="Liberation Sans"/>
                <w:szCs w:val="20"/>
              </w:rPr>
            </w:pPr>
            <w:r w:rsidRPr="00E73844">
              <w:rPr>
                <w:rFonts w:cs="Liberation Sans"/>
                <w:szCs w:val="20"/>
              </w:rPr>
              <w:t>precipitation</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274DF14B" w14:textId="33D996FD" w:rsidR="00F2453B" w:rsidRPr="00F2453B" w:rsidRDefault="00F2453B" w:rsidP="00F2453B">
            <w:pPr>
              <w:rPr>
                <w:rFonts w:cs="Liberation Sans"/>
                <w:szCs w:val="20"/>
              </w:rPr>
            </w:pPr>
            <w:r w:rsidRPr="00E73844">
              <w:rPr>
                <w:rFonts w:cs="Liberation Sans"/>
                <w:szCs w:val="20"/>
              </w:rPr>
              <w:t>1</w:t>
            </w:r>
          </w:p>
        </w:tc>
      </w:tr>
      <w:tr w:rsidR="00F2453B" w14:paraId="164E416C" w14:textId="77777777" w:rsidTr="00B9365F">
        <w:trPr>
          <w:cantSplit/>
          <w:trHeight w:val="268"/>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65BF056F" w14:textId="59B30C22" w:rsidR="00F2453B" w:rsidRPr="00E73844" w:rsidRDefault="00F2453B" w:rsidP="00F2453B">
            <w:pPr>
              <w:rPr>
                <w:rFonts w:cs="Liberation Sans"/>
                <w:szCs w:val="20"/>
              </w:rPr>
            </w:pPr>
            <w:r w:rsidRPr="00E73844">
              <w:rPr>
                <w:rFonts w:cs="Liberation Sans"/>
                <w:szCs w:val="20"/>
              </w:rPr>
              <w:t>OET-145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C405913" w14:textId="4BFF8252" w:rsidR="00F2453B" w:rsidRPr="00E73844" w:rsidRDefault="00F2453B" w:rsidP="00F2453B">
            <w:pPr>
              <w:rPr>
                <w:rFonts w:cs="Liberation Sans"/>
                <w:szCs w:val="20"/>
              </w:rPr>
            </w:pPr>
            <w:r w:rsidRPr="00294B58">
              <w:rPr>
                <w:rFonts w:cs="Liberation Sans"/>
                <w:i/>
                <w:szCs w:val="20"/>
              </w:rPr>
              <w:t>pollen</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BA6215D" w14:textId="29529C59" w:rsidR="00F2453B" w:rsidRPr="00E73844" w:rsidRDefault="00F2453B" w:rsidP="00F2453B">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F5AE98B" w14:textId="3924F563" w:rsidR="00F2453B" w:rsidRPr="00E73844" w:rsidRDefault="00F2453B" w:rsidP="00F2453B">
            <w:pPr>
              <w:rPr>
                <w:rFonts w:cs="Liberation Sans"/>
                <w:szCs w:val="20"/>
              </w:rPr>
            </w:pPr>
            <w:r w:rsidRPr="00E73844">
              <w:rPr>
                <w:rFonts w:cs="Liberation Sans"/>
                <w:szCs w:val="20"/>
              </w:rPr>
              <w:t>physical, fauna, flora</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DBE3D9B" w14:textId="48BBAA14" w:rsidR="00F2453B" w:rsidRPr="00E73844" w:rsidRDefault="00F2453B" w:rsidP="00F2453B">
            <w:pPr>
              <w:rPr>
                <w:rFonts w:cs="Liberation Sans"/>
                <w:szCs w:val="20"/>
              </w:rPr>
            </w:pPr>
            <w:r w:rsidRPr="00E73844">
              <w:rPr>
                <w:rFonts w:cs="Liberation Sans"/>
                <w:szCs w:val="20"/>
              </w:rPr>
              <w:t>1</w:t>
            </w:r>
          </w:p>
        </w:tc>
      </w:tr>
      <w:tr w:rsidR="00F2453B" w14:paraId="1366674B" w14:textId="77777777" w:rsidTr="00B9365F">
        <w:trPr>
          <w:cantSplit/>
          <w:trHeight w:val="417"/>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BD5779D" w14:textId="627C681D" w:rsidR="00F2453B" w:rsidRPr="00F2453B" w:rsidRDefault="00F2453B" w:rsidP="00F2453B">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75A992E" w14:textId="638A4ED7" w:rsidR="00F2453B" w:rsidRPr="00F2453B" w:rsidRDefault="00F2453B" w:rsidP="00F2453B">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9B336B4" w14:textId="783EC269" w:rsidR="00F2453B" w:rsidRPr="00F2453B" w:rsidRDefault="00F2453B" w:rsidP="00F2453B">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B466BB0" w14:textId="7ACCB0D6" w:rsidR="00F2453B" w:rsidRPr="00F2453B" w:rsidRDefault="00F2453B" w:rsidP="00F2453B">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479DFFAD" w14:textId="758D4C79" w:rsidR="00F2453B" w:rsidRPr="00F2453B" w:rsidRDefault="00F2453B" w:rsidP="00F2453B">
            <w:pPr>
              <w:rPr>
                <w:rFonts w:cs="Liberation Sans"/>
                <w:szCs w:val="20"/>
              </w:rPr>
            </w:pPr>
          </w:p>
        </w:tc>
      </w:tr>
      <w:tr w:rsidR="00B9365F" w14:paraId="0C8A557E" w14:textId="77777777" w:rsidTr="00B9365F">
        <w:trPr>
          <w:cantSplit/>
          <w:trHeight w:val="253"/>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A955ABF" w14:textId="34CD5D75" w:rsidR="00B9365F" w:rsidRPr="00B9365F" w:rsidRDefault="00B9365F" w:rsidP="00B9365F">
            <w:pPr>
              <w:rPr>
                <w:rFonts w:cs="Liberation Sans"/>
                <w:szCs w:val="20"/>
              </w:rPr>
            </w:pPr>
            <w:r w:rsidRPr="00E73844">
              <w:rPr>
                <w:rFonts w:cs="Liberation Sans"/>
                <w:szCs w:val="20"/>
              </w:rPr>
              <w:t>OET-146</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2EC73B90" w14:textId="6D742231" w:rsidR="00B9365F" w:rsidRPr="00B9365F" w:rsidRDefault="00B9365F" w:rsidP="00B9365F">
            <w:pPr>
              <w:rPr>
                <w:rFonts w:cs="Liberation Sans"/>
                <w:szCs w:val="20"/>
              </w:rPr>
            </w:pPr>
            <w:r w:rsidRPr="00E73844">
              <w:rPr>
                <w:rFonts w:cs="Liberation Sans"/>
                <w:szCs w:val="20"/>
              </w:rPr>
              <w:t xml:space="preserve">potable water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C44C58D" w14:textId="7DA211F5" w:rsidR="00B9365F" w:rsidRPr="00B9365F" w:rsidRDefault="00B9365F" w:rsidP="00B9365F">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55B7B93" w14:textId="569EFC7C" w:rsidR="00B9365F" w:rsidRPr="00B9365F" w:rsidRDefault="00B9365F" w:rsidP="00B9365F">
            <w:pPr>
              <w:rPr>
                <w:rFonts w:cs="Liberation Sans"/>
                <w:szCs w:val="20"/>
              </w:rPr>
            </w:pPr>
            <w:r w:rsidRPr="00E73844">
              <w:rPr>
                <w:rFonts w:cs="Liberation Sans"/>
                <w:szCs w:val="20"/>
              </w:rPr>
              <w:t>utility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01A0AFF1" w14:textId="0A4B9FEC" w:rsidR="00B9365F" w:rsidRPr="00B9365F" w:rsidRDefault="00B9365F" w:rsidP="00B9365F">
            <w:pPr>
              <w:rPr>
                <w:rFonts w:cs="Liberation Sans"/>
                <w:szCs w:val="20"/>
              </w:rPr>
            </w:pPr>
            <w:r w:rsidRPr="00E73844">
              <w:rPr>
                <w:rFonts w:cs="Liberation Sans"/>
                <w:szCs w:val="20"/>
              </w:rPr>
              <w:t>1</w:t>
            </w:r>
          </w:p>
        </w:tc>
      </w:tr>
      <w:tr w:rsidR="00B9365F" w14:paraId="15FB51EA"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1FE8B4E" w14:textId="2669E919" w:rsidR="00B9365F" w:rsidRPr="00B9365F" w:rsidRDefault="00B9365F" w:rsidP="00B9365F">
            <w:pPr>
              <w:rPr>
                <w:rFonts w:cs="Liberation Sans"/>
                <w:szCs w:val="20"/>
              </w:rPr>
            </w:pPr>
            <w:r w:rsidRPr="00E73844">
              <w:rPr>
                <w:rFonts w:cs="Liberation Sans"/>
                <w:szCs w:val="20"/>
              </w:rPr>
              <w:t>OET-147</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0D330E16" w14:textId="12B03510" w:rsidR="00B9365F" w:rsidRPr="00B9365F" w:rsidRDefault="00B9365F" w:rsidP="00B9365F">
            <w:pPr>
              <w:rPr>
                <w:rFonts w:cs="Liberation Sans"/>
                <w:szCs w:val="20"/>
              </w:rPr>
            </w:pPr>
            <w:r w:rsidRPr="00E73844">
              <w:rPr>
                <w:rFonts w:cs="Liberation Sans"/>
                <w:szCs w:val="20"/>
              </w:rPr>
              <w:t xml:space="preserve">power </w:t>
            </w:r>
            <w:r w:rsidRPr="00294B58">
              <w:rPr>
                <w:rFonts w:cs="Liberation Sans"/>
                <w:i/>
                <w:szCs w:val="20"/>
              </w:rPr>
              <w:t>outage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AB01C8C" w14:textId="7DE3E21C" w:rsidR="00B9365F" w:rsidRPr="00B9365F" w:rsidRDefault="00B9365F" w:rsidP="00B9365F">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144120B" w14:textId="2FBE0585" w:rsidR="00B9365F" w:rsidRPr="00B9365F" w:rsidRDefault="00B9365F" w:rsidP="00B9365F">
            <w:pPr>
              <w:rPr>
                <w:rFonts w:cs="Liberation Sans"/>
                <w:szCs w:val="20"/>
              </w:rPr>
            </w:pPr>
            <w:r w:rsidRPr="00E73844">
              <w:rPr>
                <w:rFonts w:cs="Liberation Sans"/>
                <w:szCs w:val="20"/>
              </w:rPr>
              <w:t>utility</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3B7516E0" w14:textId="52861C9C" w:rsidR="00B9365F" w:rsidRPr="00B9365F" w:rsidRDefault="00B9365F" w:rsidP="00B9365F">
            <w:pPr>
              <w:rPr>
                <w:rFonts w:cs="Liberation Sans"/>
                <w:szCs w:val="20"/>
              </w:rPr>
            </w:pPr>
            <w:r w:rsidRPr="00E73844">
              <w:rPr>
                <w:rFonts w:cs="Liberation Sans"/>
                <w:szCs w:val="20"/>
              </w:rPr>
              <w:t>1</w:t>
            </w:r>
          </w:p>
        </w:tc>
      </w:tr>
      <w:tr w:rsidR="00B9365F" w14:paraId="0E3A8E95"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5823CDF" w14:textId="0C58C4AF" w:rsidR="00B9365F" w:rsidRPr="00B9365F" w:rsidRDefault="00B9365F" w:rsidP="00B9365F">
            <w:pPr>
              <w:rPr>
                <w:rFonts w:cs="Liberation Sans"/>
                <w:szCs w:val="20"/>
              </w:rPr>
            </w:pPr>
            <w:r w:rsidRPr="00E73844">
              <w:rPr>
                <w:rFonts w:cs="Liberation Sans"/>
                <w:szCs w:val="20"/>
              </w:rPr>
              <w:t>OET-148</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5066200F" w14:textId="3736B0D7" w:rsidR="00B9365F" w:rsidRPr="00B9365F" w:rsidRDefault="00B9365F" w:rsidP="00B9365F">
            <w:pPr>
              <w:rPr>
                <w:rFonts w:cs="Liberation Sans"/>
                <w:szCs w:val="20"/>
              </w:rPr>
            </w:pPr>
            <w:r w:rsidRPr="00E73844">
              <w:rPr>
                <w:rFonts w:cs="Liberation Sans"/>
                <w:szCs w:val="20"/>
              </w:rPr>
              <w:t xml:space="preserve">power utility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8E8D29C" w14:textId="365522CF" w:rsidR="00B9365F" w:rsidRPr="00B9365F" w:rsidRDefault="00B9365F" w:rsidP="00B9365F">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6E4B1D8" w14:textId="5D5D8E10" w:rsidR="00B9365F" w:rsidRPr="00B9365F" w:rsidRDefault="00B9365F" w:rsidP="00B9365F">
            <w:pPr>
              <w:rPr>
                <w:rFonts w:cs="Liberation Sans"/>
                <w:szCs w:val="20"/>
              </w:rPr>
            </w:pPr>
            <w:r w:rsidRPr="00E73844">
              <w:rPr>
                <w:rFonts w:cs="Liberation Sans"/>
                <w:szCs w:val="20"/>
              </w:rPr>
              <w:t>utility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5E877905" w14:textId="07D81C60" w:rsidR="00B9365F" w:rsidRPr="00B9365F" w:rsidRDefault="00B9365F" w:rsidP="00B9365F">
            <w:pPr>
              <w:rPr>
                <w:rFonts w:cs="Liberation Sans"/>
                <w:szCs w:val="20"/>
              </w:rPr>
            </w:pPr>
            <w:r w:rsidRPr="00E73844">
              <w:rPr>
                <w:rFonts w:cs="Liberation Sans"/>
                <w:szCs w:val="20"/>
              </w:rPr>
              <w:t>1</w:t>
            </w:r>
          </w:p>
        </w:tc>
      </w:tr>
      <w:tr w:rsidR="00B9365F" w14:paraId="25A6B680"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77CB4D4" w14:textId="12220D49" w:rsidR="00B9365F" w:rsidRPr="00B9365F" w:rsidRDefault="00B9365F" w:rsidP="00B9365F">
            <w:pPr>
              <w:rPr>
                <w:rFonts w:cs="Liberation Sans"/>
                <w:szCs w:val="20"/>
              </w:rPr>
            </w:pPr>
            <w:r w:rsidRPr="00E73844">
              <w:rPr>
                <w:rFonts w:cs="Liberation Sans"/>
                <w:szCs w:val="20"/>
              </w:rPr>
              <w:t>OET-149</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06322CE5" w14:textId="08B7EFA8" w:rsidR="00B9365F" w:rsidRPr="00B9365F" w:rsidRDefault="00B9365F" w:rsidP="00B9365F">
            <w:pPr>
              <w:rPr>
                <w:rFonts w:cs="Liberation Sans"/>
                <w:szCs w:val="20"/>
              </w:rPr>
            </w:pPr>
            <w:r w:rsidRPr="00E73844">
              <w:rPr>
                <w:rFonts w:cs="Liberation Sans"/>
                <w:szCs w:val="20"/>
              </w:rPr>
              <w:t xml:space="preserve">product safety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DF0F4AE" w14:textId="0CB28BE2" w:rsidR="00B9365F" w:rsidRPr="00B9365F" w:rsidRDefault="00B9365F" w:rsidP="00B9365F">
            <w:pPr>
              <w:rPr>
                <w:rFonts w:cs="Liberation Sans"/>
                <w:szCs w:val="20"/>
              </w:rPr>
            </w:pPr>
            <w:r w:rsidRPr="00E73844">
              <w:rPr>
                <w:rFonts w:cs="Liberation Sans"/>
                <w:szCs w:val="20"/>
              </w:rPr>
              <w:t>Safety</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FE7867D" w14:textId="6444B9B5" w:rsidR="00B9365F" w:rsidRPr="00B9365F" w:rsidRDefault="00B9365F" w:rsidP="00B9365F">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601F23A1" w14:textId="6A92D08E" w:rsidR="00B9365F" w:rsidRPr="00B9365F" w:rsidRDefault="00B9365F" w:rsidP="00B9365F">
            <w:pPr>
              <w:rPr>
                <w:rFonts w:cs="Liberation Sans"/>
                <w:szCs w:val="20"/>
              </w:rPr>
            </w:pPr>
            <w:r w:rsidRPr="00E73844">
              <w:rPr>
                <w:rFonts w:cs="Liberation Sans"/>
                <w:szCs w:val="20"/>
              </w:rPr>
              <w:t>1</w:t>
            </w:r>
          </w:p>
        </w:tc>
      </w:tr>
      <w:tr w:rsidR="00B9365F" w14:paraId="066A642F" w14:textId="77777777">
        <w:trPr>
          <w:cantSplit/>
          <w:trHeight w:val="347"/>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7B40C45" w14:textId="4974E64D" w:rsidR="00B9365F" w:rsidRPr="00B9365F" w:rsidRDefault="00B9365F" w:rsidP="00B9365F">
            <w:pPr>
              <w:rPr>
                <w:rFonts w:cs="Liberation Sans"/>
                <w:szCs w:val="20"/>
              </w:rPr>
            </w:pPr>
            <w:r w:rsidRPr="00E73844">
              <w:rPr>
                <w:rFonts w:cs="Liberation Sans"/>
                <w:szCs w:val="20"/>
              </w:rPr>
              <w:t>OET-150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21475649" w14:textId="2889B0A1" w:rsidR="00B9365F" w:rsidRPr="00B9365F" w:rsidRDefault="00B9365F" w:rsidP="00B9365F">
            <w:pPr>
              <w:rPr>
                <w:rFonts w:cs="Liberation Sans"/>
                <w:szCs w:val="20"/>
              </w:rPr>
            </w:pPr>
            <w:r w:rsidRPr="00E73844">
              <w:rPr>
                <w:rFonts w:cs="Liberation Sans"/>
                <w:szCs w:val="20"/>
              </w:rPr>
              <w:t xml:space="preserve">public facility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8C5F03B" w14:textId="3E117CD0" w:rsidR="00B9365F" w:rsidRPr="00B9365F" w:rsidRDefault="00B9365F" w:rsidP="00B9365F">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C9DECBC" w14:textId="27FF520B" w:rsidR="00B9365F" w:rsidRPr="00B9365F" w:rsidRDefault="00B9365F" w:rsidP="00B9365F">
            <w:pPr>
              <w:rPr>
                <w:rFonts w:cs="Liberation Sans"/>
                <w:szCs w:val="20"/>
              </w:rPr>
            </w:pPr>
            <w:r w:rsidRPr="00E73844">
              <w:rPr>
                <w:rFonts w:cs="Liberation Sans"/>
                <w:szCs w:val="20"/>
              </w:rPr>
              <w:t>other</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018FD852" w14:textId="2A71F23F" w:rsidR="00B9365F" w:rsidRPr="00B9365F" w:rsidRDefault="00B9365F" w:rsidP="00B9365F">
            <w:pPr>
              <w:rPr>
                <w:rFonts w:cs="Liberation Sans"/>
                <w:szCs w:val="20"/>
              </w:rPr>
            </w:pPr>
            <w:r w:rsidRPr="00E73844">
              <w:rPr>
                <w:rFonts w:cs="Liberation Sans"/>
                <w:szCs w:val="20"/>
              </w:rPr>
              <w:t>1</w:t>
            </w:r>
          </w:p>
        </w:tc>
      </w:tr>
      <w:tr w:rsidR="00B9365F" w14:paraId="1B67876B" w14:textId="77777777">
        <w:trPr>
          <w:cantSplit/>
          <w:trHeight w:val="395"/>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A9220DD" w14:textId="3D7F0D5F" w:rsidR="00B9365F" w:rsidRPr="00B9365F" w:rsidRDefault="00B9365F" w:rsidP="00B9365F">
            <w:pPr>
              <w:rPr>
                <w:rFonts w:cs="Liberation Sans"/>
                <w:szCs w:val="20"/>
              </w:rPr>
            </w:pPr>
            <w:r w:rsidRPr="00E73844">
              <w:rPr>
                <w:rFonts w:cs="Liberation Sans"/>
                <w:szCs w:val="20"/>
              </w:rPr>
              <w:t>OET-151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13038FB1" w14:textId="3F509B3C" w:rsidR="00B9365F" w:rsidRPr="00B9365F" w:rsidRDefault="00B9365F" w:rsidP="00B9365F">
            <w:pPr>
              <w:rPr>
                <w:rFonts w:cs="Liberation Sans"/>
                <w:szCs w:val="20"/>
              </w:rPr>
            </w:pPr>
            <w:r w:rsidRPr="00E73844">
              <w:rPr>
                <w:rFonts w:cs="Liberation Sans"/>
                <w:szCs w:val="20"/>
              </w:rPr>
              <w:t xml:space="preserve">public health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AAC45E2" w14:textId="0AAEEFCF" w:rsidR="00B9365F" w:rsidRPr="00B9365F" w:rsidRDefault="00B9365F" w:rsidP="00B9365F">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E0194A5" w14:textId="5219BE09" w:rsidR="00B9365F" w:rsidRPr="00B9365F" w:rsidRDefault="00B9365F" w:rsidP="00B9365F">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6DB0317D" w14:textId="46B49CE9" w:rsidR="00B9365F" w:rsidRPr="00B9365F" w:rsidRDefault="00B9365F" w:rsidP="00B9365F">
            <w:pPr>
              <w:rPr>
                <w:rFonts w:cs="Liberation Sans"/>
                <w:szCs w:val="20"/>
              </w:rPr>
            </w:pPr>
            <w:r w:rsidRPr="00E73844">
              <w:rPr>
                <w:rFonts w:cs="Liberation Sans"/>
                <w:szCs w:val="20"/>
              </w:rPr>
              <w:t>1</w:t>
            </w:r>
          </w:p>
        </w:tc>
      </w:tr>
      <w:tr w:rsidR="00B9365F" w14:paraId="2B389029" w14:textId="77777777">
        <w:trPr>
          <w:cantSplit/>
          <w:trHeight w:val="386"/>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DC2C2D9" w14:textId="504FE4F2" w:rsidR="00B9365F" w:rsidRPr="00B9365F" w:rsidRDefault="00B9365F" w:rsidP="00B9365F">
            <w:pPr>
              <w:rPr>
                <w:rFonts w:cs="Liberation Sans"/>
                <w:szCs w:val="20"/>
              </w:rPr>
            </w:pPr>
            <w:r w:rsidRPr="00E73844">
              <w:rPr>
                <w:rFonts w:cs="Liberation Sans"/>
                <w:szCs w:val="20"/>
              </w:rPr>
              <w:t>OET-152</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63B9FAC3" w14:textId="6B3DD7B7" w:rsidR="00B9365F" w:rsidRPr="00B9365F" w:rsidRDefault="00B9365F" w:rsidP="00B9365F">
            <w:pPr>
              <w:rPr>
                <w:rFonts w:cs="Liberation Sans"/>
                <w:szCs w:val="20"/>
              </w:rPr>
            </w:pPr>
            <w:r w:rsidRPr="00E73844">
              <w:rPr>
                <w:rFonts w:cs="Liberation Sans"/>
                <w:szCs w:val="20"/>
              </w:rPr>
              <w:t xml:space="preserve">public service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0D5F576" w14:textId="3B9A682B" w:rsidR="00B9365F" w:rsidRPr="00B9365F" w:rsidRDefault="00B9365F" w:rsidP="00B9365F">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B369BEA" w14:textId="313DC7EE" w:rsidR="00B9365F" w:rsidRPr="00B9365F" w:rsidRDefault="00B9365F" w:rsidP="00B9365F">
            <w:pPr>
              <w:rPr>
                <w:rFonts w:cs="Liberation Sans"/>
                <w:szCs w:val="20"/>
              </w:rPr>
            </w:pPr>
            <w:r w:rsidRPr="00E73844">
              <w:rPr>
                <w:rFonts w:cs="Liberation Sans"/>
                <w:szCs w:val="20"/>
              </w:rPr>
              <w:t>other</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59083726" w14:textId="69C5DC4B" w:rsidR="00B9365F" w:rsidRPr="00B9365F" w:rsidRDefault="00B9365F" w:rsidP="00B9365F">
            <w:pPr>
              <w:rPr>
                <w:rFonts w:cs="Liberation Sans"/>
                <w:szCs w:val="20"/>
              </w:rPr>
            </w:pPr>
            <w:r w:rsidRPr="00E73844">
              <w:rPr>
                <w:rFonts w:cs="Liberation Sans"/>
                <w:szCs w:val="20"/>
              </w:rPr>
              <w:t>1</w:t>
            </w:r>
          </w:p>
        </w:tc>
      </w:tr>
      <w:tr w:rsidR="00B9365F" w14:paraId="27F0BF57" w14:textId="77777777" w:rsidTr="00B9365F">
        <w:trPr>
          <w:cantSplit/>
          <w:trHeight w:val="281"/>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72263D0" w14:textId="638BEB82" w:rsidR="00B9365F" w:rsidRPr="00E73844" w:rsidRDefault="00B9365F" w:rsidP="00B9365F">
            <w:pPr>
              <w:rPr>
                <w:rFonts w:cs="Liberation Sans"/>
                <w:szCs w:val="20"/>
              </w:rPr>
            </w:pPr>
            <w:r w:rsidRPr="00E73844">
              <w:rPr>
                <w:rFonts w:cs="Liberation Sans"/>
                <w:szCs w:val="20"/>
              </w:rPr>
              <w:t>OET-153</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0D5BF8A9" w14:textId="38046F63" w:rsidR="00B9365F" w:rsidRPr="00E73844" w:rsidRDefault="00B9365F" w:rsidP="00B9365F">
            <w:pPr>
              <w:rPr>
                <w:rFonts w:cs="Liberation Sans"/>
                <w:szCs w:val="20"/>
              </w:rPr>
            </w:pPr>
            <w:r w:rsidRPr="00E73844">
              <w:rPr>
                <w:rFonts w:cs="Liberation Sans"/>
                <w:szCs w:val="20"/>
              </w:rPr>
              <w:t xml:space="preserve">public transit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C5F138F" w14:textId="505AA61F" w:rsidR="00B9365F" w:rsidRPr="00E73844" w:rsidRDefault="00B9365F" w:rsidP="00B9365F">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67E1637" w14:textId="035F7892" w:rsidR="00B9365F" w:rsidRPr="00E73844" w:rsidRDefault="00B9365F" w:rsidP="00B9365F">
            <w:pPr>
              <w:rPr>
                <w:rFonts w:cs="Liberation Sans"/>
                <w:szCs w:val="20"/>
              </w:rPr>
            </w:pPr>
            <w:r w:rsidRPr="00E73844">
              <w:rPr>
                <w:rFonts w:cs="Liberation Sans"/>
                <w:szCs w:val="20"/>
              </w:rPr>
              <w:t>transportation</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2E26F77A" w14:textId="4ECEB5E3" w:rsidR="00B9365F" w:rsidRPr="00E73844" w:rsidRDefault="00B9365F" w:rsidP="00B9365F">
            <w:pPr>
              <w:rPr>
                <w:rFonts w:cs="Liberation Sans"/>
                <w:szCs w:val="20"/>
              </w:rPr>
            </w:pPr>
            <w:r w:rsidRPr="00E73844">
              <w:rPr>
                <w:rFonts w:cs="Liberation Sans"/>
                <w:szCs w:val="20"/>
              </w:rPr>
              <w:t>1</w:t>
            </w:r>
          </w:p>
        </w:tc>
      </w:tr>
      <w:tr w:rsidR="00B9365F" w14:paraId="50C291F9" w14:textId="77777777" w:rsidTr="00B9365F">
        <w:trPr>
          <w:cantSplit/>
          <w:trHeight w:val="287"/>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3FF4931" w14:textId="671674CE" w:rsidR="00B9365F" w:rsidRPr="00B9365F" w:rsidRDefault="00B9365F" w:rsidP="00B9365F">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3A79D89" w14:textId="7A73655C" w:rsidR="00B9365F" w:rsidRPr="00B9365F" w:rsidRDefault="00B9365F" w:rsidP="00B9365F">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0538E93" w14:textId="5F6D0C2C" w:rsidR="00B9365F" w:rsidRPr="00B9365F" w:rsidRDefault="00B9365F" w:rsidP="00B9365F">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0917645" w14:textId="4E6DBF20" w:rsidR="00B9365F" w:rsidRPr="00B9365F" w:rsidRDefault="00B9365F" w:rsidP="00B9365F">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772F8E1" w14:textId="24182EF8" w:rsidR="00B9365F" w:rsidRPr="00B9365F" w:rsidRDefault="00B9365F" w:rsidP="00B9365F">
            <w:pPr>
              <w:rPr>
                <w:rFonts w:cs="Liberation Sans"/>
                <w:szCs w:val="20"/>
              </w:rPr>
            </w:pPr>
          </w:p>
        </w:tc>
      </w:tr>
      <w:tr w:rsidR="00B9365F" w14:paraId="4FF9670B" w14:textId="77777777" w:rsidTr="00B9365F">
        <w:trPr>
          <w:cantSplit/>
          <w:trHeight w:val="293"/>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366ED2D" w14:textId="3C5CA502" w:rsidR="00B9365F" w:rsidRPr="00B9365F" w:rsidRDefault="00B9365F" w:rsidP="00B9365F">
            <w:pPr>
              <w:rPr>
                <w:rFonts w:cs="Liberation Sans"/>
                <w:szCs w:val="20"/>
              </w:rPr>
            </w:pPr>
            <w:r w:rsidRPr="00E73844">
              <w:rPr>
                <w:rFonts w:cs="Liberation Sans"/>
                <w:szCs w:val="20"/>
              </w:rPr>
              <w:t>OET-154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2EA5AA85" w14:textId="4766CF7F" w:rsidR="00B9365F" w:rsidRPr="00B9365F" w:rsidRDefault="00B9365F" w:rsidP="00B9365F">
            <w:pPr>
              <w:rPr>
                <w:rFonts w:cs="Liberation Sans"/>
                <w:szCs w:val="20"/>
              </w:rPr>
            </w:pPr>
            <w:r w:rsidRPr="00E73844">
              <w:rPr>
                <w:rFonts w:cs="Liberation Sans"/>
                <w:szCs w:val="20"/>
              </w:rPr>
              <w:t xml:space="preserve">pyroclastic </w:t>
            </w:r>
            <w:r w:rsidRPr="00294B58">
              <w:rPr>
                <w:rFonts w:cs="Liberation Sans"/>
                <w:i/>
                <w:szCs w:val="20"/>
              </w:rPr>
              <w:t>flow</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48B7B9F" w14:textId="17513CA9" w:rsidR="00B9365F" w:rsidRPr="00B9365F" w:rsidRDefault="00B9365F" w:rsidP="00B9365F">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6124B4C" w14:textId="2B5ACB24" w:rsidR="00B9365F" w:rsidRPr="00B9365F" w:rsidRDefault="00B9365F" w:rsidP="00B9365F">
            <w:pPr>
              <w:rPr>
                <w:rFonts w:cs="Liberation Sans"/>
                <w:szCs w:val="20"/>
              </w:rPr>
            </w:pPr>
            <w:r w:rsidRPr="00E73844">
              <w:rPr>
                <w:rFonts w:cs="Liberation Sans"/>
                <w:szCs w:val="20"/>
              </w:rPr>
              <w:t>seismic, gravity, gas</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56DF4F7E" w14:textId="280B4D26" w:rsidR="00B9365F" w:rsidRPr="00B9365F" w:rsidRDefault="00B9365F" w:rsidP="00B9365F">
            <w:pPr>
              <w:rPr>
                <w:rFonts w:cs="Liberation Sans"/>
                <w:szCs w:val="20"/>
              </w:rPr>
            </w:pPr>
            <w:r w:rsidRPr="00E73844">
              <w:rPr>
                <w:rFonts w:cs="Liberation Sans"/>
                <w:szCs w:val="20"/>
              </w:rPr>
              <w:t>1</w:t>
            </w:r>
          </w:p>
        </w:tc>
      </w:tr>
      <w:tr w:rsidR="00B9365F" w14:paraId="62D200D7" w14:textId="77777777" w:rsidTr="00B9365F">
        <w:trPr>
          <w:cantSplit/>
          <w:trHeight w:val="299"/>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142EE476" w14:textId="3E3CE680" w:rsidR="00B9365F" w:rsidRPr="00E73844" w:rsidRDefault="00B9365F" w:rsidP="00B9365F">
            <w:pPr>
              <w:rPr>
                <w:rFonts w:cs="Liberation Sans"/>
                <w:szCs w:val="20"/>
              </w:rPr>
            </w:pPr>
            <w:r w:rsidRPr="00E73844">
              <w:rPr>
                <w:rFonts w:cs="Liberation Sans"/>
                <w:szCs w:val="20"/>
              </w:rPr>
              <w:t>OET-155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5FF422E" w14:textId="3C74ABD7" w:rsidR="00B9365F" w:rsidRPr="00E73844" w:rsidRDefault="00B9365F" w:rsidP="00B9365F">
            <w:pPr>
              <w:rPr>
                <w:rFonts w:cs="Liberation Sans"/>
                <w:szCs w:val="20"/>
              </w:rPr>
            </w:pPr>
            <w:r w:rsidRPr="00E73844">
              <w:rPr>
                <w:rFonts w:cs="Liberation Sans"/>
                <w:szCs w:val="20"/>
              </w:rPr>
              <w:t xml:space="preserve">radiation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C9ACB36" w14:textId="2E2CB250" w:rsidR="00B9365F" w:rsidRPr="00E73844" w:rsidRDefault="00B9365F" w:rsidP="00B9365F">
            <w:pPr>
              <w:rPr>
                <w:rFonts w:cs="Liberation Sans"/>
                <w:szCs w:val="20"/>
              </w:rPr>
            </w:pPr>
            <w:r>
              <w:rPr>
                <w:rFonts w:cs="Liberation Sans"/>
                <w:szCs w:val="20"/>
              </w:rPr>
              <w:t>CBRNE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9728AB2" w14:textId="723CEA60" w:rsidR="00B9365F" w:rsidRPr="00E73844" w:rsidRDefault="00B9365F" w:rsidP="00B9365F">
            <w:pPr>
              <w:rPr>
                <w:rFonts w:cs="Liberation Sans"/>
                <w:szCs w:val="20"/>
              </w:rPr>
            </w:pPr>
            <w:r w:rsidRPr="00E73844">
              <w:rPr>
                <w:rFonts w:cs="Liberation Sans"/>
                <w:szCs w:val="20"/>
              </w:rPr>
              <w:t>radiological</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2A3F8B5C" w14:textId="340C5D3C" w:rsidR="00B9365F" w:rsidRPr="00E73844" w:rsidRDefault="00B9365F" w:rsidP="00B9365F">
            <w:pPr>
              <w:rPr>
                <w:rFonts w:cs="Liberation Sans"/>
                <w:szCs w:val="20"/>
              </w:rPr>
            </w:pPr>
            <w:r w:rsidRPr="00E73844">
              <w:rPr>
                <w:rFonts w:cs="Liberation Sans"/>
                <w:szCs w:val="20"/>
              </w:rPr>
              <w:t>1</w:t>
            </w:r>
          </w:p>
        </w:tc>
      </w:tr>
      <w:tr w:rsidR="00B9365F" w14:paraId="297555B9" w14:textId="77777777" w:rsidTr="00B9365F">
        <w:trPr>
          <w:cantSplit/>
          <w:trHeight w:val="305"/>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DF2FBC5" w14:textId="0854F4B8" w:rsidR="00B9365F" w:rsidRPr="00B9365F" w:rsidRDefault="00B9365F" w:rsidP="00B9365F">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5DB1882F" w14:textId="4B19EBB7" w:rsidR="00B9365F" w:rsidRPr="00B9365F" w:rsidRDefault="00B9365F" w:rsidP="00B9365F">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EC2682F" w14:textId="5727B70A" w:rsidR="00B9365F" w:rsidRPr="00B9365F" w:rsidRDefault="00B9365F" w:rsidP="00B9365F">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323CF9C" w14:textId="329708BB" w:rsidR="00B9365F" w:rsidRPr="00B9365F" w:rsidRDefault="00B9365F" w:rsidP="00B9365F">
            <w:pPr>
              <w:rPr>
                <w:rFonts w:cs="Liberation Sans"/>
                <w:szCs w:val="20"/>
              </w:rPr>
            </w:pPr>
            <w:r w:rsidRPr="00E73844">
              <w:rPr>
                <w:rFonts w:cs="Liberation Sans"/>
                <w:szCs w:val="20"/>
              </w:rPr>
              <w:t>physical, fauna, flora</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FE042F4" w14:textId="56AC88E3" w:rsidR="00B9365F" w:rsidRPr="00B9365F" w:rsidRDefault="00B9365F" w:rsidP="00B9365F">
            <w:pPr>
              <w:rPr>
                <w:rFonts w:cs="Liberation Sans"/>
                <w:szCs w:val="20"/>
              </w:rPr>
            </w:pPr>
          </w:p>
        </w:tc>
      </w:tr>
      <w:tr w:rsidR="00B9365F" w14:paraId="6D7F261B" w14:textId="77777777">
        <w:trPr>
          <w:cantSplit/>
          <w:trHeight w:val="58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156664D7" w14:textId="60433E8F" w:rsidR="00B9365F" w:rsidRPr="00B9365F" w:rsidRDefault="00B9365F" w:rsidP="00B9365F">
            <w:pPr>
              <w:rPr>
                <w:rFonts w:cs="Liberation Sans"/>
                <w:szCs w:val="20"/>
              </w:rPr>
            </w:pPr>
            <w:r w:rsidRPr="00E73844">
              <w:rPr>
                <w:rFonts w:cs="Liberation Sans"/>
                <w:szCs w:val="20"/>
              </w:rPr>
              <w:t>OET-156</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4373C4A" w14:textId="0DCAF5BB" w:rsidR="00B9365F" w:rsidRPr="00B9365F" w:rsidRDefault="00B9365F" w:rsidP="00B9365F">
            <w:pPr>
              <w:rPr>
                <w:rFonts w:cs="Liberation Sans"/>
                <w:szCs w:val="20"/>
              </w:rPr>
            </w:pPr>
            <w:r w:rsidRPr="00E73844">
              <w:rPr>
                <w:rFonts w:cs="Liberation Sans"/>
                <w:szCs w:val="20"/>
              </w:rPr>
              <w:t xml:space="preserve">radio transmitter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6108E7E" w14:textId="7DB55BFD" w:rsidR="00B9365F" w:rsidRPr="00B9365F" w:rsidRDefault="00B9365F" w:rsidP="00B9365F">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43746AC" w14:textId="0935AFF9" w:rsidR="00B9365F" w:rsidRPr="00B9365F" w:rsidRDefault="00B9365F" w:rsidP="00B9365F">
            <w:pPr>
              <w:rPr>
                <w:rFonts w:cs="Liberation Sans"/>
                <w:szCs w:val="20"/>
              </w:rPr>
            </w:pPr>
            <w:r w:rsidRPr="00E73844">
              <w:rPr>
                <w:rFonts w:cs="Liberation Sans"/>
                <w:szCs w:val="20"/>
              </w:rPr>
              <w:t>communication</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379F1897" w14:textId="54ABDD13" w:rsidR="00B9365F" w:rsidRPr="00B9365F" w:rsidRDefault="00B9365F" w:rsidP="00B9365F">
            <w:pPr>
              <w:rPr>
                <w:rFonts w:cs="Liberation Sans"/>
                <w:szCs w:val="20"/>
              </w:rPr>
            </w:pPr>
            <w:r w:rsidRPr="00E73844">
              <w:rPr>
                <w:rFonts w:cs="Liberation Sans"/>
                <w:szCs w:val="20"/>
              </w:rPr>
              <w:t>1</w:t>
            </w:r>
          </w:p>
        </w:tc>
      </w:tr>
      <w:tr w:rsidR="00B9365F" w14:paraId="68ECED15" w14:textId="77777777" w:rsidTr="00B9365F">
        <w:trPr>
          <w:cantSplit/>
          <w:trHeight w:val="235"/>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7F2CF61B" w14:textId="6192CF49" w:rsidR="00B9365F" w:rsidRPr="00E73844" w:rsidRDefault="00B9365F" w:rsidP="00B9365F">
            <w:pPr>
              <w:rPr>
                <w:rFonts w:cs="Liberation Sans"/>
                <w:szCs w:val="20"/>
              </w:rPr>
            </w:pPr>
            <w:r w:rsidRPr="00E73844">
              <w:rPr>
                <w:rFonts w:cs="Liberation Sans"/>
                <w:szCs w:val="20"/>
              </w:rPr>
              <w:t>OET-157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7AEA5D58" w14:textId="5264F52D" w:rsidR="00B9365F" w:rsidRPr="00E73844" w:rsidRDefault="00B9365F" w:rsidP="00B9365F">
            <w:pPr>
              <w:rPr>
                <w:rFonts w:cs="Liberation Sans"/>
                <w:szCs w:val="20"/>
              </w:rPr>
            </w:pPr>
            <w:r w:rsidRPr="00E73844">
              <w:rPr>
                <w:rFonts w:cs="Liberation Sans"/>
                <w:szCs w:val="20"/>
              </w:rPr>
              <w:t xml:space="preserve">radioactive material </w:t>
            </w:r>
            <w:r w:rsidRPr="00294B58">
              <w:rPr>
                <w:rFonts w:cs="Liberation Sans"/>
                <w:i/>
                <w:szCs w:val="20"/>
              </w:rPr>
              <w:t>release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C0BFCC5" w14:textId="2C86BAE2" w:rsidR="00B9365F" w:rsidRPr="00E73844" w:rsidRDefault="00B9365F" w:rsidP="00B9365F">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2ECD886" w14:textId="241B2F12" w:rsidR="00B9365F" w:rsidRPr="00E73844" w:rsidRDefault="00B9365F" w:rsidP="00B9365F">
            <w:pPr>
              <w:rPr>
                <w:rFonts w:cs="Liberation Sans"/>
                <w:szCs w:val="20"/>
              </w:rPr>
            </w:pPr>
            <w:r w:rsidRPr="00E73844">
              <w:rPr>
                <w:rFonts w:cs="Liberation Sans"/>
                <w:szCs w:val="20"/>
              </w:rPr>
              <w:t>radiological</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133B670C" w14:textId="3F247844" w:rsidR="00B9365F" w:rsidRPr="00E73844" w:rsidRDefault="00B9365F" w:rsidP="00B9365F">
            <w:pPr>
              <w:rPr>
                <w:rFonts w:cs="Liberation Sans"/>
                <w:szCs w:val="20"/>
              </w:rPr>
            </w:pPr>
            <w:r w:rsidRPr="00E73844">
              <w:rPr>
                <w:rFonts w:cs="Liberation Sans"/>
                <w:szCs w:val="20"/>
              </w:rPr>
              <w:t>1</w:t>
            </w:r>
          </w:p>
        </w:tc>
      </w:tr>
      <w:tr w:rsidR="00B9365F" w14:paraId="2C8D306B" w14:textId="77777777" w:rsidTr="00B9365F">
        <w:trPr>
          <w:cantSplit/>
          <w:trHeight w:val="383"/>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41E5BE10" w14:textId="755BE5FB" w:rsidR="00B9365F" w:rsidRPr="00B9365F" w:rsidRDefault="00B9365F" w:rsidP="00B9365F">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5B94727" w14:textId="1B13670C" w:rsidR="00B9365F" w:rsidRPr="00B9365F" w:rsidRDefault="00B9365F" w:rsidP="00B9365F">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FEB66C1" w14:textId="09BB5410" w:rsidR="00B9365F" w:rsidRPr="00B9365F" w:rsidRDefault="00B9365F" w:rsidP="00B9365F">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4D1CDD0" w14:textId="685FC50B" w:rsidR="00B9365F" w:rsidRPr="00B9365F" w:rsidRDefault="00B9365F" w:rsidP="00B9365F">
            <w:pPr>
              <w:rPr>
                <w:rFonts w:cs="Liberation Sans"/>
                <w:szCs w:val="20"/>
              </w:rPr>
            </w:pPr>
            <w:r w:rsidRPr="00E73844">
              <w:rPr>
                <w:rFonts w:cs="Liberation Sans"/>
                <w:szCs w:val="20"/>
              </w:rPr>
              <w:t>physical, fauna, flora</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4FD153EB" w14:textId="5A385BBE" w:rsidR="00B9365F" w:rsidRPr="00B9365F" w:rsidRDefault="00B9365F" w:rsidP="00B9365F">
            <w:pPr>
              <w:rPr>
                <w:rFonts w:cs="Liberation Sans"/>
                <w:szCs w:val="20"/>
              </w:rPr>
            </w:pPr>
          </w:p>
        </w:tc>
      </w:tr>
      <w:tr w:rsidR="00B9365F" w14:paraId="24A8277D" w14:textId="77777777" w:rsidTr="00B9365F">
        <w:trPr>
          <w:cantSplit/>
          <w:trHeight w:val="246"/>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6EF9E742" w14:textId="48B6193C" w:rsidR="00B9365F" w:rsidRPr="00E73844" w:rsidRDefault="00B9365F" w:rsidP="00B9365F">
            <w:pPr>
              <w:rPr>
                <w:rFonts w:cs="Liberation Sans"/>
                <w:szCs w:val="20"/>
              </w:rPr>
            </w:pPr>
            <w:r w:rsidRPr="00E73844">
              <w:rPr>
                <w:rFonts w:cs="Liberation Sans"/>
                <w:szCs w:val="20"/>
              </w:rPr>
              <w:t>OET-158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0429C66B" w14:textId="0F96D257" w:rsidR="00B9365F" w:rsidRPr="00E73844" w:rsidRDefault="00B9365F" w:rsidP="00B9365F">
            <w:pPr>
              <w:rPr>
                <w:rFonts w:cs="Liberation Sans"/>
                <w:szCs w:val="20"/>
              </w:rPr>
            </w:pPr>
            <w:r w:rsidRPr="00E73844">
              <w:rPr>
                <w:rFonts w:cs="Liberation Sans"/>
                <w:szCs w:val="20"/>
              </w:rPr>
              <w:t xml:space="preserve">radiological </w:t>
            </w:r>
            <w:r w:rsidRPr="00294B58">
              <w:rPr>
                <w:rFonts w:cs="Liberation Sans"/>
                <w:i/>
                <w:szCs w:val="20"/>
              </w:rPr>
              <w:t>fire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1AD98AA" w14:textId="22C56288" w:rsidR="00B9365F" w:rsidRPr="00E73844" w:rsidRDefault="00B9365F" w:rsidP="00B9365F">
            <w:pPr>
              <w:rPr>
                <w:rFonts w:cs="Liberation Sans"/>
                <w:szCs w:val="20"/>
              </w:rPr>
            </w:pPr>
            <w:r w:rsidRPr="00E73844">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BC68887" w14:textId="043EE017" w:rsidR="00B9365F" w:rsidRPr="00E73844" w:rsidRDefault="00B9365F" w:rsidP="00B9365F">
            <w:pPr>
              <w:rPr>
                <w:rFonts w:cs="Liberation Sans"/>
                <w:szCs w:val="20"/>
              </w:rPr>
            </w:pPr>
            <w:r w:rsidRPr="00E73844">
              <w:rPr>
                <w:rFonts w:cs="Liberation Sans"/>
                <w:szCs w:val="20"/>
              </w:rPr>
              <w:t>radiological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5A70638E" w14:textId="6075D30B" w:rsidR="00B9365F" w:rsidRPr="00E73844" w:rsidRDefault="00B9365F" w:rsidP="00B9365F">
            <w:pPr>
              <w:rPr>
                <w:rFonts w:cs="Liberation Sans"/>
                <w:szCs w:val="20"/>
              </w:rPr>
            </w:pPr>
            <w:r w:rsidRPr="00E73844">
              <w:rPr>
                <w:rFonts w:cs="Liberation Sans"/>
                <w:szCs w:val="20"/>
              </w:rPr>
              <w:t>1</w:t>
            </w:r>
          </w:p>
        </w:tc>
      </w:tr>
      <w:tr w:rsidR="00B9365F" w14:paraId="7310881C" w14:textId="77777777" w:rsidTr="00B9365F">
        <w:trPr>
          <w:cantSplit/>
          <w:trHeight w:val="395"/>
        </w:trPr>
        <w:tc>
          <w:tcPr>
            <w:tcW w:w="1170" w:type="dxa"/>
            <w:vMerge/>
            <w:tcBorders>
              <w:left w:val="single" w:sz="8" w:space="0" w:color="284E3F"/>
              <w:right w:val="single" w:sz="12" w:space="0" w:color="95B3D7"/>
            </w:tcBorders>
            <w:shd w:val="clear" w:color="auto" w:fill="DBE5F1"/>
            <w:tcMar>
              <w:top w:w="0" w:type="dxa"/>
              <w:left w:w="120" w:type="dxa"/>
              <w:bottom w:w="0" w:type="dxa"/>
              <w:right w:w="120" w:type="dxa"/>
            </w:tcMar>
          </w:tcPr>
          <w:p w14:paraId="10AAEE0B" w14:textId="783C4FB5" w:rsidR="00B9365F" w:rsidRPr="00E73844" w:rsidRDefault="00B9365F" w:rsidP="00B9365F">
            <w:pPr>
              <w:rPr>
                <w:rFonts w:cs="Liberation Sans"/>
                <w:szCs w:val="20"/>
              </w:rPr>
            </w:pPr>
          </w:p>
        </w:tc>
        <w:tc>
          <w:tcPr>
            <w:tcW w:w="2190" w:type="dxa"/>
            <w:vMerge/>
            <w:tcBorders>
              <w:right w:val="single" w:sz="12" w:space="0" w:color="95B3D7"/>
            </w:tcBorders>
            <w:shd w:val="clear" w:color="auto" w:fill="DBE5F1"/>
            <w:tcMar>
              <w:top w:w="0" w:type="dxa"/>
              <w:left w:w="120" w:type="dxa"/>
              <w:bottom w:w="0" w:type="dxa"/>
              <w:right w:w="120" w:type="dxa"/>
            </w:tcMar>
          </w:tcPr>
          <w:p w14:paraId="087ACF67" w14:textId="59CFAFC4" w:rsidR="00B9365F" w:rsidRPr="00E73844" w:rsidRDefault="00B9365F" w:rsidP="00B9365F">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A7346C2" w14:textId="18098AAC" w:rsidR="00B9365F" w:rsidRPr="00E73844" w:rsidRDefault="00B9365F" w:rsidP="00B9365F">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36E5DFC" w14:textId="73575625" w:rsidR="00B9365F" w:rsidRPr="00E73844" w:rsidRDefault="00B9365F" w:rsidP="00B9365F">
            <w:pPr>
              <w:rPr>
                <w:rFonts w:cs="Liberation Sans"/>
                <w:szCs w:val="20"/>
              </w:rPr>
            </w:pPr>
            <w:r w:rsidRPr="00E73844">
              <w:rPr>
                <w:rFonts w:cs="Liberation Sans"/>
                <w:szCs w:val="20"/>
              </w:rPr>
              <w:t>physical, fauna, flora</w:t>
            </w:r>
          </w:p>
        </w:tc>
        <w:tc>
          <w:tcPr>
            <w:tcW w:w="1065" w:type="dxa"/>
            <w:vMerge/>
            <w:tcBorders>
              <w:right w:val="single" w:sz="12" w:space="0" w:color="95B3D7"/>
            </w:tcBorders>
            <w:shd w:val="clear" w:color="auto" w:fill="DBE5F1"/>
            <w:tcMar>
              <w:top w:w="0" w:type="dxa"/>
              <w:left w:w="120" w:type="dxa"/>
              <w:bottom w:w="0" w:type="dxa"/>
              <w:right w:w="120" w:type="dxa"/>
            </w:tcMar>
          </w:tcPr>
          <w:p w14:paraId="1C1880C3" w14:textId="05FD4612" w:rsidR="00B9365F" w:rsidRPr="00E73844" w:rsidRDefault="00B9365F" w:rsidP="00B9365F">
            <w:pPr>
              <w:rPr>
                <w:rFonts w:cs="Liberation Sans"/>
                <w:szCs w:val="20"/>
              </w:rPr>
            </w:pPr>
          </w:p>
        </w:tc>
      </w:tr>
      <w:tr w:rsidR="00B9365F" w14:paraId="7EE95574" w14:textId="77777777" w:rsidTr="00B9365F">
        <w:trPr>
          <w:cantSplit/>
          <w:trHeight w:val="387"/>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3F874EBD" w14:textId="51C339BA" w:rsidR="00B9365F" w:rsidRPr="00B9365F" w:rsidRDefault="00B9365F" w:rsidP="00B9365F">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4E488A5" w14:textId="550EB1C0" w:rsidR="00B9365F" w:rsidRPr="00B9365F" w:rsidRDefault="00B9365F" w:rsidP="00B9365F">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E5AEF92" w14:textId="4D66E5E3" w:rsidR="00B9365F" w:rsidRPr="00B9365F" w:rsidRDefault="00B9365F" w:rsidP="00B9365F">
            <w:pPr>
              <w:rPr>
                <w:rFonts w:cs="Liberation Sans"/>
                <w:szCs w:val="20"/>
              </w:rPr>
            </w:pPr>
            <w:r w:rsidRPr="00E73844">
              <w:rPr>
                <w:rFonts w:cs="Liberation Sans"/>
                <w:szCs w:val="20"/>
              </w:rPr>
              <w:t>Fire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1A56E68" w14:textId="65F47C30" w:rsidR="00B9365F" w:rsidRPr="00B9365F" w:rsidRDefault="00B9365F" w:rsidP="00B9365F">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28978BA" w14:textId="160D3445" w:rsidR="00B9365F" w:rsidRPr="00B9365F" w:rsidRDefault="00B9365F" w:rsidP="00B9365F">
            <w:pPr>
              <w:rPr>
                <w:rFonts w:cs="Liberation Sans"/>
                <w:szCs w:val="20"/>
              </w:rPr>
            </w:pPr>
          </w:p>
        </w:tc>
      </w:tr>
      <w:tr w:rsidR="00B9365F" w14:paraId="0406C16E" w14:textId="77777777" w:rsidTr="00334D00">
        <w:trPr>
          <w:cantSplit/>
          <w:trHeight w:val="287"/>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21A810E1" w14:textId="64BC6BBD" w:rsidR="00B9365F" w:rsidRPr="00E73844" w:rsidRDefault="00B9365F" w:rsidP="00B9365F">
            <w:pPr>
              <w:rPr>
                <w:rFonts w:cs="Liberation Sans"/>
                <w:szCs w:val="20"/>
              </w:rPr>
            </w:pPr>
            <w:r w:rsidRPr="00E73844">
              <w:rPr>
                <w:rFonts w:cs="Liberation Sans"/>
                <w:szCs w:val="20"/>
              </w:rPr>
              <w:t>OET-159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479C5F1B" w14:textId="1124DE71" w:rsidR="00B9365F" w:rsidRPr="00E73844" w:rsidRDefault="00B9365F" w:rsidP="00B9365F">
            <w:pPr>
              <w:rPr>
                <w:rFonts w:cs="Liberation Sans"/>
                <w:szCs w:val="20"/>
              </w:rPr>
            </w:pPr>
            <w:r w:rsidRPr="00E73844">
              <w:rPr>
                <w:rFonts w:cs="Liberation Sans"/>
                <w:szCs w:val="20"/>
              </w:rPr>
              <w:t xml:space="preserve">railway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4F960B4" w14:textId="42001D82" w:rsidR="00B9365F" w:rsidRPr="00E73844" w:rsidRDefault="00B9365F" w:rsidP="00B9365F">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DFFC7AE" w14:textId="4D5AD679" w:rsidR="00B9365F" w:rsidRPr="00E73844" w:rsidRDefault="00B9365F" w:rsidP="00B9365F">
            <w:pPr>
              <w:rPr>
                <w:rFonts w:cs="Liberation Sans"/>
                <w:szCs w:val="20"/>
              </w:rPr>
            </w:pPr>
            <w:r w:rsidRPr="00E73844">
              <w:rPr>
                <w:rFonts w:cs="Liberation Sans"/>
                <w:szCs w:val="20"/>
              </w:rPr>
              <w:t>transport</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589C6CCC" w14:textId="1AA1E387" w:rsidR="00B9365F" w:rsidRPr="00E73844" w:rsidRDefault="00B9365F" w:rsidP="00B9365F">
            <w:pPr>
              <w:rPr>
                <w:rFonts w:cs="Liberation Sans"/>
                <w:szCs w:val="20"/>
              </w:rPr>
            </w:pPr>
            <w:r w:rsidRPr="00E73844">
              <w:rPr>
                <w:rFonts w:cs="Liberation Sans"/>
                <w:szCs w:val="20"/>
              </w:rPr>
              <w:t>1</w:t>
            </w:r>
          </w:p>
        </w:tc>
      </w:tr>
      <w:tr w:rsidR="00B9365F" w14:paraId="10AED3D8" w14:textId="77777777" w:rsidTr="00334D00">
        <w:trPr>
          <w:cantSplit/>
          <w:trHeight w:val="292"/>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588033D5" w14:textId="3CB41CAA" w:rsidR="00B9365F" w:rsidRPr="00B9365F" w:rsidRDefault="00B9365F" w:rsidP="00B9365F">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49515369" w14:textId="2DEDA6CD" w:rsidR="00B9365F" w:rsidRPr="00B9365F" w:rsidRDefault="00B9365F" w:rsidP="00B9365F">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FF9C59A" w14:textId="349C0866" w:rsidR="00B9365F" w:rsidRPr="00B9365F" w:rsidRDefault="00B9365F" w:rsidP="00B9365F">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C1E7259" w14:textId="79CDB988" w:rsidR="00B9365F" w:rsidRPr="00B9365F" w:rsidRDefault="00B9365F" w:rsidP="00B9365F">
            <w:pPr>
              <w:rPr>
                <w:rFonts w:cs="Liberation Sans"/>
                <w:szCs w:val="20"/>
              </w:rPr>
            </w:pPr>
            <w:r w:rsidRPr="00E73844">
              <w:rPr>
                <w:rFonts w:cs="Liberation Sans"/>
                <w:szCs w:val="20"/>
              </w:rPr>
              <w:t>ground</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77158C28" w14:textId="215A2749" w:rsidR="00B9365F" w:rsidRPr="00B9365F" w:rsidRDefault="00B9365F" w:rsidP="00B9365F">
            <w:pPr>
              <w:rPr>
                <w:rFonts w:cs="Liberation Sans"/>
                <w:szCs w:val="20"/>
              </w:rPr>
            </w:pPr>
          </w:p>
        </w:tc>
      </w:tr>
      <w:tr w:rsidR="00B9365F" w14:paraId="5F3C594D"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1E01BBF2" w14:textId="04A26D7E" w:rsidR="00B9365F" w:rsidRPr="00B9365F" w:rsidRDefault="00B9365F" w:rsidP="00B9365F">
            <w:pPr>
              <w:rPr>
                <w:rFonts w:cs="Liberation Sans"/>
                <w:szCs w:val="20"/>
              </w:rPr>
            </w:pPr>
            <w:r w:rsidRPr="00E73844">
              <w:rPr>
                <w:rFonts w:cs="Liberation Sans"/>
                <w:szCs w:val="20"/>
              </w:rPr>
              <w:t>OET-160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4393E86A" w14:textId="04E2339E" w:rsidR="00B9365F" w:rsidRPr="00B9365F" w:rsidRDefault="00B9365F" w:rsidP="00B9365F">
            <w:pPr>
              <w:rPr>
                <w:rFonts w:cs="Liberation Sans"/>
                <w:szCs w:val="20"/>
              </w:rPr>
            </w:pPr>
            <w:r w:rsidRPr="00294B58">
              <w:rPr>
                <w:rFonts w:cs="Liberation Sans"/>
                <w:i/>
                <w:szCs w:val="20"/>
              </w:rPr>
              <w:t>rain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C47F883" w14:textId="40E90268" w:rsidR="00B9365F" w:rsidRPr="00B9365F" w:rsidRDefault="00B9365F" w:rsidP="00B9365F">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0157071" w14:textId="2A36F53A" w:rsidR="00B9365F" w:rsidRPr="00B9365F" w:rsidRDefault="00B9365F" w:rsidP="00B9365F">
            <w:pPr>
              <w:rPr>
                <w:rFonts w:cs="Liberation Sans"/>
                <w:szCs w:val="20"/>
              </w:rPr>
            </w:pPr>
            <w:r w:rsidRPr="00E73844">
              <w:rPr>
                <w:rFonts w:cs="Liberation Sans"/>
                <w:szCs w:val="20"/>
              </w:rPr>
              <w:t>precipitation</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21875108" w14:textId="23E8A4F6" w:rsidR="00B9365F" w:rsidRPr="00B9365F" w:rsidRDefault="00B9365F" w:rsidP="00B9365F">
            <w:pPr>
              <w:rPr>
                <w:rFonts w:cs="Liberation Sans"/>
                <w:szCs w:val="20"/>
              </w:rPr>
            </w:pPr>
            <w:r w:rsidRPr="00E73844">
              <w:rPr>
                <w:rFonts w:cs="Liberation Sans"/>
                <w:szCs w:val="20"/>
              </w:rPr>
              <w:t>1</w:t>
            </w:r>
          </w:p>
        </w:tc>
      </w:tr>
      <w:tr w:rsidR="00496E54" w14:paraId="61C81917" w14:textId="77777777" w:rsidTr="00496E54">
        <w:trPr>
          <w:cantSplit/>
          <w:trHeight w:val="302"/>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293ABE0F" w14:textId="38F62648" w:rsidR="00496E54" w:rsidRPr="00B9365F" w:rsidRDefault="00496E54" w:rsidP="00B9365F">
            <w:pPr>
              <w:rPr>
                <w:rFonts w:cs="Liberation Sans"/>
                <w:szCs w:val="20"/>
              </w:rPr>
            </w:pPr>
            <w:r w:rsidRPr="00E73844">
              <w:rPr>
                <w:rFonts w:cs="Liberation Sans"/>
                <w:szCs w:val="20"/>
              </w:rPr>
              <w:t>OET-161</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4D9A0C2E" w14:textId="0BDA3BFD" w:rsidR="00496E54" w:rsidRPr="00B9365F" w:rsidRDefault="00496E54" w:rsidP="00B9365F">
            <w:pPr>
              <w:rPr>
                <w:rFonts w:cs="Liberation Sans"/>
                <w:szCs w:val="20"/>
              </w:rPr>
            </w:pPr>
            <w:r w:rsidRPr="00E73844">
              <w:rPr>
                <w:rFonts w:cs="Liberation Sans"/>
                <w:szCs w:val="20"/>
              </w:rPr>
              <w:t xml:space="preserve">rapid ice closing of water </w:t>
            </w:r>
            <w:r w:rsidRPr="00294B58">
              <w:rPr>
                <w:rFonts w:cs="Liberation Sans"/>
                <w:i/>
                <w:szCs w:val="20"/>
              </w:rPr>
              <w:t>passage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9D22C89" w14:textId="0CFFAF0E" w:rsidR="00496E54" w:rsidRPr="00B9365F" w:rsidRDefault="00496E54" w:rsidP="00496E54">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F0345DA" w14:textId="5F4B2E5C" w:rsidR="00496E54" w:rsidRPr="00B9365F" w:rsidRDefault="00496E54" w:rsidP="00496E54">
            <w:pPr>
              <w:rPr>
                <w:rFonts w:cs="Liberation Sans"/>
                <w:szCs w:val="20"/>
              </w:rPr>
            </w:pPr>
            <w:r>
              <w:rPr>
                <w:rFonts w:cs="Liberation Sans"/>
                <w:szCs w:val="20"/>
              </w:rPr>
              <w:t>temperature</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3B9BC457" w14:textId="6B7DD1E4" w:rsidR="00496E54" w:rsidRPr="00B9365F" w:rsidRDefault="00496E54" w:rsidP="00B9365F">
            <w:pPr>
              <w:rPr>
                <w:rFonts w:cs="Liberation Sans"/>
                <w:szCs w:val="20"/>
              </w:rPr>
            </w:pPr>
            <w:r w:rsidRPr="00E73844">
              <w:rPr>
                <w:rFonts w:cs="Liberation Sans"/>
                <w:szCs w:val="20"/>
              </w:rPr>
              <w:t>1</w:t>
            </w:r>
          </w:p>
        </w:tc>
      </w:tr>
      <w:tr w:rsidR="00496E54" w14:paraId="3E0BC61F" w14:textId="77777777" w:rsidTr="00496E54">
        <w:trPr>
          <w:cantSplit/>
          <w:trHeight w:val="226"/>
        </w:trPr>
        <w:tc>
          <w:tcPr>
            <w:tcW w:w="1170" w:type="dxa"/>
            <w:vMerge/>
            <w:tcBorders>
              <w:left w:val="single" w:sz="12" w:space="0" w:color="95B3D7"/>
              <w:right w:val="single" w:sz="12" w:space="0" w:color="95B3D7"/>
            </w:tcBorders>
            <w:shd w:val="clear" w:color="auto" w:fill="FFFFFF"/>
            <w:tcMar>
              <w:top w:w="0" w:type="dxa"/>
              <w:left w:w="120" w:type="dxa"/>
              <w:bottom w:w="0" w:type="dxa"/>
              <w:right w:w="120" w:type="dxa"/>
            </w:tcMar>
          </w:tcPr>
          <w:p w14:paraId="4E35A9DA" w14:textId="44D1A21E" w:rsidR="00496E54" w:rsidRPr="00E73844" w:rsidRDefault="00496E54" w:rsidP="00B9365F">
            <w:pPr>
              <w:rPr>
                <w:rFonts w:cs="Liberation Sans"/>
                <w:szCs w:val="20"/>
              </w:rPr>
            </w:pPr>
          </w:p>
        </w:tc>
        <w:tc>
          <w:tcPr>
            <w:tcW w:w="2190" w:type="dxa"/>
            <w:vMerge/>
            <w:tcBorders>
              <w:right w:val="single" w:sz="12" w:space="0" w:color="95B3D7"/>
            </w:tcBorders>
            <w:shd w:val="clear" w:color="auto" w:fill="FFFFFF"/>
            <w:tcMar>
              <w:top w:w="0" w:type="dxa"/>
              <w:left w:w="120" w:type="dxa"/>
              <w:bottom w:w="0" w:type="dxa"/>
              <w:right w:w="120" w:type="dxa"/>
            </w:tcMar>
          </w:tcPr>
          <w:p w14:paraId="7BC1E024" w14:textId="77777777" w:rsidR="00496E54" w:rsidRPr="00E73844" w:rsidRDefault="00496E54" w:rsidP="00B9365F">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7C0BE03" w14:textId="3F968ABD" w:rsidR="00496E54" w:rsidRPr="00E73844" w:rsidRDefault="00496E54" w:rsidP="00496E54">
            <w:pPr>
              <w:rPr>
                <w:rFonts w:cs="Liberation Sans"/>
                <w:szCs w:val="20"/>
              </w:rPr>
            </w:pPr>
            <w:r>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8465986" w14:textId="33D9E2EB" w:rsidR="00496E54" w:rsidRPr="00E73844" w:rsidRDefault="00496E54" w:rsidP="00496E54">
            <w:pPr>
              <w:rPr>
                <w:rFonts w:cs="Liberation Sans"/>
                <w:szCs w:val="20"/>
              </w:rPr>
            </w:pPr>
            <w:r>
              <w:rPr>
                <w:rFonts w:cs="Liberation Sans"/>
                <w:szCs w:val="20"/>
              </w:rPr>
              <w:t>aquatic</w:t>
            </w:r>
          </w:p>
        </w:tc>
        <w:tc>
          <w:tcPr>
            <w:tcW w:w="1065" w:type="dxa"/>
            <w:vMerge/>
            <w:tcBorders>
              <w:right w:val="single" w:sz="12" w:space="0" w:color="95B3D7"/>
            </w:tcBorders>
            <w:shd w:val="clear" w:color="auto" w:fill="FFFFFF"/>
            <w:tcMar>
              <w:top w:w="0" w:type="dxa"/>
              <w:left w:w="120" w:type="dxa"/>
              <w:bottom w:w="0" w:type="dxa"/>
              <w:right w:w="120" w:type="dxa"/>
            </w:tcMar>
          </w:tcPr>
          <w:p w14:paraId="5DE53AC0" w14:textId="77777777" w:rsidR="00496E54" w:rsidRPr="00E73844" w:rsidRDefault="00496E54" w:rsidP="00B9365F">
            <w:pPr>
              <w:rPr>
                <w:rFonts w:cs="Liberation Sans"/>
                <w:szCs w:val="20"/>
              </w:rPr>
            </w:pPr>
          </w:p>
        </w:tc>
      </w:tr>
      <w:tr w:rsidR="00496E54" w14:paraId="682505AD" w14:textId="77777777" w:rsidTr="00496E54">
        <w:trPr>
          <w:cantSplit/>
          <w:trHeight w:val="171"/>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5CCEDC5" w14:textId="0EDA4B8D" w:rsidR="00496E54" w:rsidRPr="00E73844" w:rsidRDefault="00496E54" w:rsidP="00B9365F">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41CA745C" w14:textId="77777777" w:rsidR="00496E54" w:rsidRPr="00E73844" w:rsidRDefault="00496E54" w:rsidP="00B9365F">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EDEC671" w14:textId="3F992FF8" w:rsidR="00496E54" w:rsidRPr="00E73844" w:rsidRDefault="00496E54" w:rsidP="00B9365F">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36F8870" w14:textId="5AEC502A" w:rsidR="00496E54" w:rsidRPr="00E73844" w:rsidRDefault="00496E54" w:rsidP="00B9365F">
            <w:pPr>
              <w:rPr>
                <w:rFonts w:cs="Liberation Sans"/>
                <w:szCs w:val="20"/>
              </w:rPr>
            </w:pPr>
            <w:r w:rsidRPr="00E73844">
              <w:rPr>
                <w:rFonts w:cs="Liberation Sans"/>
                <w:szCs w:val="20"/>
              </w:rPr>
              <w:t>overwater, underwater</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8D1EAAF" w14:textId="77777777" w:rsidR="00496E54" w:rsidRPr="00E73844" w:rsidRDefault="00496E54" w:rsidP="00B9365F">
            <w:pPr>
              <w:rPr>
                <w:rFonts w:cs="Liberation Sans"/>
                <w:szCs w:val="20"/>
              </w:rPr>
            </w:pPr>
          </w:p>
        </w:tc>
      </w:tr>
      <w:tr w:rsidR="00496E54" w14:paraId="656C75C6" w14:textId="77777777" w:rsidTr="00496E54">
        <w:trPr>
          <w:cantSplit/>
          <w:trHeight w:val="235"/>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54777F3D" w14:textId="2FCBED13" w:rsidR="00496E54" w:rsidRPr="00B9365F" w:rsidRDefault="00496E54" w:rsidP="00B9365F">
            <w:pPr>
              <w:rPr>
                <w:rFonts w:cs="Liberation Sans"/>
                <w:szCs w:val="20"/>
              </w:rPr>
            </w:pPr>
            <w:r w:rsidRPr="00E73844">
              <w:rPr>
                <w:rFonts w:cs="Liberation Sans"/>
                <w:szCs w:val="20"/>
              </w:rPr>
              <w:t>OET-162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075938FB" w14:textId="068F747B" w:rsidR="00496E54" w:rsidRPr="00B9365F" w:rsidRDefault="00496E54" w:rsidP="00B9365F">
            <w:pPr>
              <w:rPr>
                <w:rFonts w:cs="Liberation Sans"/>
                <w:szCs w:val="20"/>
              </w:rPr>
            </w:pPr>
            <w:r w:rsidRPr="00E73844">
              <w:rPr>
                <w:rFonts w:cs="Liberation Sans"/>
                <w:szCs w:val="20"/>
              </w:rPr>
              <w:t xml:space="preserve">red </w:t>
            </w:r>
            <w:r w:rsidRPr="00294B58">
              <w:rPr>
                <w:rFonts w:cs="Liberation Sans"/>
                <w:i/>
                <w:szCs w:val="20"/>
              </w:rPr>
              <w:t>tide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4EBA54B" w14:textId="708FFF0B" w:rsidR="00496E54" w:rsidRPr="00B9365F" w:rsidRDefault="00496E54" w:rsidP="00496E54">
            <w:pPr>
              <w:rPr>
                <w:rFonts w:cs="Liberation Sans"/>
                <w:szCs w:val="20"/>
              </w:rPr>
            </w:pPr>
            <w:r>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F30D2E2" w14:textId="6F906992" w:rsidR="00496E54" w:rsidRPr="00B9365F" w:rsidRDefault="00496E54" w:rsidP="00496E54">
            <w:pPr>
              <w:rPr>
                <w:rFonts w:cs="Liberation Sans"/>
                <w:szCs w:val="20"/>
              </w:rPr>
            </w:pPr>
            <w:r>
              <w:rPr>
                <w:rFonts w:cs="Liberation Sans"/>
                <w:szCs w:val="20"/>
              </w:rPr>
              <w:t>physical, fauna, flora</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6F17217C" w14:textId="7CBF8557" w:rsidR="00496E54" w:rsidRPr="00B9365F" w:rsidRDefault="00496E54" w:rsidP="00B9365F">
            <w:pPr>
              <w:rPr>
                <w:rFonts w:cs="Liberation Sans"/>
                <w:szCs w:val="20"/>
              </w:rPr>
            </w:pPr>
            <w:r w:rsidRPr="00E73844">
              <w:rPr>
                <w:rFonts w:cs="Liberation Sans"/>
                <w:szCs w:val="20"/>
              </w:rPr>
              <w:t>1</w:t>
            </w:r>
          </w:p>
        </w:tc>
      </w:tr>
      <w:tr w:rsidR="00496E54" w14:paraId="6C0865FD" w14:textId="77777777" w:rsidTr="00496E54">
        <w:trPr>
          <w:cantSplit/>
          <w:trHeight w:val="382"/>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6204F7D" w14:textId="344E0D7B" w:rsidR="00496E54" w:rsidRPr="00E73844" w:rsidRDefault="00496E54" w:rsidP="00B9365F">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096664B" w14:textId="77777777" w:rsidR="00496E54" w:rsidRPr="00E73844" w:rsidRDefault="00496E54" w:rsidP="00B9365F">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4DF3D10" w14:textId="2E5BDC40" w:rsidR="00496E54" w:rsidRPr="00E73844" w:rsidRDefault="00496E54" w:rsidP="00B9365F">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3366547" w14:textId="0EA8DA1B" w:rsidR="00496E54" w:rsidRPr="00E73844" w:rsidRDefault="00496E54" w:rsidP="00B9365F">
            <w:pPr>
              <w:rPr>
                <w:rFonts w:cs="Liberation Sans"/>
                <w:szCs w:val="20"/>
              </w:rPr>
            </w:pPr>
            <w:r>
              <w:rPr>
                <w:rFonts w:cs="Liberation Sans"/>
                <w:szCs w:val="20"/>
              </w:rPr>
              <w:t>a</w:t>
            </w:r>
            <w:r w:rsidRPr="00E73844">
              <w:rPr>
                <w:rFonts w:cs="Liberation Sans"/>
                <w:szCs w:val="20"/>
              </w:rPr>
              <w:t>quatic</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8D8462A" w14:textId="77777777" w:rsidR="00496E54" w:rsidRPr="00E73844" w:rsidRDefault="00496E54" w:rsidP="00B9365F">
            <w:pPr>
              <w:rPr>
                <w:rFonts w:cs="Liberation Sans"/>
                <w:szCs w:val="20"/>
              </w:rPr>
            </w:pPr>
          </w:p>
        </w:tc>
      </w:tr>
      <w:tr w:rsidR="00B9365F" w14:paraId="5B1A58B5"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CEF2425" w14:textId="646D7E99" w:rsidR="00B9365F" w:rsidRPr="00B9365F" w:rsidRDefault="00B9365F" w:rsidP="00B9365F">
            <w:pPr>
              <w:rPr>
                <w:rFonts w:cs="Liberation Sans"/>
                <w:szCs w:val="20"/>
              </w:rPr>
            </w:pPr>
            <w:r w:rsidRPr="00E73844">
              <w:rPr>
                <w:rFonts w:cs="Liberation Sans"/>
                <w:szCs w:val="20"/>
              </w:rPr>
              <w:t>OET-163</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4D4A528B" w14:textId="7BF433C0" w:rsidR="00B9365F" w:rsidRPr="00B9365F" w:rsidRDefault="00B9365F" w:rsidP="00B9365F">
            <w:pPr>
              <w:rPr>
                <w:rFonts w:cs="Liberation Sans"/>
                <w:szCs w:val="20"/>
              </w:rPr>
            </w:pPr>
            <w:r w:rsidRPr="00E73844">
              <w:rPr>
                <w:rFonts w:cs="Liberation Sans"/>
                <w:szCs w:val="20"/>
              </w:rPr>
              <w:t xml:space="preserve">rescue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74D73B1" w14:textId="57B6CA86" w:rsidR="00B9365F" w:rsidRPr="00B9365F" w:rsidRDefault="00B9365F" w:rsidP="00B9365F">
            <w:pPr>
              <w:rPr>
                <w:rFonts w:cs="Liberation Sans"/>
                <w:szCs w:val="20"/>
              </w:rPr>
            </w:pPr>
            <w:r w:rsidRPr="00E73844">
              <w:rPr>
                <w:rFonts w:cs="Liberation Sans"/>
                <w:szCs w:val="20"/>
              </w:rPr>
              <w:t>Rescue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15C14EF" w14:textId="643F4B63" w:rsidR="00B9365F" w:rsidRPr="00B9365F" w:rsidRDefault="00B9365F" w:rsidP="00B9365F">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349BE12D" w14:textId="78A65F94" w:rsidR="00B9365F" w:rsidRPr="00B9365F" w:rsidRDefault="00B9365F" w:rsidP="00B9365F">
            <w:pPr>
              <w:rPr>
                <w:rFonts w:cs="Liberation Sans"/>
                <w:szCs w:val="20"/>
              </w:rPr>
            </w:pPr>
            <w:r w:rsidRPr="00E73844">
              <w:rPr>
                <w:rFonts w:cs="Liberation Sans"/>
                <w:szCs w:val="20"/>
              </w:rPr>
              <w:t>1</w:t>
            </w:r>
          </w:p>
        </w:tc>
      </w:tr>
      <w:tr w:rsidR="00496E54" w14:paraId="115BA132"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1CC9FE09" w14:textId="38B4DCF1" w:rsidR="00496E54" w:rsidRPr="00496E54" w:rsidRDefault="00496E54" w:rsidP="00496E54">
            <w:pPr>
              <w:rPr>
                <w:rFonts w:cs="Liberation Sans"/>
                <w:szCs w:val="20"/>
              </w:rPr>
            </w:pPr>
            <w:r w:rsidRPr="00E73844">
              <w:rPr>
                <w:rFonts w:cs="Liberation Sans"/>
                <w:szCs w:val="20"/>
              </w:rPr>
              <w:t>OET-164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0C23506D" w14:textId="71FEF95C" w:rsidR="00496E54" w:rsidRPr="00496E54" w:rsidRDefault="00496E54" w:rsidP="00496E54">
            <w:pPr>
              <w:rPr>
                <w:rFonts w:cs="Liberation Sans"/>
                <w:szCs w:val="20"/>
              </w:rPr>
            </w:pPr>
            <w:r w:rsidRPr="00E73844">
              <w:rPr>
                <w:rFonts w:cs="Liberation Sans"/>
                <w:szCs w:val="20"/>
              </w:rPr>
              <w:t xml:space="preserve">retail crime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1D11F11" w14:textId="6FD3FEE0" w:rsidR="00496E54" w:rsidRPr="00496E54" w:rsidRDefault="00496E54" w:rsidP="00496E54">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0EA1B53B" w14:textId="33F9D834" w:rsidR="00496E54" w:rsidRPr="00496E54" w:rsidRDefault="00496E54" w:rsidP="00496E54">
            <w:pPr>
              <w:rPr>
                <w:rFonts w:cs="Liberation Sans"/>
                <w:szCs w:val="20"/>
              </w:rPr>
            </w:pPr>
            <w:r w:rsidRPr="00E73844">
              <w:rPr>
                <w:rFonts w:cs="Liberation Sans"/>
                <w:szCs w:val="20"/>
              </w:rPr>
              <w:t>law enforcement</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6CB25B0B" w14:textId="6D5B26D6" w:rsidR="00496E54" w:rsidRPr="00496E54" w:rsidRDefault="00496E54" w:rsidP="00496E54">
            <w:pPr>
              <w:rPr>
                <w:rFonts w:cs="Liberation Sans"/>
                <w:szCs w:val="20"/>
              </w:rPr>
            </w:pPr>
            <w:r w:rsidRPr="00E73844">
              <w:rPr>
                <w:rFonts w:cs="Liberation Sans"/>
                <w:szCs w:val="20"/>
              </w:rPr>
              <w:t>1</w:t>
            </w:r>
          </w:p>
        </w:tc>
      </w:tr>
      <w:tr w:rsidR="00496E54" w14:paraId="084CBD6C" w14:textId="77777777" w:rsidTr="00496E54">
        <w:trPr>
          <w:cantSplit/>
          <w:trHeight w:val="343"/>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343B9BC" w14:textId="2AD50E2F" w:rsidR="00496E54" w:rsidRPr="00496E54" w:rsidRDefault="00496E54" w:rsidP="00496E54">
            <w:pPr>
              <w:rPr>
                <w:rFonts w:cs="Liberation Sans"/>
                <w:szCs w:val="20"/>
              </w:rPr>
            </w:pPr>
            <w:r w:rsidRPr="00E73844">
              <w:rPr>
                <w:rFonts w:cs="Liberation Sans"/>
                <w:szCs w:val="20"/>
              </w:rPr>
              <w:t>OET-165</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5839081C" w14:textId="43755977" w:rsidR="00496E54" w:rsidRPr="00496E54" w:rsidRDefault="00496E54" w:rsidP="00496E54">
            <w:pPr>
              <w:rPr>
                <w:rFonts w:cs="Liberation Sans"/>
                <w:szCs w:val="20"/>
              </w:rPr>
            </w:pPr>
            <w:r w:rsidRPr="00E73844">
              <w:rPr>
                <w:rFonts w:cs="Liberation Sans"/>
                <w:szCs w:val="20"/>
              </w:rPr>
              <w:t xml:space="preserve">rip current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EF8F776" w14:textId="03D05AAC" w:rsidR="00496E54" w:rsidRPr="00496E54" w:rsidRDefault="00496E54" w:rsidP="00496E54">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03A39D1" w14:textId="25556C1A" w:rsidR="00496E54" w:rsidRPr="00496E54" w:rsidRDefault="00496E54" w:rsidP="00496E54">
            <w:pPr>
              <w:rPr>
                <w:rFonts w:cs="Liberation Sans"/>
                <w:szCs w:val="20"/>
              </w:rPr>
            </w:pPr>
            <w:r w:rsidRPr="00E73844">
              <w:rPr>
                <w:rFonts w:cs="Liberation Sans"/>
                <w:szCs w:val="20"/>
              </w:rPr>
              <w:t>aquatic</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64C8D97F" w14:textId="5DC2DA51" w:rsidR="00496E54" w:rsidRPr="00496E54" w:rsidRDefault="00496E54" w:rsidP="00496E54">
            <w:pPr>
              <w:rPr>
                <w:rFonts w:cs="Liberation Sans"/>
                <w:szCs w:val="20"/>
              </w:rPr>
            </w:pPr>
            <w:r w:rsidRPr="00E73844">
              <w:rPr>
                <w:rFonts w:cs="Liberation Sans"/>
                <w:szCs w:val="20"/>
              </w:rPr>
              <w:t>1</w:t>
            </w:r>
          </w:p>
        </w:tc>
      </w:tr>
      <w:tr w:rsidR="00496E54" w14:paraId="1D8DFA45" w14:textId="77777777" w:rsidTr="00496E54">
        <w:trPr>
          <w:cantSplit/>
          <w:trHeight w:val="349"/>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30B9B60" w14:textId="7AE058B9" w:rsidR="00496E54" w:rsidRPr="00496E54" w:rsidRDefault="00496E54" w:rsidP="00496E54">
            <w:pPr>
              <w:rPr>
                <w:rFonts w:cs="Liberation Sans"/>
                <w:szCs w:val="20"/>
              </w:rPr>
            </w:pPr>
            <w:r w:rsidRPr="00E73844">
              <w:rPr>
                <w:rFonts w:cs="Liberation Sans"/>
                <w:szCs w:val="20"/>
              </w:rPr>
              <w:t>OET-166</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6F545BC2" w14:textId="4874EFB7" w:rsidR="00496E54" w:rsidRPr="00496E54" w:rsidRDefault="00496E54" w:rsidP="00496E54">
            <w:pPr>
              <w:rPr>
                <w:rFonts w:cs="Liberation Sans"/>
                <w:szCs w:val="20"/>
              </w:rPr>
            </w:pPr>
            <w:r w:rsidRPr="00E73844">
              <w:rPr>
                <w:rFonts w:cs="Liberation Sans"/>
                <w:szCs w:val="20"/>
              </w:rPr>
              <w:t xml:space="preserve">road </w:t>
            </w:r>
            <w:r w:rsidRPr="00294B58">
              <w:rPr>
                <w:rFonts w:cs="Liberation Sans"/>
                <w:i/>
                <w:szCs w:val="20"/>
              </w:rPr>
              <w:t>closure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2510FED" w14:textId="315C0409" w:rsidR="00496E54" w:rsidRPr="00496E54" w:rsidRDefault="00496E54" w:rsidP="00496E54">
            <w:pPr>
              <w:rPr>
                <w:rFonts w:cs="Liberation Sans"/>
                <w:szCs w:val="20"/>
              </w:rPr>
            </w:pPr>
            <w:r w:rsidRPr="00E73844">
              <w:rPr>
                <w:rFonts w:cs="Liberation Sans"/>
                <w:szCs w:val="20"/>
              </w:rPr>
              <w:t>Infrastruc</w:t>
            </w:r>
            <w:r>
              <w:rPr>
                <w:rFonts w:cs="Liberation Sans"/>
                <w:szCs w:val="20"/>
              </w:rPr>
              <w:t>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ADCB79C" w14:textId="66FB4B32" w:rsidR="00496E54" w:rsidRPr="00496E54" w:rsidRDefault="00496E54" w:rsidP="00496E54">
            <w:pPr>
              <w:rPr>
                <w:rFonts w:cs="Liberation Sans"/>
                <w:szCs w:val="20"/>
              </w:rPr>
            </w:pPr>
            <w:r>
              <w:rPr>
                <w:rFonts w:cs="Liberation Sans"/>
                <w:szCs w:val="20"/>
              </w:rPr>
              <w:t>transportation</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107CC493" w14:textId="4CD37DA4" w:rsidR="00496E54" w:rsidRPr="00496E54" w:rsidRDefault="00496E54" w:rsidP="00496E54">
            <w:pPr>
              <w:rPr>
                <w:rFonts w:cs="Liberation Sans"/>
                <w:szCs w:val="20"/>
              </w:rPr>
            </w:pPr>
            <w:r w:rsidRPr="00E73844">
              <w:rPr>
                <w:rFonts w:cs="Liberation Sans"/>
                <w:szCs w:val="20"/>
              </w:rPr>
              <w:t>1</w:t>
            </w:r>
          </w:p>
        </w:tc>
      </w:tr>
      <w:tr w:rsidR="00496E54" w14:paraId="4671884F" w14:textId="77777777" w:rsidTr="00496E54">
        <w:trPr>
          <w:cantSplit/>
          <w:trHeight w:val="21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2A1ECA0" w14:textId="77777777" w:rsidR="00496E54" w:rsidRPr="00E73844" w:rsidRDefault="00496E54" w:rsidP="00496E54">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8FF6D5A" w14:textId="77777777" w:rsidR="00496E54" w:rsidRPr="00E73844" w:rsidRDefault="00496E54" w:rsidP="00496E54">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A12C428" w14:textId="68D1D38A" w:rsidR="00496E54" w:rsidRPr="00E73844" w:rsidRDefault="00496E54" w:rsidP="00496E54">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CFBEE53" w14:textId="14CEF681" w:rsidR="00496E54" w:rsidRPr="00E73844" w:rsidRDefault="00496E54" w:rsidP="00496E54">
            <w:pPr>
              <w:rPr>
                <w:rFonts w:cs="Liberation Sans"/>
                <w:szCs w:val="20"/>
              </w:rPr>
            </w:pPr>
            <w:r w:rsidRPr="00E73844">
              <w:rPr>
                <w:rFonts w:cs="Liberation Sans"/>
                <w:szCs w:val="20"/>
              </w:rPr>
              <w:t>ground</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7F2BE0B" w14:textId="77777777" w:rsidR="00496E54" w:rsidRPr="00E73844" w:rsidRDefault="00496E54" w:rsidP="00496E54">
            <w:pPr>
              <w:rPr>
                <w:rFonts w:cs="Liberation Sans"/>
                <w:szCs w:val="20"/>
              </w:rPr>
            </w:pPr>
          </w:p>
        </w:tc>
      </w:tr>
      <w:tr w:rsidR="00496E54" w14:paraId="4D8FFDCA" w14:textId="77777777" w:rsidTr="00496E54">
        <w:trPr>
          <w:cantSplit/>
          <w:trHeight w:val="361"/>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6AC6EBC0" w14:textId="3EC39256" w:rsidR="00496E54" w:rsidRPr="00496E54" w:rsidRDefault="00496E54" w:rsidP="00496E54">
            <w:pPr>
              <w:rPr>
                <w:rFonts w:cs="Liberation Sans"/>
                <w:szCs w:val="20"/>
              </w:rPr>
            </w:pPr>
            <w:r w:rsidRPr="00E73844">
              <w:rPr>
                <w:rFonts w:cs="Liberation Sans"/>
                <w:szCs w:val="20"/>
              </w:rPr>
              <w:t>OET-167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C4F17EA" w14:textId="5CD80D6C" w:rsidR="00496E54" w:rsidRPr="00496E54" w:rsidRDefault="00496E54" w:rsidP="00496E54">
            <w:pPr>
              <w:rPr>
                <w:rFonts w:cs="Liberation Sans"/>
                <w:szCs w:val="20"/>
              </w:rPr>
            </w:pPr>
            <w:r w:rsidRPr="00E73844">
              <w:rPr>
                <w:rFonts w:cs="Liberation Sans"/>
                <w:szCs w:val="20"/>
              </w:rPr>
              <w:t xml:space="preserve">road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1554CE4" w14:textId="771D8A8D" w:rsidR="00496E54" w:rsidRPr="00496E54" w:rsidRDefault="00496E54" w:rsidP="00496E54">
            <w:pPr>
              <w:rPr>
                <w:rFonts w:cs="Liberation Sans"/>
                <w:szCs w:val="20"/>
              </w:rPr>
            </w:pPr>
            <w:r>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0739B6C" w14:textId="068166FF" w:rsidR="00496E54" w:rsidRPr="00496E54" w:rsidRDefault="00496E54" w:rsidP="00496E54">
            <w:pPr>
              <w:rPr>
                <w:rFonts w:cs="Liberation Sans"/>
                <w:szCs w:val="20"/>
              </w:rPr>
            </w:pPr>
            <w:r>
              <w:rPr>
                <w:rFonts w:cs="Liberation Sans"/>
                <w:szCs w:val="20"/>
              </w:rPr>
              <w:t>transportation</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5E1E5AD8" w14:textId="72D0E5BD" w:rsidR="00496E54" w:rsidRPr="00496E54" w:rsidRDefault="00496E54" w:rsidP="00496E54">
            <w:pPr>
              <w:rPr>
                <w:rFonts w:cs="Liberation Sans"/>
                <w:szCs w:val="20"/>
              </w:rPr>
            </w:pPr>
            <w:r w:rsidRPr="00E73844">
              <w:rPr>
                <w:rFonts w:cs="Liberation Sans"/>
                <w:szCs w:val="20"/>
              </w:rPr>
              <w:t>1</w:t>
            </w:r>
          </w:p>
        </w:tc>
      </w:tr>
      <w:tr w:rsidR="00496E54" w14:paraId="608139D5" w14:textId="77777777" w:rsidTr="00496E54">
        <w:trPr>
          <w:cantSplit/>
          <w:trHeight w:val="367"/>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A71190F" w14:textId="77777777" w:rsidR="00496E54" w:rsidRPr="00E73844" w:rsidRDefault="00496E54" w:rsidP="00496E54">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FDB479E" w14:textId="77777777" w:rsidR="00496E54" w:rsidRPr="00E73844" w:rsidRDefault="00496E54" w:rsidP="00496E54">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A5732D7" w14:textId="64D49575" w:rsidR="00496E54" w:rsidRPr="00E73844" w:rsidRDefault="00496E54" w:rsidP="00496E54">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E465605" w14:textId="0D68F341" w:rsidR="00496E54" w:rsidRPr="00E73844" w:rsidRDefault="00496E54" w:rsidP="00496E54">
            <w:pPr>
              <w:rPr>
                <w:rFonts w:cs="Liberation Sans"/>
                <w:szCs w:val="20"/>
              </w:rPr>
            </w:pPr>
            <w:r w:rsidRPr="00E73844">
              <w:rPr>
                <w:rFonts w:cs="Liberation Sans"/>
                <w:szCs w:val="20"/>
              </w:rPr>
              <w:t>ground</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5B5ED794" w14:textId="77777777" w:rsidR="00496E54" w:rsidRPr="00E73844" w:rsidRDefault="00496E54" w:rsidP="00496E54">
            <w:pPr>
              <w:rPr>
                <w:rFonts w:cs="Liberation Sans"/>
                <w:szCs w:val="20"/>
              </w:rPr>
            </w:pPr>
          </w:p>
        </w:tc>
      </w:tr>
      <w:tr w:rsidR="00496E54" w14:paraId="5D622210" w14:textId="77777777" w:rsidTr="00496E54">
        <w:trPr>
          <w:cantSplit/>
          <w:trHeight w:val="373"/>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280808C0" w14:textId="5491511E" w:rsidR="00496E54" w:rsidRPr="00496E54" w:rsidRDefault="00496E54" w:rsidP="00496E54">
            <w:pPr>
              <w:rPr>
                <w:rFonts w:cs="Liberation Sans"/>
                <w:szCs w:val="20"/>
              </w:rPr>
            </w:pPr>
            <w:r w:rsidRPr="00E73844">
              <w:rPr>
                <w:rFonts w:cs="Liberation Sans"/>
                <w:szCs w:val="20"/>
              </w:rPr>
              <w:t>OET-168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57446379" w14:textId="249370FE" w:rsidR="00496E54" w:rsidRPr="00496E54" w:rsidRDefault="00496E54" w:rsidP="00496E54">
            <w:pPr>
              <w:rPr>
                <w:rFonts w:cs="Liberation Sans"/>
                <w:szCs w:val="20"/>
              </w:rPr>
            </w:pPr>
            <w:r w:rsidRPr="00E73844">
              <w:rPr>
                <w:rFonts w:cs="Liberation Sans"/>
                <w:szCs w:val="20"/>
              </w:rPr>
              <w:t xml:space="preserve">road vehicle </w:t>
            </w:r>
            <w:r w:rsidRPr="00294B58">
              <w:rPr>
                <w:rFonts w:cs="Liberation Sans"/>
                <w:i/>
                <w:szCs w:val="20"/>
              </w:rPr>
              <w:t>accident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5A8FBDC" w14:textId="6C48AF1F" w:rsidR="00496E54" w:rsidRPr="00496E54" w:rsidRDefault="00496E54" w:rsidP="00496E54">
            <w:pPr>
              <w:rPr>
                <w:rFonts w:cs="Liberation Sans"/>
                <w:szCs w:val="20"/>
              </w:rPr>
            </w:pPr>
            <w:r>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ED31E21" w14:textId="49F79C71" w:rsidR="00496E54" w:rsidRPr="00496E54" w:rsidRDefault="00496E54" w:rsidP="00496E54">
            <w:pPr>
              <w:rPr>
                <w:rFonts w:cs="Liberation Sans"/>
                <w:szCs w:val="20"/>
              </w:rPr>
            </w:pPr>
            <w:r>
              <w:rPr>
                <w:rFonts w:cs="Liberation Sans"/>
                <w:szCs w:val="20"/>
              </w:rPr>
              <w:t>transportation</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437D7E4" w14:textId="692F884D" w:rsidR="00496E54" w:rsidRPr="00496E54" w:rsidRDefault="00496E54" w:rsidP="00496E54">
            <w:pPr>
              <w:rPr>
                <w:rFonts w:cs="Liberation Sans"/>
                <w:szCs w:val="20"/>
              </w:rPr>
            </w:pPr>
            <w:r w:rsidRPr="00E73844">
              <w:rPr>
                <w:rFonts w:cs="Liberation Sans"/>
                <w:szCs w:val="20"/>
              </w:rPr>
              <w:t>1</w:t>
            </w:r>
          </w:p>
        </w:tc>
      </w:tr>
      <w:tr w:rsidR="00496E54" w14:paraId="71E5D367" w14:textId="77777777" w:rsidTr="00496E54">
        <w:trPr>
          <w:cantSplit/>
          <w:trHeight w:val="379"/>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99EFA0E" w14:textId="77777777" w:rsidR="00496E54" w:rsidRPr="00E73844" w:rsidRDefault="00496E54" w:rsidP="00496E54">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2EBAAC6" w14:textId="77777777" w:rsidR="00496E54" w:rsidRPr="00E73844" w:rsidRDefault="00496E54" w:rsidP="00496E54">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60356E8" w14:textId="0D23243E" w:rsidR="00496E54" w:rsidRPr="00E73844" w:rsidRDefault="00496E54" w:rsidP="00496E54">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929C81D" w14:textId="61701520" w:rsidR="00496E54" w:rsidRPr="00E73844" w:rsidRDefault="00496E54" w:rsidP="00496E54">
            <w:pPr>
              <w:rPr>
                <w:rFonts w:cs="Liberation Sans"/>
                <w:szCs w:val="20"/>
              </w:rPr>
            </w:pPr>
            <w:r w:rsidRPr="00E73844">
              <w:rPr>
                <w:rFonts w:cs="Liberation Sans"/>
                <w:szCs w:val="20"/>
              </w:rPr>
              <w:t>ground</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2EEE577" w14:textId="77777777" w:rsidR="00496E54" w:rsidRPr="00E73844" w:rsidRDefault="00496E54" w:rsidP="00496E54">
            <w:pPr>
              <w:rPr>
                <w:rFonts w:cs="Liberation Sans"/>
                <w:szCs w:val="20"/>
              </w:rPr>
            </w:pPr>
          </w:p>
        </w:tc>
      </w:tr>
      <w:tr w:rsidR="00496E54" w14:paraId="1E92150A" w14:textId="77777777" w:rsidTr="00496E54">
        <w:trPr>
          <w:cantSplit/>
          <w:trHeight w:val="24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18C1B0A8" w14:textId="38E69704" w:rsidR="00496E54" w:rsidRPr="00496E54" w:rsidRDefault="00496E54" w:rsidP="00496E54">
            <w:pPr>
              <w:rPr>
                <w:rFonts w:cs="Liberation Sans"/>
                <w:szCs w:val="20"/>
              </w:rPr>
            </w:pPr>
            <w:r w:rsidRPr="00E73844">
              <w:rPr>
                <w:rFonts w:cs="Liberation Sans"/>
                <w:szCs w:val="20"/>
              </w:rPr>
              <w:t>OET-169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59A2E5A3" w14:textId="01216A18" w:rsidR="00496E54" w:rsidRPr="00496E54" w:rsidRDefault="00496E54" w:rsidP="00496E54">
            <w:pPr>
              <w:rPr>
                <w:rFonts w:cs="Liberation Sans"/>
                <w:szCs w:val="20"/>
              </w:rPr>
            </w:pPr>
            <w:r w:rsidRPr="00E73844">
              <w:rPr>
                <w:rFonts w:cs="Liberation Sans"/>
                <w:szCs w:val="20"/>
              </w:rPr>
              <w:t xml:space="preserve">rogue </w:t>
            </w:r>
            <w:r w:rsidRPr="00294B58">
              <w:rPr>
                <w:rFonts w:cs="Liberation Sans"/>
                <w:i/>
                <w:szCs w:val="20"/>
              </w:rPr>
              <w:t>wave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950786D" w14:textId="0DD729F1" w:rsidR="00496E54" w:rsidRPr="00496E54" w:rsidRDefault="00496E54" w:rsidP="00496E54">
            <w:pPr>
              <w:rPr>
                <w:rFonts w:cs="Liberation Sans"/>
                <w:szCs w:val="20"/>
              </w:rPr>
            </w:pPr>
            <w:r>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F28E21C" w14:textId="1E70106E" w:rsidR="00496E54" w:rsidRPr="00496E54" w:rsidRDefault="00496E54" w:rsidP="00496E54">
            <w:pPr>
              <w:rPr>
                <w:rFonts w:cs="Liberation Sans"/>
                <w:szCs w:val="20"/>
              </w:rPr>
            </w:pPr>
            <w:r>
              <w:rPr>
                <w:rFonts w:cs="Liberation Sans"/>
                <w:szCs w:val="20"/>
              </w:rPr>
              <w:t>aquatic</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5E773751" w14:textId="49AFF30B" w:rsidR="00496E54" w:rsidRPr="00496E54" w:rsidRDefault="00496E54" w:rsidP="00496E54">
            <w:pPr>
              <w:rPr>
                <w:rFonts w:cs="Liberation Sans"/>
                <w:szCs w:val="20"/>
              </w:rPr>
            </w:pPr>
            <w:r w:rsidRPr="00E73844">
              <w:rPr>
                <w:rFonts w:cs="Liberation Sans"/>
                <w:szCs w:val="20"/>
              </w:rPr>
              <w:t>1</w:t>
            </w:r>
          </w:p>
        </w:tc>
      </w:tr>
      <w:tr w:rsidR="00496E54" w14:paraId="4C309BA1" w14:textId="77777777" w:rsidTr="00496E54">
        <w:trPr>
          <w:cantSplit/>
          <w:trHeight w:val="390"/>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E2E0801" w14:textId="77777777" w:rsidR="00496E54" w:rsidRPr="00E73844" w:rsidRDefault="00496E54" w:rsidP="00496E54">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6F5D83F" w14:textId="77777777" w:rsidR="00496E54" w:rsidRPr="00E73844" w:rsidRDefault="00496E54" w:rsidP="00496E54">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075A01B" w14:textId="71738405" w:rsidR="00496E54" w:rsidRPr="00E73844" w:rsidRDefault="00496E54" w:rsidP="00496E54">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B8C26FD" w14:textId="4049141F" w:rsidR="00496E54" w:rsidRPr="00E73844" w:rsidRDefault="00496E54" w:rsidP="00496E54">
            <w:pPr>
              <w:rPr>
                <w:rFonts w:cs="Liberation Sans"/>
                <w:szCs w:val="20"/>
              </w:rPr>
            </w:pPr>
            <w:r w:rsidRPr="00E73844">
              <w:rPr>
                <w:rFonts w:cs="Liberation Sans"/>
                <w:szCs w:val="20"/>
              </w:rPr>
              <w:t>overwater, underwater</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7AC0A96C" w14:textId="77777777" w:rsidR="00496E54" w:rsidRPr="00E73844" w:rsidRDefault="00496E54" w:rsidP="00496E54">
            <w:pPr>
              <w:rPr>
                <w:rFonts w:cs="Liberation Sans"/>
                <w:szCs w:val="20"/>
              </w:rPr>
            </w:pPr>
          </w:p>
        </w:tc>
      </w:tr>
      <w:tr w:rsidR="00496E54" w14:paraId="0C3FC234"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53DE8B6" w14:textId="24B27319" w:rsidR="00496E54" w:rsidRPr="00496E54" w:rsidRDefault="00496E54" w:rsidP="00496E54">
            <w:pPr>
              <w:rPr>
                <w:rFonts w:cs="Liberation Sans"/>
                <w:szCs w:val="20"/>
              </w:rPr>
            </w:pPr>
            <w:r w:rsidRPr="00E73844">
              <w:rPr>
                <w:rFonts w:cs="Liberation Sans"/>
                <w:szCs w:val="20"/>
              </w:rPr>
              <w:t>OET-170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3158448" w14:textId="3F441B04" w:rsidR="00496E54" w:rsidRPr="00496E54" w:rsidRDefault="00496E54" w:rsidP="00496E54">
            <w:pPr>
              <w:rPr>
                <w:rFonts w:cs="Liberation Sans"/>
                <w:szCs w:val="20"/>
              </w:rPr>
            </w:pPr>
            <w:r w:rsidRPr="00E73844">
              <w:rPr>
                <w:rFonts w:cs="Liberation Sans"/>
                <w:szCs w:val="20"/>
              </w:rPr>
              <w:t xml:space="preserve">safety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B8082CB" w14:textId="05D71B8B" w:rsidR="00496E54" w:rsidRPr="00496E54" w:rsidRDefault="00496E54" w:rsidP="00496E54">
            <w:pPr>
              <w:rPr>
                <w:rFonts w:cs="Liberation Sans"/>
                <w:szCs w:val="20"/>
              </w:rPr>
            </w:pPr>
            <w:r w:rsidRPr="00E73844">
              <w:rPr>
                <w:rFonts w:cs="Liberation Sans"/>
                <w:szCs w:val="20"/>
              </w:rPr>
              <w:t>Safety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C2667E8" w14:textId="7CDE01DD" w:rsidR="00496E54" w:rsidRPr="00496E54" w:rsidRDefault="00496E54" w:rsidP="00496E54">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786D1807" w14:textId="0285C5FD" w:rsidR="00496E54" w:rsidRPr="00496E54" w:rsidRDefault="00496E54" w:rsidP="00496E54">
            <w:pPr>
              <w:rPr>
                <w:rFonts w:cs="Liberation Sans"/>
                <w:szCs w:val="20"/>
              </w:rPr>
            </w:pPr>
            <w:r w:rsidRPr="00E73844">
              <w:rPr>
                <w:rFonts w:cs="Liberation Sans"/>
                <w:szCs w:val="20"/>
              </w:rPr>
              <w:t>1</w:t>
            </w:r>
          </w:p>
        </w:tc>
      </w:tr>
      <w:tr w:rsidR="00BA28BC" w14:paraId="08C83805" w14:textId="77777777" w:rsidTr="00BA28BC">
        <w:trPr>
          <w:cantSplit/>
          <w:trHeight w:val="389"/>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0509E989" w14:textId="13F94137" w:rsidR="00BA28BC" w:rsidRPr="00BA28BC" w:rsidRDefault="00BA28BC" w:rsidP="00BA28BC">
            <w:pPr>
              <w:rPr>
                <w:rFonts w:cs="Liberation Sans"/>
                <w:szCs w:val="20"/>
              </w:rPr>
            </w:pPr>
            <w:r w:rsidRPr="00E73844">
              <w:rPr>
                <w:rFonts w:cs="Liberation Sans"/>
                <w:szCs w:val="20"/>
              </w:rPr>
              <w:t>OET-171</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850D96D" w14:textId="41396447" w:rsidR="00BA28BC" w:rsidRPr="00BA28BC" w:rsidRDefault="00BA28BC" w:rsidP="00BA28BC">
            <w:pPr>
              <w:rPr>
                <w:rFonts w:cs="Liberation Sans"/>
                <w:szCs w:val="20"/>
              </w:rPr>
            </w:pPr>
            <w:r w:rsidRPr="00294B58">
              <w:rPr>
                <w:rFonts w:cs="Liberation Sans"/>
                <w:i/>
                <w:szCs w:val="20"/>
              </w:rPr>
              <w:t>sandstorm</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0B20E55" w14:textId="45D84A83" w:rsidR="00BA28BC" w:rsidRPr="00BA28BC" w:rsidRDefault="00BA28BC" w:rsidP="00BA28BC">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9DC7D4A" w14:textId="2811F94F" w:rsidR="00BA28BC" w:rsidRPr="00BA28BC" w:rsidRDefault="00BA28BC" w:rsidP="00BA28BC">
            <w:pPr>
              <w:rPr>
                <w:rFonts w:cs="Liberation Sans"/>
                <w:szCs w:val="20"/>
              </w:rPr>
            </w:pPr>
            <w:r>
              <w:rPr>
                <w:rFonts w:cs="Liberation Sans"/>
                <w:szCs w:val="20"/>
              </w:rPr>
              <w:t>wind, visibility, lightning</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2ABF5262" w14:textId="71E71CED" w:rsidR="00BA28BC" w:rsidRPr="00BA28BC" w:rsidRDefault="00BA28BC" w:rsidP="00BA28BC">
            <w:pPr>
              <w:rPr>
                <w:rFonts w:cs="Liberation Sans"/>
                <w:szCs w:val="20"/>
              </w:rPr>
            </w:pPr>
            <w:r w:rsidRPr="00E73844">
              <w:rPr>
                <w:rFonts w:cs="Liberation Sans"/>
                <w:szCs w:val="20"/>
              </w:rPr>
              <w:t>1</w:t>
            </w:r>
          </w:p>
        </w:tc>
      </w:tr>
      <w:tr w:rsidR="00BA28BC" w14:paraId="48285530" w14:textId="77777777" w:rsidTr="00BA28BC">
        <w:trPr>
          <w:cantSplit/>
          <w:trHeight w:val="395"/>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58F709B5" w14:textId="77777777" w:rsidR="00BA28BC" w:rsidRPr="00E73844" w:rsidRDefault="00BA28BC" w:rsidP="00BA28B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83C3BB6" w14:textId="77777777" w:rsidR="00BA28BC" w:rsidRPr="00E73844" w:rsidRDefault="00BA28BC" w:rsidP="00BA28B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9CB73E8" w14:textId="7B2EB8BB" w:rsidR="00BA28BC" w:rsidRPr="00E73844" w:rsidRDefault="00BA28BC" w:rsidP="00BA28B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D2A6D5C" w14:textId="19BC0620" w:rsidR="00BA28BC" w:rsidRPr="00E73844" w:rsidRDefault="00BA28BC" w:rsidP="00BA28BC">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FB259B6" w14:textId="77777777" w:rsidR="00BA28BC" w:rsidRPr="00E73844" w:rsidRDefault="00BA28BC" w:rsidP="00BA28BC">
            <w:pPr>
              <w:rPr>
                <w:rFonts w:cs="Liberation Sans"/>
                <w:szCs w:val="20"/>
              </w:rPr>
            </w:pPr>
          </w:p>
        </w:tc>
      </w:tr>
      <w:tr w:rsidR="00BA28BC" w14:paraId="15C61989" w14:textId="77777777" w:rsidTr="00BA28BC">
        <w:trPr>
          <w:cantSplit/>
          <w:trHeight w:val="259"/>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419D70F" w14:textId="4CD955C9" w:rsidR="00BA28BC" w:rsidRPr="00BA28BC" w:rsidRDefault="00BA28BC" w:rsidP="00BA28BC">
            <w:pPr>
              <w:rPr>
                <w:rFonts w:cs="Liberation Sans"/>
                <w:szCs w:val="20"/>
              </w:rPr>
            </w:pPr>
            <w:r w:rsidRPr="00E73844">
              <w:rPr>
                <w:rFonts w:cs="Liberation Sans"/>
                <w:szCs w:val="20"/>
              </w:rPr>
              <w:t>OET-172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6E5C199C" w14:textId="25BE6C58" w:rsidR="00BA28BC" w:rsidRPr="00BA28BC" w:rsidRDefault="00BA28BC" w:rsidP="00BA28BC">
            <w:pPr>
              <w:rPr>
                <w:rFonts w:cs="Liberation Sans"/>
                <w:szCs w:val="20"/>
              </w:rPr>
            </w:pPr>
            <w:r w:rsidRPr="00E73844">
              <w:rPr>
                <w:rFonts w:cs="Liberation Sans"/>
                <w:szCs w:val="20"/>
              </w:rPr>
              <w:t xml:space="preserve">satellite </w:t>
            </w:r>
            <w:r w:rsidRPr="00294B58">
              <w:rPr>
                <w:rFonts w:cs="Liberation Sans"/>
                <w:i/>
                <w:szCs w:val="20"/>
              </w:rPr>
              <w:t>debris</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E4F7A98" w14:textId="4EE81BD9" w:rsidR="00BA28BC" w:rsidRPr="00BA28BC" w:rsidRDefault="00BA28BC" w:rsidP="00BA28BC">
            <w:pPr>
              <w:rPr>
                <w:rFonts w:cs="Liberation Sans"/>
                <w:szCs w:val="20"/>
              </w:rPr>
            </w:pPr>
            <w:r>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A1EFC0D" w14:textId="49555339" w:rsidR="00BA28BC" w:rsidRPr="00BA28BC" w:rsidRDefault="00BA28BC" w:rsidP="00BA28BC">
            <w:pPr>
              <w:rPr>
                <w:rFonts w:cs="Liberation Sans"/>
                <w:szCs w:val="20"/>
              </w:rPr>
            </w:pPr>
            <w:r>
              <w:rPr>
                <w:rFonts w:cs="Liberation Sans"/>
                <w:szCs w:val="20"/>
              </w:rPr>
              <w:t>space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01B8489B" w14:textId="06958F0F" w:rsidR="00BA28BC" w:rsidRPr="00BA28BC" w:rsidRDefault="00BA28BC" w:rsidP="00BA28BC">
            <w:pPr>
              <w:rPr>
                <w:rFonts w:cs="Liberation Sans"/>
                <w:szCs w:val="20"/>
              </w:rPr>
            </w:pPr>
            <w:r w:rsidRPr="00E73844">
              <w:rPr>
                <w:rFonts w:cs="Liberation Sans"/>
                <w:szCs w:val="20"/>
              </w:rPr>
              <w:t>1</w:t>
            </w:r>
          </w:p>
        </w:tc>
      </w:tr>
      <w:tr w:rsidR="00BA28BC" w14:paraId="582125BB" w14:textId="77777777" w:rsidTr="00BA28BC">
        <w:trPr>
          <w:cantSplit/>
          <w:trHeight w:val="407"/>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CAFD5AB" w14:textId="0F554F86" w:rsidR="00BA28BC" w:rsidRPr="00E73844" w:rsidRDefault="00BA28BC" w:rsidP="00BA28B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0A4AFF3" w14:textId="77777777" w:rsidR="00BA28BC" w:rsidRPr="00E73844" w:rsidRDefault="00BA28BC" w:rsidP="00BA28B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8FEEB45" w14:textId="72038D6C" w:rsidR="00BA28BC" w:rsidRPr="00E73844" w:rsidRDefault="00BA28BC" w:rsidP="00BA28BC">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694A8C8" w14:textId="45F32F04" w:rsidR="00BA28BC" w:rsidRPr="00E73844" w:rsidRDefault="00BA28BC" w:rsidP="00BA28BC">
            <w:pPr>
              <w:rPr>
                <w:rFonts w:cs="Liberation Sans"/>
                <w:szCs w:val="20"/>
              </w:rPr>
            </w:pPr>
            <w:r w:rsidRPr="00E73844">
              <w:rPr>
                <w:rFonts w:cs="Liberation Sans"/>
                <w:szCs w:val="20"/>
              </w:rPr>
              <w:t>gravity</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01BDE04" w14:textId="77777777" w:rsidR="00BA28BC" w:rsidRPr="00E73844" w:rsidRDefault="00BA28BC" w:rsidP="00BA28BC">
            <w:pPr>
              <w:rPr>
                <w:rFonts w:cs="Liberation Sans"/>
                <w:szCs w:val="20"/>
              </w:rPr>
            </w:pPr>
          </w:p>
        </w:tc>
      </w:tr>
      <w:tr w:rsidR="00BA28BC" w14:paraId="3ED3E749" w14:textId="77777777" w:rsidTr="00BA28BC">
        <w:trPr>
          <w:cantSplit/>
          <w:trHeight w:val="257"/>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6BCE4B3A" w14:textId="15C5B2E5" w:rsidR="00BA28BC" w:rsidRPr="00BA28BC" w:rsidRDefault="00BA28BC" w:rsidP="00BA28BC">
            <w:pPr>
              <w:rPr>
                <w:rFonts w:cs="Liberation Sans"/>
                <w:szCs w:val="20"/>
              </w:rPr>
            </w:pPr>
            <w:r w:rsidRPr="00E73844">
              <w:rPr>
                <w:rFonts w:cs="Liberation Sans"/>
                <w:szCs w:val="20"/>
              </w:rPr>
              <w:t>OET-173</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428D239" w14:textId="6ABE7A63" w:rsidR="00BA28BC" w:rsidRPr="00BA28BC" w:rsidRDefault="00BA28BC" w:rsidP="00BA28BC">
            <w:pPr>
              <w:rPr>
                <w:rFonts w:cs="Liberation Sans"/>
                <w:szCs w:val="20"/>
              </w:rPr>
            </w:pPr>
            <w:r w:rsidRPr="00E73844">
              <w:rPr>
                <w:rFonts w:cs="Liberation Sans"/>
                <w:szCs w:val="20"/>
              </w:rPr>
              <w:t xml:space="preserve">satellite service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D15D31D" w14:textId="2768443D" w:rsidR="00BA28BC" w:rsidRPr="00BA28BC" w:rsidRDefault="00BA28BC" w:rsidP="00BA28BC">
            <w:pPr>
              <w:rPr>
                <w:rFonts w:cs="Liberation Sans"/>
                <w:szCs w:val="20"/>
              </w:rPr>
            </w:pPr>
            <w:r>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950C36C" w14:textId="7CE7A727" w:rsidR="00BA28BC" w:rsidRPr="00BA28BC" w:rsidRDefault="00BA28BC" w:rsidP="00BA28BC">
            <w:pPr>
              <w:rPr>
                <w:rFonts w:cs="Liberation Sans"/>
                <w:szCs w:val="20"/>
              </w:rPr>
            </w:pPr>
            <w:r>
              <w:rPr>
                <w:rFonts w:cs="Liberation Sans"/>
                <w:szCs w:val="20"/>
              </w:rPr>
              <w:t>space</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A65CF70" w14:textId="2CF675E9" w:rsidR="00BA28BC" w:rsidRPr="00BA28BC" w:rsidRDefault="00BA28BC" w:rsidP="00BA28BC">
            <w:pPr>
              <w:rPr>
                <w:rFonts w:cs="Liberation Sans"/>
                <w:szCs w:val="20"/>
              </w:rPr>
            </w:pPr>
            <w:r w:rsidRPr="00E73844">
              <w:rPr>
                <w:rFonts w:cs="Liberation Sans"/>
                <w:szCs w:val="20"/>
              </w:rPr>
              <w:t>1</w:t>
            </w:r>
          </w:p>
        </w:tc>
      </w:tr>
      <w:tr w:rsidR="00BA28BC" w14:paraId="7BF0CB73" w14:textId="77777777" w:rsidTr="00BA28BC">
        <w:trPr>
          <w:cantSplit/>
          <w:trHeight w:val="263"/>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21D3BAF" w14:textId="2FDC3742" w:rsidR="00BA28BC" w:rsidRPr="00E73844" w:rsidRDefault="00BA28BC" w:rsidP="00BA28BC">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68790E1" w14:textId="77777777" w:rsidR="00BA28BC" w:rsidRPr="00E73844" w:rsidRDefault="00BA28BC" w:rsidP="00BA28BC">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9CDB538" w14:textId="2646B4B0" w:rsidR="00BA28BC" w:rsidRPr="00E73844" w:rsidRDefault="00BA28BC" w:rsidP="00BA28B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3AE0900" w14:textId="32AC0967" w:rsidR="00BA28BC" w:rsidRPr="00E73844" w:rsidRDefault="00BA28BC" w:rsidP="00BA28BC">
            <w:pPr>
              <w:rPr>
                <w:rFonts w:cs="Liberation Sans"/>
                <w:szCs w:val="20"/>
              </w:rPr>
            </w:pPr>
            <w:r w:rsidRPr="00E73844">
              <w:rPr>
                <w:rFonts w:cs="Liberation Sans"/>
                <w:szCs w:val="20"/>
              </w:rPr>
              <w:t>communication</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69C0ECF" w14:textId="77777777" w:rsidR="00BA28BC" w:rsidRPr="00E73844" w:rsidRDefault="00BA28BC" w:rsidP="00BA28BC">
            <w:pPr>
              <w:rPr>
                <w:rFonts w:cs="Liberation Sans"/>
                <w:szCs w:val="20"/>
              </w:rPr>
            </w:pPr>
          </w:p>
        </w:tc>
      </w:tr>
      <w:tr w:rsidR="00BA28BC" w14:paraId="61597709"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25CAF10" w14:textId="1A7DF0E2" w:rsidR="00BA28BC" w:rsidRPr="00BA28BC" w:rsidRDefault="00BA28BC" w:rsidP="00BA28BC">
            <w:pPr>
              <w:rPr>
                <w:rFonts w:cs="Liberation Sans"/>
                <w:szCs w:val="20"/>
              </w:rPr>
            </w:pPr>
            <w:r w:rsidRPr="00E73844">
              <w:rPr>
                <w:rFonts w:cs="Liberation Sans"/>
                <w:szCs w:val="20"/>
              </w:rPr>
              <w:t>OET-174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18B4E6F6" w14:textId="3E56FD66" w:rsidR="00BA28BC" w:rsidRPr="00BA28BC" w:rsidRDefault="00BA28BC" w:rsidP="00BA28BC">
            <w:pPr>
              <w:rPr>
                <w:rFonts w:cs="Liberation Sans"/>
                <w:szCs w:val="20"/>
              </w:rPr>
            </w:pPr>
            <w:r w:rsidRPr="00E73844">
              <w:rPr>
                <w:rFonts w:cs="Liberation Sans"/>
                <w:szCs w:val="20"/>
              </w:rPr>
              <w:t xml:space="preserve">school bus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F0D1F4A" w14:textId="10BF93E6" w:rsidR="00BA28BC" w:rsidRPr="00BA28BC" w:rsidRDefault="00BA28BC" w:rsidP="00BA28BC">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576555D" w14:textId="40BD34F9" w:rsidR="00BA28BC" w:rsidRPr="00BA28BC" w:rsidRDefault="00BA28BC" w:rsidP="00BA28BC">
            <w:pPr>
              <w:rPr>
                <w:rFonts w:cs="Liberation Sans"/>
                <w:szCs w:val="20"/>
              </w:rPr>
            </w:pPr>
            <w:r w:rsidRPr="00E73844">
              <w:rPr>
                <w:rFonts w:cs="Liberation Sans"/>
                <w:szCs w:val="20"/>
              </w:rPr>
              <w:t>ground</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07B5B7D1" w14:textId="3CE15DE8" w:rsidR="00BA28BC" w:rsidRPr="00BA28BC" w:rsidRDefault="00BA28BC" w:rsidP="00BA28BC">
            <w:pPr>
              <w:rPr>
                <w:rFonts w:cs="Liberation Sans"/>
                <w:szCs w:val="20"/>
              </w:rPr>
            </w:pPr>
            <w:r w:rsidRPr="00E73844">
              <w:rPr>
                <w:rFonts w:cs="Liberation Sans"/>
                <w:szCs w:val="20"/>
              </w:rPr>
              <w:t>1</w:t>
            </w:r>
          </w:p>
        </w:tc>
      </w:tr>
      <w:tr w:rsidR="00BA28BC" w14:paraId="16456F00"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40387141" w14:textId="1B4DC5E4" w:rsidR="00BA28BC" w:rsidRPr="00BA28BC" w:rsidRDefault="00BA28BC" w:rsidP="00BA28BC">
            <w:pPr>
              <w:rPr>
                <w:rFonts w:cs="Liberation Sans"/>
                <w:szCs w:val="20"/>
              </w:rPr>
            </w:pPr>
            <w:r w:rsidRPr="00E73844">
              <w:rPr>
                <w:rFonts w:cs="Liberation Sans"/>
                <w:szCs w:val="20"/>
              </w:rPr>
              <w:t>OET-175</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505DB469" w14:textId="44B95ED6" w:rsidR="00BA28BC" w:rsidRPr="00BA28BC" w:rsidRDefault="00BA28BC" w:rsidP="00BA28BC">
            <w:pPr>
              <w:rPr>
                <w:rFonts w:cs="Liberation Sans"/>
                <w:szCs w:val="20"/>
              </w:rPr>
            </w:pPr>
            <w:r w:rsidRPr="00E73844">
              <w:rPr>
                <w:rFonts w:cs="Liberation Sans"/>
                <w:szCs w:val="20"/>
              </w:rPr>
              <w:t xml:space="preserve">school </w:t>
            </w:r>
            <w:r w:rsidRPr="00294B58">
              <w:rPr>
                <w:rFonts w:cs="Liberation Sans"/>
                <w:i/>
                <w:szCs w:val="20"/>
              </w:rPr>
              <w:t>closing</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5DF0C44" w14:textId="182788B7" w:rsidR="00BA28BC" w:rsidRPr="00BA28BC" w:rsidRDefault="00BA28BC" w:rsidP="00BA28B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8E66AAA" w14:textId="0F516B54" w:rsidR="00BA28BC" w:rsidRPr="00BA28BC" w:rsidRDefault="00BA28BC" w:rsidP="00BA28BC">
            <w:pPr>
              <w:rPr>
                <w:rFonts w:cs="Liberation Sans"/>
                <w:szCs w:val="20"/>
              </w:rPr>
            </w:pPr>
            <w:r w:rsidRPr="00E73844">
              <w:rPr>
                <w:rFonts w:cs="Liberation Sans"/>
                <w:szCs w:val="20"/>
              </w:rPr>
              <w:t>other</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4A96CD0E" w14:textId="2EDC0AA6" w:rsidR="00BA28BC" w:rsidRPr="00BA28BC" w:rsidRDefault="00BA28BC" w:rsidP="00BA28BC">
            <w:pPr>
              <w:rPr>
                <w:rFonts w:cs="Liberation Sans"/>
                <w:szCs w:val="20"/>
              </w:rPr>
            </w:pPr>
            <w:r w:rsidRPr="00E73844">
              <w:rPr>
                <w:rFonts w:cs="Liberation Sans"/>
                <w:szCs w:val="20"/>
              </w:rPr>
              <w:t>1</w:t>
            </w:r>
          </w:p>
        </w:tc>
      </w:tr>
      <w:tr w:rsidR="008C180D" w14:paraId="4CD431FE" w14:textId="77777777" w:rsidTr="008C180D">
        <w:trPr>
          <w:cantSplit/>
          <w:trHeight w:val="281"/>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0C00F79" w14:textId="4B9EAB75" w:rsidR="008C180D" w:rsidRPr="008C180D" w:rsidRDefault="008C180D" w:rsidP="008C180D">
            <w:pPr>
              <w:rPr>
                <w:rFonts w:cs="Liberation Sans"/>
                <w:szCs w:val="20"/>
              </w:rPr>
            </w:pPr>
            <w:r w:rsidRPr="00E73844">
              <w:rPr>
                <w:rFonts w:cs="Liberation Sans"/>
                <w:szCs w:val="20"/>
              </w:rPr>
              <w:t>OET-176</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631E3879" w14:textId="65941530" w:rsidR="008C180D" w:rsidRPr="008C180D" w:rsidRDefault="008C180D" w:rsidP="008C180D">
            <w:pPr>
              <w:rPr>
                <w:rFonts w:cs="Liberation Sans"/>
                <w:szCs w:val="20"/>
              </w:rPr>
            </w:pPr>
            <w:r w:rsidRPr="00E73844">
              <w:rPr>
                <w:rFonts w:cs="Liberation Sans"/>
                <w:szCs w:val="20"/>
              </w:rPr>
              <w:t xml:space="preserve">school </w:t>
            </w:r>
            <w:r w:rsidRPr="00294B58">
              <w:rPr>
                <w:rFonts w:cs="Liberation Sans"/>
                <w:i/>
                <w:szCs w:val="20"/>
              </w:rPr>
              <w:t>lockdown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969578C" w14:textId="0F619FB4" w:rsidR="008C180D" w:rsidRPr="008C180D" w:rsidRDefault="008C180D" w:rsidP="008C180D">
            <w:pPr>
              <w:rPr>
                <w:rFonts w:cs="Liberation Sans"/>
                <w:szCs w:val="20"/>
              </w:rPr>
            </w:pPr>
            <w:r>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9504FC7" w14:textId="3BF1002D" w:rsidR="008C180D" w:rsidRPr="008C180D" w:rsidRDefault="008C180D" w:rsidP="008C180D">
            <w:pPr>
              <w:rPr>
                <w:rFonts w:cs="Liberation Sans"/>
                <w:szCs w:val="20"/>
              </w:rPr>
            </w:pPr>
            <w:r>
              <w:rPr>
                <w:rFonts w:cs="Liberation Sans"/>
                <w:szCs w:val="20"/>
              </w:rPr>
              <w:t>other</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19116ECB" w14:textId="6715AEB9" w:rsidR="008C180D" w:rsidRPr="008C180D" w:rsidRDefault="008C180D" w:rsidP="008C180D">
            <w:pPr>
              <w:rPr>
                <w:rFonts w:cs="Liberation Sans"/>
                <w:szCs w:val="20"/>
              </w:rPr>
            </w:pPr>
            <w:r w:rsidRPr="00E73844">
              <w:rPr>
                <w:rFonts w:cs="Liberation Sans"/>
                <w:szCs w:val="20"/>
              </w:rPr>
              <w:t>1</w:t>
            </w:r>
          </w:p>
        </w:tc>
      </w:tr>
      <w:tr w:rsidR="008C180D" w14:paraId="03674CA3" w14:textId="77777777" w:rsidTr="00334D00">
        <w:trPr>
          <w:cantSplit/>
          <w:trHeight w:val="375"/>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503404E" w14:textId="405F2BD0" w:rsidR="008C180D" w:rsidRPr="00E73844" w:rsidRDefault="008C180D" w:rsidP="008C180D">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8C6D9D6" w14:textId="77777777" w:rsidR="008C180D" w:rsidRPr="00E73844" w:rsidRDefault="008C180D" w:rsidP="008C180D">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F9FB6FE" w14:textId="2C0676D9" w:rsidR="008C180D" w:rsidRPr="00E73844" w:rsidRDefault="008C180D" w:rsidP="008C180D">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D3BF65A" w14:textId="2BCA7722" w:rsidR="008C180D" w:rsidRPr="00E73844" w:rsidRDefault="008C180D" w:rsidP="008C180D">
            <w:pPr>
              <w:rPr>
                <w:rFonts w:cs="Liberation Sans"/>
                <w:szCs w:val="20"/>
              </w:rPr>
            </w:pPr>
            <w:r w:rsidRPr="00E73844">
              <w:rPr>
                <w:rFonts w:cs="Liberation Sans"/>
                <w:szCs w:val="20"/>
              </w:rPr>
              <w:t>law enforcement</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066D0DD" w14:textId="77777777" w:rsidR="008C180D" w:rsidRPr="00E73844" w:rsidRDefault="008C180D" w:rsidP="008C180D">
            <w:pPr>
              <w:rPr>
                <w:rFonts w:cs="Liberation Sans"/>
                <w:szCs w:val="20"/>
              </w:rPr>
            </w:pPr>
          </w:p>
        </w:tc>
      </w:tr>
      <w:tr w:rsidR="008C180D" w14:paraId="0F84A620"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38ECBB9" w14:textId="448C46D7" w:rsidR="008C180D" w:rsidRPr="008C180D" w:rsidRDefault="008C180D" w:rsidP="008C180D">
            <w:pPr>
              <w:rPr>
                <w:rFonts w:cs="Liberation Sans"/>
                <w:szCs w:val="20"/>
              </w:rPr>
            </w:pPr>
            <w:r w:rsidRPr="00E73844">
              <w:rPr>
                <w:rFonts w:cs="Liberation Sans"/>
                <w:szCs w:val="20"/>
              </w:rPr>
              <w:t>OET-177</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182A21A5" w14:textId="446ED50A" w:rsidR="008C180D" w:rsidRPr="008C180D" w:rsidRDefault="008C180D" w:rsidP="008C180D">
            <w:pPr>
              <w:rPr>
                <w:rFonts w:cs="Liberation Sans"/>
                <w:szCs w:val="20"/>
              </w:rPr>
            </w:pPr>
            <w:r w:rsidRPr="00294B58">
              <w:rPr>
                <w:rFonts w:cs="Liberation Sans"/>
                <w:i/>
                <w:szCs w:val="20"/>
              </w:rPr>
              <w:t>search</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3597B94" w14:textId="07A3DEB9" w:rsidR="008C180D" w:rsidRPr="008C180D" w:rsidRDefault="008C180D" w:rsidP="008C180D">
            <w:pPr>
              <w:rPr>
                <w:rFonts w:cs="Liberation Sans"/>
                <w:szCs w:val="20"/>
              </w:rPr>
            </w:pPr>
            <w:r w:rsidRPr="00E73844">
              <w:rPr>
                <w:rFonts w:cs="Liberation Sans"/>
                <w:szCs w:val="20"/>
              </w:rPr>
              <w:t>Rescue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AE69EEE" w14:textId="1470A0A1" w:rsidR="008C180D" w:rsidRPr="008C180D" w:rsidRDefault="008C180D" w:rsidP="008C180D">
            <w:pPr>
              <w:rPr>
                <w:rFonts w:cs="Liberation Sans"/>
                <w:szCs w:val="20"/>
              </w:rPr>
            </w:pPr>
            <w:r w:rsidRPr="00E73844">
              <w:rPr>
                <w:rFonts w:cs="Liberation Sans"/>
                <w:szCs w:val="20"/>
              </w:rPr>
              <w:t>search</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3C6BD2D9" w14:textId="03FBBF2E" w:rsidR="008C180D" w:rsidRPr="008C180D" w:rsidRDefault="008C180D" w:rsidP="008C180D">
            <w:pPr>
              <w:rPr>
                <w:rFonts w:cs="Liberation Sans"/>
                <w:szCs w:val="20"/>
              </w:rPr>
            </w:pPr>
            <w:r w:rsidRPr="00E73844">
              <w:rPr>
                <w:rFonts w:cs="Liberation Sans"/>
                <w:szCs w:val="20"/>
              </w:rPr>
              <w:t>1</w:t>
            </w:r>
          </w:p>
        </w:tc>
      </w:tr>
      <w:tr w:rsidR="008C180D" w14:paraId="54BFCBBC"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EE5E48D" w14:textId="55C4C540" w:rsidR="008C180D" w:rsidRPr="008C180D" w:rsidRDefault="008C180D" w:rsidP="008C180D">
            <w:pPr>
              <w:rPr>
                <w:rFonts w:cs="Liberation Sans"/>
                <w:szCs w:val="20"/>
              </w:rPr>
            </w:pPr>
            <w:r w:rsidRPr="00E73844">
              <w:rPr>
                <w:rFonts w:cs="Liberation Sans"/>
                <w:szCs w:val="20"/>
              </w:rPr>
              <w:t>OET-178</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047DE7A4" w14:textId="5E4C0545" w:rsidR="008C180D" w:rsidRPr="008C180D" w:rsidRDefault="008C180D" w:rsidP="008C180D">
            <w:pPr>
              <w:rPr>
                <w:rFonts w:cs="Liberation Sans"/>
                <w:szCs w:val="20"/>
              </w:rPr>
            </w:pPr>
            <w:r w:rsidRPr="00E73844">
              <w:rPr>
                <w:rFonts w:cs="Liberation Sans"/>
                <w:szCs w:val="20"/>
              </w:rPr>
              <w:t xml:space="preserve">security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D2C4023" w14:textId="48287270" w:rsidR="008C180D" w:rsidRPr="008C180D" w:rsidRDefault="008C180D" w:rsidP="008C180D">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5A57C72" w14:textId="6A52C5F1" w:rsidR="008C180D" w:rsidRPr="008C180D" w:rsidRDefault="008C180D" w:rsidP="008C180D">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48A3F376" w14:textId="53842469" w:rsidR="008C180D" w:rsidRPr="008C180D" w:rsidRDefault="008C180D" w:rsidP="008C180D">
            <w:pPr>
              <w:rPr>
                <w:rFonts w:cs="Liberation Sans"/>
                <w:szCs w:val="20"/>
              </w:rPr>
            </w:pPr>
            <w:r w:rsidRPr="00E73844">
              <w:rPr>
                <w:rFonts w:cs="Liberation Sans"/>
                <w:szCs w:val="20"/>
              </w:rPr>
              <w:t>1</w:t>
            </w:r>
          </w:p>
        </w:tc>
      </w:tr>
      <w:tr w:rsidR="008C180D" w14:paraId="750E98BB" w14:textId="77777777" w:rsidTr="008C180D">
        <w:trPr>
          <w:cantSplit/>
          <w:trHeight w:val="307"/>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5CF7CB47" w14:textId="6007CE29" w:rsidR="008C180D" w:rsidRPr="008C180D" w:rsidRDefault="008C180D" w:rsidP="008C180D">
            <w:pPr>
              <w:rPr>
                <w:rFonts w:cs="Liberation Sans"/>
                <w:szCs w:val="20"/>
              </w:rPr>
            </w:pPr>
            <w:r w:rsidRPr="00E73844">
              <w:rPr>
                <w:rFonts w:cs="Liberation Sans"/>
                <w:szCs w:val="20"/>
              </w:rPr>
              <w:t>OET-179</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293E56C9" w14:textId="7F115553" w:rsidR="008C180D" w:rsidRPr="008C180D" w:rsidRDefault="008C180D" w:rsidP="008C180D">
            <w:pPr>
              <w:rPr>
                <w:rFonts w:cs="Liberation Sans"/>
                <w:szCs w:val="20"/>
              </w:rPr>
            </w:pPr>
            <w:r w:rsidRPr="00E73844">
              <w:rPr>
                <w:rFonts w:cs="Liberation Sans"/>
                <w:szCs w:val="20"/>
              </w:rPr>
              <w:t xml:space="preserve">sewer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7941763" w14:textId="07387E0D" w:rsidR="008C180D" w:rsidRPr="008C180D" w:rsidRDefault="008C180D" w:rsidP="008C180D">
            <w:pPr>
              <w:rPr>
                <w:rFonts w:cs="Liberation Sans"/>
                <w:szCs w:val="20"/>
              </w:rPr>
            </w:pPr>
            <w:r>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7521DE9" w14:textId="1A368E4C" w:rsidR="008C180D" w:rsidRPr="008C180D" w:rsidRDefault="008C180D" w:rsidP="008C180D">
            <w:pPr>
              <w:rPr>
                <w:rFonts w:cs="Liberation Sans"/>
                <w:szCs w:val="20"/>
              </w:rPr>
            </w:pPr>
            <w:r>
              <w:rPr>
                <w:rFonts w:cs="Liberation Sans"/>
                <w:szCs w:val="20"/>
              </w:rPr>
              <w:t>utility</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54525187" w14:textId="15895D78" w:rsidR="008C180D" w:rsidRPr="008C180D" w:rsidRDefault="008C180D" w:rsidP="008C180D">
            <w:pPr>
              <w:rPr>
                <w:rFonts w:cs="Liberation Sans"/>
                <w:szCs w:val="20"/>
              </w:rPr>
            </w:pPr>
            <w:r w:rsidRPr="00E73844">
              <w:rPr>
                <w:rFonts w:cs="Liberation Sans"/>
                <w:szCs w:val="20"/>
              </w:rPr>
              <w:t>1</w:t>
            </w:r>
          </w:p>
        </w:tc>
      </w:tr>
      <w:tr w:rsidR="008C180D" w14:paraId="1223AB8B" w14:textId="77777777" w:rsidTr="008C180D">
        <w:trPr>
          <w:cantSplit/>
          <w:trHeight w:val="313"/>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D92E57D" w14:textId="4FE3C06F" w:rsidR="008C180D" w:rsidRPr="00E73844" w:rsidRDefault="008C180D" w:rsidP="008C180D">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77AE14D" w14:textId="77777777" w:rsidR="008C180D" w:rsidRPr="00E73844" w:rsidRDefault="008C180D" w:rsidP="008C180D">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022083D" w14:textId="65523927" w:rsidR="008C180D" w:rsidRPr="00E73844" w:rsidRDefault="008C180D" w:rsidP="008C180D">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4A2C7A7" w14:textId="73E4DCAB" w:rsidR="008C180D" w:rsidRPr="00E73844" w:rsidRDefault="008C180D" w:rsidP="008C180D">
            <w:pPr>
              <w:rPr>
                <w:rFonts w:cs="Liberation Sans"/>
                <w:szCs w:val="20"/>
              </w:rPr>
            </w:pPr>
            <w:r w:rsidRPr="00E73844">
              <w:rPr>
                <w:rFonts w:cs="Liberation Sans"/>
                <w:szCs w:val="20"/>
              </w:rPr>
              <w:t>physical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3D2340C" w14:textId="77777777" w:rsidR="008C180D" w:rsidRPr="00E73844" w:rsidRDefault="008C180D" w:rsidP="008C180D">
            <w:pPr>
              <w:rPr>
                <w:rFonts w:cs="Liberation Sans"/>
                <w:szCs w:val="20"/>
              </w:rPr>
            </w:pPr>
          </w:p>
        </w:tc>
      </w:tr>
      <w:tr w:rsidR="008C180D" w14:paraId="20891DCC"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C064554" w14:textId="3A5B8912" w:rsidR="008C180D" w:rsidRPr="008C180D" w:rsidRDefault="008C180D" w:rsidP="008C180D">
            <w:pPr>
              <w:rPr>
                <w:rFonts w:cs="Liberation Sans"/>
                <w:szCs w:val="20"/>
              </w:rPr>
            </w:pPr>
            <w:r w:rsidRPr="00E73844">
              <w:rPr>
                <w:rFonts w:cs="Liberation Sans"/>
                <w:szCs w:val="20"/>
              </w:rPr>
              <w:t>OET-180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279E8A0C" w14:textId="5C1101F6" w:rsidR="008C180D" w:rsidRPr="008C180D" w:rsidRDefault="008C180D" w:rsidP="008C180D">
            <w:pPr>
              <w:rPr>
                <w:rFonts w:cs="Liberation Sans"/>
                <w:szCs w:val="20"/>
              </w:rPr>
            </w:pPr>
            <w:r w:rsidRPr="00E73844">
              <w:rPr>
                <w:rFonts w:cs="Liberation Sans"/>
                <w:szCs w:val="20"/>
              </w:rPr>
              <w:t xml:space="preserve">shoreline </w:t>
            </w:r>
            <w:r w:rsidRPr="00294B58">
              <w:rPr>
                <w:rFonts w:cs="Liberation Sans"/>
                <w:i/>
                <w:szCs w:val="20"/>
              </w:rPr>
              <w:t>threat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822C2BB" w14:textId="73AA03D2" w:rsidR="008C180D" w:rsidRPr="008C180D" w:rsidRDefault="008C180D" w:rsidP="008C180D">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89547A4" w14:textId="22668D94" w:rsidR="008C180D" w:rsidRPr="008C180D" w:rsidRDefault="008C180D" w:rsidP="008C180D">
            <w:pPr>
              <w:rPr>
                <w:rFonts w:cs="Liberation Sans"/>
                <w:szCs w:val="20"/>
              </w:rPr>
            </w:pPr>
            <w:r w:rsidRPr="00E73844">
              <w:rPr>
                <w:rFonts w:cs="Liberation Sans"/>
                <w:szCs w:val="20"/>
              </w:rPr>
              <w:t>aquatic, terrestrial</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51EA31E6" w14:textId="134945B8" w:rsidR="008C180D" w:rsidRPr="008C180D" w:rsidRDefault="008C180D" w:rsidP="008C180D">
            <w:pPr>
              <w:rPr>
                <w:rFonts w:cs="Liberation Sans"/>
                <w:szCs w:val="20"/>
              </w:rPr>
            </w:pPr>
            <w:r w:rsidRPr="00E73844">
              <w:rPr>
                <w:rFonts w:cs="Liberation Sans"/>
                <w:szCs w:val="20"/>
              </w:rPr>
              <w:t>1</w:t>
            </w:r>
          </w:p>
        </w:tc>
      </w:tr>
      <w:tr w:rsidR="008C180D" w14:paraId="2FBC0EE0"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4748DB66" w14:textId="2CB03E47" w:rsidR="008C180D" w:rsidRPr="008C180D" w:rsidRDefault="008C180D" w:rsidP="008C180D">
            <w:pPr>
              <w:rPr>
                <w:rFonts w:cs="Liberation Sans"/>
                <w:szCs w:val="20"/>
              </w:rPr>
            </w:pPr>
            <w:r w:rsidRPr="00E73844">
              <w:rPr>
                <w:rFonts w:cs="Liberation Sans"/>
                <w:szCs w:val="20"/>
              </w:rPr>
              <w:t>OET-181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5115AC0C" w14:textId="64D275FD" w:rsidR="008C180D" w:rsidRPr="008C180D" w:rsidRDefault="008C180D" w:rsidP="008C180D">
            <w:pPr>
              <w:rPr>
                <w:rFonts w:cs="Liberation Sans"/>
                <w:szCs w:val="20"/>
              </w:rPr>
            </w:pPr>
            <w:r w:rsidRPr="00294B58">
              <w:rPr>
                <w:rFonts w:cs="Liberation Sans"/>
                <w:i/>
                <w:szCs w:val="20"/>
              </w:rPr>
              <w:t>sinkhole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77639F3" w14:textId="5C3C4203" w:rsidR="008C180D" w:rsidRPr="008C180D" w:rsidRDefault="008C180D" w:rsidP="008C180D">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D9A0735" w14:textId="0EEC6369" w:rsidR="008C180D" w:rsidRPr="008C180D" w:rsidRDefault="008C180D" w:rsidP="008C180D">
            <w:pPr>
              <w:rPr>
                <w:rFonts w:cs="Liberation Sans"/>
                <w:szCs w:val="20"/>
              </w:rPr>
            </w:pPr>
            <w:r w:rsidRPr="00E73844">
              <w:rPr>
                <w:rFonts w:cs="Liberation Sans"/>
                <w:szCs w:val="20"/>
              </w:rPr>
              <w:t>terrestrial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39132D42" w14:textId="48F3D8CB" w:rsidR="008C180D" w:rsidRPr="008C180D" w:rsidRDefault="008C180D" w:rsidP="008C180D">
            <w:pPr>
              <w:rPr>
                <w:rFonts w:cs="Liberation Sans"/>
                <w:szCs w:val="20"/>
              </w:rPr>
            </w:pPr>
            <w:r w:rsidRPr="00E73844">
              <w:rPr>
                <w:rFonts w:cs="Liberation Sans"/>
                <w:szCs w:val="20"/>
              </w:rPr>
              <w:t>1</w:t>
            </w:r>
          </w:p>
        </w:tc>
      </w:tr>
      <w:tr w:rsidR="008C180D" w14:paraId="17BB6228" w14:textId="77777777" w:rsidTr="008C180D">
        <w:trPr>
          <w:cantSplit/>
          <w:trHeight w:val="331"/>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5C936F4E" w14:textId="4DEB839C" w:rsidR="008C180D" w:rsidRPr="008C180D" w:rsidRDefault="008C180D" w:rsidP="008C180D">
            <w:pPr>
              <w:rPr>
                <w:rFonts w:cs="Liberation Sans"/>
                <w:szCs w:val="20"/>
              </w:rPr>
            </w:pPr>
            <w:r w:rsidRPr="00E73844">
              <w:rPr>
                <w:rFonts w:cs="Liberation Sans"/>
                <w:szCs w:val="20"/>
              </w:rPr>
              <w:t>OET-182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1F21EB90" w14:textId="4C8990EE" w:rsidR="008C180D" w:rsidRPr="008C180D" w:rsidRDefault="008C180D" w:rsidP="008C180D">
            <w:pPr>
              <w:rPr>
                <w:rFonts w:cs="Liberation Sans"/>
                <w:szCs w:val="20"/>
              </w:rPr>
            </w:pPr>
            <w:r w:rsidRPr="00294B58">
              <w:rPr>
                <w:rFonts w:cs="Liberation Sans"/>
                <w:i/>
                <w:szCs w:val="20"/>
              </w:rPr>
              <w:t>sleet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356C030" w14:textId="61765625" w:rsidR="008C180D" w:rsidRPr="008C180D" w:rsidRDefault="008C180D" w:rsidP="008C180D">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217D936" w14:textId="4C048FB2" w:rsidR="008C180D" w:rsidRPr="008C180D" w:rsidRDefault="008C180D" w:rsidP="008C180D">
            <w:pPr>
              <w:rPr>
                <w:rFonts w:cs="Liberation Sans"/>
                <w:szCs w:val="20"/>
              </w:rPr>
            </w:pPr>
            <w:r>
              <w:rPr>
                <w:rFonts w:cs="Liberation Sans"/>
                <w:szCs w:val="20"/>
              </w:rPr>
              <w:t>temperature, precipitation</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47F4DC7C" w14:textId="43BC74B0" w:rsidR="008C180D" w:rsidRPr="008C180D" w:rsidRDefault="008C180D" w:rsidP="008C180D">
            <w:pPr>
              <w:rPr>
                <w:rFonts w:cs="Liberation Sans"/>
                <w:szCs w:val="20"/>
              </w:rPr>
            </w:pPr>
            <w:r w:rsidRPr="00E73844">
              <w:rPr>
                <w:rFonts w:cs="Liberation Sans"/>
                <w:szCs w:val="20"/>
              </w:rPr>
              <w:t>1</w:t>
            </w:r>
          </w:p>
        </w:tc>
      </w:tr>
      <w:tr w:rsidR="008C180D" w14:paraId="7B7AB737" w14:textId="77777777" w:rsidTr="00334D00">
        <w:trPr>
          <w:cantSplit/>
          <w:trHeight w:val="990"/>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A52B31D" w14:textId="65DE38FC" w:rsidR="008C180D" w:rsidRPr="00E73844" w:rsidRDefault="008C180D" w:rsidP="008C180D">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1AE0500" w14:textId="77777777" w:rsidR="008C180D" w:rsidRPr="00E73844" w:rsidRDefault="008C180D" w:rsidP="008C180D">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C02A3F2" w14:textId="1F478E6D" w:rsidR="008C180D" w:rsidRPr="00E73844" w:rsidRDefault="008C180D" w:rsidP="008C180D">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C5857AC" w14:textId="64F72975" w:rsidR="008C180D" w:rsidRPr="00E73844" w:rsidRDefault="008C180D" w:rsidP="008C180D">
            <w:pPr>
              <w:rPr>
                <w:rFonts w:cs="Liberation Sans"/>
                <w:szCs w:val="20"/>
              </w:rPr>
            </w:pPr>
            <w:r w:rsidRPr="00E73844">
              <w:rPr>
                <w:rFonts w:cs="Liberation Sans"/>
                <w:szCs w:val="20"/>
              </w:rPr>
              <w:t>ground, air</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4285CBD" w14:textId="77777777" w:rsidR="008C180D" w:rsidRPr="00E73844" w:rsidRDefault="008C180D" w:rsidP="008C180D">
            <w:pPr>
              <w:rPr>
                <w:rFonts w:cs="Liberation Sans"/>
                <w:szCs w:val="20"/>
              </w:rPr>
            </w:pPr>
          </w:p>
        </w:tc>
      </w:tr>
      <w:tr w:rsidR="008C180D" w14:paraId="75C32778" w14:textId="77777777" w:rsidTr="008C180D">
        <w:trPr>
          <w:cantSplit/>
          <w:trHeight w:val="289"/>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5A8DF4CF" w14:textId="77777777" w:rsidR="008C180D" w:rsidRPr="008C180D" w:rsidRDefault="008C180D" w:rsidP="008C180D">
            <w:pPr>
              <w:rPr>
                <w:rFonts w:cs="Liberation Sans"/>
                <w:szCs w:val="20"/>
              </w:rPr>
            </w:pPr>
            <w:r w:rsidRPr="00E73844">
              <w:rPr>
                <w:rFonts w:cs="Liberation Sans"/>
                <w:szCs w:val="20"/>
              </w:rPr>
              <w:t>OET-183</w:t>
            </w:r>
          </w:p>
          <w:p w14:paraId="12F58BBC" w14:textId="77777777" w:rsidR="008C180D" w:rsidRDefault="008C180D" w:rsidP="008C180D">
            <w:pPr>
              <w:rPr>
                <w:rFonts w:cs="Liberation Sans"/>
                <w:szCs w:val="20"/>
              </w:rPr>
            </w:pPr>
          </w:p>
          <w:p w14:paraId="0AB15B98" w14:textId="28DA1D30" w:rsidR="008C180D" w:rsidRPr="008C180D" w:rsidRDefault="008C180D" w:rsidP="008C180D">
            <w:pPr>
              <w:rPr>
                <w:rFonts w:cs="Liberation Sans"/>
                <w:szCs w:val="20"/>
              </w:rPr>
            </w:pPr>
          </w:p>
        </w:tc>
        <w:tc>
          <w:tcPr>
            <w:tcW w:w="2190" w:type="dxa"/>
            <w:vMerge w:val="restart"/>
            <w:tcBorders>
              <w:right w:val="single" w:sz="12" w:space="0" w:color="95B3D7"/>
            </w:tcBorders>
            <w:shd w:val="clear" w:color="auto" w:fill="FFFFFF"/>
            <w:tcMar>
              <w:top w:w="0" w:type="dxa"/>
              <w:left w:w="120" w:type="dxa"/>
              <w:bottom w:w="0" w:type="dxa"/>
              <w:right w:w="120" w:type="dxa"/>
            </w:tcMar>
          </w:tcPr>
          <w:p w14:paraId="51139F7F" w14:textId="27FEC13A" w:rsidR="008C180D" w:rsidRPr="008C180D" w:rsidRDefault="008C180D" w:rsidP="008C180D">
            <w:pPr>
              <w:rPr>
                <w:rFonts w:cs="Liberation Sans"/>
                <w:szCs w:val="20"/>
              </w:rPr>
            </w:pPr>
            <w:r w:rsidRPr="00294B58">
              <w:rPr>
                <w:rFonts w:cs="Liberation Sans"/>
                <w:i/>
                <w:szCs w:val="20"/>
              </w:rPr>
              <w:t>smoke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8DABDB3" w14:textId="554ACABB" w:rsidR="008C180D" w:rsidRPr="008C180D" w:rsidRDefault="008C180D" w:rsidP="008C180D">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7AAC71D0" w14:textId="26CF64B4" w:rsidR="008C180D" w:rsidRPr="008C180D" w:rsidRDefault="008C180D" w:rsidP="008C180D">
            <w:pPr>
              <w:rPr>
                <w:rFonts w:cs="Liberation Sans"/>
                <w:szCs w:val="20"/>
              </w:rPr>
            </w:pPr>
            <w:r>
              <w:rPr>
                <w:rFonts w:cs="Liberation Sans"/>
                <w:szCs w:val="20"/>
              </w:rPr>
              <w:t>visibility</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4972715" w14:textId="7B87B8D7" w:rsidR="008C180D" w:rsidRPr="008C180D" w:rsidRDefault="008C180D" w:rsidP="008C180D">
            <w:pPr>
              <w:rPr>
                <w:rFonts w:cs="Liberation Sans"/>
                <w:szCs w:val="20"/>
              </w:rPr>
            </w:pPr>
            <w:r w:rsidRPr="00E73844">
              <w:rPr>
                <w:rFonts w:cs="Liberation Sans"/>
                <w:szCs w:val="20"/>
              </w:rPr>
              <w:t>1</w:t>
            </w:r>
          </w:p>
        </w:tc>
      </w:tr>
      <w:tr w:rsidR="008C180D" w14:paraId="7ECCD9E0" w14:textId="77777777" w:rsidTr="008C180D">
        <w:trPr>
          <w:cantSplit/>
          <w:trHeight w:val="437"/>
        </w:trPr>
        <w:tc>
          <w:tcPr>
            <w:tcW w:w="1170" w:type="dxa"/>
            <w:vMerge/>
            <w:tcBorders>
              <w:left w:val="single" w:sz="12" w:space="0" w:color="95B3D7"/>
              <w:right w:val="single" w:sz="12" w:space="0" w:color="95B3D7"/>
            </w:tcBorders>
            <w:shd w:val="clear" w:color="auto" w:fill="FFFFFF"/>
            <w:tcMar>
              <w:top w:w="0" w:type="dxa"/>
              <w:left w:w="120" w:type="dxa"/>
              <w:bottom w:w="0" w:type="dxa"/>
              <w:right w:w="120" w:type="dxa"/>
            </w:tcMar>
          </w:tcPr>
          <w:p w14:paraId="1F581E3E" w14:textId="77777777" w:rsidR="008C180D" w:rsidRPr="00E73844" w:rsidRDefault="008C180D" w:rsidP="008C180D">
            <w:pPr>
              <w:rPr>
                <w:rFonts w:cs="Liberation Sans"/>
                <w:szCs w:val="20"/>
              </w:rPr>
            </w:pPr>
          </w:p>
        </w:tc>
        <w:tc>
          <w:tcPr>
            <w:tcW w:w="2190" w:type="dxa"/>
            <w:vMerge/>
            <w:tcBorders>
              <w:right w:val="single" w:sz="12" w:space="0" w:color="95B3D7"/>
            </w:tcBorders>
            <w:shd w:val="clear" w:color="auto" w:fill="FFFFFF"/>
            <w:tcMar>
              <w:top w:w="0" w:type="dxa"/>
              <w:left w:w="120" w:type="dxa"/>
              <w:bottom w:w="0" w:type="dxa"/>
              <w:right w:w="120" w:type="dxa"/>
            </w:tcMar>
          </w:tcPr>
          <w:p w14:paraId="128D0280" w14:textId="77777777" w:rsidR="008C180D" w:rsidRPr="00E73844" w:rsidRDefault="008C180D" w:rsidP="008C180D">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6A59109" w14:textId="1909141E" w:rsidR="008C180D" w:rsidRPr="00E73844" w:rsidRDefault="008C180D" w:rsidP="008C180D">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8B9EA5F" w14:textId="2DA86CCF" w:rsidR="008C180D" w:rsidRPr="00E73844" w:rsidRDefault="008C180D" w:rsidP="008C180D">
            <w:pPr>
              <w:rPr>
                <w:rFonts w:cs="Liberation Sans"/>
                <w:szCs w:val="20"/>
              </w:rPr>
            </w:pPr>
            <w:r w:rsidRPr="00E73844">
              <w:rPr>
                <w:rFonts w:cs="Liberation Sans"/>
                <w:szCs w:val="20"/>
              </w:rPr>
              <w:t>airborne</w:t>
            </w:r>
          </w:p>
        </w:tc>
        <w:tc>
          <w:tcPr>
            <w:tcW w:w="1065" w:type="dxa"/>
            <w:vMerge/>
            <w:tcBorders>
              <w:right w:val="single" w:sz="12" w:space="0" w:color="95B3D7"/>
            </w:tcBorders>
            <w:shd w:val="clear" w:color="auto" w:fill="FFFFFF"/>
            <w:tcMar>
              <w:top w:w="0" w:type="dxa"/>
              <w:left w:w="120" w:type="dxa"/>
              <w:bottom w:w="0" w:type="dxa"/>
              <w:right w:w="120" w:type="dxa"/>
            </w:tcMar>
          </w:tcPr>
          <w:p w14:paraId="6F613220" w14:textId="77777777" w:rsidR="008C180D" w:rsidRPr="00E73844" w:rsidRDefault="008C180D" w:rsidP="008C180D">
            <w:pPr>
              <w:rPr>
                <w:rFonts w:cs="Liberation Sans"/>
                <w:szCs w:val="20"/>
              </w:rPr>
            </w:pPr>
          </w:p>
        </w:tc>
      </w:tr>
      <w:tr w:rsidR="008C180D" w14:paraId="7E9AA625" w14:textId="77777777" w:rsidTr="008C180D">
        <w:trPr>
          <w:cantSplit/>
          <w:trHeight w:val="400"/>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958D7F7" w14:textId="4B4E4D65" w:rsidR="008C180D" w:rsidRPr="00E73844" w:rsidRDefault="008C180D" w:rsidP="008C180D">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5061F0B4" w14:textId="77777777" w:rsidR="008C180D" w:rsidRPr="00E73844" w:rsidRDefault="008C180D" w:rsidP="008C180D">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585BF84A" w14:textId="20B3F9C2" w:rsidR="008C180D" w:rsidRPr="00E73844" w:rsidRDefault="008C180D" w:rsidP="008C180D">
            <w:pPr>
              <w:rPr>
                <w:rFonts w:cs="Liberation Sans"/>
                <w:szCs w:val="20"/>
              </w:rPr>
            </w:pPr>
            <w:r w:rsidRPr="00E73844">
              <w:rPr>
                <w:rFonts w:cs="Liberation Sans"/>
                <w:szCs w:val="20"/>
              </w:rPr>
              <w:t>Fire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B5112FC" w14:textId="488B27F9" w:rsidR="008C180D" w:rsidRPr="00E73844" w:rsidRDefault="008C180D" w:rsidP="008C180D">
            <w:pPr>
              <w:rPr>
                <w:rFonts w:cs="Liberation Sans"/>
                <w:szCs w:val="20"/>
              </w:rPr>
            </w:pPr>
            <w:r w:rsidRPr="00E73844">
              <w:rPr>
                <w:rFonts w:cs="Liberation Sans"/>
                <w:szCs w:val="20"/>
              </w:rPr>
              <w:t>suffocation</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50524129" w14:textId="77777777" w:rsidR="008C180D" w:rsidRPr="00E73844" w:rsidRDefault="008C180D" w:rsidP="008C180D">
            <w:pPr>
              <w:rPr>
                <w:rFonts w:cs="Liberation Sans"/>
                <w:szCs w:val="20"/>
              </w:rPr>
            </w:pPr>
          </w:p>
        </w:tc>
      </w:tr>
      <w:tr w:rsidR="008C180D" w14:paraId="40BF5686" w14:textId="77777777" w:rsidTr="008C180D">
        <w:trPr>
          <w:cantSplit/>
          <w:trHeight w:val="392"/>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5ACE1470" w14:textId="295FF6E5" w:rsidR="008C180D" w:rsidRPr="008C180D" w:rsidRDefault="008C180D" w:rsidP="008C180D">
            <w:pPr>
              <w:rPr>
                <w:rFonts w:cs="Liberation Sans"/>
                <w:szCs w:val="20"/>
              </w:rPr>
            </w:pPr>
            <w:r w:rsidRPr="00E73844">
              <w:rPr>
                <w:rFonts w:cs="Liberation Sans"/>
                <w:szCs w:val="20"/>
              </w:rPr>
              <w:t>OET-184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2EF2F19E" w14:textId="59D97177" w:rsidR="008C180D" w:rsidRPr="008C180D" w:rsidRDefault="008C180D" w:rsidP="008C180D">
            <w:pPr>
              <w:rPr>
                <w:rFonts w:cs="Liberation Sans"/>
                <w:szCs w:val="20"/>
              </w:rPr>
            </w:pPr>
            <w:r w:rsidRPr="00294B58">
              <w:rPr>
                <w:rFonts w:cs="Liberation Sans"/>
                <w:i/>
                <w:szCs w:val="20"/>
              </w:rPr>
              <w:t>snow</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92C0793" w14:textId="69720C63" w:rsidR="008C180D" w:rsidRPr="008C180D" w:rsidRDefault="008C180D" w:rsidP="008C180D">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92B6FB0" w14:textId="02F1C01F" w:rsidR="008C180D" w:rsidRPr="008C180D" w:rsidRDefault="008C180D" w:rsidP="008C180D">
            <w:pPr>
              <w:rPr>
                <w:rFonts w:cs="Liberation Sans"/>
                <w:szCs w:val="20"/>
              </w:rPr>
            </w:pPr>
            <w:r w:rsidRPr="00E73844">
              <w:rPr>
                <w:rFonts w:cs="Liberation Sans"/>
                <w:szCs w:val="20"/>
              </w:rPr>
              <w:t>temperature, precipitation</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4268923F" w14:textId="0F43AEC2" w:rsidR="008C180D" w:rsidRPr="008C180D" w:rsidRDefault="008C180D" w:rsidP="008C180D">
            <w:pPr>
              <w:rPr>
                <w:rFonts w:cs="Liberation Sans"/>
                <w:szCs w:val="20"/>
              </w:rPr>
            </w:pPr>
            <w:r w:rsidRPr="00E73844">
              <w:rPr>
                <w:rFonts w:cs="Liberation Sans"/>
                <w:szCs w:val="20"/>
              </w:rPr>
              <w:t>1</w:t>
            </w:r>
          </w:p>
        </w:tc>
      </w:tr>
      <w:tr w:rsidR="008C180D" w14:paraId="53890694" w14:textId="77777777" w:rsidTr="008C180D">
        <w:trPr>
          <w:cantSplit/>
          <w:trHeight w:val="581"/>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07673224" w14:textId="5F625840" w:rsidR="008C180D" w:rsidRPr="008C180D" w:rsidRDefault="008C180D" w:rsidP="008C180D">
            <w:pPr>
              <w:rPr>
                <w:rFonts w:cs="Liberation Sans"/>
                <w:szCs w:val="20"/>
              </w:rPr>
            </w:pPr>
            <w:r w:rsidRPr="00E73844">
              <w:rPr>
                <w:rFonts w:cs="Liberation Sans"/>
                <w:szCs w:val="20"/>
              </w:rPr>
              <w:t>OET-185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1CFB524B" w14:textId="0F1B0F43" w:rsidR="008C180D" w:rsidRPr="008C180D" w:rsidRDefault="008C180D" w:rsidP="008C180D">
            <w:pPr>
              <w:rPr>
                <w:rFonts w:cs="Liberation Sans"/>
                <w:szCs w:val="20"/>
              </w:rPr>
            </w:pPr>
            <w:r w:rsidRPr="00294B58">
              <w:rPr>
                <w:rFonts w:cs="Liberation Sans"/>
                <w:i/>
                <w:szCs w:val="20"/>
              </w:rPr>
              <w:t>snowstorm</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AF38167" w14:textId="4D2ED834" w:rsidR="008C180D" w:rsidRPr="008C180D" w:rsidRDefault="008C180D" w:rsidP="008C180D">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AB84307" w14:textId="33F3196C" w:rsidR="008C180D" w:rsidRPr="008C180D" w:rsidRDefault="008C180D" w:rsidP="008C180D">
            <w:pPr>
              <w:rPr>
                <w:rFonts w:cs="Liberation Sans"/>
                <w:szCs w:val="20"/>
              </w:rPr>
            </w:pPr>
            <w:r w:rsidRPr="00E73844">
              <w:rPr>
                <w:rFonts w:cs="Liberation Sans"/>
                <w:szCs w:val="20"/>
              </w:rPr>
              <w:t>temperature,</w:t>
            </w:r>
            <w:r>
              <w:rPr>
                <w:rFonts w:cs="Liberation Sans"/>
                <w:szCs w:val="20"/>
              </w:rPr>
              <w:t xml:space="preserve"> precipitation, wind, lightning</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39F05210" w14:textId="48C03151" w:rsidR="008C180D" w:rsidRPr="008C180D" w:rsidRDefault="008C180D" w:rsidP="008C180D">
            <w:pPr>
              <w:rPr>
                <w:rFonts w:cs="Liberation Sans"/>
                <w:szCs w:val="20"/>
              </w:rPr>
            </w:pPr>
            <w:r w:rsidRPr="00E73844">
              <w:rPr>
                <w:rFonts w:cs="Liberation Sans"/>
                <w:szCs w:val="20"/>
              </w:rPr>
              <w:t>1</w:t>
            </w:r>
          </w:p>
        </w:tc>
      </w:tr>
      <w:tr w:rsidR="008C180D" w14:paraId="2829EACD" w14:textId="77777777" w:rsidTr="008C180D">
        <w:trPr>
          <w:cantSplit/>
          <w:trHeight w:val="267"/>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8648D7F" w14:textId="4B380FF7" w:rsidR="008C180D" w:rsidRPr="00E73844" w:rsidRDefault="008C180D" w:rsidP="008C180D">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4951AFB" w14:textId="77777777" w:rsidR="008C180D" w:rsidRPr="00E73844" w:rsidRDefault="008C180D" w:rsidP="008C180D">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738BA7D" w14:textId="58DE0933" w:rsidR="008C180D" w:rsidRPr="00E73844" w:rsidRDefault="008C180D" w:rsidP="008C180D">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6574D2B" w14:textId="24677265" w:rsidR="008C180D" w:rsidRPr="00E73844" w:rsidRDefault="008C180D" w:rsidP="008C180D">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5E38127B" w14:textId="77777777" w:rsidR="008C180D" w:rsidRPr="00E73844" w:rsidRDefault="008C180D" w:rsidP="008C180D">
            <w:pPr>
              <w:rPr>
                <w:rFonts w:cs="Liberation Sans"/>
                <w:szCs w:val="20"/>
              </w:rPr>
            </w:pPr>
          </w:p>
        </w:tc>
      </w:tr>
      <w:tr w:rsidR="008C180D" w14:paraId="0D7CE33A" w14:textId="77777777" w:rsidTr="008C180D">
        <w:trPr>
          <w:cantSplit/>
          <w:trHeight w:val="369"/>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ACE42A4" w14:textId="3B22A07F" w:rsidR="008C180D" w:rsidRPr="008C180D" w:rsidRDefault="008C180D" w:rsidP="008C180D">
            <w:pPr>
              <w:rPr>
                <w:rFonts w:cs="Liberation Sans"/>
                <w:szCs w:val="20"/>
              </w:rPr>
            </w:pPr>
            <w:r w:rsidRPr="00E73844">
              <w:rPr>
                <w:rFonts w:cs="Liberation Sans"/>
                <w:szCs w:val="20"/>
              </w:rPr>
              <w:t>OET-186</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65DF767A" w14:textId="0E23B504" w:rsidR="008C180D" w:rsidRPr="008C180D" w:rsidRDefault="008C180D" w:rsidP="008C180D">
            <w:pPr>
              <w:rPr>
                <w:rFonts w:cs="Liberation Sans"/>
                <w:szCs w:val="20"/>
              </w:rPr>
            </w:pPr>
            <w:r w:rsidRPr="00E73844">
              <w:rPr>
                <w:rFonts w:cs="Liberation Sans"/>
                <w:szCs w:val="20"/>
              </w:rPr>
              <w:t xml:space="preserve">space </w:t>
            </w:r>
            <w:r w:rsidRPr="00294B58">
              <w:rPr>
                <w:rFonts w:cs="Liberation Sans"/>
                <w:i/>
                <w:szCs w:val="20"/>
              </w:rPr>
              <w:t>debris</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8D10B8C" w14:textId="6944FD26" w:rsidR="008C180D" w:rsidRPr="008C180D" w:rsidRDefault="008C180D" w:rsidP="008C180D">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6B4E2E9" w14:textId="3CF01DC0" w:rsidR="008C180D" w:rsidRPr="008C180D" w:rsidRDefault="008C180D" w:rsidP="008C180D">
            <w:pPr>
              <w:rPr>
                <w:rFonts w:cs="Liberation Sans"/>
                <w:szCs w:val="20"/>
              </w:rPr>
            </w:pPr>
            <w:r w:rsidRPr="00E73844">
              <w:rPr>
                <w:rFonts w:cs="Liberation Sans"/>
                <w:szCs w:val="20"/>
              </w:rPr>
              <w:t>Space</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3471D172" w14:textId="49B76E24" w:rsidR="008C180D" w:rsidRPr="008C180D" w:rsidRDefault="008C180D" w:rsidP="008C180D">
            <w:pPr>
              <w:rPr>
                <w:rFonts w:cs="Liberation Sans"/>
                <w:szCs w:val="20"/>
              </w:rPr>
            </w:pPr>
            <w:r w:rsidRPr="00E73844">
              <w:rPr>
                <w:rFonts w:cs="Liberation Sans"/>
                <w:szCs w:val="20"/>
              </w:rPr>
              <w:t>1</w:t>
            </w:r>
          </w:p>
        </w:tc>
      </w:tr>
      <w:tr w:rsidR="004056C4" w:rsidRPr="008C180D" w14:paraId="5DBF6A5D" w14:textId="77777777" w:rsidTr="00E53BFB">
        <w:trPr>
          <w:cantSplit/>
          <w:trHeight w:val="375"/>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2B87389A" w14:textId="090C4ACF" w:rsidR="004056C4" w:rsidRPr="008C180D" w:rsidRDefault="004056C4" w:rsidP="00FB58EB">
            <w:pPr>
              <w:rPr>
                <w:rFonts w:cs="Liberation Sans"/>
                <w:szCs w:val="20"/>
              </w:rPr>
            </w:pPr>
            <w:r w:rsidRPr="00E73844">
              <w:rPr>
                <w:rFonts w:cs="Liberation Sans"/>
                <w:szCs w:val="20"/>
              </w:rPr>
              <w:t>OET-187</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7D9328DC" w14:textId="379E92BC" w:rsidR="004056C4" w:rsidRPr="008C180D" w:rsidRDefault="004056C4" w:rsidP="00FB58EB">
            <w:pPr>
              <w:rPr>
                <w:rFonts w:cs="Liberation Sans"/>
                <w:szCs w:val="20"/>
              </w:rPr>
            </w:pPr>
            <w:r w:rsidRPr="00E73844">
              <w:rPr>
                <w:rFonts w:cs="Liberation Sans"/>
                <w:szCs w:val="20"/>
              </w:rPr>
              <w:t xml:space="preserve">space </w:t>
            </w:r>
            <w:r w:rsidRPr="00294B58">
              <w:rPr>
                <w:rFonts w:cs="Liberation Sans"/>
                <w:i/>
                <w:szCs w:val="20"/>
              </w:rPr>
              <w:t>weather</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193739D" w14:textId="596FFE3A" w:rsidR="004056C4" w:rsidRPr="001B2E94" w:rsidRDefault="004056C4" w:rsidP="00FB58EB">
            <w:pPr>
              <w:rPr>
                <w:rFonts w:cs="Liberation Sans"/>
                <w:szCs w:val="20"/>
              </w:rPr>
            </w:pPr>
            <w:r w:rsidRPr="001B2E9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0C712E5" w14:textId="3878DF4C" w:rsidR="004056C4" w:rsidRPr="001B2E94" w:rsidRDefault="004056C4" w:rsidP="00FB58EB">
            <w:pPr>
              <w:rPr>
                <w:rFonts w:cs="Liberation Sans"/>
                <w:szCs w:val="20"/>
              </w:rPr>
            </w:pPr>
            <w:r w:rsidRPr="001B2E94">
              <w:rPr>
                <w:rFonts w:cs="Liberation Sans"/>
                <w:szCs w:val="20"/>
              </w:rPr>
              <w:t>Space</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502CB242" w14:textId="101B337D" w:rsidR="004056C4" w:rsidRPr="008C180D" w:rsidRDefault="004056C4" w:rsidP="00FB58EB">
            <w:pPr>
              <w:rPr>
                <w:rFonts w:cs="Liberation Sans"/>
                <w:szCs w:val="20"/>
              </w:rPr>
            </w:pPr>
            <w:r w:rsidRPr="00E73844">
              <w:rPr>
                <w:rFonts w:cs="Liberation Sans"/>
                <w:szCs w:val="20"/>
              </w:rPr>
              <w:t>1</w:t>
            </w:r>
          </w:p>
        </w:tc>
      </w:tr>
      <w:tr w:rsidR="004056C4" w:rsidRPr="008C180D" w14:paraId="54BEA661" w14:textId="77777777" w:rsidTr="00FB58EB">
        <w:trPr>
          <w:cantSplit/>
          <w:trHeight w:val="375"/>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5F8FA0F" w14:textId="77777777" w:rsidR="004056C4" w:rsidRPr="00E73844" w:rsidRDefault="004056C4" w:rsidP="00FB58EB">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B9E0210" w14:textId="77777777" w:rsidR="004056C4" w:rsidRPr="00E73844" w:rsidRDefault="004056C4" w:rsidP="00FB58EB">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7C22051" w14:textId="4442D827" w:rsidR="004056C4" w:rsidRPr="001B2E94" w:rsidRDefault="004056C4" w:rsidP="00FB58EB">
            <w:pPr>
              <w:rPr>
                <w:rFonts w:cs="Liberation Sans"/>
                <w:strike/>
                <w:szCs w:val="20"/>
              </w:rPr>
            </w:pPr>
            <w:r w:rsidRPr="001B2E94">
              <w:rPr>
                <w:rFonts w:cs="Liberation Sans"/>
                <w:strike/>
                <w:szCs w:val="20"/>
              </w:rPr>
              <w:t>Geophysical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D5E8AAE" w14:textId="4D2FC0E7" w:rsidR="004056C4" w:rsidRPr="001B2E94" w:rsidRDefault="004056C4" w:rsidP="00FB58EB">
            <w:pPr>
              <w:rPr>
                <w:rFonts w:cs="Liberation Sans"/>
                <w:strike/>
                <w:szCs w:val="20"/>
              </w:rPr>
            </w:pPr>
            <w:r w:rsidRPr="001B2E94">
              <w:rPr>
                <w:rFonts w:cs="Liberation Sans"/>
                <w:strike/>
                <w:szCs w:val="20"/>
              </w:rPr>
              <w:t>electromagnetic</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0EFB2B73" w14:textId="77777777" w:rsidR="004056C4" w:rsidRPr="00E73844" w:rsidRDefault="004056C4" w:rsidP="00FB58EB">
            <w:pPr>
              <w:rPr>
                <w:rFonts w:cs="Liberation Sans"/>
                <w:szCs w:val="20"/>
              </w:rPr>
            </w:pPr>
          </w:p>
        </w:tc>
      </w:tr>
      <w:tr w:rsidR="00294B58" w14:paraId="7EED1A8D" w14:textId="77777777" w:rsidTr="00294B58">
        <w:trPr>
          <w:cantSplit/>
          <w:trHeight w:val="278"/>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4B581F96" w14:textId="3C53277C" w:rsidR="00294B58" w:rsidRPr="008C180D" w:rsidRDefault="00294B58" w:rsidP="008C180D">
            <w:pPr>
              <w:rPr>
                <w:rFonts w:cs="Liberation Sans"/>
                <w:szCs w:val="20"/>
              </w:rPr>
            </w:pPr>
            <w:r w:rsidRPr="00E73844">
              <w:rPr>
                <w:rFonts w:cs="Liberation Sans"/>
                <w:szCs w:val="20"/>
              </w:rPr>
              <w:t>OET-188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0EC09C81" w14:textId="4FA0D37D" w:rsidR="00294B58" w:rsidRPr="008C180D" w:rsidRDefault="00294B58" w:rsidP="008C180D">
            <w:pPr>
              <w:rPr>
                <w:rFonts w:cs="Liberation Sans"/>
                <w:szCs w:val="20"/>
              </w:rPr>
            </w:pPr>
            <w:r w:rsidRPr="00294B58">
              <w:rPr>
                <w:rFonts w:cs="Liberation Sans"/>
                <w:i/>
                <w:szCs w:val="20"/>
              </w:rPr>
              <w:t>squall</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E40C0A1" w14:textId="142FCC23" w:rsidR="00294B58" w:rsidRPr="008C180D" w:rsidRDefault="00294B58" w:rsidP="008C180D">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52AAA11" w14:textId="1E91E3EC" w:rsidR="00294B58" w:rsidRPr="008C180D" w:rsidRDefault="00294B58" w:rsidP="008C180D">
            <w:pPr>
              <w:rPr>
                <w:rFonts w:cs="Liberation Sans"/>
                <w:szCs w:val="20"/>
              </w:rPr>
            </w:pPr>
            <w:r>
              <w:rPr>
                <w:rFonts w:cs="Liberation Sans"/>
                <w:szCs w:val="20"/>
              </w:rPr>
              <w:t>wind, precipitation</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0CB3641" w14:textId="50FFBC05" w:rsidR="00294B58" w:rsidRPr="008C180D" w:rsidRDefault="00294B58" w:rsidP="008C180D">
            <w:pPr>
              <w:rPr>
                <w:rFonts w:cs="Liberation Sans"/>
                <w:szCs w:val="20"/>
              </w:rPr>
            </w:pPr>
            <w:r w:rsidRPr="00E73844">
              <w:rPr>
                <w:rFonts w:cs="Liberation Sans"/>
                <w:szCs w:val="20"/>
              </w:rPr>
              <w:t>1</w:t>
            </w:r>
          </w:p>
        </w:tc>
      </w:tr>
      <w:tr w:rsidR="00294B58" w14:paraId="569132B8" w14:textId="77777777" w:rsidTr="00294B58">
        <w:trPr>
          <w:cantSplit/>
          <w:trHeight w:val="285"/>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F7B09BF" w14:textId="35A4BAFD" w:rsidR="00294B58" w:rsidRPr="00E73844" w:rsidRDefault="00294B58" w:rsidP="008C180D">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E31AEF1" w14:textId="77777777" w:rsidR="00294B58" w:rsidRPr="00E73844" w:rsidRDefault="00294B58" w:rsidP="008C180D">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311231F" w14:textId="0C796C16" w:rsidR="00294B58" w:rsidRPr="00E73844" w:rsidRDefault="00294B58" w:rsidP="008C180D">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37D58B7" w14:textId="40054874" w:rsidR="00294B58" w:rsidRPr="00E73844" w:rsidRDefault="00294B58" w:rsidP="008C180D">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AC15972" w14:textId="77777777" w:rsidR="00294B58" w:rsidRPr="00E73844" w:rsidRDefault="00294B58" w:rsidP="008C180D">
            <w:pPr>
              <w:rPr>
                <w:rFonts w:cs="Liberation Sans"/>
                <w:szCs w:val="20"/>
              </w:rPr>
            </w:pPr>
          </w:p>
        </w:tc>
      </w:tr>
      <w:tr w:rsidR="008C180D" w14:paraId="4C085B9F" w14:textId="77777777" w:rsidTr="00294B58">
        <w:trPr>
          <w:cantSplit/>
          <w:trHeight w:val="574"/>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920833D" w14:textId="21264FE4" w:rsidR="008C180D" w:rsidRPr="008C180D" w:rsidRDefault="008C180D" w:rsidP="008C180D">
            <w:pPr>
              <w:rPr>
                <w:rFonts w:cs="Liberation Sans"/>
                <w:szCs w:val="20"/>
              </w:rPr>
            </w:pPr>
            <w:r w:rsidRPr="00E73844">
              <w:rPr>
                <w:rFonts w:cs="Liberation Sans"/>
                <w:szCs w:val="20"/>
              </w:rPr>
              <w:t>OET-189</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1F57AA48" w14:textId="33B609C3" w:rsidR="008C180D" w:rsidRPr="008C180D" w:rsidRDefault="008C180D" w:rsidP="008C180D">
            <w:pPr>
              <w:rPr>
                <w:rFonts w:cs="Liberation Sans"/>
                <w:szCs w:val="20"/>
              </w:rPr>
            </w:pPr>
            <w:r w:rsidRPr="00294B58">
              <w:rPr>
                <w:rFonts w:cs="Liberation Sans"/>
                <w:i/>
                <w:szCs w:val="20"/>
              </w:rPr>
              <w:t>storm</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BB702D3" w14:textId="6DF83C85" w:rsidR="008C180D" w:rsidRPr="008C180D" w:rsidRDefault="008C180D" w:rsidP="008C180D">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6F41E30" w14:textId="34FE0759" w:rsidR="008C180D" w:rsidRPr="008C180D" w:rsidRDefault="008C180D" w:rsidP="008C180D">
            <w:pPr>
              <w:rPr>
                <w:rFonts w:cs="Liberation Sans"/>
                <w:szCs w:val="20"/>
              </w:rPr>
            </w:pPr>
            <w:r w:rsidRPr="00E73844">
              <w:rPr>
                <w:rFonts w:cs="Liberation Sans"/>
                <w:szCs w:val="20"/>
              </w:rPr>
              <w:t>wind, precipitation, lightning, visibility</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6E36EBFE" w14:textId="330B1E8D" w:rsidR="008C180D" w:rsidRPr="008C180D" w:rsidRDefault="008C180D" w:rsidP="008C180D">
            <w:pPr>
              <w:rPr>
                <w:rFonts w:cs="Liberation Sans"/>
                <w:szCs w:val="20"/>
              </w:rPr>
            </w:pPr>
            <w:r w:rsidRPr="00E73844">
              <w:rPr>
                <w:rFonts w:cs="Liberation Sans"/>
                <w:szCs w:val="20"/>
              </w:rPr>
              <w:t>1</w:t>
            </w:r>
          </w:p>
        </w:tc>
      </w:tr>
      <w:tr w:rsidR="008C180D" w14:paraId="448B0830" w14:textId="77777777" w:rsidTr="00294B58">
        <w:trPr>
          <w:cantSplit/>
          <w:trHeight w:val="48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7AFAF69" w14:textId="2973780D" w:rsidR="008C180D" w:rsidRPr="008C180D" w:rsidRDefault="008C180D" w:rsidP="008C180D">
            <w:pPr>
              <w:rPr>
                <w:rFonts w:cs="Liberation Sans"/>
                <w:szCs w:val="20"/>
              </w:rPr>
            </w:pPr>
            <w:r w:rsidRPr="00E73844">
              <w:rPr>
                <w:rFonts w:cs="Liberation Sans"/>
                <w:szCs w:val="20"/>
              </w:rPr>
              <w:t>OET-190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29E94861" w14:textId="7256F926" w:rsidR="008C180D" w:rsidRPr="008C180D" w:rsidRDefault="008C180D" w:rsidP="008C180D">
            <w:pPr>
              <w:rPr>
                <w:rFonts w:cs="Liberation Sans"/>
                <w:szCs w:val="20"/>
              </w:rPr>
            </w:pPr>
            <w:r w:rsidRPr="00E73844">
              <w:rPr>
                <w:rFonts w:cs="Liberation Sans"/>
                <w:szCs w:val="20"/>
              </w:rPr>
              <w:t xml:space="preserve">storm drainage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58A872E" w14:textId="79AD318B" w:rsidR="008C180D" w:rsidRPr="008C180D" w:rsidRDefault="008C180D" w:rsidP="008C180D">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E70D6A9" w14:textId="6FAAD203" w:rsidR="008C180D" w:rsidRPr="008C180D" w:rsidRDefault="008C180D" w:rsidP="008C180D">
            <w:pPr>
              <w:rPr>
                <w:rFonts w:cs="Liberation Sans"/>
                <w:szCs w:val="20"/>
              </w:rPr>
            </w:pPr>
            <w:r w:rsidRPr="00E73844">
              <w:rPr>
                <w:rFonts w:cs="Liberation Sans"/>
                <w:szCs w:val="20"/>
              </w:rPr>
              <w:t>utility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29E8016A" w14:textId="64F0E6AE" w:rsidR="008C180D" w:rsidRPr="008C180D" w:rsidRDefault="008C180D" w:rsidP="008C180D">
            <w:pPr>
              <w:rPr>
                <w:rFonts w:cs="Liberation Sans"/>
                <w:szCs w:val="20"/>
              </w:rPr>
            </w:pPr>
            <w:r w:rsidRPr="00E73844">
              <w:rPr>
                <w:rFonts w:cs="Liberation Sans"/>
                <w:szCs w:val="20"/>
              </w:rPr>
              <w:t>1</w:t>
            </w:r>
          </w:p>
        </w:tc>
      </w:tr>
      <w:tr w:rsidR="00622E5C" w14:paraId="5FB3AE4E" w14:textId="77777777" w:rsidTr="00294B58">
        <w:trPr>
          <w:cantSplit/>
          <w:trHeight w:val="436"/>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4C5FA9F" w14:textId="13A956CD" w:rsidR="00622E5C" w:rsidRPr="00622E5C" w:rsidRDefault="00622E5C" w:rsidP="00622E5C">
            <w:pPr>
              <w:rPr>
                <w:rFonts w:cs="Liberation Sans"/>
                <w:szCs w:val="20"/>
              </w:rPr>
            </w:pPr>
            <w:r w:rsidRPr="00E73844">
              <w:rPr>
                <w:rFonts w:cs="Liberation Sans"/>
                <w:szCs w:val="20"/>
              </w:rPr>
              <w:t>OET-191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5A2C6FCA" w14:textId="0C372AD7" w:rsidR="00622E5C" w:rsidRPr="00622E5C" w:rsidRDefault="00622E5C" w:rsidP="00622E5C">
            <w:pPr>
              <w:rPr>
                <w:rFonts w:cs="Liberation Sans"/>
                <w:szCs w:val="20"/>
              </w:rPr>
            </w:pPr>
            <w:r w:rsidRPr="00E73844">
              <w:rPr>
                <w:rFonts w:cs="Liberation Sans"/>
                <w:szCs w:val="20"/>
              </w:rPr>
              <w:t xml:space="preserve">storm </w:t>
            </w:r>
            <w:r w:rsidRPr="00294B58">
              <w:rPr>
                <w:rFonts w:cs="Liberation Sans"/>
                <w:i/>
                <w:szCs w:val="20"/>
              </w:rPr>
              <w:t>surge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5C983E7" w14:textId="4A77F805" w:rsidR="00622E5C" w:rsidRPr="00622E5C" w:rsidRDefault="00622E5C" w:rsidP="00622E5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ED627DB" w14:textId="05B76FFA" w:rsidR="00622E5C" w:rsidRPr="00622E5C" w:rsidRDefault="00622E5C" w:rsidP="00622E5C">
            <w:pPr>
              <w:rPr>
                <w:rFonts w:cs="Liberation Sans"/>
                <w:szCs w:val="20"/>
              </w:rPr>
            </w:pPr>
            <w:r w:rsidRPr="00E73844">
              <w:rPr>
                <w:rFonts w:cs="Liberation Sans"/>
                <w:szCs w:val="20"/>
              </w:rPr>
              <w:t>aquatic, terrestrial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08C3EEFA" w14:textId="26DA7D10" w:rsidR="00622E5C" w:rsidRPr="00622E5C" w:rsidRDefault="00622E5C" w:rsidP="00622E5C">
            <w:pPr>
              <w:rPr>
                <w:rFonts w:cs="Liberation Sans"/>
                <w:szCs w:val="20"/>
              </w:rPr>
            </w:pPr>
            <w:r w:rsidRPr="00E73844">
              <w:rPr>
                <w:rFonts w:cs="Liberation Sans"/>
                <w:szCs w:val="20"/>
              </w:rPr>
              <w:t>1</w:t>
            </w:r>
          </w:p>
        </w:tc>
      </w:tr>
      <w:tr w:rsidR="00622E5C" w14:paraId="363FCC8D" w14:textId="77777777" w:rsidTr="00294B58">
        <w:trPr>
          <w:cantSplit/>
          <w:trHeight w:val="296"/>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B32DD1A" w14:textId="46CDC051" w:rsidR="00622E5C" w:rsidRPr="00622E5C" w:rsidRDefault="00622E5C" w:rsidP="00622E5C">
            <w:pPr>
              <w:rPr>
                <w:rFonts w:cs="Liberation Sans"/>
                <w:szCs w:val="20"/>
              </w:rPr>
            </w:pPr>
            <w:r w:rsidRPr="00E73844">
              <w:rPr>
                <w:rFonts w:cs="Liberation Sans"/>
                <w:szCs w:val="20"/>
              </w:rPr>
              <w:t>OET-192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3958DE1A" w14:textId="64DCC434" w:rsidR="00622E5C" w:rsidRPr="00622E5C" w:rsidRDefault="00622E5C" w:rsidP="00622E5C">
            <w:pPr>
              <w:rPr>
                <w:rFonts w:cs="Liberation Sans"/>
                <w:szCs w:val="20"/>
              </w:rPr>
            </w:pPr>
            <w:r w:rsidRPr="00E73844">
              <w:rPr>
                <w:rFonts w:cs="Liberation Sans"/>
                <w:szCs w:val="20"/>
              </w:rPr>
              <w:t xml:space="preserve">structure </w:t>
            </w:r>
            <w:r w:rsidRPr="00294B58">
              <w:rPr>
                <w:rFonts w:cs="Liberation Sans"/>
                <w:i/>
                <w:szCs w:val="20"/>
              </w:rPr>
              <w:t>fire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14D5301" w14:textId="4667BF06" w:rsidR="00622E5C" w:rsidRPr="00622E5C" w:rsidRDefault="00622E5C" w:rsidP="00622E5C">
            <w:pPr>
              <w:rPr>
                <w:rFonts w:cs="Liberation Sans"/>
                <w:szCs w:val="20"/>
              </w:rPr>
            </w:pPr>
            <w:r>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E7612C0" w14:textId="3798B724" w:rsidR="00622E5C" w:rsidRPr="00622E5C" w:rsidRDefault="00622E5C" w:rsidP="00622E5C">
            <w:pPr>
              <w:rPr>
                <w:rFonts w:cs="Liberation Sans"/>
                <w:szCs w:val="20"/>
              </w:rPr>
            </w:pPr>
            <w:r>
              <w:rPr>
                <w:rFonts w:cs="Liberation Sans"/>
                <w:szCs w:val="20"/>
              </w:rPr>
              <w:t>(all)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02BA0ADF" w14:textId="530F68A3" w:rsidR="00622E5C" w:rsidRPr="00622E5C" w:rsidRDefault="00622E5C" w:rsidP="00622E5C">
            <w:pPr>
              <w:rPr>
                <w:rFonts w:cs="Liberation Sans"/>
                <w:szCs w:val="20"/>
              </w:rPr>
            </w:pPr>
            <w:r w:rsidRPr="00E73844">
              <w:rPr>
                <w:rFonts w:cs="Liberation Sans"/>
                <w:szCs w:val="20"/>
              </w:rPr>
              <w:t>1</w:t>
            </w:r>
          </w:p>
        </w:tc>
      </w:tr>
      <w:tr w:rsidR="00622E5C" w14:paraId="5BD4AE69" w14:textId="77777777" w:rsidTr="00622E5C">
        <w:trPr>
          <w:cantSplit/>
          <w:trHeight w:val="155"/>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D5B230F" w14:textId="7C8C1892" w:rsidR="00622E5C" w:rsidRPr="00E73844" w:rsidRDefault="00622E5C" w:rsidP="00622E5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C5CBA08" w14:textId="77777777" w:rsidR="00622E5C" w:rsidRPr="00E73844" w:rsidRDefault="00622E5C" w:rsidP="00622E5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C59BEF8" w14:textId="32F0F92D" w:rsidR="00622E5C" w:rsidRPr="00E73844" w:rsidRDefault="00622E5C" w:rsidP="00622E5C">
            <w:pPr>
              <w:rPr>
                <w:rFonts w:cs="Liberation Sans"/>
                <w:szCs w:val="20"/>
              </w:rPr>
            </w:pPr>
            <w:r w:rsidRPr="00E73844">
              <w:rPr>
                <w:rFonts w:cs="Liberation Sans"/>
                <w:szCs w:val="20"/>
              </w:rPr>
              <w:t>Fire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9FFDF85" w14:textId="10C4C9DD" w:rsidR="00622E5C" w:rsidRPr="00E73844" w:rsidRDefault="00622E5C" w:rsidP="00622E5C">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82EF0B2" w14:textId="77777777" w:rsidR="00622E5C" w:rsidRPr="00E73844" w:rsidRDefault="00622E5C" w:rsidP="00622E5C">
            <w:pPr>
              <w:rPr>
                <w:rFonts w:cs="Liberation Sans"/>
                <w:szCs w:val="20"/>
              </w:rPr>
            </w:pPr>
          </w:p>
        </w:tc>
      </w:tr>
      <w:tr w:rsidR="00622E5C" w14:paraId="3C52839B" w14:textId="77777777" w:rsidTr="00622E5C">
        <w:trPr>
          <w:cantSplit/>
          <w:trHeight w:val="307"/>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48971843" w14:textId="32099AF8" w:rsidR="00622E5C" w:rsidRPr="00622E5C" w:rsidRDefault="00622E5C" w:rsidP="00622E5C">
            <w:pPr>
              <w:rPr>
                <w:rFonts w:cs="Liberation Sans"/>
                <w:szCs w:val="20"/>
              </w:rPr>
            </w:pPr>
            <w:r w:rsidRPr="00E73844">
              <w:rPr>
                <w:rFonts w:cs="Liberation Sans"/>
                <w:szCs w:val="20"/>
              </w:rPr>
              <w:t>OET-193</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678AA76B" w14:textId="2F90BD6B" w:rsidR="00622E5C" w:rsidRPr="00622E5C" w:rsidRDefault="00622E5C" w:rsidP="00622E5C">
            <w:pPr>
              <w:rPr>
                <w:rFonts w:cs="Liberation Sans"/>
                <w:szCs w:val="20"/>
              </w:rPr>
            </w:pPr>
            <w:r w:rsidRPr="00294B58">
              <w:rPr>
                <w:rFonts w:cs="Liberation Sans"/>
                <w:i/>
                <w:szCs w:val="20"/>
              </w:rPr>
              <w:t>swells</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D458EFC" w14:textId="75067ACC" w:rsidR="00622E5C" w:rsidRPr="00622E5C" w:rsidRDefault="00622E5C" w:rsidP="00622E5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08B2E98" w14:textId="1DD57005" w:rsidR="00622E5C" w:rsidRPr="00622E5C" w:rsidRDefault="00622E5C" w:rsidP="00622E5C">
            <w:pPr>
              <w:rPr>
                <w:rFonts w:cs="Liberation Sans"/>
                <w:szCs w:val="20"/>
              </w:rPr>
            </w:pPr>
            <w:r w:rsidRPr="00E73844">
              <w:rPr>
                <w:rFonts w:cs="Liberation Sans"/>
                <w:szCs w:val="20"/>
              </w:rPr>
              <w:t>aquatic</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768736E9" w14:textId="0328AE2F" w:rsidR="00622E5C" w:rsidRPr="00622E5C" w:rsidRDefault="00622E5C" w:rsidP="00622E5C">
            <w:pPr>
              <w:rPr>
                <w:rFonts w:cs="Liberation Sans"/>
                <w:szCs w:val="20"/>
              </w:rPr>
            </w:pPr>
            <w:r w:rsidRPr="00E73844">
              <w:rPr>
                <w:rFonts w:cs="Liberation Sans"/>
                <w:szCs w:val="20"/>
              </w:rPr>
              <w:t>1</w:t>
            </w:r>
          </w:p>
        </w:tc>
      </w:tr>
      <w:tr w:rsidR="00622E5C" w14:paraId="520DAD1F"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48F932C" w14:textId="331F8B76" w:rsidR="00622E5C" w:rsidRPr="00622E5C" w:rsidRDefault="00622E5C" w:rsidP="00622E5C">
            <w:pPr>
              <w:rPr>
                <w:rFonts w:cs="Liberation Sans"/>
                <w:szCs w:val="20"/>
              </w:rPr>
            </w:pPr>
            <w:r w:rsidRPr="00E73844">
              <w:rPr>
                <w:rFonts w:cs="Liberation Sans"/>
                <w:szCs w:val="20"/>
              </w:rPr>
              <w:t>OET-194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530DCBDC" w14:textId="1DE9D26A" w:rsidR="00622E5C" w:rsidRPr="00622E5C" w:rsidRDefault="00622E5C" w:rsidP="00622E5C">
            <w:pPr>
              <w:rPr>
                <w:rFonts w:cs="Liberation Sans"/>
                <w:szCs w:val="20"/>
              </w:rPr>
            </w:pPr>
            <w:r>
              <w:rPr>
                <w:rFonts w:cs="Liberation Sans"/>
                <w:szCs w:val="20"/>
              </w:rPr>
              <w:t xml:space="preserve">telephone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3529EB2" w14:textId="7EC287A9" w:rsidR="00622E5C" w:rsidRPr="00622E5C" w:rsidRDefault="00622E5C" w:rsidP="00622E5C">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39F0276" w14:textId="0727958E" w:rsidR="00622E5C" w:rsidRPr="00622E5C" w:rsidRDefault="00622E5C" w:rsidP="00622E5C">
            <w:pPr>
              <w:rPr>
                <w:rFonts w:cs="Liberation Sans"/>
                <w:szCs w:val="20"/>
              </w:rPr>
            </w:pPr>
            <w:r w:rsidRPr="00E73844">
              <w:rPr>
                <w:rFonts w:cs="Liberation Sans"/>
                <w:szCs w:val="20"/>
              </w:rPr>
              <w:t>communication</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262E1CA5" w14:textId="041D3F38" w:rsidR="00622E5C" w:rsidRPr="00622E5C" w:rsidRDefault="00622E5C" w:rsidP="00622E5C">
            <w:pPr>
              <w:rPr>
                <w:rFonts w:cs="Liberation Sans"/>
                <w:szCs w:val="20"/>
              </w:rPr>
            </w:pPr>
            <w:r w:rsidRPr="00E73844">
              <w:rPr>
                <w:rFonts w:cs="Liberation Sans"/>
                <w:szCs w:val="20"/>
              </w:rPr>
              <w:t>1</w:t>
            </w:r>
          </w:p>
        </w:tc>
      </w:tr>
      <w:tr w:rsidR="00622E5C" w14:paraId="26BC1C0F" w14:textId="77777777">
        <w:trPr>
          <w:cantSplit/>
          <w:trHeight w:val="585"/>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1B76D87" w14:textId="69459E9A" w:rsidR="00622E5C" w:rsidRPr="00622E5C" w:rsidRDefault="00622E5C" w:rsidP="00622E5C">
            <w:pPr>
              <w:rPr>
                <w:rFonts w:cs="Liberation Sans"/>
                <w:szCs w:val="20"/>
              </w:rPr>
            </w:pPr>
            <w:r w:rsidRPr="00E73844">
              <w:rPr>
                <w:rFonts w:cs="Liberation Sans"/>
                <w:szCs w:val="20"/>
              </w:rPr>
              <w:t>OET-195</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24F1CA22" w14:textId="3F302F9A" w:rsidR="00622E5C" w:rsidRPr="00622E5C" w:rsidRDefault="00622E5C" w:rsidP="00622E5C">
            <w:pPr>
              <w:rPr>
                <w:rFonts w:cs="Liberation Sans"/>
                <w:szCs w:val="20"/>
              </w:rPr>
            </w:pPr>
            <w:r w:rsidRPr="00E73844">
              <w:rPr>
                <w:rFonts w:cs="Liberation Sans"/>
                <w:szCs w:val="20"/>
              </w:rPr>
              <w:t xml:space="preserve">terrorist </w:t>
            </w:r>
            <w:r w:rsidRPr="00294B58">
              <w:rPr>
                <w:rFonts w:cs="Liberation Sans"/>
                <w:i/>
                <w:szCs w:val="20"/>
              </w:rPr>
              <w:t>incident</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AE43804" w14:textId="0B220563" w:rsidR="00622E5C" w:rsidRPr="00622E5C" w:rsidRDefault="00622E5C" w:rsidP="00622E5C">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045DE19" w14:textId="21DE2716" w:rsidR="00622E5C" w:rsidRPr="00622E5C" w:rsidRDefault="00622E5C" w:rsidP="00622E5C">
            <w:pPr>
              <w:rPr>
                <w:rFonts w:cs="Liberation Sans"/>
                <w:szCs w:val="20"/>
              </w:rPr>
            </w:pPr>
            <w:r w:rsidRPr="00E73844">
              <w:rPr>
                <w:rFonts w:cs="Liberation Sans"/>
                <w:szCs w:val="20"/>
              </w:rPr>
              <w:t>law enforcement, life, property</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23664D9C" w14:textId="04D77A0F" w:rsidR="00622E5C" w:rsidRPr="00622E5C" w:rsidRDefault="00622E5C" w:rsidP="00622E5C">
            <w:pPr>
              <w:rPr>
                <w:rFonts w:cs="Liberation Sans"/>
                <w:szCs w:val="20"/>
              </w:rPr>
            </w:pPr>
            <w:r w:rsidRPr="00E73844">
              <w:rPr>
                <w:rFonts w:cs="Liberation Sans"/>
                <w:szCs w:val="20"/>
              </w:rPr>
              <w:t>1</w:t>
            </w:r>
          </w:p>
        </w:tc>
      </w:tr>
      <w:tr w:rsidR="00622E5C" w14:paraId="08BE8FB2" w14:textId="77777777" w:rsidTr="00622E5C">
        <w:trPr>
          <w:cantSplit/>
          <w:trHeight w:val="243"/>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198D42BE" w14:textId="0C80D018" w:rsidR="00622E5C" w:rsidRPr="00622E5C" w:rsidRDefault="00622E5C" w:rsidP="00622E5C">
            <w:pPr>
              <w:rPr>
                <w:rFonts w:cs="Liberation Sans"/>
                <w:szCs w:val="20"/>
              </w:rPr>
            </w:pPr>
            <w:r w:rsidRPr="00E73844">
              <w:rPr>
                <w:rFonts w:cs="Liberation Sans"/>
                <w:szCs w:val="20"/>
              </w:rPr>
              <w:t>OET-196</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5B463DF3" w14:textId="393C42C1" w:rsidR="00622E5C" w:rsidRPr="00622E5C" w:rsidRDefault="00622E5C" w:rsidP="00622E5C">
            <w:pPr>
              <w:rPr>
                <w:rFonts w:cs="Liberation Sans"/>
                <w:szCs w:val="20"/>
              </w:rPr>
            </w:pPr>
            <w:r w:rsidRPr="00E73844">
              <w:rPr>
                <w:rFonts w:cs="Liberation Sans"/>
                <w:szCs w:val="20"/>
              </w:rPr>
              <w:t xml:space="preserve">thin </w:t>
            </w:r>
            <w:r w:rsidRPr="00294B58">
              <w:rPr>
                <w:rFonts w:cs="Liberation Sans"/>
                <w:i/>
                <w:szCs w:val="20"/>
              </w:rPr>
              <w:t>ice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0C385B2" w14:textId="271E0606" w:rsidR="00622E5C" w:rsidRPr="00622E5C" w:rsidRDefault="00622E5C" w:rsidP="00622E5C">
            <w:pPr>
              <w:rPr>
                <w:rFonts w:cs="Liberation Sans"/>
                <w:szCs w:val="20"/>
              </w:rPr>
            </w:pPr>
            <w:r w:rsidRPr="00622E5C">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7ECBF26" w14:textId="67CF0D79" w:rsidR="00622E5C" w:rsidRPr="00622E5C" w:rsidRDefault="00622E5C" w:rsidP="00622E5C">
            <w:pPr>
              <w:rPr>
                <w:rFonts w:cs="Liberation Sans"/>
                <w:szCs w:val="20"/>
              </w:rPr>
            </w:pPr>
            <w:r w:rsidRPr="00622E5C">
              <w:rPr>
                <w:rFonts w:cs="Liberation Sans"/>
                <w:szCs w:val="20"/>
              </w:rPr>
              <w:t>temperature</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06E0B91" w14:textId="3DE776BA" w:rsidR="00622E5C" w:rsidRPr="00622E5C" w:rsidRDefault="00622E5C" w:rsidP="00622E5C">
            <w:pPr>
              <w:rPr>
                <w:rFonts w:cs="Liberation Sans"/>
                <w:szCs w:val="20"/>
              </w:rPr>
            </w:pPr>
            <w:r w:rsidRPr="00E73844">
              <w:rPr>
                <w:rFonts w:cs="Liberation Sans"/>
                <w:szCs w:val="20"/>
              </w:rPr>
              <w:t>1</w:t>
            </w:r>
          </w:p>
        </w:tc>
      </w:tr>
      <w:tr w:rsidR="00622E5C" w14:paraId="35E11A4D" w14:textId="77777777" w:rsidTr="00622E5C">
        <w:trPr>
          <w:cantSplit/>
          <w:trHeight w:val="248"/>
        </w:trPr>
        <w:tc>
          <w:tcPr>
            <w:tcW w:w="1170" w:type="dxa"/>
            <w:vMerge/>
            <w:tcBorders>
              <w:left w:val="single" w:sz="8" w:space="0" w:color="284E3F"/>
              <w:right w:val="single" w:sz="12" w:space="0" w:color="95B3D7"/>
            </w:tcBorders>
            <w:shd w:val="clear" w:color="auto" w:fill="DBE5F1"/>
            <w:tcMar>
              <w:top w:w="0" w:type="dxa"/>
              <w:left w:w="120" w:type="dxa"/>
              <w:bottom w:w="0" w:type="dxa"/>
              <w:right w:w="120" w:type="dxa"/>
            </w:tcMar>
          </w:tcPr>
          <w:p w14:paraId="6AC073A3" w14:textId="77777777" w:rsidR="00622E5C" w:rsidRPr="00E73844" w:rsidRDefault="00622E5C" w:rsidP="00622E5C">
            <w:pPr>
              <w:rPr>
                <w:rFonts w:cs="Liberation Sans"/>
                <w:szCs w:val="20"/>
              </w:rPr>
            </w:pPr>
          </w:p>
        </w:tc>
        <w:tc>
          <w:tcPr>
            <w:tcW w:w="2190" w:type="dxa"/>
            <w:vMerge/>
            <w:tcBorders>
              <w:right w:val="single" w:sz="12" w:space="0" w:color="95B3D7"/>
            </w:tcBorders>
            <w:shd w:val="clear" w:color="auto" w:fill="DBE5F1"/>
            <w:tcMar>
              <w:top w:w="0" w:type="dxa"/>
              <w:left w:w="120" w:type="dxa"/>
              <w:bottom w:w="0" w:type="dxa"/>
              <w:right w:w="120" w:type="dxa"/>
            </w:tcMar>
          </w:tcPr>
          <w:p w14:paraId="7421250E" w14:textId="77777777" w:rsidR="00622E5C" w:rsidRPr="00E73844" w:rsidRDefault="00622E5C" w:rsidP="00622E5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697790E" w14:textId="58DF3223" w:rsidR="00622E5C" w:rsidRPr="00622E5C" w:rsidRDefault="00622E5C" w:rsidP="00622E5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C0BE85F" w14:textId="65813FCE" w:rsidR="00622E5C" w:rsidRPr="00622E5C" w:rsidRDefault="00622E5C" w:rsidP="00622E5C">
            <w:pPr>
              <w:rPr>
                <w:rFonts w:cs="Liberation Sans"/>
                <w:szCs w:val="20"/>
              </w:rPr>
            </w:pPr>
            <w:r>
              <w:rPr>
                <w:rFonts w:cs="Liberation Sans"/>
                <w:szCs w:val="20"/>
              </w:rPr>
              <w:t>aquatic</w:t>
            </w:r>
          </w:p>
        </w:tc>
        <w:tc>
          <w:tcPr>
            <w:tcW w:w="1065" w:type="dxa"/>
            <w:vMerge/>
            <w:tcBorders>
              <w:right w:val="single" w:sz="12" w:space="0" w:color="95B3D7"/>
            </w:tcBorders>
            <w:shd w:val="clear" w:color="auto" w:fill="DBE5F1"/>
            <w:tcMar>
              <w:top w:w="0" w:type="dxa"/>
              <w:left w:w="120" w:type="dxa"/>
              <w:bottom w:w="0" w:type="dxa"/>
              <w:right w:w="120" w:type="dxa"/>
            </w:tcMar>
          </w:tcPr>
          <w:p w14:paraId="1FDE7FFF" w14:textId="77777777" w:rsidR="00622E5C" w:rsidRPr="00E73844" w:rsidRDefault="00622E5C" w:rsidP="00622E5C">
            <w:pPr>
              <w:rPr>
                <w:rFonts w:cs="Liberation Sans"/>
                <w:szCs w:val="20"/>
              </w:rPr>
            </w:pPr>
          </w:p>
        </w:tc>
      </w:tr>
      <w:tr w:rsidR="00622E5C" w14:paraId="03E493C3" w14:textId="77777777" w:rsidTr="00622E5C">
        <w:trPr>
          <w:cantSplit/>
          <w:trHeight w:val="255"/>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3A84BB52" w14:textId="66E20C44" w:rsidR="00622E5C" w:rsidRPr="00E73844" w:rsidRDefault="00622E5C" w:rsidP="00622E5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113072B" w14:textId="77777777" w:rsidR="00622E5C" w:rsidRPr="00E73844" w:rsidRDefault="00622E5C" w:rsidP="00622E5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206AFF3" w14:textId="48575592" w:rsidR="00622E5C" w:rsidRPr="00622E5C" w:rsidRDefault="00622E5C" w:rsidP="00622E5C">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598C102" w14:textId="111D060C" w:rsidR="00622E5C" w:rsidRPr="00622E5C" w:rsidRDefault="00622E5C" w:rsidP="00622E5C">
            <w:pPr>
              <w:rPr>
                <w:rFonts w:cs="Liberation Sans"/>
                <w:szCs w:val="20"/>
              </w:rPr>
            </w:pPr>
            <w:r w:rsidRPr="00E73844">
              <w:rPr>
                <w:rFonts w:cs="Liberation Sans"/>
                <w:szCs w:val="20"/>
              </w:rPr>
              <w:t>overwater</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03171BA" w14:textId="77777777" w:rsidR="00622E5C" w:rsidRPr="00E73844" w:rsidRDefault="00622E5C" w:rsidP="00622E5C">
            <w:pPr>
              <w:rPr>
                <w:rFonts w:cs="Liberation Sans"/>
                <w:szCs w:val="20"/>
              </w:rPr>
            </w:pPr>
          </w:p>
        </w:tc>
      </w:tr>
      <w:tr w:rsidR="00622E5C" w14:paraId="566B0874" w14:textId="77777777" w:rsidTr="00622E5C">
        <w:trPr>
          <w:cantSplit/>
          <w:trHeight w:val="544"/>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119B6739" w14:textId="0B096AE4" w:rsidR="00622E5C" w:rsidRPr="00622E5C" w:rsidRDefault="00622E5C" w:rsidP="00622E5C">
            <w:pPr>
              <w:rPr>
                <w:rFonts w:cs="Liberation Sans"/>
                <w:szCs w:val="20"/>
              </w:rPr>
            </w:pPr>
            <w:r w:rsidRPr="00E73844">
              <w:rPr>
                <w:rFonts w:cs="Liberation Sans"/>
                <w:szCs w:val="20"/>
              </w:rPr>
              <w:t>OET-197</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11D3BB18" w14:textId="220FF526" w:rsidR="00622E5C" w:rsidRPr="00622E5C" w:rsidRDefault="00622E5C" w:rsidP="00622E5C">
            <w:pPr>
              <w:rPr>
                <w:rFonts w:cs="Liberation Sans"/>
                <w:szCs w:val="20"/>
              </w:rPr>
            </w:pPr>
            <w:r w:rsidRPr="00294B58">
              <w:rPr>
                <w:rFonts w:cs="Liberation Sans"/>
                <w:i/>
                <w:szCs w:val="20"/>
              </w:rPr>
              <w:t>thunderstorm</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1B9F1A5" w14:textId="0245AF1E" w:rsidR="00622E5C" w:rsidRPr="00622E5C" w:rsidRDefault="00622E5C" w:rsidP="00622E5C">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57821FB" w14:textId="4AF1B710" w:rsidR="00622E5C" w:rsidRPr="00622E5C" w:rsidRDefault="00622E5C" w:rsidP="00622E5C">
            <w:pPr>
              <w:rPr>
                <w:rFonts w:cs="Liberation Sans"/>
                <w:szCs w:val="20"/>
              </w:rPr>
            </w:pPr>
            <w:r w:rsidRPr="00E73844">
              <w:rPr>
                <w:rFonts w:cs="Liberation Sans"/>
                <w:szCs w:val="20"/>
              </w:rPr>
              <w:t>wind, precipitation, visibility</w:t>
            </w:r>
            <w:r>
              <w:rPr>
                <w:rFonts w:cs="Liberation Sans"/>
                <w:szCs w:val="20"/>
              </w:rPr>
              <w:t>,</w:t>
            </w:r>
            <w:r w:rsidRPr="00E73844">
              <w:rPr>
                <w:rFonts w:cs="Liberation Sans"/>
                <w:szCs w:val="20"/>
              </w:rPr>
              <w:t xml:space="preserve"> lightning</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2CBC7F43" w14:textId="0B20A57C" w:rsidR="00622E5C" w:rsidRPr="00622E5C" w:rsidRDefault="00622E5C" w:rsidP="00622E5C">
            <w:pPr>
              <w:rPr>
                <w:rFonts w:cs="Liberation Sans"/>
                <w:szCs w:val="20"/>
              </w:rPr>
            </w:pPr>
            <w:r w:rsidRPr="00E73844">
              <w:rPr>
                <w:rFonts w:cs="Liberation Sans"/>
                <w:szCs w:val="20"/>
              </w:rPr>
              <w:t>1</w:t>
            </w:r>
          </w:p>
        </w:tc>
      </w:tr>
      <w:tr w:rsidR="00622E5C" w14:paraId="68FC51BE" w14:textId="77777777" w:rsidTr="00622E5C">
        <w:trPr>
          <w:cantSplit/>
          <w:trHeight w:val="454"/>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63301F2F" w14:textId="0DC5A2A7" w:rsidR="00622E5C" w:rsidRPr="00622E5C" w:rsidRDefault="00622E5C" w:rsidP="00622E5C">
            <w:pPr>
              <w:rPr>
                <w:rFonts w:cs="Liberation Sans"/>
                <w:szCs w:val="20"/>
              </w:rPr>
            </w:pPr>
            <w:r w:rsidRPr="00E73844">
              <w:rPr>
                <w:rFonts w:cs="Liberation Sans"/>
                <w:szCs w:val="20"/>
              </w:rPr>
              <w:t>OET-198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48292E22" w14:textId="2AE0C1D1" w:rsidR="00622E5C" w:rsidRPr="00622E5C" w:rsidRDefault="00622E5C" w:rsidP="00622E5C">
            <w:pPr>
              <w:rPr>
                <w:rFonts w:cs="Liberation Sans"/>
                <w:szCs w:val="20"/>
              </w:rPr>
            </w:pPr>
            <w:r w:rsidRPr="00E73844">
              <w:rPr>
                <w:rFonts w:cs="Liberation Sans"/>
                <w:szCs w:val="20"/>
              </w:rPr>
              <w:t xml:space="preserve">tornadic </w:t>
            </w:r>
            <w:r w:rsidRPr="00294B58">
              <w:rPr>
                <w:rFonts w:cs="Liberation Sans"/>
                <w:i/>
                <w:szCs w:val="20"/>
              </w:rPr>
              <w:t>waterspout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B06FA86" w14:textId="521556B1" w:rsidR="00622E5C" w:rsidRPr="00622E5C" w:rsidRDefault="00622E5C" w:rsidP="00622E5C">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5C5D400" w14:textId="495058D5" w:rsidR="00622E5C" w:rsidRPr="00622E5C" w:rsidRDefault="00622E5C" w:rsidP="00622E5C">
            <w:pPr>
              <w:rPr>
                <w:rFonts w:cs="Liberation Sans"/>
                <w:szCs w:val="20"/>
              </w:rPr>
            </w:pPr>
            <w:r w:rsidRPr="00E73844">
              <w:rPr>
                <w:rFonts w:cs="Liberation Sans"/>
                <w:szCs w:val="20"/>
              </w:rPr>
              <w:t>wind, preci</w:t>
            </w:r>
            <w:r>
              <w:rPr>
                <w:rFonts w:cs="Liberation Sans"/>
                <w:szCs w:val="20"/>
              </w:rPr>
              <w:t>pitation, visibility, lightning</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2162DE71" w14:textId="68C636D4" w:rsidR="00622E5C" w:rsidRPr="00622E5C" w:rsidRDefault="00622E5C" w:rsidP="00622E5C">
            <w:pPr>
              <w:rPr>
                <w:rFonts w:cs="Liberation Sans"/>
                <w:szCs w:val="20"/>
              </w:rPr>
            </w:pPr>
            <w:r w:rsidRPr="00E73844">
              <w:rPr>
                <w:rFonts w:cs="Liberation Sans"/>
                <w:szCs w:val="20"/>
              </w:rPr>
              <w:t>1</w:t>
            </w:r>
          </w:p>
        </w:tc>
      </w:tr>
      <w:tr w:rsidR="00622E5C" w14:paraId="2693F0E6" w14:textId="77777777" w:rsidTr="00622E5C">
        <w:trPr>
          <w:cantSplit/>
          <w:trHeight w:val="378"/>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FB8658E" w14:textId="77777777" w:rsidR="00622E5C" w:rsidRPr="00E73844" w:rsidRDefault="00622E5C" w:rsidP="00622E5C">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01CD319" w14:textId="77777777" w:rsidR="00622E5C" w:rsidRPr="00E73844" w:rsidRDefault="00622E5C" w:rsidP="00622E5C">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CDB501C" w14:textId="6F0A5C7D" w:rsidR="00622E5C" w:rsidRPr="00E73844" w:rsidRDefault="00622E5C" w:rsidP="00622E5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49CF68C" w14:textId="59FE6D7C" w:rsidR="00622E5C" w:rsidRPr="00E73844" w:rsidRDefault="00622E5C" w:rsidP="00622E5C">
            <w:pPr>
              <w:rPr>
                <w:rFonts w:cs="Liberation Sans"/>
                <w:szCs w:val="20"/>
              </w:rPr>
            </w:pPr>
            <w:r w:rsidRPr="00E73844">
              <w:rPr>
                <w:rFonts w:cs="Liberation Sans"/>
                <w:szCs w:val="20"/>
              </w:rPr>
              <w:t>airborne, aquatic</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4AB316D" w14:textId="77777777" w:rsidR="00622E5C" w:rsidRPr="00E73844" w:rsidRDefault="00622E5C" w:rsidP="00622E5C">
            <w:pPr>
              <w:rPr>
                <w:rFonts w:cs="Liberation Sans"/>
                <w:szCs w:val="20"/>
              </w:rPr>
            </w:pPr>
          </w:p>
        </w:tc>
      </w:tr>
      <w:tr w:rsidR="00622E5C" w14:paraId="440BF606" w14:textId="77777777" w:rsidTr="00622E5C">
        <w:trPr>
          <w:cantSplit/>
          <w:trHeight w:val="654"/>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2D8C4CF" w14:textId="0303EDCC" w:rsidR="00622E5C" w:rsidRPr="00622E5C" w:rsidRDefault="00622E5C" w:rsidP="00622E5C">
            <w:pPr>
              <w:rPr>
                <w:rFonts w:cs="Liberation Sans"/>
                <w:szCs w:val="20"/>
              </w:rPr>
            </w:pPr>
            <w:r w:rsidRPr="00E73844">
              <w:rPr>
                <w:rFonts w:cs="Liberation Sans"/>
                <w:szCs w:val="20"/>
              </w:rPr>
              <w:t>OET-199</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41030A6C" w14:textId="7B0B0A7A" w:rsidR="00622E5C" w:rsidRPr="00622E5C" w:rsidRDefault="00622E5C" w:rsidP="00622E5C">
            <w:pPr>
              <w:rPr>
                <w:rFonts w:cs="Liberation Sans"/>
                <w:szCs w:val="20"/>
              </w:rPr>
            </w:pPr>
            <w:r w:rsidRPr="00294B58">
              <w:rPr>
                <w:rFonts w:cs="Liberation Sans"/>
                <w:i/>
                <w:szCs w:val="20"/>
              </w:rPr>
              <w:t>tornado</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321504E" w14:textId="50FBD6B5" w:rsidR="00622E5C" w:rsidRPr="00622E5C" w:rsidRDefault="00622E5C" w:rsidP="00622E5C">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012637B" w14:textId="13D99995" w:rsidR="00622E5C" w:rsidRPr="00622E5C" w:rsidRDefault="00622E5C" w:rsidP="00622E5C">
            <w:pPr>
              <w:rPr>
                <w:rFonts w:cs="Liberation Sans"/>
                <w:szCs w:val="20"/>
              </w:rPr>
            </w:pPr>
            <w:r w:rsidRPr="00E73844">
              <w:rPr>
                <w:rFonts w:cs="Liberation Sans"/>
                <w:szCs w:val="20"/>
              </w:rPr>
              <w:t>wind, precipitation, visibility, lightning</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4C7F206E" w14:textId="10D1C8A6" w:rsidR="00622E5C" w:rsidRPr="00622E5C" w:rsidRDefault="00622E5C" w:rsidP="00622E5C">
            <w:pPr>
              <w:rPr>
                <w:rFonts w:cs="Liberation Sans"/>
                <w:szCs w:val="20"/>
              </w:rPr>
            </w:pPr>
            <w:r w:rsidRPr="00E73844">
              <w:rPr>
                <w:rFonts w:cs="Liberation Sans"/>
                <w:szCs w:val="20"/>
              </w:rPr>
              <w:t>1</w:t>
            </w:r>
          </w:p>
        </w:tc>
      </w:tr>
      <w:tr w:rsidR="00622E5C" w14:paraId="0973D9BB" w14:textId="77777777" w:rsidTr="00622E5C">
        <w:trPr>
          <w:cantSplit/>
          <w:trHeight w:val="395"/>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19EA2AC2" w14:textId="5CDE0CD7" w:rsidR="00622E5C" w:rsidRPr="00622E5C" w:rsidRDefault="00622E5C" w:rsidP="00622E5C">
            <w:pPr>
              <w:rPr>
                <w:rFonts w:cs="Liberation Sans"/>
                <w:szCs w:val="20"/>
              </w:rPr>
            </w:pPr>
            <w:r w:rsidRPr="00E73844">
              <w:rPr>
                <w:rFonts w:cs="Liberation Sans"/>
                <w:szCs w:val="20"/>
              </w:rPr>
              <w:t>OET-200</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47772181" w14:textId="787D6C41" w:rsidR="00622E5C" w:rsidRPr="00622E5C" w:rsidRDefault="00622E5C" w:rsidP="00622E5C">
            <w:pPr>
              <w:rPr>
                <w:rFonts w:cs="Liberation Sans"/>
                <w:szCs w:val="20"/>
              </w:rPr>
            </w:pPr>
            <w:r w:rsidRPr="00E73844">
              <w:rPr>
                <w:rFonts w:cs="Liberation Sans"/>
                <w:szCs w:val="20"/>
              </w:rPr>
              <w:t xml:space="preserve">toxic </w:t>
            </w:r>
            <w:r w:rsidRPr="00294B58">
              <w:rPr>
                <w:rFonts w:cs="Liberation Sans"/>
                <w:i/>
                <w:szCs w:val="20"/>
              </w:rPr>
              <w:t>plume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04D2136" w14:textId="2CFB7588" w:rsidR="00622E5C" w:rsidRPr="00622E5C" w:rsidRDefault="00622E5C" w:rsidP="00622E5C">
            <w:pPr>
              <w:rPr>
                <w:rFonts w:cs="Liberation Sans"/>
                <w:szCs w:val="20"/>
              </w:rPr>
            </w:pPr>
            <w:r>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9FFFC2A" w14:textId="59F954EB" w:rsidR="00622E5C" w:rsidRPr="00622E5C" w:rsidRDefault="00622E5C" w:rsidP="00622E5C">
            <w:pPr>
              <w:rPr>
                <w:rFonts w:cs="Liberation Sans"/>
                <w:szCs w:val="20"/>
              </w:rPr>
            </w:pPr>
            <w:r w:rsidRPr="00E73844">
              <w:rPr>
                <w:rFonts w:cs="Liberation Sans"/>
                <w:szCs w:val="20"/>
              </w:rPr>
              <w:t>Chemica</w:t>
            </w:r>
            <w:r>
              <w:rPr>
                <w:rFonts w:cs="Liberation Sans"/>
                <w:szCs w:val="20"/>
              </w:rPr>
              <w:t>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1C79D883" w14:textId="76F94770" w:rsidR="00622E5C" w:rsidRPr="00622E5C" w:rsidRDefault="00622E5C" w:rsidP="00622E5C">
            <w:pPr>
              <w:rPr>
                <w:rFonts w:cs="Liberation Sans"/>
                <w:szCs w:val="20"/>
              </w:rPr>
            </w:pPr>
            <w:r w:rsidRPr="00E73844">
              <w:rPr>
                <w:rFonts w:cs="Liberation Sans"/>
                <w:szCs w:val="20"/>
              </w:rPr>
              <w:t>1</w:t>
            </w:r>
          </w:p>
        </w:tc>
      </w:tr>
      <w:tr w:rsidR="00622E5C" w14:paraId="169AF21A" w14:textId="77777777" w:rsidTr="00622E5C">
        <w:trPr>
          <w:cantSplit/>
          <w:trHeight w:val="401"/>
        </w:trPr>
        <w:tc>
          <w:tcPr>
            <w:tcW w:w="1170" w:type="dxa"/>
            <w:vMerge/>
            <w:tcBorders>
              <w:left w:val="single" w:sz="8" w:space="0" w:color="284E3F"/>
              <w:right w:val="single" w:sz="12" w:space="0" w:color="95B3D7"/>
            </w:tcBorders>
            <w:shd w:val="clear" w:color="auto" w:fill="DBE5F1"/>
            <w:tcMar>
              <w:top w:w="0" w:type="dxa"/>
              <w:left w:w="120" w:type="dxa"/>
              <w:bottom w:w="0" w:type="dxa"/>
              <w:right w:w="120" w:type="dxa"/>
            </w:tcMar>
          </w:tcPr>
          <w:p w14:paraId="512176DE" w14:textId="77777777" w:rsidR="00622E5C" w:rsidRPr="00E73844" w:rsidRDefault="00622E5C" w:rsidP="00622E5C">
            <w:pPr>
              <w:spacing w:before="0" w:after="0"/>
              <w:rPr>
                <w:rFonts w:cs="Liberation Sans"/>
                <w:szCs w:val="20"/>
              </w:rPr>
            </w:pPr>
          </w:p>
        </w:tc>
        <w:tc>
          <w:tcPr>
            <w:tcW w:w="2190" w:type="dxa"/>
            <w:vMerge/>
            <w:tcBorders>
              <w:right w:val="single" w:sz="12" w:space="0" w:color="95B3D7"/>
            </w:tcBorders>
            <w:shd w:val="clear" w:color="auto" w:fill="DBE5F1"/>
            <w:tcMar>
              <w:top w:w="0" w:type="dxa"/>
              <w:left w:w="120" w:type="dxa"/>
              <w:bottom w:w="0" w:type="dxa"/>
              <w:right w:w="120" w:type="dxa"/>
            </w:tcMar>
          </w:tcPr>
          <w:p w14:paraId="0BD9F96A" w14:textId="77777777" w:rsidR="00622E5C" w:rsidRPr="00E73844" w:rsidRDefault="00622E5C" w:rsidP="00622E5C">
            <w:pPr>
              <w:spacing w:before="0" w:after="0"/>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44204EA" w14:textId="116F27CE" w:rsidR="00622E5C" w:rsidRPr="00E73844" w:rsidRDefault="00622E5C" w:rsidP="00622E5C">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3C361B2" w14:textId="1B4FEF97" w:rsidR="00622E5C" w:rsidRPr="00E73844" w:rsidRDefault="00622E5C" w:rsidP="00622E5C">
            <w:pPr>
              <w:rPr>
                <w:rFonts w:cs="Liberation Sans"/>
                <w:szCs w:val="20"/>
              </w:rPr>
            </w:pPr>
            <w:r>
              <w:rPr>
                <w:rFonts w:cs="Liberation Sans"/>
                <w:szCs w:val="20"/>
              </w:rPr>
              <w:t>physical, fauna, flora</w:t>
            </w:r>
          </w:p>
        </w:tc>
        <w:tc>
          <w:tcPr>
            <w:tcW w:w="1065" w:type="dxa"/>
            <w:vMerge/>
            <w:tcBorders>
              <w:right w:val="single" w:sz="12" w:space="0" w:color="95B3D7"/>
            </w:tcBorders>
            <w:shd w:val="clear" w:color="auto" w:fill="DBE5F1"/>
            <w:tcMar>
              <w:top w:w="0" w:type="dxa"/>
              <w:left w:w="120" w:type="dxa"/>
              <w:bottom w:w="0" w:type="dxa"/>
              <w:right w:w="120" w:type="dxa"/>
            </w:tcMar>
          </w:tcPr>
          <w:p w14:paraId="6987B796" w14:textId="77777777" w:rsidR="00622E5C" w:rsidRPr="00E73844" w:rsidRDefault="00622E5C" w:rsidP="00622E5C">
            <w:pPr>
              <w:spacing w:before="0" w:after="0"/>
              <w:rPr>
                <w:rFonts w:cs="Liberation Sans"/>
                <w:szCs w:val="20"/>
              </w:rPr>
            </w:pPr>
          </w:p>
        </w:tc>
      </w:tr>
      <w:tr w:rsidR="00622E5C" w14:paraId="60DB5CEC" w14:textId="77777777" w:rsidTr="00622E5C">
        <w:trPr>
          <w:cantSplit/>
          <w:trHeight w:val="251"/>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BBDCDAF" w14:textId="77777777" w:rsidR="00622E5C" w:rsidRPr="00E73844" w:rsidRDefault="00622E5C" w:rsidP="00622E5C">
            <w:pPr>
              <w:spacing w:before="0" w:after="0"/>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B887124" w14:textId="77777777" w:rsidR="00622E5C" w:rsidRPr="00E73844" w:rsidRDefault="00622E5C" w:rsidP="00622E5C">
            <w:pPr>
              <w:spacing w:before="0" w:after="0"/>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C693F41" w14:textId="4C5428E0" w:rsidR="00622E5C" w:rsidRPr="00E73844" w:rsidRDefault="00622E5C" w:rsidP="00622E5C">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CAC7DE6" w14:textId="43445FF7" w:rsidR="00622E5C" w:rsidRPr="00E73844" w:rsidRDefault="00622E5C" w:rsidP="00622E5C">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066BFDD" w14:textId="77777777" w:rsidR="00622E5C" w:rsidRPr="00E73844" w:rsidRDefault="00622E5C" w:rsidP="00622E5C">
            <w:pPr>
              <w:spacing w:before="0" w:after="0"/>
              <w:rPr>
                <w:rFonts w:cs="Liberation Sans"/>
                <w:szCs w:val="20"/>
              </w:rPr>
            </w:pPr>
          </w:p>
        </w:tc>
      </w:tr>
      <w:tr w:rsidR="00397DC0" w14:paraId="0547B903" w14:textId="77777777" w:rsidTr="00397DC0">
        <w:trPr>
          <w:cantSplit/>
          <w:trHeight w:val="257"/>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3C74A0FE" w14:textId="586B301F" w:rsidR="00397DC0" w:rsidRPr="00397DC0" w:rsidRDefault="00397DC0" w:rsidP="00397DC0">
            <w:pPr>
              <w:rPr>
                <w:rFonts w:cs="Liberation Sans"/>
                <w:szCs w:val="20"/>
              </w:rPr>
            </w:pPr>
            <w:r w:rsidRPr="00E73844">
              <w:rPr>
                <w:rFonts w:cs="Liberation Sans"/>
                <w:szCs w:val="20"/>
              </w:rPr>
              <w:t>OET-201</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15103BE" w14:textId="541F873B" w:rsidR="00397DC0" w:rsidRPr="00397DC0" w:rsidRDefault="00397DC0" w:rsidP="00397DC0">
            <w:pPr>
              <w:rPr>
                <w:rFonts w:cs="Liberation Sans"/>
                <w:szCs w:val="20"/>
              </w:rPr>
            </w:pPr>
            <w:r w:rsidRPr="00E73844">
              <w:rPr>
                <w:rFonts w:cs="Liberation Sans"/>
                <w:szCs w:val="20"/>
              </w:rPr>
              <w:t xml:space="preserve">toxic </w:t>
            </w:r>
            <w:r w:rsidRPr="00294B58">
              <w:rPr>
                <w:rFonts w:cs="Liberation Sans"/>
                <w:i/>
                <w:szCs w:val="20"/>
              </w:rPr>
              <w:t>spill</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C097732" w14:textId="655A15FD" w:rsidR="00397DC0" w:rsidRPr="00397DC0" w:rsidRDefault="00397DC0" w:rsidP="00397DC0">
            <w:pPr>
              <w:rPr>
                <w:rFonts w:cs="Liberation Sans"/>
                <w:szCs w:val="20"/>
              </w:rPr>
            </w:pPr>
            <w:r>
              <w:rPr>
                <w:rFonts w:cs="Liberation Sans"/>
                <w:szCs w:val="20"/>
              </w:rPr>
              <w:t>CBRNE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22EBDF1" w14:textId="366EDC28" w:rsidR="00397DC0" w:rsidRPr="00397DC0" w:rsidRDefault="00397DC0" w:rsidP="00397DC0">
            <w:pPr>
              <w:rPr>
                <w:rFonts w:cs="Liberation Sans"/>
                <w:szCs w:val="20"/>
              </w:rPr>
            </w:pPr>
            <w:r>
              <w:rPr>
                <w:rFonts w:cs="Liberation Sans"/>
                <w:szCs w:val="20"/>
              </w:rPr>
              <w:t>chemical</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263974EF" w14:textId="2461011F" w:rsidR="00397DC0" w:rsidRPr="00397DC0" w:rsidRDefault="00397DC0" w:rsidP="00397DC0">
            <w:pPr>
              <w:rPr>
                <w:rFonts w:cs="Liberation Sans"/>
                <w:szCs w:val="20"/>
              </w:rPr>
            </w:pPr>
            <w:r w:rsidRPr="00E73844">
              <w:rPr>
                <w:rFonts w:cs="Liberation Sans"/>
                <w:szCs w:val="20"/>
              </w:rPr>
              <w:t>1</w:t>
            </w:r>
          </w:p>
        </w:tc>
      </w:tr>
      <w:tr w:rsidR="00397DC0" w14:paraId="35050F0C" w14:textId="77777777" w:rsidTr="00397DC0">
        <w:trPr>
          <w:cantSplit/>
          <w:trHeight w:val="405"/>
        </w:trPr>
        <w:tc>
          <w:tcPr>
            <w:tcW w:w="1170" w:type="dxa"/>
            <w:vMerge/>
            <w:tcBorders>
              <w:left w:val="single" w:sz="12" w:space="0" w:color="95B3D7"/>
              <w:right w:val="single" w:sz="12" w:space="0" w:color="95B3D7"/>
            </w:tcBorders>
            <w:shd w:val="clear" w:color="auto" w:fill="FFFFFF"/>
            <w:tcMar>
              <w:top w:w="0" w:type="dxa"/>
              <w:left w:w="120" w:type="dxa"/>
              <w:bottom w:w="0" w:type="dxa"/>
              <w:right w:w="120" w:type="dxa"/>
            </w:tcMar>
          </w:tcPr>
          <w:p w14:paraId="4E59C18B" w14:textId="6413D8B2" w:rsidR="00397DC0" w:rsidRPr="00E73844" w:rsidRDefault="00397DC0" w:rsidP="00397DC0">
            <w:pPr>
              <w:rPr>
                <w:rFonts w:cs="Liberation Sans"/>
                <w:szCs w:val="20"/>
              </w:rPr>
            </w:pPr>
          </w:p>
        </w:tc>
        <w:tc>
          <w:tcPr>
            <w:tcW w:w="2190" w:type="dxa"/>
            <w:vMerge/>
            <w:tcBorders>
              <w:right w:val="single" w:sz="12" w:space="0" w:color="95B3D7"/>
            </w:tcBorders>
            <w:shd w:val="clear" w:color="auto" w:fill="FFFFFF"/>
            <w:tcMar>
              <w:top w:w="0" w:type="dxa"/>
              <w:left w:w="120" w:type="dxa"/>
              <w:bottom w:w="0" w:type="dxa"/>
              <w:right w:w="120" w:type="dxa"/>
            </w:tcMar>
          </w:tcPr>
          <w:p w14:paraId="6462D61F"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EBD614B" w14:textId="6C902DF3" w:rsidR="00397DC0" w:rsidRPr="00E73844" w:rsidRDefault="00397DC0" w:rsidP="00397DC0">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24A41A8" w14:textId="437572F8" w:rsidR="00397DC0" w:rsidRPr="00E73844" w:rsidRDefault="00397DC0" w:rsidP="00397DC0">
            <w:pPr>
              <w:rPr>
                <w:rFonts w:cs="Liberation Sans"/>
                <w:szCs w:val="20"/>
              </w:rPr>
            </w:pPr>
            <w:r>
              <w:rPr>
                <w:rFonts w:cs="Liberation Sans"/>
                <w:szCs w:val="20"/>
              </w:rPr>
              <w:t>physical, fauna, flora</w:t>
            </w:r>
          </w:p>
        </w:tc>
        <w:tc>
          <w:tcPr>
            <w:tcW w:w="1065" w:type="dxa"/>
            <w:vMerge/>
            <w:tcBorders>
              <w:right w:val="single" w:sz="12" w:space="0" w:color="95B3D7"/>
            </w:tcBorders>
            <w:shd w:val="clear" w:color="auto" w:fill="FFFFFF"/>
            <w:tcMar>
              <w:top w:w="0" w:type="dxa"/>
              <w:left w:w="120" w:type="dxa"/>
              <w:bottom w:w="0" w:type="dxa"/>
              <w:right w:w="120" w:type="dxa"/>
            </w:tcMar>
          </w:tcPr>
          <w:p w14:paraId="75C5817A" w14:textId="77777777" w:rsidR="00397DC0" w:rsidRPr="00E73844" w:rsidRDefault="00397DC0" w:rsidP="00397DC0">
            <w:pPr>
              <w:rPr>
                <w:rFonts w:cs="Liberation Sans"/>
                <w:szCs w:val="20"/>
              </w:rPr>
            </w:pPr>
          </w:p>
        </w:tc>
      </w:tr>
      <w:tr w:rsidR="00397DC0" w14:paraId="61EB4D20" w14:textId="77777777" w:rsidTr="00397DC0">
        <w:trPr>
          <w:cantSplit/>
          <w:trHeight w:val="255"/>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633E61ED" w14:textId="0048D529"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B3FA49A"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039A8A2E" w14:textId="231E3339" w:rsidR="00397DC0" w:rsidRPr="00E73844" w:rsidRDefault="00397DC0" w:rsidP="00397DC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5AB3BF48" w14:textId="086F8E2A" w:rsidR="00397DC0" w:rsidRPr="00E73844" w:rsidRDefault="00397DC0" w:rsidP="00397DC0">
            <w:pPr>
              <w:rPr>
                <w:rFonts w:cs="Liberation Sans"/>
                <w:szCs w:val="20"/>
              </w:rPr>
            </w:pPr>
            <w:r w:rsidRPr="00E73844">
              <w:rPr>
                <w:rFonts w:cs="Liberation Sans"/>
                <w:szCs w:val="20"/>
              </w:rPr>
              <w:t>aquatic, terrestrial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CBE0C51" w14:textId="77777777" w:rsidR="00397DC0" w:rsidRPr="00E73844" w:rsidRDefault="00397DC0" w:rsidP="00397DC0">
            <w:pPr>
              <w:rPr>
                <w:rFonts w:cs="Liberation Sans"/>
                <w:szCs w:val="20"/>
              </w:rPr>
            </w:pPr>
          </w:p>
        </w:tc>
      </w:tr>
      <w:tr w:rsidR="00397DC0" w14:paraId="6BA56A48" w14:textId="77777777" w:rsidTr="00294B58">
        <w:trPr>
          <w:cantSplit/>
          <w:trHeight w:val="319"/>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2B9166CE" w14:textId="734CC439" w:rsidR="00397DC0" w:rsidRPr="00397DC0" w:rsidRDefault="00397DC0" w:rsidP="00397DC0">
            <w:pPr>
              <w:rPr>
                <w:rFonts w:cs="Liberation Sans"/>
                <w:szCs w:val="20"/>
              </w:rPr>
            </w:pPr>
            <w:r w:rsidRPr="00E73844">
              <w:rPr>
                <w:rFonts w:cs="Liberation Sans"/>
                <w:szCs w:val="20"/>
              </w:rPr>
              <w:t>OET-202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0421C7F4" w14:textId="1187A447" w:rsidR="00397DC0" w:rsidRPr="00397DC0" w:rsidRDefault="00397DC0" w:rsidP="00397DC0">
            <w:pPr>
              <w:rPr>
                <w:rFonts w:cs="Liberation Sans"/>
                <w:szCs w:val="20"/>
              </w:rPr>
            </w:pPr>
            <w:r w:rsidRPr="00E73844">
              <w:rPr>
                <w:rFonts w:cs="Liberation Sans"/>
                <w:szCs w:val="20"/>
              </w:rPr>
              <w:t xml:space="preserve">traffic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F008A53" w14:textId="73900117" w:rsidR="00397DC0" w:rsidRPr="00397DC0" w:rsidRDefault="00397DC0" w:rsidP="00397DC0">
            <w:pPr>
              <w:rPr>
                <w:rFonts w:cs="Liberation Sans"/>
                <w:szCs w:val="20"/>
              </w:rPr>
            </w:pPr>
            <w:r>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2C74BD8" w14:textId="70BF7F16" w:rsidR="00397DC0" w:rsidRPr="00397DC0" w:rsidRDefault="00397DC0" w:rsidP="00397DC0">
            <w:pPr>
              <w:rPr>
                <w:rFonts w:cs="Liberation Sans"/>
                <w:szCs w:val="20"/>
              </w:rPr>
            </w:pPr>
            <w:r>
              <w:rPr>
                <w:rFonts w:cs="Liberation Sans"/>
                <w:szCs w:val="20"/>
              </w:rPr>
              <w:t>transport</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62B5986D" w14:textId="13C383D3" w:rsidR="00397DC0" w:rsidRPr="00397DC0" w:rsidRDefault="00397DC0" w:rsidP="00397DC0">
            <w:pPr>
              <w:rPr>
                <w:rFonts w:cs="Liberation Sans"/>
                <w:szCs w:val="20"/>
              </w:rPr>
            </w:pPr>
            <w:r w:rsidRPr="00E73844">
              <w:rPr>
                <w:rFonts w:cs="Liberation Sans"/>
                <w:szCs w:val="20"/>
              </w:rPr>
              <w:t>1</w:t>
            </w:r>
          </w:p>
        </w:tc>
      </w:tr>
      <w:tr w:rsidR="00397DC0" w14:paraId="4129EE02" w14:textId="77777777" w:rsidTr="00397DC0">
        <w:trPr>
          <w:cantSplit/>
          <w:trHeight w:val="325"/>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01A2675" w14:textId="77777777"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642324A"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4902E46" w14:textId="5A1DF836" w:rsidR="00397DC0" w:rsidRPr="00E73844" w:rsidRDefault="00397DC0" w:rsidP="00397DC0">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A4C3B20" w14:textId="7DA749AF" w:rsidR="00397DC0" w:rsidRPr="00E73844" w:rsidRDefault="00397DC0" w:rsidP="00397DC0">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98512AB" w14:textId="77777777" w:rsidR="00397DC0" w:rsidRPr="00E73844" w:rsidRDefault="00397DC0" w:rsidP="00397DC0">
            <w:pPr>
              <w:rPr>
                <w:rFonts w:cs="Liberation Sans"/>
                <w:szCs w:val="20"/>
              </w:rPr>
            </w:pPr>
          </w:p>
        </w:tc>
      </w:tr>
      <w:tr w:rsidR="00397DC0" w14:paraId="5549A80D" w14:textId="77777777" w:rsidTr="00294B58">
        <w:trPr>
          <w:cantSplit/>
          <w:trHeight w:val="27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3EB4072" w14:textId="27D285B0" w:rsidR="00397DC0" w:rsidRPr="00397DC0" w:rsidRDefault="00397DC0" w:rsidP="00397DC0">
            <w:pPr>
              <w:rPr>
                <w:rFonts w:cs="Liberation Sans"/>
                <w:szCs w:val="20"/>
              </w:rPr>
            </w:pPr>
            <w:r w:rsidRPr="00E73844">
              <w:rPr>
                <w:rFonts w:cs="Liberation Sans"/>
                <w:szCs w:val="20"/>
              </w:rPr>
              <w:t>OET-203</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33142BA8" w14:textId="3395C5E9" w:rsidR="00397DC0" w:rsidRPr="00397DC0" w:rsidRDefault="00397DC0" w:rsidP="00397DC0">
            <w:pPr>
              <w:rPr>
                <w:rFonts w:cs="Liberation Sans"/>
                <w:szCs w:val="20"/>
              </w:rPr>
            </w:pPr>
            <w:r w:rsidRPr="00E73844">
              <w:rPr>
                <w:rFonts w:cs="Liberation Sans"/>
                <w:szCs w:val="20"/>
              </w:rPr>
              <w:t xml:space="preserve">transport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7DBA87F" w14:textId="106CE7B4" w:rsidR="00397DC0" w:rsidRPr="00397DC0" w:rsidRDefault="00397DC0" w:rsidP="00397DC0">
            <w:pPr>
              <w:rPr>
                <w:rFonts w:cs="Liberation Sans"/>
                <w:szCs w:val="20"/>
              </w:rPr>
            </w:pPr>
            <w:r>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0DBC929" w14:textId="094D7576" w:rsidR="00397DC0" w:rsidRPr="00397DC0" w:rsidRDefault="00397DC0" w:rsidP="00397DC0">
            <w:pPr>
              <w:rPr>
                <w:rFonts w:cs="Liberation Sans"/>
                <w:szCs w:val="20"/>
              </w:rPr>
            </w:pPr>
            <w:r w:rsidRPr="00E73844">
              <w:rPr>
                <w:rFonts w:cs="Liberation Sans"/>
                <w:szCs w:val="20"/>
              </w:rPr>
              <w:t>t</w:t>
            </w:r>
            <w:r>
              <w:rPr>
                <w:rFonts w:cs="Liberation Sans"/>
                <w:szCs w:val="20"/>
              </w:rPr>
              <w:t>ransport</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7AC0E622" w14:textId="6DFA20B9" w:rsidR="00397DC0" w:rsidRPr="00397DC0" w:rsidRDefault="00397DC0" w:rsidP="00397DC0">
            <w:pPr>
              <w:rPr>
                <w:rFonts w:cs="Liberation Sans"/>
                <w:szCs w:val="20"/>
              </w:rPr>
            </w:pPr>
            <w:r w:rsidRPr="00E73844">
              <w:rPr>
                <w:rFonts w:cs="Liberation Sans"/>
                <w:szCs w:val="20"/>
              </w:rPr>
              <w:t>1</w:t>
            </w:r>
          </w:p>
        </w:tc>
      </w:tr>
      <w:tr w:rsidR="00397DC0" w14:paraId="33954FA9" w14:textId="77777777" w:rsidTr="00397DC0">
        <w:trPr>
          <w:cantSplit/>
          <w:trHeight w:val="265"/>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1F13569F" w14:textId="77777777"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43EEE0E3"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E36371C" w14:textId="0FB3FE27" w:rsidR="00397DC0" w:rsidRPr="00E73844" w:rsidRDefault="00397DC0" w:rsidP="00397DC0">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0ED146C" w14:textId="6BF83856" w:rsidR="00397DC0" w:rsidRPr="00E73844" w:rsidRDefault="00397DC0" w:rsidP="00397DC0">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235589C" w14:textId="77777777" w:rsidR="00397DC0" w:rsidRPr="00E73844" w:rsidRDefault="00397DC0" w:rsidP="00397DC0">
            <w:pPr>
              <w:rPr>
                <w:rFonts w:cs="Liberation Sans"/>
                <w:szCs w:val="20"/>
              </w:rPr>
            </w:pPr>
          </w:p>
        </w:tc>
      </w:tr>
      <w:tr w:rsidR="00397DC0" w14:paraId="70AEEBAB" w14:textId="77777777" w:rsidTr="00FB58EB">
        <w:trPr>
          <w:cantSplit/>
          <w:trHeight w:val="545"/>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5C0E4C0" w14:textId="62E5F66A" w:rsidR="00397DC0" w:rsidRPr="00397DC0" w:rsidRDefault="00397DC0" w:rsidP="00397DC0">
            <w:pPr>
              <w:rPr>
                <w:rFonts w:cs="Liberation Sans"/>
                <w:szCs w:val="20"/>
              </w:rPr>
            </w:pPr>
            <w:r w:rsidRPr="00E73844">
              <w:rPr>
                <w:rFonts w:cs="Liberation Sans"/>
                <w:szCs w:val="20"/>
              </w:rPr>
              <w:t>OET-204</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54144E0D" w14:textId="348101C0" w:rsidR="00397DC0" w:rsidRPr="00397DC0" w:rsidRDefault="00397DC0" w:rsidP="00397DC0">
            <w:pPr>
              <w:rPr>
                <w:rFonts w:cs="Liberation Sans"/>
                <w:szCs w:val="20"/>
              </w:rPr>
            </w:pPr>
            <w:r w:rsidRPr="00E73844">
              <w:rPr>
                <w:rFonts w:cs="Liberation Sans"/>
                <w:szCs w:val="20"/>
              </w:rPr>
              <w:t xml:space="preserve">tropical </w:t>
            </w:r>
            <w:r w:rsidRPr="00294B58">
              <w:rPr>
                <w:rFonts w:cs="Liberation Sans"/>
                <w:i/>
                <w:szCs w:val="20"/>
              </w:rPr>
              <w:t>depression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4158E36" w14:textId="58A18F8A" w:rsidR="00397DC0" w:rsidRPr="00397DC0" w:rsidRDefault="00397DC0" w:rsidP="00397DC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59FD7FF6" w14:textId="02DE65B4" w:rsidR="00397DC0" w:rsidRPr="00397DC0" w:rsidRDefault="00397DC0" w:rsidP="00397DC0">
            <w:pPr>
              <w:rPr>
                <w:rFonts w:cs="Liberation Sans"/>
                <w:szCs w:val="20"/>
              </w:rPr>
            </w:pPr>
            <w:r w:rsidRPr="00E73844">
              <w:rPr>
                <w:rFonts w:cs="Liberation Sans"/>
                <w:szCs w:val="20"/>
              </w:rPr>
              <w:t>wind, precipitation, visibility, lightning</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6D22F21B" w14:textId="2ABDA343" w:rsidR="00397DC0" w:rsidRPr="00397DC0" w:rsidRDefault="00397DC0" w:rsidP="00397DC0">
            <w:pPr>
              <w:rPr>
                <w:rFonts w:cs="Liberation Sans"/>
                <w:szCs w:val="20"/>
              </w:rPr>
            </w:pPr>
            <w:r w:rsidRPr="00E73844">
              <w:rPr>
                <w:rFonts w:cs="Liberation Sans"/>
                <w:szCs w:val="20"/>
              </w:rPr>
              <w:t>1</w:t>
            </w:r>
          </w:p>
        </w:tc>
      </w:tr>
      <w:tr w:rsidR="00397DC0" w14:paraId="51282023" w14:textId="77777777" w:rsidTr="00294B58">
        <w:trPr>
          <w:cantSplit/>
          <w:trHeight w:val="53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193F4B0" w14:textId="0150F53D" w:rsidR="00397DC0" w:rsidRPr="00397DC0" w:rsidRDefault="00397DC0" w:rsidP="00397DC0">
            <w:pPr>
              <w:rPr>
                <w:rFonts w:cs="Liberation Sans"/>
                <w:szCs w:val="20"/>
              </w:rPr>
            </w:pPr>
            <w:r w:rsidRPr="00E73844">
              <w:rPr>
                <w:rFonts w:cs="Liberation Sans"/>
                <w:szCs w:val="20"/>
              </w:rPr>
              <w:t>OET-205</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241EB744" w14:textId="46E8C87A" w:rsidR="00397DC0" w:rsidRPr="00397DC0" w:rsidRDefault="00397DC0" w:rsidP="00397DC0">
            <w:pPr>
              <w:rPr>
                <w:rFonts w:cs="Liberation Sans"/>
                <w:szCs w:val="20"/>
              </w:rPr>
            </w:pPr>
            <w:r w:rsidRPr="00E73844">
              <w:rPr>
                <w:rFonts w:cs="Liberation Sans"/>
                <w:szCs w:val="20"/>
              </w:rPr>
              <w:t xml:space="preserve">tropical </w:t>
            </w:r>
            <w:r w:rsidRPr="00294B58">
              <w:rPr>
                <w:rFonts w:cs="Liberation Sans"/>
                <w:i/>
                <w:szCs w:val="20"/>
              </w:rPr>
              <w:t>storm</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CE508D1" w14:textId="54446F64" w:rsidR="00397DC0" w:rsidRPr="00397DC0" w:rsidRDefault="00397DC0" w:rsidP="00397DC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9903C74" w14:textId="1AC3F8B4" w:rsidR="00397DC0" w:rsidRPr="00397DC0" w:rsidRDefault="00397DC0" w:rsidP="00397DC0">
            <w:pPr>
              <w:rPr>
                <w:rFonts w:cs="Liberation Sans"/>
                <w:szCs w:val="20"/>
              </w:rPr>
            </w:pPr>
            <w:r w:rsidRPr="00E73844">
              <w:rPr>
                <w:rFonts w:cs="Liberation Sans"/>
                <w:szCs w:val="20"/>
              </w:rPr>
              <w:t>wind, precipitation, visibility, lightning</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1D6BF1CE" w14:textId="18B5EC10" w:rsidR="00397DC0" w:rsidRPr="00397DC0" w:rsidRDefault="00397DC0" w:rsidP="00397DC0">
            <w:pPr>
              <w:rPr>
                <w:rFonts w:cs="Liberation Sans"/>
                <w:szCs w:val="20"/>
              </w:rPr>
            </w:pPr>
            <w:r w:rsidRPr="00E73844">
              <w:rPr>
                <w:rFonts w:cs="Liberation Sans"/>
                <w:szCs w:val="20"/>
              </w:rPr>
              <w:t>1</w:t>
            </w:r>
          </w:p>
        </w:tc>
      </w:tr>
      <w:tr w:rsidR="00397DC0" w14:paraId="00A91881" w14:textId="77777777" w:rsidTr="00397DC0">
        <w:trPr>
          <w:cantSplit/>
          <w:trHeight w:val="296"/>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B65B051" w14:textId="50A943C7" w:rsidR="00397DC0" w:rsidRPr="00397DC0" w:rsidRDefault="00397DC0" w:rsidP="00397DC0">
            <w:pPr>
              <w:rPr>
                <w:rFonts w:cs="Liberation Sans"/>
                <w:szCs w:val="20"/>
              </w:rPr>
            </w:pPr>
            <w:r w:rsidRPr="00E73844">
              <w:rPr>
                <w:rFonts w:cs="Liberation Sans"/>
                <w:szCs w:val="20"/>
              </w:rPr>
              <w:t>OET-206</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5729BF7C" w14:textId="32054684" w:rsidR="00397DC0" w:rsidRPr="00397DC0" w:rsidRDefault="00397DC0" w:rsidP="00397DC0">
            <w:pPr>
              <w:rPr>
                <w:rFonts w:cs="Liberation Sans"/>
                <w:szCs w:val="20"/>
              </w:rPr>
            </w:pPr>
            <w:r w:rsidRPr="00294B58">
              <w:rPr>
                <w:rFonts w:cs="Liberation Sans"/>
                <w:i/>
                <w:szCs w:val="20"/>
              </w:rPr>
              <w:t>tsunami</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7A3CA64" w14:textId="20D52261" w:rsidR="00397DC0" w:rsidRPr="00397DC0" w:rsidRDefault="00397DC0" w:rsidP="00397DC0">
            <w:pPr>
              <w:rPr>
                <w:rFonts w:cs="Liberation Sans"/>
                <w:szCs w:val="20"/>
              </w:rPr>
            </w:pPr>
            <w:r>
              <w:rPr>
                <w:rFonts w:cs="Liberation Sans"/>
                <w:szCs w:val="20"/>
              </w:rPr>
              <w:t>Geophysical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1985011" w14:textId="0E2290A1" w:rsidR="00397DC0" w:rsidRPr="00397DC0" w:rsidRDefault="00397DC0" w:rsidP="00397DC0">
            <w:pPr>
              <w:rPr>
                <w:rFonts w:cs="Liberation Sans"/>
                <w:szCs w:val="20"/>
              </w:rPr>
            </w:pPr>
            <w:r>
              <w:rPr>
                <w:rFonts w:cs="Liberation Sans"/>
                <w:szCs w:val="20"/>
              </w:rPr>
              <w:t>seismic, fluid</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2B449230" w14:textId="3772A868" w:rsidR="00397DC0" w:rsidRPr="00397DC0" w:rsidRDefault="00397DC0" w:rsidP="00397DC0">
            <w:pPr>
              <w:rPr>
                <w:rFonts w:cs="Liberation Sans"/>
                <w:szCs w:val="20"/>
              </w:rPr>
            </w:pPr>
            <w:r w:rsidRPr="00E73844">
              <w:rPr>
                <w:rFonts w:cs="Liberation Sans"/>
                <w:szCs w:val="20"/>
              </w:rPr>
              <w:t>1</w:t>
            </w:r>
          </w:p>
        </w:tc>
      </w:tr>
      <w:tr w:rsidR="00397DC0" w14:paraId="279FCAE7" w14:textId="77777777" w:rsidTr="00397DC0">
        <w:trPr>
          <w:cantSplit/>
          <w:trHeight w:val="361"/>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2B8055CD" w14:textId="61155B58"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5686513"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0FA6E4E" w14:textId="1FB40E64" w:rsidR="00397DC0" w:rsidRPr="00E73844" w:rsidRDefault="00397DC0" w:rsidP="00397DC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2668F75" w14:textId="7193D02B" w:rsidR="00397DC0" w:rsidRPr="00E73844" w:rsidRDefault="00397DC0" w:rsidP="00397DC0">
            <w:pPr>
              <w:rPr>
                <w:rFonts w:cs="Liberation Sans"/>
                <w:szCs w:val="20"/>
              </w:rPr>
            </w:pPr>
            <w:r w:rsidRPr="00E73844">
              <w:rPr>
                <w:rFonts w:cs="Liberation Sans"/>
                <w:szCs w:val="20"/>
              </w:rPr>
              <w:t>aquatic</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39A75A4" w14:textId="77777777" w:rsidR="00397DC0" w:rsidRPr="00E73844" w:rsidRDefault="00397DC0" w:rsidP="00397DC0">
            <w:pPr>
              <w:rPr>
                <w:rFonts w:cs="Liberation Sans"/>
                <w:szCs w:val="20"/>
              </w:rPr>
            </w:pPr>
          </w:p>
        </w:tc>
      </w:tr>
      <w:tr w:rsidR="00397DC0" w14:paraId="338FBFF4" w14:textId="77777777" w:rsidTr="00FB58EB">
        <w:trPr>
          <w:cantSplit/>
          <w:trHeight w:val="532"/>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721DB0E7" w14:textId="31A53B98" w:rsidR="00397DC0" w:rsidRPr="00397DC0" w:rsidRDefault="00397DC0" w:rsidP="00397DC0">
            <w:pPr>
              <w:rPr>
                <w:rFonts w:cs="Liberation Sans"/>
                <w:szCs w:val="20"/>
              </w:rPr>
            </w:pPr>
            <w:r w:rsidRPr="00E73844">
              <w:rPr>
                <w:rFonts w:cs="Liberation Sans"/>
                <w:szCs w:val="20"/>
              </w:rPr>
              <w:t>OET-207</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781875EB" w14:textId="3A95FF20" w:rsidR="00397DC0" w:rsidRPr="00397DC0" w:rsidRDefault="00397DC0" w:rsidP="00397DC0">
            <w:pPr>
              <w:rPr>
                <w:rFonts w:cs="Liberation Sans"/>
                <w:szCs w:val="20"/>
              </w:rPr>
            </w:pPr>
            <w:r w:rsidRPr="00294B58">
              <w:rPr>
                <w:rFonts w:cs="Liberation Sans"/>
                <w:i/>
                <w:szCs w:val="20"/>
              </w:rPr>
              <w:t>typhoon</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50D17B0" w14:textId="0C8994DB" w:rsidR="00397DC0" w:rsidRPr="00397DC0" w:rsidRDefault="00397DC0" w:rsidP="00397DC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22529BBF" w14:textId="1237349A" w:rsidR="00397DC0" w:rsidRPr="00397DC0" w:rsidRDefault="00397DC0" w:rsidP="00397DC0">
            <w:pPr>
              <w:rPr>
                <w:rFonts w:cs="Liberation Sans"/>
                <w:szCs w:val="20"/>
              </w:rPr>
            </w:pPr>
            <w:r w:rsidRPr="00E73844">
              <w:rPr>
                <w:rFonts w:cs="Liberation Sans"/>
                <w:szCs w:val="20"/>
              </w:rPr>
              <w:t>wind, precipitation, visibility, lightning</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562DBBF0" w14:textId="208D697B" w:rsidR="00397DC0" w:rsidRPr="00397DC0" w:rsidRDefault="00397DC0" w:rsidP="00397DC0">
            <w:pPr>
              <w:rPr>
                <w:rFonts w:cs="Liberation Sans"/>
                <w:szCs w:val="20"/>
              </w:rPr>
            </w:pPr>
            <w:r w:rsidRPr="00E73844">
              <w:rPr>
                <w:rFonts w:cs="Liberation Sans"/>
                <w:szCs w:val="20"/>
              </w:rPr>
              <w:t>1</w:t>
            </w:r>
          </w:p>
        </w:tc>
      </w:tr>
      <w:tr w:rsidR="00397DC0" w14:paraId="4BB722AA" w14:textId="77777777" w:rsidTr="00397DC0">
        <w:trPr>
          <w:cantSplit/>
          <w:trHeight w:val="373"/>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2CC3BE58" w14:textId="5973FA75" w:rsidR="00397DC0" w:rsidRPr="00397DC0" w:rsidRDefault="00397DC0" w:rsidP="00397DC0">
            <w:pPr>
              <w:rPr>
                <w:rFonts w:cs="Liberation Sans"/>
                <w:szCs w:val="20"/>
              </w:rPr>
            </w:pPr>
            <w:r w:rsidRPr="00E73844">
              <w:rPr>
                <w:rFonts w:cs="Liberation Sans"/>
                <w:szCs w:val="20"/>
              </w:rPr>
              <w:t>OET-208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6C6A137A" w14:textId="737160A7" w:rsidR="00397DC0" w:rsidRPr="00397DC0" w:rsidRDefault="00397DC0" w:rsidP="00397DC0">
            <w:pPr>
              <w:rPr>
                <w:rFonts w:cs="Liberation Sans"/>
                <w:szCs w:val="20"/>
              </w:rPr>
            </w:pPr>
            <w:r w:rsidRPr="00E73844">
              <w:rPr>
                <w:rFonts w:cs="Liberation Sans"/>
                <w:szCs w:val="20"/>
              </w:rPr>
              <w:t xml:space="preserve">ultraviolet </w:t>
            </w:r>
            <w:r w:rsidRPr="00294B58">
              <w:rPr>
                <w:rFonts w:cs="Liberation Sans"/>
                <w:i/>
                <w:szCs w:val="20"/>
              </w:rPr>
              <w:t>radiation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C7A2389" w14:textId="2F60134A" w:rsidR="00397DC0" w:rsidRPr="00397DC0" w:rsidRDefault="00397DC0" w:rsidP="00397DC0">
            <w:pPr>
              <w:rPr>
                <w:rFonts w:cs="Liberation Sans"/>
                <w:szCs w:val="20"/>
              </w:rPr>
            </w:pPr>
            <w:r>
              <w:rPr>
                <w:rFonts w:cs="Liberation Sans"/>
                <w:szCs w:val="20"/>
              </w:rPr>
              <w:t>CBRNE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4B20E1F" w14:textId="36F7E77B" w:rsidR="00397DC0" w:rsidRPr="00397DC0" w:rsidRDefault="00397DC0" w:rsidP="00397DC0">
            <w:pPr>
              <w:rPr>
                <w:rFonts w:cs="Liberation Sans"/>
                <w:szCs w:val="20"/>
              </w:rPr>
            </w:pPr>
            <w:r>
              <w:rPr>
                <w:rFonts w:cs="Liberation Sans"/>
                <w:szCs w:val="20"/>
              </w:rPr>
              <w:t>radiological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2DD47C73" w14:textId="2E0F24B4" w:rsidR="00397DC0" w:rsidRPr="00397DC0" w:rsidRDefault="00397DC0" w:rsidP="00397DC0">
            <w:pPr>
              <w:rPr>
                <w:rFonts w:cs="Liberation Sans"/>
                <w:szCs w:val="20"/>
              </w:rPr>
            </w:pPr>
            <w:r w:rsidRPr="00E73844">
              <w:rPr>
                <w:rFonts w:cs="Liberation Sans"/>
                <w:szCs w:val="20"/>
              </w:rPr>
              <w:t>1</w:t>
            </w:r>
          </w:p>
        </w:tc>
      </w:tr>
      <w:tr w:rsidR="00397DC0" w14:paraId="15D6E340" w14:textId="77777777" w:rsidTr="00397DC0">
        <w:trPr>
          <w:cantSplit/>
          <w:trHeight w:val="379"/>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69024A7A" w14:textId="19259852"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7F0153F"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06BCD14" w14:textId="51554343" w:rsidR="00397DC0" w:rsidRPr="00E73844" w:rsidRDefault="00397DC0" w:rsidP="00397DC0">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2A76522" w14:textId="0F2580AB" w:rsidR="00397DC0" w:rsidRPr="00E73844" w:rsidRDefault="00397DC0" w:rsidP="00397DC0">
            <w:pPr>
              <w:rPr>
                <w:rFonts w:cs="Liberation Sans"/>
                <w:szCs w:val="20"/>
              </w:rPr>
            </w:pPr>
            <w:r w:rsidRPr="00E73844">
              <w:rPr>
                <w:rFonts w:cs="Liberation Sans"/>
                <w:szCs w:val="20"/>
              </w:rPr>
              <w:t>physical, fauna, flora</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ADFC6B6" w14:textId="77777777" w:rsidR="00397DC0" w:rsidRPr="00E73844" w:rsidRDefault="00397DC0" w:rsidP="00397DC0">
            <w:pPr>
              <w:rPr>
                <w:rFonts w:cs="Liberation Sans"/>
                <w:szCs w:val="20"/>
              </w:rPr>
            </w:pPr>
          </w:p>
        </w:tc>
      </w:tr>
      <w:tr w:rsidR="00397DC0" w14:paraId="763E32D6"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4BB9BA42" w14:textId="114BC2AA" w:rsidR="00397DC0" w:rsidRPr="00397DC0" w:rsidRDefault="00397DC0" w:rsidP="00397DC0">
            <w:pPr>
              <w:rPr>
                <w:rFonts w:cs="Liberation Sans"/>
                <w:szCs w:val="20"/>
              </w:rPr>
            </w:pPr>
            <w:r w:rsidRPr="00E73844">
              <w:rPr>
                <w:rFonts w:cs="Liberation Sans"/>
                <w:szCs w:val="20"/>
              </w:rPr>
              <w:t>OET-209</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2F2B6266" w14:textId="67230EC1" w:rsidR="00397DC0" w:rsidRPr="00397DC0" w:rsidRDefault="00397DC0" w:rsidP="00397DC0">
            <w:pPr>
              <w:rPr>
                <w:rFonts w:cs="Liberation Sans"/>
                <w:szCs w:val="20"/>
              </w:rPr>
            </w:pPr>
            <w:r w:rsidRPr="00E73844">
              <w:rPr>
                <w:rFonts w:cs="Liberation Sans"/>
                <w:szCs w:val="20"/>
              </w:rPr>
              <w:t xml:space="preserve">utility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E6AB687" w14:textId="7E60444E" w:rsidR="00397DC0" w:rsidRPr="00397DC0" w:rsidRDefault="00397DC0" w:rsidP="00397DC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EE919DB" w14:textId="22BE2E01" w:rsidR="00397DC0" w:rsidRPr="00397DC0" w:rsidRDefault="00397DC0" w:rsidP="00397DC0">
            <w:pPr>
              <w:rPr>
                <w:rFonts w:cs="Liberation Sans"/>
                <w:szCs w:val="20"/>
              </w:rPr>
            </w:pPr>
            <w:r w:rsidRPr="00E73844">
              <w:rPr>
                <w:rFonts w:cs="Liberation Sans"/>
                <w:szCs w:val="20"/>
              </w:rPr>
              <w:t>utility</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5F91C4F7" w14:textId="5D55233A" w:rsidR="00397DC0" w:rsidRPr="00397DC0" w:rsidRDefault="00397DC0" w:rsidP="00397DC0">
            <w:pPr>
              <w:rPr>
                <w:rFonts w:cs="Liberation Sans"/>
                <w:szCs w:val="20"/>
              </w:rPr>
            </w:pPr>
            <w:r w:rsidRPr="00E73844">
              <w:rPr>
                <w:rFonts w:cs="Liberation Sans"/>
                <w:szCs w:val="20"/>
              </w:rPr>
              <w:t>1</w:t>
            </w:r>
          </w:p>
        </w:tc>
      </w:tr>
      <w:tr w:rsidR="00397DC0" w14:paraId="244252D3" w14:textId="77777777" w:rsidTr="00397DC0">
        <w:trPr>
          <w:cantSplit/>
          <w:trHeight w:val="39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B31264A" w14:textId="65424CE6" w:rsidR="00397DC0" w:rsidRPr="00397DC0" w:rsidRDefault="00397DC0" w:rsidP="00397DC0">
            <w:pPr>
              <w:rPr>
                <w:rFonts w:cs="Liberation Sans"/>
                <w:szCs w:val="20"/>
              </w:rPr>
            </w:pPr>
            <w:r w:rsidRPr="00E73844">
              <w:rPr>
                <w:rFonts w:cs="Liberation Sans"/>
                <w:szCs w:val="20"/>
              </w:rPr>
              <w:t>OET-210</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3796CA1D" w14:textId="2C5EA09E" w:rsidR="00397DC0" w:rsidRPr="00397DC0" w:rsidRDefault="00397DC0" w:rsidP="00397DC0">
            <w:pPr>
              <w:rPr>
                <w:rFonts w:cs="Liberation Sans"/>
                <w:szCs w:val="20"/>
              </w:rPr>
            </w:pPr>
            <w:r w:rsidRPr="00E73844">
              <w:rPr>
                <w:rFonts w:cs="Liberation Sans"/>
                <w:szCs w:val="20"/>
              </w:rPr>
              <w:t xml:space="preserve">vehicle </w:t>
            </w:r>
            <w:r w:rsidRPr="00294B58">
              <w:rPr>
                <w:rFonts w:cs="Liberation Sans"/>
                <w:i/>
                <w:szCs w:val="20"/>
              </w:rPr>
              <w:t>crime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ED47D39" w14:textId="74C82CBA" w:rsidR="00397DC0" w:rsidRPr="00397DC0" w:rsidRDefault="00397DC0" w:rsidP="00397DC0">
            <w:pPr>
              <w:rPr>
                <w:rFonts w:cs="Liberation Sans"/>
                <w:szCs w:val="20"/>
              </w:rPr>
            </w:pPr>
            <w:r w:rsidRPr="00E73844">
              <w:rPr>
                <w:rFonts w:cs="Liberation Sans"/>
                <w:szCs w:val="20"/>
              </w:rPr>
              <w:t>Security</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8D4C083" w14:textId="57065536" w:rsidR="00397DC0" w:rsidRPr="00397DC0" w:rsidRDefault="00397DC0" w:rsidP="00397DC0">
            <w:pPr>
              <w:rPr>
                <w:rFonts w:cs="Liberation Sans"/>
                <w:szCs w:val="20"/>
              </w:rPr>
            </w:pPr>
            <w:r w:rsidRPr="00E73844">
              <w:rPr>
                <w:rFonts w:cs="Liberation Sans"/>
                <w:szCs w:val="20"/>
              </w:rPr>
              <w:t>law enforcement, property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04EA1C0A" w14:textId="7AB7F2F9" w:rsidR="00397DC0" w:rsidRPr="00397DC0" w:rsidRDefault="00397DC0" w:rsidP="00397DC0">
            <w:pPr>
              <w:rPr>
                <w:rFonts w:cs="Liberation Sans"/>
                <w:szCs w:val="20"/>
              </w:rPr>
            </w:pPr>
            <w:r w:rsidRPr="00E73844">
              <w:rPr>
                <w:rFonts w:cs="Liberation Sans"/>
                <w:szCs w:val="20"/>
              </w:rPr>
              <w:t>1</w:t>
            </w:r>
          </w:p>
        </w:tc>
      </w:tr>
      <w:tr w:rsidR="00397DC0" w14:paraId="03D8D886" w14:textId="77777777" w:rsidTr="00397DC0">
        <w:trPr>
          <w:cantSplit/>
          <w:trHeight w:val="397"/>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1F701C0E" w14:textId="28AC6B01" w:rsidR="00397DC0" w:rsidRPr="00397DC0" w:rsidRDefault="00397DC0" w:rsidP="00397DC0">
            <w:pPr>
              <w:rPr>
                <w:rFonts w:cs="Liberation Sans"/>
                <w:szCs w:val="20"/>
              </w:rPr>
            </w:pPr>
            <w:r w:rsidRPr="00E73844">
              <w:rPr>
                <w:rFonts w:cs="Liberation Sans"/>
                <w:szCs w:val="20"/>
              </w:rPr>
              <w:t>OET-211</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2AF10FCB" w14:textId="6AF62D87" w:rsidR="00397DC0" w:rsidRPr="00397DC0" w:rsidRDefault="00397DC0" w:rsidP="00397DC0">
            <w:pPr>
              <w:rPr>
                <w:rFonts w:cs="Liberation Sans"/>
                <w:szCs w:val="20"/>
              </w:rPr>
            </w:pPr>
            <w:r w:rsidRPr="00E73844">
              <w:rPr>
                <w:rFonts w:cs="Liberation Sans"/>
                <w:szCs w:val="20"/>
              </w:rPr>
              <w:t xml:space="preserve">volcanic </w:t>
            </w:r>
            <w:r w:rsidRPr="00294B58">
              <w:rPr>
                <w:rFonts w:cs="Liberation Sans"/>
                <w:i/>
                <w:szCs w:val="20"/>
              </w:rPr>
              <w:t>activity</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CF795E4" w14:textId="30172189" w:rsidR="00397DC0" w:rsidRPr="00397DC0" w:rsidRDefault="00397DC0" w:rsidP="00397DC0">
            <w:pPr>
              <w:rPr>
                <w:rFonts w:cs="Liberation Sans"/>
                <w:szCs w:val="20"/>
              </w:rPr>
            </w:pPr>
            <w:r w:rsidRPr="00E73844">
              <w:rPr>
                <w:rFonts w:cs="Liberation Sans"/>
                <w:szCs w:val="20"/>
              </w:rPr>
              <w:t>Geophysical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13E400B" w14:textId="5C64A40C" w:rsidR="00397DC0" w:rsidRPr="00397DC0" w:rsidRDefault="00397DC0" w:rsidP="00397DC0">
            <w:pPr>
              <w:rPr>
                <w:rFonts w:cs="Liberation Sans"/>
                <w:szCs w:val="20"/>
              </w:rPr>
            </w:pPr>
            <w:r w:rsidRPr="00E73844">
              <w:rPr>
                <w:rFonts w:cs="Liberation Sans"/>
                <w:szCs w:val="20"/>
              </w:rPr>
              <w:t>seismic</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0C2BB559" w14:textId="50D18757" w:rsidR="00397DC0" w:rsidRPr="00397DC0" w:rsidRDefault="00397DC0" w:rsidP="00397DC0">
            <w:pPr>
              <w:rPr>
                <w:rFonts w:cs="Liberation Sans"/>
                <w:szCs w:val="20"/>
              </w:rPr>
            </w:pPr>
            <w:r w:rsidRPr="00E73844">
              <w:rPr>
                <w:rFonts w:cs="Liberation Sans"/>
                <w:szCs w:val="20"/>
              </w:rPr>
              <w:t>1</w:t>
            </w:r>
          </w:p>
        </w:tc>
      </w:tr>
      <w:tr w:rsidR="00397DC0" w14:paraId="7E277096" w14:textId="77777777" w:rsidTr="00397DC0">
        <w:trPr>
          <w:cantSplit/>
          <w:trHeight w:val="389"/>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30F74135" w14:textId="0C7E3D4A" w:rsidR="00397DC0" w:rsidRPr="00397DC0" w:rsidRDefault="00397DC0" w:rsidP="00397DC0">
            <w:pPr>
              <w:rPr>
                <w:rFonts w:cs="Liberation Sans"/>
                <w:szCs w:val="20"/>
              </w:rPr>
            </w:pPr>
            <w:r w:rsidRPr="00E73844">
              <w:rPr>
                <w:rFonts w:cs="Liberation Sans"/>
                <w:szCs w:val="20"/>
              </w:rPr>
              <w:t>OET-212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188D4E65" w14:textId="2073F4A9" w:rsidR="00397DC0" w:rsidRPr="00397DC0" w:rsidRDefault="00397DC0" w:rsidP="00397DC0">
            <w:pPr>
              <w:rPr>
                <w:rFonts w:cs="Liberation Sans"/>
                <w:szCs w:val="20"/>
              </w:rPr>
            </w:pPr>
            <w:r w:rsidRPr="00E73844">
              <w:rPr>
                <w:rFonts w:cs="Liberation Sans"/>
                <w:szCs w:val="20"/>
              </w:rPr>
              <w:t xml:space="preserve">volcanic </w:t>
            </w:r>
            <w:r w:rsidRPr="00294B58">
              <w:rPr>
                <w:rFonts w:cs="Liberation Sans"/>
                <w:i/>
                <w:szCs w:val="20"/>
              </w:rPr>
              <w:t>eruption</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0053EC1" w14:textId="4219952F" w:rsidR="00397DC0" w:rsidRPr="00397DC0" w:rsidRDefault="00397DC0" w:rsidP="00397DC0">
            <w:pPr>
              <w:rPr>
                <w:rFonts w:cs="Liberation Sans"/>
                <w:szCs w:val="20"/>
              </w:rPr>
            </w:pPr>
            <w:r>
              <w:rPr>
                <w:rFonts w:cs="Liberation Sans"/>
                <w:szCs w:val="20"/>
              </w:rPr>
              <w:t>Geophysical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4451F38" w14:textId="11A5A3C4" w:rsidR="00397DC0" w:rsidRPr="00397DC0" w:rsidRDefault="00397DC0" w:rsidP="00397DC0">
            <w:pPr>
              <w:rPr>
                <w:rFonts w:cs="Liberation Sans"/>
                <w:szCs w:val="20"/>
              </w:rPr>
            </w:pPr>
            <w:r>
              <w:rPr>
                <w:rFonts w:cs="Liberation Sans"/>
                <w:szCs w:val="20"/>
              </w:rPr>
              <w:t>gravity, seismic</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4ACB8E85" w14:textId="1FF300C8" w:rsidR="00397DC0" w:rsidRPr="00397DC0" w:rsidRDefault="00397DC0" w:rsidP="00397DC0">
            <w:pPr>
              <w:rPr>
                <w:rFonts w:cs="Liberation Sans"/>
                <w:szCs w:val="20"/>
              </w:rPr>
            </w:pPr>
            <w:r w:rsidRPr="00E73844">
              <w:rPr>
                <w:rFonts w:cs="Liberation Sans"/>
                <w:szCs w:val="20"/>
              </w:rPr>
              <w:t>1</w:t>
            </w:r>
          </w:p>
        </w:tc>
      </w:tr>
      <w:tr w:rsidR="00397DC0" w14:paraId="6F965C90" w14:textId="77777777" w:rsidTr="00397DC0">
        <w:trPr>
          <w:cantSplit/>
          <w:trHeight w:val="395"/>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08C34BC4" w14:textId="4F6F375A"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73E43D1"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3ABC89CF" w14:textId="461DE2C6" w:rsidR="00397DC0" w:rsidRPr="00E73844" w:rsidRDefault="00397DC0" w:rsidP="00397DC0">
            <w:pPr>
              <w:rPr>
                <w:rFonts w:cs="Liberation Sans"/>
                <w:szCs w:val="20"/>
              </w:rPr>
            </w:pPr>
            <w:r w:rsidRPr="00E73844">
              <w:rPr>
                <w:rFonts w:cs="Liberation Sans"/>
                <w:szCs w:val="20"/>
              </w:rPr>
              <w:t>Fire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DFF9EB7" w14:textId="67C57EA1" w:rsidR="00397DC0" w:rsidRPr="00E73844" w:rsidRDefault="00397DC0" w:rsidP="00397DC0">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278CE7E" w14:textId="77777777" w:rsidR="00397DC0" w:rsidRPr="00E73844" w:rsidRDefault="00397DC0" w:rsidP="00397DC0">
            <w:pPr>
              <w:rPr>
                <w:rFonts w:cs="Liberation Sans"/>
                <w:szCs w:val="20"/>
              </w:rPr>
            </w:pPr>
          </w:p>
        </w:tc>
      </w:tr>
      <w:tr w:rsidR="00397DC0" w14:paraId="67713414" w14:textId="77777777" w:rsidTr="00397DC0">
        <w:trPr>
          <w:cantSplit/>
          <w:trHeight w:val="258"/>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4A171663" w14:textId="503DD3F9" w:rsidR="00397DC0" w:rsidRPr="00397DC0" w:rsidRDefault="00397DC0" w:rsidP="00397DC0">
            <w:pPr>
              <w:rPr>
                <w:rFonts w:cs="Liberation Sans"/>
                <w:szCs w:val="20"/>
              </w:rPr>
            </w:pPr>
            <w:r w:rsidRPr="00E73844">
              <w:rPr>
                <w:rFonts w:cs="Liberation Sans"/>
                <w:szCs w:val="20"/>
              </w:rPr>
              <w:t>OET-213</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72C2C361" w14:textId="034366BD" w:rsidR="00397DC0" w:rsidRPr="00397DC0" w:rsidRDefault="00397DC0" w:rsidP="00397DC0">
            <w:pPr>
              <w:rPr>
                <w:rFonts w:cs="Liberation Sans"/>
                <w:szCs w:val="20"/>
              </w:rPr>
            </w:pPr>
            <w:r w:rsidRPr="00E73844">
              <w:rPr>
                <w:rFonts w:cs="Liberation Sans"/>
                <w:szCs w:val="20"/>
              </w:rPr>
              <w:t xml:space="preserve">volcanic </w:t>
            </w:r>
            <w:r w:rsidRPr="00294B58">
              <w:rPr>
                <w:rFonts w:cs="Liberation Sans"/>
                <w:i/>
                <w:szCs w:val="20"/>
              </w:rPr>
              <w:t>lahar</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4CE6443" w14:textId="570DF75A" w:rsidR="00397DC0" w:rsidRPr="00397DC0" w:rsidRDefault="00397DC0" w:rsidP="00397DC0">
            <w:pPr>
              <w:rPr>
                <w:rFonts w:cs="Liberation Sans"/>
                <w:szCs w:val="20"/>
              </w:rPr>
            </w:pPr>
            <w:r>
              <w:rPr>
                <w:rFonts w:cs="Liberation Sans"/>
                <w:szCs w:val="20"/>
              </w:rPr>
              <w:t>Geophysical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CE93A46" w14:textId="31859663" w:rsidR="00397DC0" w:rsidRPr="00397DC0" w:rsidRDefault="00397DC0" w:rsidP="00397DC0">
            <w:pPr>
              <w:rPr>
                <w:rFonts w:cs="Liberation Sans"/>
                <w:szCs w:val="20"/>
              </w:rPr>
            </w:pPr>
            <w:r>
              <w:rPr>
                <w:rFonts w:cs="Liberation Sans"/>
                <w:szCs w:val="20"/>
              </w:rPr>
              <w:t>gravity, seismic</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4A6D8AC3" w14:textId="0EFA1E6C" w:rsidR="00397DC0" w:rsidRPr="00397DC0" w:rsidRDefault="00397DC0" w:rsidP="00397DC0">
            <w:pPr>
              <w:rPr>
                <w:rFonts w:cs="Liberation Sans"/>
                <w:szCs w:val="20"/>
              </w:rPr>
            </w:pPr>
            <w:r w:rsidRPr="00E73844">
              <w:rPr>
                <w:rFonts w:cs="Liberation Sans"/>
                <w:szCs w:val="20"/>
              </w:rPr>
              <w:t>1</w:t>
            </w:r>
          </w:p>
        </w:tc>
      </w:tr>
      <w:tr w:rsidR="00397DC0" w14:paraId="775DCB05" w14:textId="77777777" w:rsidTr="004056C4">
        <w:trPr>
          <w:cantSplit/>
          <w:trHeight w:val="850"/>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3C709320" w14:textId="77777777"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45C9153B"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E4053C5" w14:textId="4184A241" w:rsidR="00397DC0" w:rsidRPr="00E73844" w:rsidRDefault="00397DC0" w:rsidP="00397DC0">
            <w:pPr>
              <w:rPr>
                <w:rFonts w:cs="Liberation Sans"/>
                <w:szCs w:val="20"/>
              </w:rPr>
            </w:pPr>
            <w:r w:rsidRPr="00E73844">
              <w:rPr>
                <w:rFonts w:cs="Liberation Sans"/>
                <w:szCs w:val="20"/>
              </w:rPr>
              <w:t>Fire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4DA9685" w14:textId="4D4562BE" w:rsidR="00397DC0" w:rsidRPr="00E73844" w:rsidRDefault="00397DC0" w:rsidP="00397DC0">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0CD19A6" w14:textId="77777777" w:rsidR="00397DC0" w:rsidRPr="00E73844" w:rsidRDefault="00397DC0" w:rsidP="00397DC0">
            <w:pPr>
              <w:rPr>
                <w:rFonts w:cs="Liberation Sans"/>
                <w:szCs w:val="20"/>
              </w:rPr>
            </w:pPr>
          </w:p>
        </w:tc>
      </w:tr>
      <w:tr w:rsidR="00397DC0" w14:paraId="71BADC34" w14:textId="77777777" w:rsidTr="00397DC0">
        <w:trPr>
          <w:cantSplit/>
          <w:trHeight w:val="413"/>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7CE7C9EA" w14:textId="0938911F" w:rsidR="00397DC0" w:rsidRPr="00397DC0" w:rsidRDefault="00397DC0" w:rsidP="00397DC0">
            <w:pPr>
              <w:rPr>
                <w:rFonts w:cs="Liberation Sans"/>
                <w:szCs w:val="20"/>
              </w:rPr>
            </w:pPr>
            <w:r w:rsidRPr="00E73844">
              <w:rPr>
                <w:rFonts w:cs="Liberation Sans"/>
                <w:szCs w:val="20"/>
              </w:rPr>
              <w:t>OET-214</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633A105D" w14:textId="35305BFC" w:rsidR="00397DC0" w:rsidRPr="00397DC0" w:rsidRDefault="00397DC0" w:rsidP="00397DC0">
            <w:pPr>
              <w:rPr>
                <w:rFonts w:cs="Liberation Sans"/>
                <w:szCs w:val="20"/>
              </w:rPr>
            </w:pPr>
            <w:r w:rsidRPr="00E73844">
              <w:rPr>
                <w:rFonts w:cs="Liberation Sans"/>
                <w:szCs w:val="20"/>
              </w:rPr>
              <w:t xml:space="preserve">volcanic </w:t>
            </w:r>
            <w:r w:rsidRPr="00294B58">
              <w:rPr>
                <w:rFonts w:cs="Liberation Sans"/>
                <w:i/>
                <w:szCs w:val="20"/>
              </w:rPr>
              <w:t>lava</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592B174" w14:textId="684D6001" w:rsidR="00397DC0" w:rsidRPr="00397DC0" w:rsidRDefault="00397DC0" w:rsidP="00397DC0">
            <w:pPr>
              <w:rPr>
                <w:rFonts w:cs="Liberation Sans"/>
                <w:szCs w:val="20"/>
              </w:rPr>
            </w:pPr>
            <w:r>
              <w:rPr>
                <w:rFonts w:cs="Liberation Sans"/>
                <w:szCs w:val="20"/>
              </w:rPr>
              <w:t>Geophysical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7AE77AC" w14:textId="510FC1A8" w:rsidR="00397DC0" w:rsidRPr="00397DC0" w:rsidRDefault="00397DC0" w:rsidP="00397DC0">
            <w:pPr>
              <w:rPr>
                <w:rFonts w:cs="Liberation Sans"/>
                <w:szCs w:val="20"/>
              </w:rPr>
            </w:pPr>
            <w:r>
              <w:rPr>
                <w:rFonts w:cs="Liberation Sans"/>
                <w:szCs w:val="20"/>
              </w:rPr>
              <w:t>gravity, seismic</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6B31D4BA" w14:textId="782A5DD6" w:rsidR="00397DC0" w:rsidRPr="00397DC0" w:rsidRDefault="00397DC0" w:rsidP="00397DC0">
            <w:pPr>
              <w:rPr>
                <w:rFonts w:cs="Liberation Sans"/>
                <w:szCs w:val="20"/>
              </w:rPr>
            </w:pPr>
            <w:r w:rsidRPr="00E73844">
              <w:rPr>
                <w:rFonts w:cs="Liberation Sans"/>
                <w:szCs w:val="20"/>
              </w:rPr>
              <w:t>1</w:t>
            </w:r>
          </w:p>
        </w:tc>
      </w:tr>
      <w:tr w:rsidR="00397DC0" w14:paraId="60D105F3" w14:textId="77777777" w:rsidTr="004056C4">
        <w:trPr>
          <w:cantSplit/>
          <w:trHeight w:val="415"/>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176F8073" w14:textId="77777777"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B9F8775"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21C5884" w14:textId="46C8EC37" w:rsidR="00397DC0" w:rsidRPr="00E73844" w:rsidRDefault="00397DC0" w:rsidP="00397DC0">
            <w:pPr>
              <w:rPr>
                <w:rFonts w:cs="Liberation Sans"/>
                <w:szCs w:val="20"/>
              </w:rPr>
            </w:pPr>
            <w:r w:rsidRPr="00E73844">
              <w:rPr>
                <w:rFonts w:cs="Liberation Sans"/>
                <w:szCs w:val="20"/>
              </w:rPr>
              <w:t>Fire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47C7E98" w14:textId="196A44D5" w:rsidR="00397DC0" w:rsidRPr="00E73844" w:rsidRDefault="00397DC0" w:rsidP="00397DC0">
            <w:pPr>
              <w:rPr>
                <w:rFonts w:cs="Liberation Sans"/>
                <w:szCs w:val="20"/>
              </w:rPr>
            </w:pPr>
            <w:r w:rsidRPr="00E73844">
              <w:rPr>
                <w:rFonts w:cs="Liberation Sans"/>
                <w:szCs w:val="20"/>
              </w:rPr>
              <w:t>(all)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711615D" w14:textId="77777777" w:rsidR="00397DC0" w:rsidRPr="00E73844" w:rsidRDefault="00397DC0" w:rsidP="00397DC0">
            <w:pPr>
              <w:rPr>
                <w:rFonts w:cs="Liberation Sans"/>
                <w:szCs w:val="20"/>
              </w:rPr>
            </w:pPr>
          </w:p>
        </w:tc>
      </w:tr>
      <w:tr w:rsidR="00397DC0" w14:paraId="463FB42A" w14:textId="77777777" w:rsidTr="00397DC0">
        <w:trPr>
          <w:cantSplit/>
          <w:trHeight w:val="382"/>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289EA1D1" w14:textId="2B44E738" w:rsidR="00397DC0" w:rsidRPr="00397DC0" w:rsidRDefault="00397DC0" w:rsidP="00397DC0">
            <w:pPr>
              <w:rPr>
                <w:rFonts w:cs="Liberation Sans"/>
                <w:szCs w:val="20"/>
              </w:rPr>
            </w:pPr>
            <w:r w:rsidRPr="00E73844">
              <w:rPr>
                <w:rFonts w:cs="Liberation Sans"/>
                <w:szCs w:val="20"/>
              </w:rPr>
              <w:t>OET-215</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68B28A31" w14:textId="46148ABE" w:rsidR="00397DC0" w:rsidRPr="00397DC0" w:rsidRDefault="00397DC0" w:rsidP="00397DC0">
            <w:pPr>
              <w:rPr>
                <w:rFonts w:cs="Liberation Sans"/>
                <w:szCs w:val="20"/>
              </w:rPr>
            </w:pPr>
            <w:r w:rsidRPr="00E73844">
              <w:rPr>
                <w:rFonts w:cs="Liberation Sans"/>
                <w:szCs w:val="20"/>
              </w:rPr>
              <w:t xml:space="preserve">waste management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46C6DA4" w14:textId="68D1DA23" w:rsidR="00397DC0" w:rsidRPr="00397DC0" w:rsidRDefault="00397DC0" w:rsidP="00397DC0">
            <w:pPr>
              <w:rPr>
                <w:rFonts w:cs="Liberation Sans"/>
                <w:szCs w:val="20"/>
              </w:rPr>
            </w:pPr>
            <w:r>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6EB6FF5F" w14:textId="5B78F1D5" w:rsidR="00397DC0" w:rsidRPr="00397DC0" w:rsidRDefault="00397DC0" w:rsidP="00397DC0">
            <w:pPr>
              <w:rPr>
                <w:rFonts w:cs="Liberation Sans"/>
                <w:szCs w:val="20"/>
              </w:rPr>
            </w:pPr>
            <w:r>
              <w:rPr>
                <w:rFonts w:cs="Liberation Sans"/>
                <w:szCs w:val="20"/>
              </w:rPr>
              <w:t>utility</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7D6FD4B2" w14:textId="753305A3" w:rsidR="00397DC0" w:rsidRPr="00397DC0" w:rsidRDefault="00397DC0" w:rsidP="00397DC0">
            <w:pPr>
              <w:rPr>
                <w:rFonts w:cs="Liberation Sans"/>
                <w:szCs w:val="20"/>
              </w:rPr>
            </w:pPr>
            <w:r w:rsidRPr="00E73844">
              <w:rPr>
                <w:rFonts w:cs="Liberation Sans"/>
                <w:szCs w:val="20"/>
              </w:rPr>
              <w:t>1</w:t>
            </w:r>
          </w:p>
        </w:tc>
      </w:tr>
      <w:tr w:rsidR="00397DC0" w14:paraId="3078B111" w14:textId="77777777" w:rsidTr="00397DC0">
        <w:trPr>
          <w:cantSplit/>
          <w:trHeight w:val="389"/>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4B6FE853" w14:textId="77777777"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F3091FE"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55D8EF2" w14:textId="34813D21" w:rsidR="00397DC0" w:rsidRPr="00E73844" w:rsidRDefault="00397DC0" w:rsidP="00397DC0">
            <w:pPr>
              <w:rPr>
                <w:rFonts w:cs="Liberation Sans"/>
                <w:szCs w:val="20"/>
              </w:rPr>
            </w:pPr>
            <w:r w:rsidRPr="00E73844">
              <w:rPr>
                <w:rFonts w:cs="Liberation Sans"/>
                <w:szCs w:val="20"/>
              </w:rPr>
              <w:t>Health</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141B34F" w14:textId="73ECF7C6" w:rsidR="00397DC0" w:rsidRPr="00E73844" w:rsidRDefault="00397DC0" w:rsidP="00397DC0">
            <w:pPr>
              <w:rPr>
                <w:rFonts w:cs="Liberation Sans"/>
                <w:szCs w:val="20"/>
              </w:rPr>
            </w:pPr>
            <w:r w:rsidRPr="00E73844">
              <w:rPr>
                <w:rFonts w:cs="Liberation Sans"/>
                <w:szCs w:val="20"/>
              </w:rPr>
              <w:t>physical</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20888590" w14:textId="77777777" w:rsidR="00397DC0" w:rsidRPr="00E73844" w:rsidRDefault="00397DC0" w:rsidP="00397DC0">
            <w:pPr>
              <w:rPr>
                <w:rFonts w:cs="Liberation Sans"/>
                <w:szCs w:val="20"/>
              </w:rPr>
            </w:pPr>
          </w:p>
        </w:tc>
      </w:tr>
      <w:tr w:rsidR="00397DC0" w14:paraId="030CF7A2" w14:textId="77777777">
        <w:trPr>
          <w:cantSplit/>
          <w:trHeight w:val="300"/>
        </w:trPr>
        <w:tc>
          <w:tcPr>
            <w:tcW w:w="1170" w:type="dxa"/>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14EF80B5" w14:textId="2864466C" w:rsidR="00397DC0" w:rsidRPr="00397DC0" w:rsidRDefault="00397DC0" w:rsidP="00397DC0">
            <w:pPr>
              <w:rPr>
                <w:rFonts w:cs="Liberation Sans"/>
                <w:szCs w:val="20"/>
              </w:rPr>
            </w:pPr>
            <w:r w:rsidRPr="00E73844">
              <w:rPr>
                <w:rFonts w:cs="Liberation Sans"/>
                <w:szCs w:val="20"/>
              </w:rPr>
              <w:t>OET-216</w:t>
            </w:r>
          </w:p>
        </w:tc>
        <w:tc>
          <w:tcPr>
            <w:tcW w:w="2190" w:type="dxa"/>
            <w:tcBorders>
              <w:bottom w:val="single" w:sz="12" w:space="0" w:color="95B3D7"/>
              <w:right w:val="single" w:sz="12" w:space="0" w:color="95B3D7"/>
            </w:tcBorders>
            <w:shd w:val="clear" w:color="auto" w:fill="DBE5F1"/>
            <w:tcMar>
              <w:top w:w="0" w:type="dxa"/>
              <w:left w:w="120" w:type="dxa"/>
              <w:bottom w:w="0" w:type="dxa"/>
              <w:right w:w="120" w:type="dxa"/>
            </w:tcMar>
          </w:tcPr>
          <w:p w14:paraId="4329643D" w14:textId="3A723B8F" w:rsidR="00397DC0" w:rsidRPr="00397DC0" w:rsidRDefault="00397DC0" w:rsidP="00397DC0">
            <w:pPr>
              <w:rPr>
                <w:rFonts w:cs="Liberation Sans"/>
                <w:szCs w:val="20"/>
              </w:rPr>
            </w:pPr>
            <w:r w:rsidRPr="00E73844">
              <w:rPr>
                <w:rFonts w:cs="Liberation Sans"/>
                <w:szCs w:val="20"/>
              </w:rPr>
              <w:t xml:space="preserve">water utility </w:t>
            </w:r>
            <w:r w:rsidRPr="00294B58">
              <w:rPr>
                <w:rFonts w:cs="Liberation Sans"/>
                <w:i/>
                <w:szCs w:val="20"/>
              </w:rPr>
              <w:t>issue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5F752C0" w14:textId="4CD82480" w:rsidR="00397DC0" w:rsidRPr="00397DC0" w:rsidRDefault="00397DC0" w:rsidP="00397DC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C2E5A62" w14:textId="7C93B77F" w:rsidR="00397DC0" w:rsidRPr="00397DC0" w:rsidRDefault="00397DC0" w:rsidP="00397DC0">
            <w:pPr>
              <w:rPr>
                <w:rFonts w:cs="Liberation Sans"/>
                <w:szCs w:val="20"/>
              </w:rPr>
            </w:pPr>
            <w:r w:rsidRPr="00E73844">
              <w:rPr>
                <w:rFonts w:cs="Liberation Sans"/>
                <w:szCs w:val="20"/>
              </w:rPr>
              <w:t>utility</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394E11C8" w14:textId="1D55FA1D" w:rsidR="00397DC0" w:rsidRPr="00397DC0" w:rsidRDefault="00397DC0" w:rsidP="00397DC0">
            <w:pPr>
              <w:rPr>
                <w:rFonts w:cs="Liberation Sans"/>
                <w:szCs w:val="20"/>
              </w:rPr>
            </w:pPr>
            <w:r w:rsidRPr="00E73844">
              <w:rPr>
                <w:rFonts w:cs="Liberation Sans"/>
                <w:szCs w:val="20"/>
              </w:rPr>
              <w:t>1</w:t>
            </w:r>
          </w:p>
        </w:tc>
      </w:tr>
      <w:tr w:rsidR="00397DC0" w14:paraId="71AB89AD"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384AA64" w14:textId="03A36207" w:rsidR="00397DC0" w:rsidRPr="00397DC0" w:rsidRDefault="00397DC0" w:rsidP="00397DC0">
            <w:pPr>
              <w:rPr>
                <w:rFonts w:cs="Liberation Sans"/>
                <w:szCs w:val="20"/>
              </w:rPr>
            </w:pPr>
            <w:r w:rsidRPr="00E73844">
              <w:rPr>
                <w:rFonts w:cs="Liberation Sans"/>
                <w:szCs w:val="20"/>
              </w:rPr>
              <w:t>OET-217</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33897C13" w14:textId="130B9989" w:rsidR="00397DC0" w:rsidRPr="00397DC0" w:rsidRDefault="00397DC0" w:rsidP="00397DC0">
            <w:pPr>
              <w:rPr>
                <w:rFonts w:cs="Liberation Sans"/>
                <w:szCs w:val="20"/>
              </w:rPr>
            </w:pPr>
            <w:r w:rsidRPr="00E73844">
              <w:rPr>
                <w:rFonts w:cs="Liberation Sans"/>
                <w:szCs w:val="20"/>
              </w:rPr>
              <w:t xml:space="preserve">water main </w:t>
            </w:r>
            <w:r w:rsidRPr="00294B58">
              <w:rPr>
                <w:rFonts w:cs="Liberation Sans"/>
                <w:i/>
                <w:szCs w:val="20"/>
              </w:rPr>
              <w:t>break</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3C69A2CB" w14:textId="0E5A0550" w:rsidR="00397DC0" w:rsidRPr="00397DC0" w:rsidRDefault="00397DC0" w:rsidP="00397DC0">
            <w:pPr>
              <w:rPr>
                <w:rFonts w:cs="Liberation Sans"/>
                <w:szCs w:val="20"/>
              </w:rPr>
            </w:pPr>
            <w:r w:rsidRPr="00E73844">
              <w:rPr>
                <w:rFonts w:cs="Liberation Sans"/>
                <w:szCs w:val="20"/>
              </w:rPr>
              <w:t>Infrastructure</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3B9720EF" w14:textId="15D7176F" w:rsidR="00397DC0" w:rsidRPr="00397DC0" w:rsidRDefault="00397DC0" w:rsidP="00397DC0">
            <w:pPr>
              <w:rPr>
                <w:rFonts w:cs="Liberation Sans"/>
                <w:szCs w:val="20"/>
              </w:rPr>
            </w:pPr>
            <w:r w:rsidRPr="00E73844">
              <w:rPr>
                <w:rFonts w:cs="Liberation Sans"/>
                <w:szCs w:val="20"/>
              </w:rPr>
              <w:t>utility</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2FD74CD6" w14:textId="69FA1DE5" w:rsidR="00397DC0" w:rsidRPr="00397DC0" w:rsidRDefault="00397DC0" w:rsidP="00397DC0">
            <w:pPr>
              <w:rPr>
                <w:rFonts w:cs="Liberation Sans"/>
                <w:szCs w:val="20"/>
              </w:rPr>
            </w:pPr>
            <w:r w:rsidRPr="00E73844">
              <w:rPr>
                <w:rFonts w:cs="Liberation Sans"/>
                <w:szCs w:val="20"/>
              </w:rPr>
              <w:t>1</w:t>
            </w:r>
          </w:p>
        </w:tc>
      </w:tr>
      <w:tr w:rsidR="00397DC0" w14:paraId="53AC08DC" w14:textId="77777777" w:rsidTr="00397DC0">
        <w:trPr>
          <w:cantSplit/>
          <w:trHeight w:val="264"/>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5CCDAD2E" w14:textId="2AF803F4" w:rsidR="00397DC0" w:rsidRPr="00397DC0" w:rsidRDefault="00397DC0" w:rsidP="00397DC0">
            <w:pPr>
              <w:rPr>
                <w:rFonts w:cs="Liberation Sans"/>
                <w:szCs w:val="20"/>
              </w:rPr>
            </w:pPr>
            <w:r w:rsidRPr="00E73844">
              <w:rPr>
                <w:rFonts w:cs="Liberation Sans"/>
                <w:szCs w:val="20"/>
              </w:rPr>
              <w:t>OET-218</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597996F3" w14:textId="0844EAC9" w:rsidR="00397DC0" w:rsidRPr="00397DC0" w:rsidRDefault="00397DC0" w:rsidP="00397DC0">
            <w:pPr>
              <w:rPr>
                <w:rFonts w:cs="Liberation Sans"/>
                <w:szCs w:val="20"/>
              </w:rPr>
            </w:pPr>
            <w:r w:rsidRPr="00294B58">
              <w:rPr>
                <w:rFonts w:cs="Liberation Sans"/>
                <w:i/>
                <w:szCs w:val="20"/>
              </w:rPr>
              <w:t>waterspout</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28A0CEEE" w14:textId="4EF2DD97" w:rsidR="00397DC0" w:rsidRPr="00397DC0" w:rsidRDefault="00397DC0" w:rsidP="00397DC0">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C2F5475" w14:textId="4D329A7F" w:rsidR="00397DC0" w:rsidRPr="00397DC0" w:rsidRDefault="00397DC0" w:rsidP="00397DC0">
            <w:pPr>
              <w:rPr>
                <w:rFonts w:cs="Liberation Sans"/>
                <w:szCs w:val="20"/>
              </w:rPr>
            </w:pPr>
            <w:r>
              <w:rPr>
                <w:rFonts w:cs="Liberation Sans"/>
                <w:szCs w:val="20"/>
              </w:rPr>
              <w:t>wind</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7EC7D7BA" w14:textId="0199DE6A" w:rsidR="00397DC0" w:rsidRPr="00397DC0" w:rsidRDefault="00397DC0" w:rsidP="00397DC0">
            <w:pPr>
              <w:rPr>
                <w:rFonts w:cs="Liberation Sans"/>
                <w:szCs w:val="20"/>
              </w:rPr>
            </w:pPr>
            <w:r w:rsidRPr="00E73844">
              <w:rPr>
                <w:rFonts w:cs="Liberation Sans"/>
                <w:szCs w:val="20"/>
              </w:rPr>
              <w:t>1</w:t>
            </w:r>
          </w:p>
        </w:tc>
      </w:tr>
      <w:tr w:rsidR="00397DC0" w14:paraId="5B0E56EC" w14:textId="77777777" w:rsidTr="00397DC0">
        <w:trPr>
          <w:cantSplit/>
          <w:trHeight w:val="413"/>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3C85A30B" w14:textId="409F680A"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DCCA0CE"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E41E76F" w14:textId="3FF0B8A1" w:rsidR="00397DC0" w:rsidRPr="00E73844" w:rsidRDefault="00397DC0" w:rsidP="00397DC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1587D0B" w14:textId="43DCEFBD" w:rsidR="00397DC0" w:rsidRPr="00E73844" w:rsidRDefault="00397DC0" w:rsidP="00397DC0">
            <w:pPr>
              <w:rPr>
                <w:rFonts w:cs="Liberation Sans"/>
                <w:szCs w:val="20"/>
              </w:rPr>
            </w:pPr>
            <w:r w:rsidRPr="00E73844">
              <w:rPr>
                <w:rFonts w:cs="Liberation Sans"/>
                <w:szCs w:val="20"/>
              </w:rPr>
              <w:t>aquatic, airborne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AC1E22A" w14:textId="77777777" w:rsidR="00397DC0" w:rsidRPr="00E73844" w:rsidRDefault="00397DC0" w:rsidP="00397DC0">
            <w:pPr>
              <w:rPr>
                <w:rFonts w:cs="Liberation Sans"/>
                <w:szCs w:val="20"/>
              </w:rPr>
            </w:pPr>
          </w:p>
        </w:tc>
      </w:tr>
      <w:tr w:rsidR="00397DC0" w14:paraId="3E272F6B" w14:textId="77777777">
        <w:trPr>
          <w:cantSplit/>
          <w:trHeight w:val="300"/>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09DCB75E" w14:textId="2D3A5D50" w:rsidR="00397DC0" w:rsidRPr="00397DC0" w:rsidRDefault="00397DC0" w:rsidP="00397DC0">
            <w:pPr>
              <w:rPr>
                <w:rFonts w:cs="Liberation Sans"/>
                <w:szCs w:val="20"/>
              </w:rPr>
            </w:pPr>
            <w:r w:rsidRPr="00E73844">
              <w:rPr>
                <w:rFonts w:cs="Liberation Sans"/>
                <w:szCs w:val="20"/>
              </w:rPr>
              <w:t>OET-219</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737343A6" w14:textId="1A71BC56" w:rsidR="00397DC0" w:rsidRPr="00397DC0" w:rsidRDefault="00397DC0" w:rsidP="00397DC0">
            <w:pPr>
              <w:rPr>
                <w:rFonts w:cs="Liberation Sans"/>
                <w:szCs w:val="20"/>
              </w:rPr>
            </w:pPr>
            <w:r w:rsidRPr="00E73844">
              <w:rPr>
                <w:rFonts w:cs="Liberation Sans"/>
                <w:szCs w:val="20"/>
              </w:rPr>
              <w:t xml:space="preserve">weather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27F7217B" w14:textId="4169F094" w:rsidR="00397DC0" w:rsidRPr="00397DC0" w:rsidRDefault="00397DC0" w:rsidP="00397DC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ECC2DFF" w14:textId="4A15F02C" w:rsidR="00397DC0" w:rsidRPr="00397DC0" w:rsidRDefault="00397DC0" w:rsidP="00397DC0">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0A0D5FF7" w14:textId="4143AF23" w:rsidR="00397DC0" w:rsidRPr="00397DC0" w:rsidRDefault="00397DC0" w:rsidP="00397DC0">
            <w:pPr>
              <w:rPr>
                <w:rFonts w:cs="Liberation Sans"/>
                <w:szCs w:val="20"/>
              </w:rPr>
            </w:pPr>
            <w:r w:rsidRPr="00E73844">
              <w:rPr>
                <w:rFonts w:cs="Liberation Sans"/>
                <w:szCs w:val="20"/>
              </w:rPr>
              <w:t>1</w:t>
            </w:r>
          </w:p>
        </w:tc>
      </w:tr>
      <w:tr w:rsidR="00397DC0" w14:paraId="01D53B01" w14:textId="77777777" w:rsidTr="00397DC0">
        <w:trPr>
          <w:cantSplit/>
          <w:trHeight w:val="269"/>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0052E78E" w14:textId="636DFAEE" w:rsidR="00397DC0" w:rsidRPr="00397DC0" w:rsidRDefault="00397DC0" w:rsidP="00397DC0">
            <w:pPr>
              <w:rPr>
                <w:rFonts w:cs="Liberation Sans"/>
                <w:szCs w:val="20"/>
              </w:rPr>
            </w:pPr>
            <w:r w:rsidRPr="00E73844">
              <w:rPr>
                <w:rFonts w:cs="Liberation Sans"/>
                <w:szCs w:val="20"/>
              </w:rPr>
              <w:t>OET-220</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0789D13C" w14:textId="6FEA10A7" w:rsidR="00397DC0" w:rsidRPr="00397DC0" w:rsidRDefault="00397DC0" w:rsidP="00397DC0">
            <w:pPr>
              <w:rPr>
                <w:rFonts w:cs="Liberation Sans"/>
                <w:szCs w:val="20"/>
              </w:rPr>
            </w:pPr>
            <w:r w:rsidRPr="00294B58">
              <w:rPr>
                <w:rFonts w:cs="Liberation Sans"/>
                <w:i/>
                <w:szCs w:val="20"/>
              </w:rPr>
              <w:t>wildfire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4D2CA970" w14:textId="36FE8BEE" w:rsidR="00397DC0" w:rsidRPr="00397DC0" w:rsidRDefault="00397DC0" w:rsidP="00397DC0">
            <w:pPr>
              <w:rPr>
                <w:rFonts w:cs="Liberation Sans"/>
                <w:szCs w:val="20"/>
              </w:rPr>
            </w:pPr>
            <w:r>
              <w:rPr>
                <w:rFonts w:cs="Liberation Sans"/>
                <w:szCs w:val="20"/>
              </w:rPr>
              <w:t>Fire</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456D1035" w14:textId="0B98FAA2" w:rsidR="00397DC0" w:rsidRPr="00397DC0" w:rsidRDefault="00397DC0" w:rsidP="00397DC0">
            <w:pPr>
              <w:rPr>
                <w:rFonts w:cs="Liberation Sans"/>
                <w:szCs w:val="20"/>
              </w:rPr>
            </w:pPr>
            <w:r>
              <w:rPr>
                <w:rFonts w:cs="Liberation Sans"/>
                <w:szCs w:val="20"/>
              </w:rPr>
              <w:t>(all)</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0413ACB4" w14:textId="2A7CDE0C" w:rsidR="00397DC0" w:rsidRPr="00397DC0" w:rsidRDefault="00397DC0" w:rsidP="00397DC0">
            <w:pPr>
              <w:rPr>
                <w:rFonts w:cs="Liberation Sans"/>
                <w:szCs w:val="20"/>
              </w:rPr>
            </w:pPr>
            <w:r w:rsidRPr="00E73844">
              <w:rPr>
                <w:rFonts w:cs="Liberation Sans"/>
                <w:szCs w:val="20"/>
              </w:rPr>
              <w:t>1</w:t>
            </w:r>
          </w:p>
        </w:tc>
      </w:tr>
      <w:tr w:rsidR="00397DC0" w14:paraId="59F5BAE3" w14:textId="77777777" w:rsidTr="00397DC0">
        <w:trPr>
          <w:cantSplit/>
          <w:trHeight w:val="416"/>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6B984FE" w14:textId="23DA9C2B"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62FCE60"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030D2B5F" w14:textId="4EAC8BD1" w:rsidR="00397DC0" w:rsidRPr="00E73844" w:rsidRDefault="00397DC0" w:rsidP="00397DC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B457D9B" w14:textId="03BBC9FB" w:rsidR="00397DC0" w:rsidRPr="00E73844" w:rsidRDefault="00397DC0" w:rsidP="00397DC0">
            <w:pPr>
              <w:rPr>
                <w:rFonts w:cs="Liberation Sans"/>
                <w:szCs w:val="20"/>
              </w:rPr>
            </w:pPr>
            <w:r w:rsidRPr="00E73844">
              <w:rPr>
                <w:rFonts w:cs="Liberation Sans"/>
                <w:szCs w:val="20"/>
              </w:rPr>
              <w:t>terrestrial</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3F06F97" w14:textId="77777777" w:rsidR="00397DC0" w:rsidRPr="00E73844" w:rsidRDefault="00397DC0" w:rsidP="00397DC0">
            <w:pPr>
              <w:rPr>
                <w:rFonts w:cs="Liberation Sans"/>
                <w:szCs w:val="20"/>
              </w:rPr>
            </w:pPr>
          </w:p>
        </w:tc>
      </w:tr>
      <w:tr w:rsidR="00397DC0" w14:paraId="7C50398D" w14:textId="77777777" w:rsidTr="00397DC0">
        <w:trPr>
          <w:cantSplit/>
          <w:trHeight w:val="253"/>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6C453F05" w14:textId="2A776161" w:rsidR="00397DC0" w:rsidRPr="00397DC0" w:rsidRDefault="00397DC0" w:rsidP="00397DC0">
            <w:pPr>
              <w:rPr>
                <w:rFonts w:cs="Liberation Sans"/>
                <w:szCs w:val="20"/>
              </w:rPr>
            </w:pPr>
            <w:r w:rsidRPr="00E73844">
              <w:rPr>
                <w:rFonts w:cs="Liberation Sans"/>
                <w:szCs w:val="20"/>
              </w:rPr>
              <w:t>OET-221</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378FA2B9" w14:textId="1090436B" w:rsidR="00397DC0" w:rsidRPr="00397DC0" w:rsidRDefault="00397DC0" w:rsidP="00397DC0">
            <w:pPr>
              <w:rPr>
                <w:rFonts w:cs="Liberation Sans"/>
                <w:szCs w:val="20"/>
              </w:rPr>
            </w:pPr>
            <w:r w:rsidRPr="00E73844">
              <w:rPr>
                <w:rFonts w:cs="Liberation Sans"/>
                <w:szCs w:val="20"/>
              </w:rPr>
              <w:t xml:space="preserve">wind </w:t>
            </w:r>
            <w:r w:rsidRPr="00294B58">
              <w:rPr>
                <w:rFonts w:cs="Liberation Sans"/>
                <w:i/>
                <w:szCs w:val="20"/>
              </w:rPr>
              <w:t>issue</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C626003" w14:textId="50BE17B6" w:rsidR="00397DC0" w:rsidRPr="00397DC0" w:rsidRDefault="00397DC0" w:rsidP="00397DC0">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50A0D8A" w14:textId="0659A252" w:rsidR="00397DC0" w:rsidRPr="00397DC0" w:rsidRDefault="00397DC0" w:rsidP="00397DC0">
            <w:pPr>
              <w:rPr>
                <w:rFonts w:cs="Liberation Sans"/>
                <w:szCs w:val="20"/>
              </w:rPr>
            </w:pPr>
            <w:r>
              <w:rPr>
                <w:rFonts w:cs="Liberation Sans"/>
                <w:szCs w:val="20"/>
              </w:rPr>
              <w:t>wind</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6DB60E51" w14:textId="625CDDA0" w:rsidR="00397DC0" w:rsidRPr="00397DC0" w:rsidRDefault="00397DC0" w:rsidP="00397DC0">
            <w:pPr>
              <w:rPr>
                <w:rFonts w:cs="Liberation Sans"/>
                <w:szCs w:val="20"/>
              </w:rPr>
            </w:pPr>
            <w:r w:rsidRPr="00E73844">
              <w:rPr>
                <w:rFonts w:cs="Liberation Sans"/>
                <w:szCs w:val="20"/>
              </w:rPr>
              <w:t>1</w:t>
            </w:r>
          </w:p>
        </w:tc>
      </w:tr>
      <w:tr w:rsidR="00397DC0" w14:paraId="4C156153" w14:textId="77777777" w:rsidTr="00397DC0">
        <w:trPr>
          <w:cantSplit/>
          <w:trHeight w:val="259"/>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4E9128C" w14:textId="1303EB10"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1C793AE3"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71D4C884" w14:textId="1216722C" w:rsidR="00397DC0" w:rsidRPr="00E73844" w:rsidRDefault="00397DC0" w:rsidP="00397DC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B1D56AF" w14:textId="1E41806D" w:rsidR="00397DC0" w:rsidRPr="00E73844" w:rsidRDefault="00397DC0" w:rsidP="00397DC0">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7F932C3F" w14:textId="77777777" w:rsidR="00397DC0" w:rsidRPr="00E73844" w:rsidRDefault="00397DC0" w:rsidP="00397DC0">
            <w:pPr>
              <w:rPr>
                <w:rFonts w:cs="Liberation Sans"/>
                <w:szCs w:val="20"/>
              </w:rPr>
            </w:pPr>
          </w:p>
        </w:tc>
      </w:tr>
      <w:tr w:rsidR="00397DC0" w14:paraId="577915FF" w14:textId="77777777" w:rsidTr="00397DC0">
        <w:trPr>
          <w:cantSplit/>
          <w:trHeight w:val="265"/>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2CBCC771" w14:textId="2654A15D" w:rsidR="00397DC0" w:rsidRPr="00397DC0" w:rsidRDefault="00397DC0" w:rsidP="00397DC0">
            <w:pPr>
              <w:rPr>
                <w:rFonts w:cs="Liberation Sans"/>
                <w:szCs w:val="20"/>
              </w:rPr>
            </w:pPr>
            <w:r w:rsidRPr="00E73844">
              <w:rPr>
                <w:rFonts w:cs="Liberation Sans"/>
                <w:szCs w:val="20"/>
              </w:rPr>
              <w:t>OET-222</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613BFF35" w14:textId="5A4AC615" w:rsidR="00397DC0" w:rsidRPr="00397DC0" w:rsidRDefault="00397DC0" w:rsidP="00397DC0">
            <w:pPr>
              <w:rPr>
                <w:rFonts w:cs="Liberation Sans"/>
                <w:szCs w:val="20"/>
              </w:rPr>
            </w:pPr>
            <w:r w:rsidRPr="00E73844">
              <w:rPr>
                <w:rFonts w:cs="Liberation Sans"/>
                <w:szCs w:val="20"/>
              </w:rPr>
              <w:t xml:space="preserve">wind </w:t>
            </w:r>
            <w:r w:rsidRPr="00294B58">
              <w:rPr>
                <w:rFonts w:cs="Liberation Sans"/>
                <w:i/>
                <w:szCs w:val="20"/>
              </w:rPr>
              <w:t>change</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55BA8731" w14:textId="16C8227B" w:rsidR="00397DC0" w:rsidRPr="00397DC0" w:rsidRDefault="00397DC0" w:rsidP="00397DC0">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6FE15510" w14:textId="5610AB44" w:rsidR="00397DC0" w:rsidRPr="00397DC0" w:rsidRDefault="00397DC0" w:rsidP="00397DC0">
            <w:pPr>
              <w:rPr>
                <w:rFonts w:cs="Liberation Sans"/>
                <w:szCs w:val="20"/>
              </w:rPr>
            </w:pPr>
            <w:r>
              <w:rPr>
                <w:rFonts w:cs="Liberation Sans"/>
                <w:szCs w:val="20"/>
              </w:rPr>
              <w:t>wind</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32894717" w14:textId="073ABC45" w:rsidR="00397DC0" w:rsidRPr="00397DC0" w:rsidRDefault="00397DC0" w:rsidP="00397DC0">
            <w:pPr>
              <w:rPr>
                <w:rFonts w:cs="Liberation Sans"/>
                <w:szCs w:val="20"/>
              </w:rPr>
            </w:pPr>
            <w:r w:rsidRPr="00E73844">
              <w:rPr>
                <w:rFonts w:cs="Liberation Sans"/>
                <w:szCs w:val="20"/>
              </w:rPr>
              <w:t>1</w:t>
            </w:r>
          </w:p>
        </w:tc>
      </w:tr>
      <w:tr w:rsidR="00397DC0" w14:paraId="21E2045C" w14:textId="77777777" w:rsidTr="001F4B67">
        <w:trPr>
          <w:cantSplit/>
          <w:trHeight w:val="335"/>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4C7321B8" w14:textId="1FC96776"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7E16B7A"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DE52D25" w14:textId="1A7FA051" w:rsidR="00397DC0" w:rsidRPr="00E73844" w:rsidRDefault="00397DC0" w:rsidP="00397DC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7C01A7CC" w14:textId="32955DAE" w:rsidR="00397DC0" w:rsidRPr="00E73844" w:rsidRDefault="00397DC0" w:rsidP="00397DC0">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68F48A0" w14:textId="77777777" w:rsidR="00397DC0" w:rsidRPr="00E73844" w:rsidRDefault="00397DC0" w:rsidP="00397DC0">
            <w:pPr>
              <w:rPr>
                <w:rFonts w:cs="Liberation Sans"/>
                <w:szCs w:val="20"/>
              </w:rPr>
            </w:pPr>
          </w:p>
        </w:tc>
      </w:tr>
      <w:tr w:rsidR="00397DC0" w14:paraId="4D2CE9A8" w14:textId="77777777" w:rsidTr="00334D00">
        <w:trPr>
          <w:cantSplit/>
          <w:trHeight w:val="330"/>
        </w:trPr>
        <w:tc>
          <w:tcPr>
            <w:tcW w:w="1170" w:type="dxa"/>
            <w:vMerge w:val="restart"/>
            <w:tcBorders>
              <w:left w:val="single" w:sz="12" w:space="0" w:color="95B3D7"/>
              <w:right w:val="single" w:sz="12" w:space="0" w:color="95B3D7"/>
            </w:tcBorders>
            <w:shd w:val="clear" w:color="auto" w:fill="FFFFFF"/>
            <w:tcMar>
              <w:top w:w="0" w:type="dxa"/>
              <w:left w:w="120" w:type="dxa"/>
              <w:bottom w:w="0" w:type="dxa"/>
              <w:right w:w="120" w:type="dxa"/>
            </w:tcMar>
          </w:tcPr>
          <w:p w14:paraId="5B4DACE7" w14:textId="2A4CA982" w:rsidR="00397DC0" w:rsidRPr="00397DC0" w:rsidRDefault="00397DC0" w:rsidP="00397DC0">
            <w:pPr>
              <w:rPr>
                <w:rFonts w:cs="Liberation Sans"/>
                <w:szCs w:val="20"/>
              </w:rPr>
            </w:pPr>
            <w:r w:rsidRPr="00E73844">
              <w:rPr>
                <w:rFonts w:cs="Liberation Sans"/>
                <w:szCs w:val="20"/>
              </w:rPr>
              <w:t>OET-223</w:t>
            </w:r>
          </w:p>
        </w:tc>
        <w:tc>
          <w:tcPr>
            <w:tcW w:w="2190" w:type="dxa"/>
            <w:vMerge w:val="restart"/>
            <w:tcBorders>
              <w:right w:val="single" w:sz="12" w:space="0" w:color="95B3D7"/>
            </w:tcBorders>
            <w:shd w:val="clear" w:color="auto" w:fill="FFFFFF"/>
            <w:tcMar>
              <w:top w:w="0" w:type="dxa"/>
              <w:left w:w="120" w:type="dxa"/>
              <w:bottom w:w="0" w:type="dxa"/>
              <w:right w:w="120" w:type="dxa"/>
            </w:tcMar>
          </w:tcPr>
          <w:p w14:paraId="4DEF0EE1" w14:textId="26D0DC64" w:rsidR="00397DC0" w:rsidRPr="00397DC0" w:rsidRDefault="00397DC0" w:rsidP="00397DC0">
            <w:pPr>
              <w:rPr>
                <w:rFonts w:cs="Liberation Sans"/>
                <w:szCs w:val="20"/>
              </w:rPr>
            </w:pPr>
            <w:r w:rsidRPr="00E73844">
              <w:rPr>
                <w:rFonts w:cs="Liberation Sans"/>
                <w:szCs w:val="20"/>
              </w:rPr>
              <w:t xml:space="preserve">wind </w:t>
            </w:r>
            <w:r w:rsidRPr="00294B58">
              <w:rPr>
                <w:rFonts w:cs="Liberation Sans"/>
                <w:i/>
                <w:szCs w:val="20"/>
              </w:rPr>
              <w:t>chill</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671ABC55" w14:textId="62ACE402" w:rsidR="00397DC0" w:rsidRPr="00397DC0" w:rsidRDefault="00397DC0" w:rsidP="00397DC0">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07B7E69E" w14:textId="07C87D10" w:rsidR="00397DC0" w:rsidRPr="00397DC0" w:rsidRDefault="00397DC0" w:rsidP="00397DC0">
            <w:pPr>
              <w:rPr>
                <w:rFonts w:cs="Liberation Sans"/>
                <w:szCs w:val="20"/>
              </w:rPr>
            </w:pPr>
            <w:r>
              <w:rPr>
                <w:rFonts w:cs="Liberation Sans"/>
                <w:szCs w:val="20"/>
              </w:rPr>
              <w:t>wind, temperature</w:t>
            </w:r>
          </w:p>
        </w:tc>
        <w:tc>
          <w:tcPr>
            <w:tcW w:w="1065" w:type="dxa"/>
            <w:vMerge w:val="restart"/>
            <w:tcBorders>
              <w:right w:val="single" w:sz="12" w:space="0" w:color="95B3D7"/>
            </w:tcBorders>
            <w:shd w:val="clear" w:color="auto" w:fill="FFFFFF"/>
            <w:tcMar>
              <w:top w:w="0" w:type="dxa"/>
              <w:left w:w="120" w:type="dxa"/>
              <w:bottom w:w="0" w:type="dxa"/>
              <w:right w:w="120" w:type="dxa"/>
            </w:tcMar>
          </w:tcPr>
          <w:p w14:paraId="3516F7CB" w14:textId="228C5185" w:rsidR="00397DC0" w:rsidRPr="00397DC0" w:rsidRDefault="00397DC0" w:rsidP="00397DC0">
            <w:pPr>
              <w:rPr>
                <w:rFonts w:cs="Liberation Sans"/>
                <w:szCs w:val="20"/>
              </w:rPr>
            </w:pPr>
            <w:r w:rsidRPr="00E73844">
              <w:rPr>
                <w:rFonts w:cs="Liberation Sans"/>
                <w:szCs w:val="20"/>
              </w:rPr>
              <w:t>1</w:t>
            </w:r>
          </w:p>
        </w:tc>
      </w:tr>
      <w:tr w:rsidR="00397DC0" w14:paraId="3B7FE0B5" w14:textId="77777777" w:rsidTr="00FB58EB">
        <w:trPr>
          <w:cantSplit/>
          <w:trHeight w:val="393"/>
        </w:trPr>
        <w:tc>
          <w:tcPr>
            <w:tcW w:w="1170" w:type="dxa"/>
            <w:vMerge/>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0820B79" w14:textId="43C6A5D1" w:rsidR="00397DC0" w:rsidRPr="00E73844" w:rsidRDefault="00397DC0" w:rsidP="00397DC0">
            <w:pPr>
              <w:rPr>
                <w:rFonts w:cs="Liberation Sans"/>
                <w:szCs w:val="20"/>
              </w:rPr>
            </w:pPr>
          </w:p>
        </w:tc>
        <w:tc>
          <w:tcPr>
            <w:tcW w:w="2190"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37FEDDA6" w14:textId="77777777" w:rsidR="00397DC0" w:rsidRPr="00E73844" w:rsidRDefault="00397DC0" w:rsidP="00397DC0">
            <w:pPr>
              <w:rPr>
                <w:rFonts w:cs="Liberation Sans"/>
                <w:szCs w:val="20"/>
              </w:rPr>
            </w:pP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478A0817" w14:textId="0D0C13FF" w:rsidR="00397DC0" w:rsidRPr="00E73844" w:rsidRDefault="00397DC0" w:rsidP="00397DC0">
            <w:pPr>
              <w:rPr>
                <w:rFonts w:cs="Liberation Sans"/>
                <w:szCs w:val="20"/>
              </w:rPr>
            </w:pPr>
            <w:r w:rsidRPr="00E73844">
              <w:rPr>
                <w:rFonts w:cs="Liberation Sans"/>
                <w:szCs w:val="20"/>
              </w:rPr>
              <w:t>Environmental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15652B95" w14:textId="2B84C67F" w:rsidR="00397DC0" w:rsidRPr="00E73844" w:rsidRDefault="00397DC0" w:rsidP="00397DC0">
            <w:pPr>
              <w:rPr>
                <w:rFonts w:cs="Liberation Sans"/>
                <w:szCs w:val="20"/>
              </w:rPr>
            </w:pPr>
            <w:r w:rsidRPr="00E73844">
              <w:rPr>
                <w:rFonts w:cs="Liberation Sans"/>
                <w:szCs w:val="20"/>
              </w:rPr>
              <w:t>airborne</w:t>
            </w:r>
          </w:p>
        </w:tc>
        <w:tc>
          <w:tcPr>
            <w:tcW w:w="1065" w:type="dxa"/>
            <w:vMerge/>
            <w:tcBorders>
              <w:bottom w:val="single" w:sz="12" w:space="0" w:color="95B3D7"/>
              <w:right w:val="single" w:sz="12" w:space="0" w:color="95B3D7"/>
            </w:tcBorders>
            <w:shd w:val="clear" w:color="auto" w:fill="FFFFFF"/>
            <w:tcMar>
              <w:top w:w="0" w:type="dxa"/>
              <w:left w:w="120" w:type="dxa"/>
              <w:bottom w:w="0" w:type="dxa"/>
              <w:right w:w="120" w:type="dxa"/>
            </w:tcMar>
          </w:tcPr>
          <w:p w14:paraId="6545A2B5" w14:textId="77777777" w:rsidR="00397DC0" w:rsidRPr="00E73844" w:rsidRDefault="00397DC0" w:rsidP="00397DC0">
            <w:pPr>
              <w:rPr>
                <w:rFonts w:cs="Liberation Sans"/>
                <w:szCs w:val="20"/>
              </w:rPr>
            </w:pPr>
          </w:p>
        </w:tc>
      </w:tr>
      <w:tr w:rsidR="00AD1B1A" w14:paraId="7CD247A0" w14:textId="77777777" w:rsidTr="00AD1B1A">
        <w:trPr>
          <w:cantSplit/>
          <w:trHeight w:val="307"/>
        </w:trPr>
        <w:tc>
          <w:tcPr>
            <w:tcW w:w="1170" w:type="dxa"/>
            <w:vMerge w:val="restart"/>
            <w:tcBorders>
              <w:left w:val="single" w:sz="8" w:space="0" w:color="284E3F"/>
              <w:right w:val="single" w:sz="12" w:space="0" w:color="95B3D7"/>
            </w:tcBorders>
            <w:shd w:val="clear" w:color="auto" w:fill="DBE5F1"/>
            <w:tcMar>
              <w:top w:w="0" w:type="dxa"/>
              <w:left w:w="120" w:type="dxa"/>
              <w:bottom w:w="0" w:type="dxa"/>
              <w:right w:w="120" w:type="dxa"/>
            </w:tcMar>
          </w:tcPr>
          <w:p w14:paraId="4F0CB3BD" w14:textId="4B1F72F4" w:rsidR="00AD1B1A" w:rsidRPr="00397DC0" w:rsidRDefault="00AD1B1A" w:rsidP="00397DC0">
            <w:pPr>
              <w:rPr>
                <w:rFonts w:cs="Liberation Sans"/>
                <w:szCs w:val="20"/>
              </w:rPr>
            </w:pPr>
            <w:r w:rsidRPr="00E73844">
              <w:rPr>
                <w:rFonts w:cs="Liberation Sans"/>
                <w:szCs w:val="20"/>
              </w:rPr>
              <w:t>OET-224</w:t>
            </w:r>
          </w:p>
        </w:tc>
        <w:tc>
          <w:tcPr>
            <w:tcW w:w="2190" w:type="dxa"/>
            <w:vMerge w:val="restart"/>
            <w:tcBorders>
              <w:right w:val="single" w:sz="12" w:space="0" w:color="95B3D7"/>
            </w:tcBorders>
            <w:shd w:val="clear" w:color="auto" w:fill="DBE5F1"/>
            <w:tcMar>
              <w:top w:w="0" w:type="dxa"/>
              <w:left w:w="120" w:type="dxa"/>
              <w:bottom w:w="0" w:type="dxa"/>
              <w:right w:w="120" w:type="dxa"/>
            </w:tcMar>
          </w:tcPr>
          <w:p w14:paraId="35582E1B" w14:textId="4F5FF983" w:rsidR="00AD1B1A" w:rsidRPr="00397DC0" w:rsidRDefault="00AD1B1A" w:rsidP="00397DC0">
            <w:pPr>
              <w:rPr>
                <w:rFonts w:cs="Liberation Sans"/>
                <w:szCs w:val="20"/>
              </w:rPr>
            </w:pPr>
            <w:r w:rsidRPr="00E73844">
              <w:rPr>
                <w:rFonts w:cs="Liberation Sans"/>
                <w:szCs w:val="20"/>
              </w:rPr>
              <w:t xml:space="preserve">wind shear </w:t>
            </w:r>
            <w:r w:rsidRPr="00294B58">
              <w:rPr>
                <w:rFonts w:cs="Liberation Sans"/>
                <w:i/>
                <w:szCs w:val="20"/>
              </w:rPr>
              <w:t>risk</w:t>
            </w: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12ED907D" w14:textId="153C8C48" w:rsidR="00AD1B1A" w:rsidRPr="00397DC0" w:rsidRDefault="00AD1B1A" w:rsidP="00AD1B1A">
            <w:pPr>
              <w:rPr>
                <w:rFonts w:cs="Liberation Sans"/>
                <w:szCs w:val="20"/>
              </w:rPr>
            </w:pPr>
            <w:r>
              <w:rPr>
                <w:rFonts w:cs="Liberation Sans"/>
                <w:szCs w:val="20"/>
              </w:rPr>
              <w:t>Meteorological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3ECCB43F" w14:textId="609104DE" w:rsidR="00AD1B1A" w:rsidRPr="00397DC0" w:rsidRDefault="00AD1B1A" w:rsidP="00AD1B1A">
            <w:pPr>
              <w:rPr>
                <w:rFonts w:cs="Liberation Sans"/>
                <w:szCs w:val="20"/>
              </w:rPr>
            </w:pPr>
            <w:r>
              <w:rPr>
                <w:rFonts w:cs="Liberation Sans"/>
                <w:szCs w:val="20"/>
              </w:rPr>
              <w:t>wind</w:t>
            </w:r>
          </w:p>
        </w:tc>
        <w:tc>
          <w:tcPr>
            <w:tcW w:w="1065" w:type="dxa"/>
            <w:vMerge w:val="restart"/>
            <w:tcBorders>
              <w:right w:val="single" w:sz="12" w:space="0" w:color="95B3D7"/>
            </w:tcBorders>
            <w:shd w:val="clear" w:color="auto" w:fill="DBE5F1"/>
            <w:tcMar>
              <w:top w:w="0" w:type="dxa"/>
              <w:left w:w="120" w:type="dxa"/>
              <w:bottom w:w="0" w:type="dxa"/>
              <w:right w:w="120" w:type="dxa"/>
            </w:tcMar>
          </w:tcPr>
          <w:p w14:paraId="4E2BAE80" w14:textId="346218F2" w:rsidR="00AD1B1A" w:rsidRPr="00397DC0" w:rsidRDefault="00AD1B1A" w:rsidP="00397DC0">
            <w:pPr>
              <w:rPr>
                <w:rFonts w:cs="Liberation Sans"/>
                <w:szCs w:val="20"/>
              </w:rPr>
            </w:pPr>
            <w:r w:rsidRPr="00E73844">
              <w:rPr>
                <w:rFonts w:cs="Liberation Sans"/>
                <w:szCs w:val="20"/>
              </w:rPr>
              <w:t>1</w:t>
            </w:r>
          </w:p>
        </w:tc>
      </w:tr>
      <w:tr w:rsidR="00AD1B1A" w14:paraId="31E60C99" w14:textId="77777777" w:rsidTr="00AD1B1A">
        <w:trPr>
          <w:cantSplit/>
          <w:trHeight w:val="313"/>
        </w:trPr>
        <w:tc>
          <w:tcPr>
            <w:tcW w:w="1170" w:type="dxa"/>
            <w:vMerge/>
            <w:tcBorders>
              <w:left w:val="single" w:sz="8" w:space="0" w:color="284E3F"/>
              <w:right w:val="single" w:sz="12" w:space="0" w:color="95B3D7"/>
            </w:tcBorders>
            <w:shd w:val="clear" w:color="auto" w:fill="DBE5F1"/>
            <w:tcMar>
              <w:top w:w="0" w:type="dxa"/>
              <w:left w:w="120" w:type="dxa"/>
              <w:bottom w:w="0" w:type="dxa"/>
              <w:right w:w="120" w:type="dxa"/>
            </w:tcMar>
          </w:tcPr>
          <w:p w14:paraId="36FDBA23" w14:textId="38940983" w:rsidR="00AD1B1A" w:rsidRPr="00E73844" w:rsidRDefault="00AD1B1A" w:rsidP="00397DC0">
            <w:pPr>
              <w:rPr>
                <w:rFonts w:cs="Liberation Sans"/>
                <w:szCs w:val="20"/>
              </w:rPr>
            </w:pPr>
          </w:p>
        </w:tc>
        <w:tc>
          <w:tcPr>
            <w:tcW w:w="2190" w:type="dxa"/>
            <w:vMerge/>
            <w:tcBorders>
              <w:right w:val="single" w:sz="12" w:space="0" w:color="95B3D7"/>
            </w:tcBorders>
            <w:shd w:val="clear" w:color="auto" w:fill="DBE5F1"/>
            <w:tcMar>
              <w:top w:w="0" w:type="dxa"/>
              <w:left w:w="120" w:type="dxa"/>
              <w:bottom w:w="0" w:type="dxa"/>
              <w:right w:w="120" w:type="dxa"/>
            </w:tcMar>
          </w:tcPr>
          <w:p w14:paraId="3EDAB44C" w14:textId="77777777" w:rsidR="00AD1B1A" w:rsidRPr="00E73844" w:rsidRDefault="00AD1B1A" w:rsidP="00397DC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67438A71" w14:textId="1D531606" w:rsidR="00AD1B1A" w:rsidRPr="00E73844" w:rsidRDefault="00AD1B1A" w:rsidP="00AD1B1A">
            <w:pPr>
              <w:rPr>
                <w:rFonts w:cs="Liberation Sans"/>
                <w:szCs w:val="20"/>
              </w:rPr>
            </w:pPr>
            <w:r>
              <w:rPr>
                <w:rFonts w:cs="Liberation Sans"/>
                <w:szCs w:val="20"/>
              </w:rPr>
              <w:t>Environmental</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25231227" w14:textId="35822EE2" w:rsidR="00AD1B1A" w:rsidRPr="00E73844" w:rsidRDefault="00AD1B1A" w:rsidP="00AD1B1A">
            <w:pPr>
              <w:rPr>
                <w:rFonts w:cs="Liberation Sans"/>
                <w:szCs w:val="20"/>
              </w:rPr>
            </w:pPr>
            <w:r>
              <w:rPr>
                <w:rFonts w:cs="Liberation Sans"/>
                <w:szCs w:val="20"/>
              </w:rPr>
              <w:t>airborne</w:t>
            </w:r>
          </w:p>
        </w:tc>
        <w:tc>
          <w:tcPr>
            <w:tcW w:w="1065" w:type="dxa"/>
            <w:vMerge/>
            <w:tcBorders>
              <w:right w:val="single" w:sz="12" w:space="0" w:color="95B3D7"/>
            </w:tcBorders>
            <w:shd w:val="clear" w:color="auto" w:fill="DBE5F1"/>
            <w:tcMar>
              <w:top w:w="0" w:type="dxa"/>
              <w:left w:w="120" w:type="dxa"/>
              <w:bottom w:w="0" w:type="dxa"/>
              <w:right w:w="120" w:type="dxa"/>
            </w:tcMar>
          </w:tcPr>
          <w:p w14:paraId="4D7C3ABC" w14:textId="77777777" w:rsidR="00AD1B1A" w:rsidRPr="00E73844" w:rsidRDefault="00AD1B1A" w:rsidP="00397DC0">
            <w:pPr>
              <w:rPr>
                <w:rFonts w:cs="Liberation Sans"/>
                <w:szCs w:val="20"/>
              </w:rPr>
            </w:pPr>
          </w:p>
        </w:tc>
      </w:tr>
      <w:tr w:rsidR="00AD1B1A" w14:paraId="555BB7CD" w14:textId="77777777" w:rsidTr="00AD1B1A">
        <w:trPr>
          <w:cantSplit/>
          <w:trHeight w:val="319"/>
        </w:trPr>
        <w:tc>
          <w:tcPr>
            <w:tcW w:w="1170" w:type="dxa"/>
            <w:vMerge/>
            <w:tcBorders>
              <w:left w:val="single" w:sz="8" w:space="0" w:color="284E3F"/>
              <w:bottom w:val="single" w:sz="12" w:space="0" w:color="95B3D7"/>
              <w:right w:val="single" w:sz="12" w:space="0" w:color="95B3D7"/>
            </w:tcBorders>
            <w:shd w:val="clear" w:color="auto" w:fill="DBE5F1"/>
            <w:tcMar>
              <w:top w:w="0" w:type="dxa"/>
              <w:left w:w="120" w:type="dxa"/>
              <w:bottom w:w="0" w:type="dxa"/>
              <w:right w:w="120" w:type="dxa"/>
            </w:tcMar>
          </w:tcPr>
          <w:p w14:paraId="7EC14078" w14:textId="766EF035" w:rsidR="00AD1B1A" w:rsidRPr="00E73844" w:rsidRDefault="00AD1B1A" w:rsidP="00397DC0">
            <w:pPr>
              <w:rPr>
                <w:rFonts w:cs="Liberation Sans"/>
                <w:szCs w:val="20"/>
              </w:rPr>
            </w:pPr>
          </w:p>
        </w:tc>
        <w:tc>
          <w:tcPr>
            <w:tcW w:w="2190"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6D3258B" w14:textId="77777777" w:rsidR="00AD1B1A" w:rsidRPr="00E73844" w:rsidRDefault="00AD1B1A" w:rsidP="00397DC0">
            <w:pPr>
              <w:rPr>
                <w:rFonts w:cs="Liberation Sans"/>
                <w:szCs w:val="20"/>
              </w:rPr>
            </w:pPr>
          </w:p>
        </w:tc>
        <w:tc>
          <w:tcPr>
            <w:tcW w:w="1875" w:type="dxa"/>
            <w:tcBorders>
              <w:bottom w:val="single" w:sz="12" w:space="0" w:color="95B3D7"/>
              <w:right w:val="single" w:sz="12" w:space="0" w:color="95B3D7"/>
            </w:tcBorders>
            <w:shd w:val="clear" w:color="auto" w:fill="DBE5F1"/>
            <w:tcMar>
              <w:top w:w="0" w:type="dxa"/>
              <w:left w:w="120" w:type="dxa"/>
              <w:bottom w:w="0" w:type="dxa"/>
              <w:right w:w="120" w:type="dxa"/>
            </w:tcMar>
          </w:tcPr>
          <w:p w14:paraId="7D541956" w14:textId="3057EBBB" w:rsidR="00AD1B1A" w:rsidRPr="00E73844" w:rsidRDefault="00AD1B1A" w:rsidP="00397DC0">
            <w:pPr>
              <w:rPr>
                <w:rFonts w:cs="Liberation Sans"/>
                <w:szCs w:val="20"/>
              </w:rPr>
            </w:pPr>
            <w:r w:rsidRPr="00E73844">
              <w:rPr>
                <w:rFonts w:cs="Liberation Sans"/>
                <w:szCs w:val="20"/>
              </w:rPr>
              <w:t>Transport</w:t>
            </w:r>
          </w:p>
        </w:tc>
        <w:tc>
          <w:tcPr>
            <w:tcW w:w="2835" w:type="dxa"/>
            <w:tcBorders>
              <w:bottom w:val="single" w:sz="12" w:space="0" w:color="95B3D7"/>
              <w:right w:val="single" w:sz="12" w:space="0" w:color="95B3D7"/>
            </w:tcBorders>
            <w:shd w:val="clear" w:color="auto" w:fill="DBE5F1"/>
            <w:tcMar>
              <w:top w:w="0" w:type="dxa"/>
              <w:left w:w="120" w:type="dxa"/>
              <w:bottom w:w="0" w:type="dxa"/>
              <w:right w:w="120" w:type="dxa"/>
            </w:tcMar>
          </w:tcPr>
          <w:p w14:paraId="1E5D0243" w14:textId="45325C30" w:rsidR="00AD1B1A" w:rsidRPr="00E73844" w:rsidRDefault="00AD1B1A" w:rsidP="00397DC0">
            <w:pPr>
              <w:rPr>
                <w:rFonts w:cs="Liberation Sans"/>
                <w:szCs w:val="20"/>
              </w:rPr>
            </w:pPr>
            <w:r w:rsidRPr="00E73844">
              <w:rPr>
                <w:rFonts w:cs="Liberation Sans"/>
                <w:szCs w:val="20"/>
              </w:rPr>
              <w:t>air</w:t>
            </w:r>
          </w:p>
        </w:tc>
        <w:tc>
          <w:tcPr>
            <w:tcW w:w="106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12C8E4B" w14:textId="77777777" w:rsidR="00AD1B1A" w:rsidRPr="00E73844" w:rsidRDefault="00AD1B1A" w:rsidP="00397DC0">
            <w:pPr>
              <w:rPr>
                <w:rFonts w:cs="Liberation Sans"/>
                <w:szCs w:val="20"/>
              </w:rPr>
            </w:pPr>
          </w:p>
        </w:tc>
      </w:tr>
      <w:tr w:rsidR="00397DC0" w14:paraId="118390A3" w14:textId="77777777" w:rsidTr="00334D00">
        <w:trPr>
          <w:cantSplit/>
          <w:trHeight w:val="347"/>
        </w:trPr>
        <w:tc>
          <w:tcPr>
            <w:tcW w:w="1170" w:type="dxa"/>
            <w:tcBorders>
              <w:left w:val="single" w:sz="12" w:space="0" w:color="95B3D7"/>
              <w:bottom w:val="single" w:sz="12" w:space="0" w:color="95B3D7"/>
              <w:right w:val="single" w:sz="12" w:space="0" w:color="95B3D7"/>
            </w:tcBorders>
            <w:shd w:val="clear" w:color="auto" w:fill="FFFFFF"/>
            <w:tcMar>
              <w:top w:w="0" w:type="dxa"/>
              <w:left w:w="120" w:type="dxa"/>
              <w:bottom w:w="0" w:type="dxa"/>
              <w:right w:w="120" w:type="dxa"/>
            </w:tcMar>
          </w:tcPr>
          <w:p w14:paraId="2A12D13E" w14:textId="3A87E4BC" w:rsidR="00397DC0" w:rsidRPr="00397DC0" w:rsidRDefault="00397DC0" w:rsidP="00397DC0">
            <w:pPr>
              <w:rPr>
                <w:rFonts w:cs="Liberation Sans"/>
                <w:szCs w:val="20"/>
              </w:rPr>
            </w:pPr>
            <w:r w:rsidRPr="00E73844">
              <w:rPr>
                <w:rFonts w:cs="Liberation Sans"/>
                <w:szCs w:val="20"/>
              </w:rPr>
              <w:t>OET-225</w:t>
            </w:r>
          </w:p>
        </w:tc>
        <w:tc>
          <w:tcPr>
            <w:tcW w:w="2190" w:type="dxa"/>
            <w:tcBorders>
              <w:bottom w:val="single" w:sz="12" w:space="0" w:color="95B3D7"/>
              <w:right w:val="single" w:sz="12" w:space="0" w:color="95B3D7"/>
            </w:tcBorders>
            <w:shd w:val="clear" w:color="auto" w:fill="FFFFFF"/>
            <w:tcMar>
              <w:top w:w="0" w:type="dxa"/>
              <w:left w:w="120" w:type="dxa"/>
              <w:bottom w:w="0" w:type="dxa"/>
              <w:right w:w="120" w:type="dxa"/>
            </w:tcMar>
          </w:tcPr>
          <w:p w14:paraId="2EF204C7" w14:textId="737BC70A" w:rsidR="00397DC0" w:rsidRPr="00397DC0" w:rsidRDefault="00397DC0" w:rsidP="00397DC0">
            <w:pPr>
              <w:rPr>
                <w:rFonts w:cs="Liberation Sans"/>
                <w:szCs w:val="20"/>
              </w:rPr>
            </w:pPr>
            <w:r w:rsidRPr="00E73844">
              <w:rPr>
                <w:rFonts w:cs="Liberation Sans"/>
                <w:szCs w:val="20"/>
              </w:rPr>
              <w:t xml:space="preserve">winter </w:t>
            </w:r>
            <w:r w:rsidRPr="001F4B67">
              <w:rPr>
                <w:rFonts w:cs="Liberation Sans"/>
                <w:i/>
                <w:szCs w:val="20"/>
              </w:rPr>
              <w:t>storm</w:t>
            </w:r>
          </w:p>
        </w:tc>
        <w:tc>
          <w:tcPr>
            <w:tcW w:w="1875" w:type="dxa"/>
            <w:tcBorders>
              <w:bottom w:val="single" w:sz="12" w:space="0" w:color="95B3D7"/>
              <w:right w:val="single" w:sz="12" w:space="0" w:color="95B3D7"/>
            </w:tcBorders>
            <w:shd w:val="clear" w:color="auto" w:fill="FFFFFF"/>
            <w:tcMar>
              <w:top w:w="0" w:type="dxa"/>
              <w:left w:w="120" w:type="dxa"/>
              <w:bottom w:w="0" w:type="dxa"/>
              <w:right w:w="120" w:type="dxa"/>
            </w:tcMar>
          </w:tcPr>
          <w:p w14:paraId="15AE0430" w14:textId="1C908F10" w:rsidR="00397DC0" w:rsidRPr="00397DC0" w:rsidRDefault="00397DC0" w:rsidP="00397DC0">
            <w:pPr>
              <w:rPr>
                <w:rFonts w:cs="Liberation Sans"/>
                <w:szCs w:val="20"/>
              </w:rPr>
            </w:pPr>
            <w:r w:rsidRPr="00E73844">
              <w:rPr>
                <w:rFonts w:cs="Liberation Sans"/>
                <w:szCs w:val="20"/>
              </w:rPr>
              <w:t>Meteorological</w:t>
            </w:r>
          </w:p>
        </w:tc>
        <w:tc>
          <w:tcPr>
            <w:tcW w:w="2835" w:type="dxa"/>
            <w:tcBorders>
              <w:bottom w:val="single" w:sz="12" w:space="0" w:color="95B3D7"/>
              <w:right w:val="single" w:sz="12" w:space="0" w:color="95B3D7"/>
            </w:tcBorders>
            <w:shd w:val="clear" w:color="auto" w:fill="FFFFFF"/>
            <w:tcMar>
              <w:top w:w="0" w:type="dxa"/>
              <w:left w:w="120" w:type="dxa"/>
              <w:bottom w:w="0" w:type="dxa"/>
              <w:right w:w="120" w:type="dxa"/>
            </w:tcMar>
          </w:tcPr>
          <w:p w14:paraId="4FE35A43" w14:textId="060F7C8A" w:rsidR="00397DC0" w:rsidRPr="00397DC0" w:rsidRDefault="00397DC0" w:rsidP="00397DC0">
            <w:pPr>
              <w:rPr>
                <w:rFonts w:cs="Liberation Sans"/>
                <w:szCs w:val="20"/>
              </w:rPr>
            </w:pPr>
            <w:r w:rsidRPr="00E73844">
              <w:rPr>
                <w:rFonts w:cs="Liberation Sans"/>
                <w:szCs w:val="20"/>
              </w:rPr>
              <w:t>(all)</w:t>
            </w:r>
          </w:p>
        </w:tc>
        <w:tc>
          <w:tcPr>
            <w:tcW w:w="1065" w:type="dxa"/>
            <w:tcBorders>
              <w:bottom w:val="single" w:sz="12" w:space="0" w:color="95B3D7"/>
              <w:right w:val="single" w:sz="12" w:space="0" w:color="95B3D7"/>
            </w:tcBorders>
            <w:shd w:val="clear" w:color="auto" w:fill="FFFFFF"/>
            <w:tcMar>
              <w:top w:w="0" w:type="dxa"/>
              <w:left w:w="120" w:type="dxa"/>
              <w:bottom w:w="0" w:type="dxa"/>
              <w:right w:w="120" w:type="dxa"/>
            </w:tcMar>
          </w:tcPr>
          <w:p w14:paraId="600A985A" w14:textId="2141B59F" w:rsidR="00397DC0" w:rsidRPr="00397DC0" w:rsidRDefault="00397DC0" w:rsidP="00397DC0">
            <w:pPr>
              <w:rPr>
                <w:rFonts w:cs="Liberation Sans"/>
                <w:szCs w:val="20"/>
              </w:rPr>
            </w:pPr>
            <w:r w:rsidRPr="00E73844">
              <w:rPr>
                <w:rFonts w:cs="Liberation Sans"/>
                <w:szCs w:val="20"/>
              </w:rPr>
              <w:t>1</w:t>
            </w:r>
          </w:p>
        </w:tc>
      </w:tr>
      <w:tr w:rsidR="00397DC0" w14:paraId="78399827" w14:textId="77777777" w:rsidTr="00AD1B1A">
        <w:trPr>
          <w:cantSplit/>
          <w:trHeight w:val="403"/>
        </w:trPr>
        <w:tc>
          <w:tcPr>
            <w:tcW w:w="1170" w:type="dxa"/>
            <w:tcBorders>
              <w:left w:val="single" w:sz="8" w:space="0" w:color="284E3F"/>
              <w:bottom w:val="single" w:sz="8" w:space="0" w:color="284E3F"/>
              <w:right w:val="single" w:sz="12" w:space="0" w:color="95B3D7"/>
            </w:tcBorders>
            <w:shd w:val="clear" w:color="auto" w:fill="DBE5F1"/>
            <w:tcMar>
              <w:top w:w="0" w:type="dxa"/>
              <w:left w:w="120" w:type="dxa"/>
              <w:bottom w:w="0" w:type="dxa"/>
              <w:right w:w="120" w:type="dxa"/>
            </w:tcMar>
          </w:tcPr>
          <w:p w14:paraId="7F506BD1" w14:textId="0D46E1B7" w:rsidR="00397DC0" w:rsidRPr="00397DC0" w:rsidRDefault="00397DC0" w:rsidP="00397DC0">
            <w:pPr>
              <w:rPr>
                <w:rFonts w:cs="Liberation Sans"/>
                <w:szCs w:val="20"/>
              </w:rPr>
            </w:pPr>
            <w:r w:rsidRPr="00E73844">
              <w:rPr>
                <w:rFonts w:cs="Liberation Sans"/>
                <w:szCs w:val="20"/>
              </w:rPr>
              <w:t>OET-226</w:t>
            </w:r>
          </w:p>
        </w:tc>
        <w:tc>
          <w:tcPr>
            <w:tcW w:w="2190" w:type="dxa"/>
            <w:tcBorders>
              <w:bottom w:val="single" w:sz="8" w:space="0" w:color="284E3F"/>
              <w:right w:val="single" w:sz="12" w:space="0" w:color="95B3D7"/>
            </w:tcBorders>
            <w:shd w:val="clear" w:color="auto" w:fill="DBE5F1"/>
            <w:tcMar>
              <w:top w:w="0" w:type="dxa"/>
              <w:left w:w="120" w:type="dxa"/>
              <w:bottom w:w="0" w:type="dxa"/>
              <w:right w:w="120" w:type="dxa"/>
            </w:tcMar>
          </w:tcPr>
          <w:p w14:paraId="4B453061" w14:textId="0E58E6B6" w:rsidR="00397DC0" w:rsidRPr="00397DC0" w:rsidRDefault="00397DC0" w:rsidP="00397DC0">
            <w:pPr>
              <w:rPr>
                <w:rFonts w:cs="Liberation Sans"/>
                <w:szCs w:val="20"/>
              </w:rPr>
            </w:pPr>
            <w:r w:rsidRPr="00E73844">
              <w:rPr>
                <w:rFonts w:cs="Liberation Sans"/>
                <w:szCs w:val="20"/>
              </w:rPr>
              <w:t xml:space="preserve">winter weather </w:t>
            </w:r>
            <w:r w:rsidRPr="001F4B67">
              <w:rPr>
                <w:rFonts w:cs="Liberation Sans"/>
                <w:i/>
                <w:szCs w:val="20"/>
              </w:rPr>
              <w:t>issue</w:t>
            </w:r>
          </w:p>
        </w:tc>
        <w:tc>
          <w:tcPr>
            <w:tcW w:w="1875" w:type="dxa"/>
            <w:tcBorders>
              <w:bottom w:val="single" w:sz="8" w:space="0" w:color="284E3F"/>
              <w:right w:val="single" w:sz="12" w:space="0" w:color="95B3D7"/>
            </w:tcBorders>
            <w:shd w:val="clear" w:color="auto" w:fill="DBE5F1"/>
            <w:tcMar>
              <w:top w:w="0" w:type="dxa"/>
              <w:left w:w="120" w:type="dxa"/>
              <w:bottom w:w="0" w:type="dxa"/>
              <w:right w:w="120" w:type="dxa"/>
            </w:tcMar>
          </w:tcPr>
          <w:p w14:paraId="385DD207" w14:textId="69788A06" w:rsidR="00397DC0" w:rsidRPr="00397DC0" w:rsidRDefault="00397DC0" w:rsidP="00397DC0">
            <w:pPr>
              <w:rPr>
                <w:rFonts w:cs="Liberation Sans"/>
                <w:szCs w:val="20"/>
              </w:rPr>
            </w:pPr>
            <w:r w:rsidRPr="00E73844">
              <w:rPr>
                <w:rFonts w:cs="Liberation Sans"/>
                <w:szCs w:val="20"/>
              </w:rPr>
              <w:t>Meteorological</w:t>
            </w:r>
          </w:p>
        </w:tc>
        <w:tc>
          <w:tcPr>
            <w:tcW w:w="2835" w:type="dxa"/>
            <w:tcBorders>
              <w:bottom w:val="single" w:sz="8" w:space="0" w:color="284E3F"/>
              <w:right w:val="single" w:sz="12" w:space="0" w:color="95B3D7"/>
            </w:tcBorders>
            <w:shd w:val="clear" w:color="auto" w:fill="DBE5F1"/>
            <w:tcMar>
              <w:top w:w="0" w:type="dxa"/>
              <w:left w:w="120" w:type="dxa"/>
              <w:bottom w:w="0" w:type="dxa"/>
              <w:right w:w="120" w:type="dxa"/>
            </w:tcMar>
          </w:tcPr>
          <w:p w14:paraId="024F39C1" w14:textId="3FF84A1F" w:rsidR="00397DC0" w:rsidRPr="00397DC0" w:rsidRDefault="00397DC0" w:rsidP="00397DC0">
            <w:pPr>
              <w:rPr>
                <w:rFonts w:cs="Liberation Sans"/>
                <w:szCs w:val="20"/>
              </w:rPr>
            </w:pPr>
            <w:r w:rsidRPr="00E73844">
              <w:rPr>
                <w:rFonts w:cs="Liberation Sans"/>
                <w:szCs w:val="20"/>
              </w:rPr>
              <w:t>temperature</w:t>
            </w:r>
          </w:p>
        </w:tc>
        <w:tc>
          <w:tcPr>
            <w:tcW w:w="1065" w:type="dxa"/>
            <w:tcBorders>
              <w:bottom w:val="single" w:sz="12" w:space="0" w:color="95B3D7"/>
              <w:right w:val="single" w:sz="12" w:space="0" w:color="95B3D7"/>
            </w:tcBorders>
            <w:shd w:val="clear" w:color="auto" w:fill="DBE5F1"/>
            <w:tcMar>
              <w:top w:w="0" w:type="dxa"/>
              <w:left w:w="120" w:type="dxa"/>
              <w:bottom w:w="0" w:type="dxa"/>
              <w:right w:w="120" w:type="dxa"/>
            </w:tcMar>
          </w:tcPr>
          <w:p w14:paraId="3467411C" w14:textId="496C6203" w:rsidR="00397DC0" w:rsidRPr="00397DC0" w:rsidRDefault="00397DC0" w:rsidP="00397DC0">
            <w:pPr>
              <w:rPr>
                <w:rFonts w:cs="Liberation Sans"/>
                <w:szCs w:val="20"/>
              </w:rPr>
            </w:pPr>
            <w:r w:rsidRPr="00E73844">
              <w:rPr>
                <w:rFonts w:cs="Liberation Sans"/>
                <w:szCs w:val="20"/>
              </w:rPr>
              <w:t>1</w:t>
            </w:r>
          </w:p>
        </w:tc>
      </w:tr>
    </w:tbl>
    <w:p w14:paraId="052F5F79" w14:textId="695B1F53" w:rsidR="00E90D7D" w:rsidRDefault="00EB6D6C">
      <w:pPr>
        <w:rPr>
          <w:color w:val="446CAA"/>
          <w:sz w:val="28"/>
          <w:szCs w:val="28"/>
          <w:highlight w:val="yellow"/>
        </w:rPr>
      </w:pPr>
      <w:r>
        <w:br w:type="page"/>
      </w:r>
    </w:p>
    <w:p w14:paraId="056E6360" w14:textId="77777777" w:rsidR="00E90D7D" w:rsidRPr="00FD7BFB" w:rsidRDefault="00EB6D6C" w:rsidP="00FD7BFB">
      <w:pPr>
        <w:pStyle w:val="Heading2"/>
        <w:numPr>
          <w:ilvl w:val="1"/>
          <w:numId w:val="8"/>
        </w:numPr>
      </w:pPr>
      <w:bookmarkStart w:id="25" w:name="_Toc209564872"/>
      <w:r w:rsidRPr="00FD7BFB">
        <w:t>New Entries for v2.0</w:t>
      </w:r>
      <w:bookmarkEnd w:id="25"/>
    </w:p>
    <w:p w14:paraId="76E7191D" w14:textId="77777777" w:rsidR="00E90D7D" w:rsidRDefault="00E90D7D"/>
    <w:tbl>
      <w:tblPr>
        <w:tblStyle w:val="a3"/>
        <w:tblW w:w="95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117"/>
        <w:gridCol w:w="2135"/>
        <w:gridCol w:w="2063"/>
        <w:gridCol w:w="3261"/>
        <w:gridCol w:w="1001"/>
      </w:tblGrid>
      <w:tr w:rsidR="00E90D7D" w14:paraId="1EF8A850" w14:textId="77777777" w:rsidTr="00F17591">
        <w:trPr>
          <w:trHeight w:val="765"/>
          <w:tblHeader/>
        </w:trPr>
        <w:tc>
          <w:tcPr>
            <w:tcW w:w="1117" w:type="dxa"/>
            <w:tcBorders>
              <w:top w:val="single" w:sz="6" w:space="0" w:color="284E3F"/>
              <w:left w:val="single" w:sz="6" w:space="0" w:color="284E3F"/>
              <w:bottom w:val="single" w:sz="6" w:space="0" w:color="284E3F"/>
              <w:right w:val="single" w:sz="6" w:space="0" w:color="0000FF"/>
            </w:tcBorders>
            <w:shd w:val="clear" w:color="auto" w:fill="0000FF"/>
            <w:tcMar>
              <w:top w:w="0" w:type="dxa"/>
              <w:left w:w="120" w:type="dxa"/>
              <w:bottom w:w="0" w:type="dxa"/>
              <w:right w:w="120" w:type="dxa"/>
            </w:tcMar>
          </w:tcPr>
          <w:p w14:paraId="1ABB5311" w14:textId="43795733" w:rsidR="00E90D7D" w:rsidRDefault="00EB6D6C">
            <w:pPr>
              <w:rPr>
                <w:rFonts w:ascii="Calibri" w:eastAsia="Calibri" w:hAnsi="Calibri" w:cs="Calibri"/>
                <w:sz w:val="22"/>
                <w:szCs w:val="22"/>
              </w:rPr>
            </w:pPr>
            <w:r>
              <w:rPr>
                <w:rFonts w:ascii="Arial" w:eastAsia="Arial" w:hAnsi="Arial" w:cs="Arial"/>
                <w:b/>
                <w:color w:val="FFFFFF"/>
              </w:rPr>
              <w:t>OASIS</w:t>
            </w:r>
            <w:r w:rsidR="00B5328A">
              <w:rPr>
                <w:rFonts w:ascii="Arial" w:eastAsia="Arial" w:hAnsi="Arial" w:cs="Arial"/>
                <w:b/>
                <w:color w:val="FFFFFF"/>
              </w:rPr>
              <w:t xml:space="preserve"> Open</w:t>
            </w:r>
            <w:r>
              <w:rPr>
                <w:rFonts w:ascii="Arial" w:eastAsia="Arial" w:hAnsi="Arial" w:cs="Arial"/>
                <w:b/>
                <w:color w:val="FFFFFF"/>
              </w:rPr>
              <w:t xml:space="preserve"> Event Code</w:t>
            </w:r>
          </w:p>
        </w:tc>
        <w:tc>
          <w:tcPr>
            <w:tcW w:w="2135" w:type="dxa"/>
            <w:tcBorders>
              <w:top w:val="single" w:sz="6" w:space="0" w:color="284E3F"/>
              <w:bottom w:val="single" w:sz="6" w:space="0" w:color="284E3F"/>
              <w:right w:val="single" w:sz="6" w:space="0" w:color="0000FF"/>
            </w:tcBorders>
            <w:shd w:val="clear" w:color="auto" w:fill="0000FF"/>
            <w:tcMar>
              <w:top w:w="0" w:type="dxa"/>
              <w:left w:w="120" w:type="dxa"/>
              <w:bottom w:w="0" w:type="dxa"/>
              <w:right w:w="120" w:type="dxa"/>
            </w:tcMar>
          </w:tcPr>
          <w:p w14:paraId="1F6E6B73" w14:textId="33FA1EC1" w:rsidR="00E90D7D" w:rsidRDefault="00EB6D6C">
            <w:pPr>
              <w:rPr>
                <w:rFonts w:ascii="Calibri" w:eastAsia="Calibri" w:hAnsi="Calibri" w:cs="Calibri"/>
                <w:sz w:val="22"/>
                <w:szCs w:val="22"/>
              </w:rPr>
            </w:pPr>
            <w:r>
              <w:rPr>
                <w:rFonts w:ascii="Arial" w:eastAsia="Arial" w:hAnsi="Arial" w:cs="Arial"/>
                <w:b/>
                <w:color w:val="FFFFFF"/>
              </w:rPr>
              <w:t xml:space="preserve">OASIS </w:t>
            </w:r>
            <w:r w:rsidR="00B5328A">
              <w:rPr>
                <w:rFonts w:ascii="Arial" w:eastAsia="Arial" w:hAnsi="Arial" w:cs="Arial"/>
                <w:b/>
                <w:color w:val="FFFFFF"/>
              </w:rPr>
              <w:t xml:space="preserve">Open </w:t>
            </w:r>
            <w:r>
              <w:rPr>
                <w:rFonts w:ascii="Arial" w:eastAsia="Arial" w:hAnsi="Arial" w:cs="Arial"/>
                <w:b/>
                <w:color w:val="FFFFFF"/>
              </w:rPr>
              <w:t>Event Term</w:t>
            </w:r>
          </w:p>
        </w:tc>
        <w:tc>
          <w:tcPr>
            <w:tcW w:w="2063" w:type="dxa"/>
            <w:tcBorders>
              <w:top w:val="single" w:sz="6" w:space="0" w:color="284E3F"/>
              <w:bottom w:val="single" w:sz="6" w:space="0" w:color="284E3F"/>
              <w:right w:val="single" w:sz="6" w:space="0" w:color="0000FF"/>
            </w:tcBorders>
            <w:shd w:val="clear" w:color="auto" w:fill="0000FF"/>
            <w:tcMar>
              <w:top w:w="0" w:type="dxa"/>
              <w:left w:w="120" w:type="dxa"/>
              <w:bottom w:w="0" w:type="dxa"/>
              <w:right w:w="120" w:type="dxa"/>
            </w:tcMar>
          </w:tcPr>
          <w:p w14:paraId="6A1CDE10" w14:textId="4C83BA12" w:rsidR="00E90D7D" w:rsidRDefault="00EB6D6C" w:rsidP="00B5328A">
            <w:pPr>
              <w:rPr>
                <w:rFonts w:ascii="Calibri" w:eastAsia="Calibri" w:hAnsi="Calibri" w:cs="Calibri"/>
                <w:sz w:val="22"/>
                <w:szCs w:val="22"/>
              </w:rPr>
            </w:pPr>
            <w:r>
              <w:rPr>
                <w:rFonts w:ascii="Arial" w:eastAsia="Arial" w:hAnsi="Arial" w:cs="Arial"/>
                <w:b/>
                <w:color w:val="FFFFFF"/>
              </w:rPr>
              <w:t xml:space="preserve">OASIS </w:t>
            </w:r>
            <w:r w:rsidR="00B5328A">
              <w:rPr>
                <w:rFonts w:ascii="Arial" w:eastAsia="Arial" w:hAnsi="Arial" w:cs="Arial"/>
                <w:b/>
                <w:color w:val="FFFFFF"/>
              </w:rPr>
              <w:t xml:space="preserve">Open </w:t>
            </w:r>
            <w:r>
              <w:rPr>
                <w:rFonts w:ascii="Arial" w:eastAsia="Arial" w:hAnsi="Arial" w:cs="Arial"/>
                <w:b/>
                <w:color w:val="FFFFFF"/>
              </w:rPr>
              <w:t xml:space="preserve">CAP </w:t>
            </w:r>
            <w:r w:rsidR="00B5328A">
              <w:rPr>
                <w:rFonts w:ascii="Arial" w:eastAsia="Arial" w:hAnsi="Arial" w:cs="Arial"/>
                <w:b/>
                <w:color w:val="FFFFFF"/>
              </w:rPr>
              <w:t>C</w:t>
            </w:r>
            <w:r>
              <w:rPr>
                <w:rFonts w:ascii="Arial" w:eastAsia="Arial" w:hAnsi="Arial" w:cs="Arial"/>
                <w:b/>
                <w:color w:val="FFFFFF"/>
              </w:rPr>
              <w:t>ategories</w:t>
            </w:r>
          </w:p>
        </w:tc>
        <w:tc>
          <w:tcPr>
            <w:tcW w:w="3261" w:type="dxa"/>
            <w:tcBorders>
              <w:top w:val="single" w:sz="6" w:space="0" w:color="284E3F"/>
              <w:bottom w:val="single" w:sz="6" w:space="0" w:color="284E3F"/>
              <w:right w:val="single" w:sz="6" w:space="0" w:color="0000FF"/>
            </w:tcBorders>
            <w:shd w:val="clear" w:color="auto" w:fill="0000FF"/>
            <w:tcMar>
              <w:top w:w="0" w:type="dxa"/>
              <w:left w:w="120" w:type="dxa"/>
              <w:bottom w:w="0" w:type="dxa"/>
              <w:right w:w="120" w:type="dxa"/>
            </w:tcMar>
          </w:tcPr>
          <w:p w14:paraId="707FE9FF" w14:textId="021C4FFC" w:rsidR="00E90D7D" w:rsidRDefault="00EB6D6C">
            <w:pPr>
              <w:rPr>
                <w:rFonts w:ascii="Calibri" w:eastAsia="Calibri" w:hAnsi="Calibri" w:cs="Calibri"/>
                <w:sz w:val="22"/>
                <w:szCs w:val="22"/>
              </w:rPr>
            </w:pPr>
            <w:r>
              <w:rPr>
                <w:rFonts w:ascii="Arial" w:eastAsia="Arial" w:hAnsi="Arial" w:cs="Arial"/>
                <w:b/>
                <w:color w:val="FFFFFF"/>
              </w:rPr>
              <w:t xml:space="preserve">OASIS </w:t>
            </w:r>
            <w:r w:rsidR="00B5328A">
              <w:rPr>
                <w:rFonts w:ascii="Arial" w:eastAsia="Arial" w:hAnsi="Arial" w:cs="Arial"/>
                <w:b/>
                <w:color w:val="FFFFFF"/>
              </w:rPr>
              <w:t xml:space="preserve">Open </w:t>
            </w:r>
            <w:r>
              <w:rPr>
                <w:rFonts w:ascii="Arial" w:eastAsia="Arial" w:hAnsi="Arial" w:cs="Arial"/>
                <w:b/>
                <w:color w:val="FFFFFF"/>
              </w:rPr>
              <w:t>Subcategories</w:t>
            </w:r>
          </w:p>
        </w:tc>
        <w:tc>
          <w:tcPr>
            <w:tcW w:w="1001" w:type="dxa"/>
            <w:tcBorders>
              <w:top w:val="single" w:sz="6" w:space="0" w:color="284E3F"/>
              <w:bottom w:val="single" w:sz="6" w:space="0" w:color="284E3F"/>
              <w:right w:val="single" w:sz="6" w:space="0" w:color="0000FF"/>
            </w:tcBorders>
            <w:shd w:val="clear" w:color="auto" w:fill="0000FF"/>
            <w:tcMar>
              <w:top w:w="0" w:type="dxa"/>
              <w:left w:w="120" w:type="dxa"/>
              <w:bottom w:w="0" w:type="dxa"/>
              <w:right w:w="120" w:type="dxa"/>
            </w:tcMar>
            <w:vAlign w:val="center"/>
          </w:tcPr>
          <w:p w14:paraId="7640C1D6" w14:textId="77777777" w:rsidR="00E90D7D" w:rsidRPr="003018AE" w:rsidRDefault="00EB6D6C" w:rsidP="00F17591">
            <w:pPr>
              <w:rPr>
                <w:rFonts w:ascii="Arial" w:eastAsia="Roboto" w:hAnsi="Arial" w:cs="Arial"/>
                <w:b/>
                <w:color w:val="FFFFFF"/>
                <w:szCs w:val="20"/>
              </w:rPr>
            </w:pPr>
            <w:r w:rsidRPr="003018AE">
              <w:rPr>
                <w:rFonts w:ascii="Arial" w:eastAsia="Roboto" w:hAnsi="Arial" w:cs="Arial"/>
                <w:b/>
                <w:color w:val="FFFFFF"/>
                <w:szCs w:val="20"/>
              </w:rPr>
              <w:t>Source</w:t>
            </w:r>
          </w:p>
          <w:p w14:paraId="2D5925A8" w14:textId="77777777" w:rsidR="00E90D7D" w:rsidRPr="003018AE" w:rsidRDefault="00EB6D6C" w:rsidP="00F17591">
            <w:pPr>
              <w:rPr>
                <w:rFonts w:ascii="Arial" w:eastAsia="Roboto" w:hAnsi="Arial" w:cs="Arial"/>
                <w:b/>
                <w:color w:val="FFFFFF"/>
                <w:szCs w:val="20"/>
              </w:rPr>
            </w:pPr>
            <w:r w:rsidRPr="003018AE">
              <w:rPr>
                <w:rFonts w:ascii="Arial" w:eastAsia="Roboto" w:hAnsi="Arial" w:cs="Arial"/>
                <w:b/>
                <w:color w:val="FFFFFF"/>
                <w:szCs w:val="20"/>
              </w:rPr>
              <w:t>Index</w:t>
            </w:r>
          </w:p>
          <w:p w14:paraId="50065BB2" w14:textId="77777777" w:rsidR="00E90D7D" w:rsidRDefault="00EB6D6C" w:rsidP="00F17591">
            <w:pPr>
              <w:rPr>
                <w:rFonts w:ascii="Calibri" w:eastAsia="Calibri" w:hAnsi="Calibri" w:cs="Calibri"/>
                <w:sz w:val="22"/>
                <w:szCs w:val="22"/>
              </w:rPr>
            </w:pPr>
            <w:r w:rsidRPr="003018AE">
              <w:rPr>
                <w:rFonts w:ascii="Arial" w:eastAsia="Roboto" w:hAnsi="Arial" w:cs="Arial"/>
                <w:b/>
                <w:color w:val="FFFFFF"/>
                <w:szCs w:val="20"/>
              </w:rPr>
              <w:t>Number</w:t>
            </w:r>
          </w:p>
        </w:tc>
      </w:tr>
      <w:tr w:rsidR="00F17591" w14:paraId="7B5F7BDB" w14:textId="77777777" w:rsidTr="00F17591">
        <w:trPr>
          <w:trHeight w:val="765"/>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45DC713" w14:textId="688D7BD1" w:rsidR="00F17591" w:rsidRDefault="00F17591" w:rsidP="00F17591">
            <w:pPr>
              <w:rPr>
                <w:rFonts w:ascii="Calibri" w:eastAsia="Calibri" w:hAnsi="Calibri" w:cs="Calibri"/>
                <w:sz w:val="22"/>
                <w:szCs w:val="22"/>
              </w:rPr>
            </w:pPr>
            <w:r w:rsidRPr="009F1D38">
              <w:t xml:space="preserve">will start at 227 when </w:t>
            </w:r>
            <w:r w:rsidR="00CF0468">
              <w:t xml:space="preserve">this </w:t>
            </w:r>
            <w:r w:rsidRPr="009F1D38">
              <w:t>new list is finalized</w:t>
            </w: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5CAAFEB7" w14:textId="29CEEC47" w:rsidR="00F17591" w:rsidRDefault="00F17591" w:rsidP="00F17591">
            <w:pPr>
              <w:rPr>
                <w:rFonts w:ascii="Calibri" w:eastAsia="Calibri" w:hAnsi="Calibri" w:cs="Calibri"/>
                <w:sz w:val="22"/>
                <w:szCs w:val="22"/>
              </w:rPr>
            </w:pPr>
            <w:r w:rsidRPr="00E53BFB">
              <w:rPr>
                <w:i/>
              </w:rPr>
              <w:t>accident</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723AB2F2" w14:textId="1748AE8F" w:rsidR="00F17591" w:rsidRDefault="00F17591" w:rsidP="00F17591">
            <w:pPr>
              <w:rPr>
                <w:rFonts w:ascii="Calibri" w:eastAsia="Calibri" w:hAnsi="Calibri" w:cs="Calibri"/>
                <w:sz w:val="22"/>
                <w:szCs w:val="22"/>
              </w:rPr>
            </w:pPr>
            <w:r w:rsidRPr="009F1D38">
              <w:t>Other</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10BD3B93" w14:textId="4DC12D4D" w:rsidR="00F17591" w:rsidRDefault="00F17591" w:rsidP="00F17591">
            <w:pPr>
              <w:rPr>
                <w:rFonts w:ascii="Calibri" w:eastAsia="Calibri" w:hAnsi="Calibri" w:cs="Calibri"/>
                <w:sz w:val="22"/>
                <w:szCs w:val="22"/>
              </w:rPr>
            </w:pPr>
            <w:r w:rsidRPr="009F1D38">
              <w:t>other</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46A32216" w14:textId="50EF9A1A" w:rsidR="00F17591" w:rsidRDefault="00F17591" w:rsidP="00F17591">
            <w:pPr>
              <w:rPr>
                <w:rFonts w:ascii="Calibri" w:eastAsia="Calibri" w:hAnsi="Calibri" w:cs="Calibri"/>
                <w:sz w:val="22"/>
                <w:szCs w:val="22"/>
              </w:rPr>
            </w:pPr>
            <w:r w:rsidRPr="009F1D38">
              <w:t>1</w:t>
            </w:r>
          </w:p>
        </w:tc>
      </w:tr>
      <w:tr w:rsidR="00F17591" w14:paraId="44DC0E41" w14:textId="77777777" w:rsidTr="00F17591">
        <w:trPr>
          <w:trHeight w:val="355"/>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191F86E8" w14:textId="10BD9516" w:rsidR="00F17591" w:rsidRDefault="00F17591" w:rsidP="00F17591">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69873FFB" w14:textId="45C31363" w:rsidR="00F17591" w:rsidRDefault="00F17591" w:rsidP="00F17591">
            <w:pPr>
              <w:rPr>
                <w:rFonts w:ascii="Calibri" w:eastAsia="Calibri" w:hAnsi="Calibri" w:cs="Calibri"/>
                <w:sz w:val="22"/>
                <w:szCs w:val="22"/>
              </w:rPr>
            </w:pPr>
            <w:r w:rsidRPr="009F1D38">
              <w:t xml:space="preserve">acid </w:t>
            </w:r>
            <w:r w:rsidRPr="00E53BFB">
              <w:rPr>
                <w:i/>
              </w:rPr>
              <w:t>rain</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1D431ED" w14:textId="345833D0" w:rsidR="00F17591" w:rsidRDefault="00F17591" w:rsidP="00F17591">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0101A33C" w14:textId="0FF36B2E" w:rsidR="00F17591" w:rsidRDefault="00F17591" w:rsidP="00F17591">
            <w:pPr>
              <w:rPr>
                <w:rFonts w:ascii="Calibri" w:eastAsia="Calibri" w:hAnsi="Calibri" w:cs="Calibri"/>
                <w:sz w:val="22"/>
                <w:szCs w:val="22"/>
              </w:rPr>
            </w:pPr>
            <w:r w:rsidRPr="009F1D38">
              <w:t>precipitation</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36DFDADD" w14:textId="37A459BC" w:rsidR="00F17591" w:rsidRDefault="00F17591" w:rsidP="00F17591">
            <w:pPr>
              <w:rPr>
                <w:rFonts w:ascii="Calibri" w:eastAsia="Calibri" w:hAnsi="Calibri" w:cs="Calibri"/>
                <w:sz w:val="22"/>
                <w:szCs w:val="22"/>
              </w:rPr>
            </w:pPr>
            <w:r w:rsidRPr="009F1D38">
              <w:t>2</w:t>
            </w:r>
          </w:p>
        </w:tc>
      </w:tr>
      <w:tr w:rsidR="00F17591" w14:paraId="5C62925C" w14:textId="77777777" w:rsidTr="00F17591">
        <w:trPr>
          <w:trHeight w:val="219"/>
        </w:trPr>
        <w:tc>
          <w:tcPr>
            <w:tcW w:w="1117" w:type="dxa"/>
            <w:vMerge/>
            <w:tcBorders>
              <w:left w:val="single" w:sz="12" w:space="0" w:color="95B3D7"/>
              <w:right w:val="single" w:sz="12" w:space="0" w:color="95B3D7"/>
            </w:tcBorders>
            <w:shd w:val="clear" w:color="auto" w:fill="F6F8F9"/>
            <w:tcMar>
              <w:top w:w="0" w:type="dxa"/>
              <w:left w:w="120" w:type="dxa"/>
              <w:bottom w:w="0" w:type="dxa"/>
              <w:right w:w="120" w:type="dxa"/>
            </w:tcMar>
          </w:tcPr>
          <w:p w14:paraId="74138C4B" w14:textId="4EB4ED29" w:rsidR="00F17591" w:rsidRDefault="00F17591" w:rsidP="00F17591">
            <w:pPr>
              <w:rPr>
                <w:rFonts w:ascii="Calibri" w:eastAsia="Calibri" w:hAnsi="Calibri" w:cs="Calibri"/>
                <w:sz w:val="22"/>
                <w:szCs w:val="22"/>
              </w:rPr>
            </w:pPr>
          </w:p>
        </w:tc>
        <w:tc>
          <w:tcPr>
            <w:tcW w:w="2135" w:type="dxa"/>
            <w:vMerge/>
            <w:tcBorders>
              <w:right w:val="single" w:sz="12" w:space="0" w:color="95B3D7"/>
            </w:tcBorders>
            <w:shd w:val="clear" w:color="auto" w:fill="F6F8F9"/>
            <w:tcMar>
              <w:top w:w="0" w:type="dxa"/>
              <w:left w:w="120" w:type="dxa"/>
              <w:bottom w:w="0" w:type="dxa"/>
              <w:right w:w="120" w:type="dxa"/>
            </w:tcMar>
          </w:tcPr>
          <w:p w14:paraId="2CFA188D" w14:textId="77777777" w:rsidR="00F17591" w:rsidRPr="009F1D38" w:rsidRDefault="00F17591" w:rsidP="00F17591"/>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118CA414" w14:textId="17FD0872" w:rsidR="00F17591" w:rsidRPr="009F1D38" w:rsidRDefault="00F17591" w:rsidP="00F17591">
            <w:r w:rsidRPr="009F1D38">
              <w:t>Health</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5B7F5859" w14:textId="33F33EE7" w:rsidR="00F17591" w:rsidRPr="009F1D38" w:rsidRDefault="00F17591" w:rsidP="00F17591">
            <w:r>
              <w:t>physical, fauna, flora</w:t>
            </w:r>
          </w:p>
        </w:tc>
        <w:tc>
          <w:tcPr>
            <w:tcW w:w="1001" w:type="dxa"/>
            <w:vMerge/>
            <w:tcBorders>
              <w:right w:val="single" w:sz="12" w:space="0" w:color="95B3D7"/>
            </w:tcBorders>
            <w:shd w:val="clear" w:color="auto" w:fill="F6F8F9"/>
            <w:tcMar>
              <w:top w:w="0" w:type="dxa"/>
              <w:left w:w="120" w:type="dxa"/>
              <w:bottom w:w="0" w:type="dxa"/>
              <w:right w:w="120" w:type="dxa"/>
            </w:tcMar>
          </w:tcPr>
          <w:p w14:paraId="3F6D3A4E" w14:textId="77777777" w:rsidR="00F17591" w:rsidRPr="009F1D38" w:rsidRDefault="00F17591" w:rsidP="00F17591"/>
        </w:tc>
      </w:tr>
      <w:tr w:rsidR="00F17591" w14:paraId="348389BA" w14:textId="77777777" w:rsidTr="00F17591">
        <w:trPr>
          <w:trHeight w:val="353"/>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698254A4" w14:textId="771490B8" w:rsidR="00F17591" w:rsidRDefault="00F17591" w:rsidP="00F17591">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47F60B58" w14:textId="77777777" w:rsidR="00F17591" w:rsidRPr="009F1D38" w:rsidRDefault="00F17591" w:rsidP="00F17591"/>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51DFACC" w14:textId="05BFEE15" w:rsidR="00F17591" w:rsidRPr="009F1D38" w:rsidRDefault="00F17591" w:rsidP="00F17591">
            <w:r w:rsidRPr="009F1D38">
              <w:t>CBRNE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A2B370F" w14:textId="0156FBE8" w:rsidR="00F17591" w:rsidRPr="009F1D38" w:rsidRDefault="00F17591" w:rsidP="00F17591">
            <w:r w:rsidRPr="009F1D38">
              <w:t>chemical</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56EBF0D9" w14:textId="77777777" w:rsidR="00F17591" w:rsidRPr="009F1D38" w:rsidRDefault="00F17591" w:rsidP="00F17591"/>
        </w:tc>
      </w:tr>
      <w:tr w:rsidR="00F17591" w14:paraId="1523E89A"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91B9ADF" w14:textId="77777777" w:rsidR="00F17591" w:rsidRDefault="00F17591" w:rsidP="00F17591">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43112CE3" w14:textId="791B47BC" w:rsidR="00F17591" w:rsidRDefault="00F17591" w:rsidP="00F17591">
            <w:pPr>
              <w:rPr>
                <w:rFonts w:ascii="Calibri" w:eastAsia="Calibri" w:hAnsi="Calibri" w:cs="Calibri"/>
                <w:sz w:val="22"/>
                <w:szCs w:val="22"/>
              </w:rPr>
            </w:pPr>
            <w:r w:rsidRPr="009F1D38">
              <w:t xml:space="preserve">air </w:t>
            </w:r>
            <w:r w:rsidRPr="00E53BFB">
              <w:rPr>
                <w:i/>
              </w:rPr>
              <w:t>search</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04F3CC12" w14:textId="45989C18" w:rsidR="00F17591" w:rsidRDefault="00F17591" w:rsidP="00F17591">
            <w:pPr>
              <w:rPr>
                <w:rFonts w:ascii="Calibri" w:eastAsia="Calibri" w:hAnsi="Calibri" w:cs="Calibri"/>
                <w:sz w:val="22"/>
                <w:szCs w:val="22"/>
              </w:rPr>
            </w:pPr>
            <w:r w:rsidRPr="009F1D38">
              <w:t>Rescue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17E88C95" w14:textId="17A3E77E" w:rsidR="00F17591" w:rsidRDefault="00F17591" w:rsidP="00F17591">
            <w:pPr>
              <w:rPr>
                <w:rFonts w:ascii="Calibri" w:eastAsia="Calibri" w:hAnsi="Calibri" w:cs="Calibri"/>
                <w:sz w:val="22"/>
                <w:szCs w:val="22"/>
              </w:rPr>
            </w:pPr>
            <w:r w:rsidRPr="009F1D38">
              <w:t>search</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4F65F2E4" w14:textId="0FAC8BA4" w:rsidR="00F17591" w:rsidRDefault="00F17591" w:rsidP="00F17591">
            <w:pPr>
              <w:rPr>
                <w:rFonts w:ascii="Calibri" w:eastAsia="Calibri" w:hAnsi="Calibri" w:cs="Calibri"/>
                <w:sz w:val="22"/>
                <w:szCs w:val="22"/>
              </w:rPr>
            </w:pPr>
            <w:r w:rsidRPr="009F1D38">
              <w:t>1</w:t>
            </w:r>
          </w:p>
        </w:tc>
      </w:tr>
      <w:tr w:rsidR="00F17591" w14:paraId="2DCCFB67" w14:textId="77777777" w:rsidTr="00F17591">
        <w:trPr>
          <w:trHeight w:val="300"/>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1D9F1245" w14:textId="3D5AF806" w:rsidR="00F17591" w:rsidRDefault="00F17591" w:rsidP="00F17591">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7A8CAEFD" w14:textId="552AFB9B" w:rsidR="00F17591" w:rsidRDefault="00F17591" w:rsidP="00F17591">
            <w:pPr>
              <w:rPr>
                <w:rFonts w:ascii="Calibri" w:eastAsia="Calibri" w:hAnsi="Calibri" w:cs="Calibri"/>
                <w:sz w:val="22"/>
                <w:szCs w:val="22"/>
              </w:rPr>
            </w:pPr>
            <w:r w:rsidRPr="009F1D38">
              <w:t xml:space="preserve">aircraft </w:t>
            </w:r>
            <w:r w:rsidRPr="00E53BFB">
              <w:rPr>
                <w:i/>
              </w:rPr>
              <w:t>issue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2221C85" w14:textId="24EA811A" w:rsidR="00F17591" w:rsidRDefault="00F17591" w:rsidP="00F17591">
            <w:pPr>
              <w:rPr>
                <w:rFonts w:ascii="Calibri" w:eastAsia="Calibri" w:hAnsi="Calibri" w:cs="Calibri"/>
                <w:sz w:val="22"/>
                <w:szCs w:val="22"/>
              </w:rPr>
            </w:pPr>
            <w:r>
              <w:t>Infrastructure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71ACD07D" w14:textId="60FBFE8E" w:rsidR="00F17591" w:rsidRDefault="00F17591" w:rsidP="00F17591">
            <w:pPr>
              <w:rPr>
                <w:rFonts w:ascii="Calibri" w:eastAsia="Calibri" w:hAnsi="Calibri" w:cs="Calibri"/>
                <w:sz w:val="22"/>
                <w:szCs w:val="22"/>
              </w:rPr>
            </w:pPr>
            <w:r w:rsidRPr="009F1D38">
              <w:t>transport</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0DC731C5" w14:textId="68AE95AC" w:rsidR="00F17591" w:rsidRDefault="00F17591" w:rsidP="00F17591">
            <w:pPr>
              <w:rPr>
                <w:rFonts w:ascii="Calibri" w:eastAsia="Calibri" w:hAnsi="Calibri" w:cs="Calibri"/>
                <w:sz w:val="22"/>
                <w:szCs w:val="22"/>
              </w:rPr>
            </w:pPr>
            <w:r w:rsidRPr="009F1D38">
              <w:t>1</w:t>
            </w:r>
          </w:p>
        </w:tc>
      </w:tr>
      <w:tr w:rsidR="00F17591" w14:paraId="211BB393" w14:textId="77777777" w:rsidTr="00F17591">
        <w:trPr>
          <w:trHeight w:val="300"/>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7DCB8100" w14:textId="76A57C68" w:rsidR="00F17591" w:rsidRDefault="00F17591" w:rsidP="00F17591">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0320E78C" w14:textId="77777777" w:rsidR="00F17591" w:rsidRPr="009F1D38" w:rsidRDefault="00F17591" w:rsidP="00F17591"/>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205F93CB" w14:textId="46FE606C" w:rsidR="00F17591" w:rsidRPr="009F1D38" w:rsidRDefault="00F17591" w:rsidP="00F17591">
            <w:r w:rsidRPr="009F1D38">
              <w:t>Transport</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0DB5937D" w14:textId="078FE4F3" w:rsidR="00F17591" w:rsidRPr="009F1D38" w:rsidRDefault="00F17591" w:rsidP="00F17591">
            <w:r w:rsidRPr="009F1D38">
              <w:t>air</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09E7EA7F" w14:textId="77777777" w:rsidR="00F17591" w:rsidRPr="009F1D38" w:rsidRDefault="00F17591" w:rsidP="00F17591"/>
        </w:tc>
      </w:tr>
      <w:tr w:rsidR="00F17591" w14:paraId="2460620D" w14:textId="77777777" w:rsidTr="00F17591">
        <w:trPr>
          <w:trHeight w:val="389"/>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2BD57809" w14:textId="77777777" w:rsidR="00F17591" w:rsidRDefault="00F17591" w:rsidP="00F17591">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376AAE0A" w14:textId="79F739A2" w:rsidR="00F17591" w:rsidRDefault="00F17591" w:rsidP="00F17591">
            <w:pPr>
              <w:rPr>
                <w:rFonts w:ascii="Calibri" w:eastAsia="Calibri" w:hAnsi="Calibri" w:cs="Calibri"/>
                <w:sz w:val="22"/>
                <w:szCs w:val="22"/>
              </w:rPr>
            </w:pPr>
            <w:r w:rsidRPr="009F1D38">
              <w:t xml:space="preserve">algal </w:t>
            </w:r>
            <w:r w:rsidRPr="00E53BFB">
              <w:rPr>
                <w:i/>
              </w:rPr>
              <w:t>bloom</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3CD3448" w14:textId="4C8E76B3" w:rsidR="00F17591" w:rsidRDefault="00F17591" w:rsidP="00F17591">
            <w:pPr>
              <w:rPr>
                <w:rFonts w:ascii="Calibri" w:eastAsia="Calibri" w:hAnsi="Calibri" w:cs="Calibri"/>
                <w:sz w:val="22"/>
                <w:szCs w:val="22"/>
              </w:rPr>
            </w:pPr>
            <w:r w:rsidRPr="009F1D38">
              <w:t>health</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BF5F963" w14:textId="3217B5CB" w:rsidR="00F17591" w:rsidRDefault="00F17591" w:rsidP="00F17591">
            <w:pPr>
              <w:rPr>
                <w:rFonts w:ascii="Calibri" w:eastAsia="Calibri" w:hAnsi="Calibri" w:cs="Calibri"/>
                <w:sz w:val="22"/>
                <w:szCs w:val="22"/>
              </w:rPr>
            </w:pPr>
            <w:r w:rsidRPr="009F1D38">
              <w:t>physical, flora</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066D263B" w14:textId="425B0813" w:rsidR="00F17591" w:rsidRDefault="00F17591" w:rsidP="00F17591">
            <w:pPr>
              <w:rPr>
                <w:rFonts w:ascii="Calibri" w:eastAsia="Calibri" w:hAnsi="Calibri" w:cs="Calibri"/>
                <w:sz w:val="22"/>
                <w:szCs w:val="22"/>
              </w:rPr>
            </w:pPr>
            <w:r w:rsidRPr="009F1D38">
              <w:t>1</w:t>
            </w:r>
          </w:p>
        </w:tc>
      </w:tr>
      <w:tr w:rsidR="00F17591" w14:paraId="632F7908" w14:textId="77777777" w:rsidTr="00F17591">
        <w:trPr>
          <w:trHeight w:val="313"/>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209E648A" w14:textId="77777777" w:rsidR="00F17591" w:rsidRDefault="00F17591" w:rsidP="00F17591">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7783D779" w14:textId="03A87B3B" w:rsidR="00F17591" w:rsidRDefault="00F17591" w:rsidP="00F17591">
            <w:pPr>
              <w:rPr>
                <w:rFonts w:ascii="Calibri" w:eastAsia="Calibri" w:hAnsi="Calibri" w:cs="Calibri"/>
                <w:sz w:val="22"/>
                <w:szCs w:val="22"/>
              </w:rPr>
            </w:pPr>
            <w:r w:rsidRPr="009F1D38">
              <w:t xml:space="preserve">anti-venom </w:t>
            </w:r>
            <w:r w:rsidRPr="00E53BFB">
              <w:rPr>
                <w:i/>
              </w:rPr>
              <w:t>issue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29094717" w14:textId="1886E25D" w:rsidR="00F17591" w:rsidRDefault="00F17591" w:rsidP="00F17591">
            <w:pPr>
              <w:rPr>
                <w:rFonts w:ascii="Calibri" w:eastAsia="Calibri" w:hAnsi="Calibri" w:cs="Calibri"/>
                <w:sz w:val="22"/>
                <w:szCs w:val="22"/>
              </w:rPr>
            </w:pPr>
            <w:r>
              <w:t>Infrastructure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2F66D9F" w14:textId="56B9FFF5" w:rsidR="00F17591" w:rsidRDefault="00F17591" w:rsidP="00F17591">
            <w:pPr>
              <w:rPr>
                <w:rFonts w:ascii="Calibri" w:eastAsia="Calibri" w:hAnsi="Calibri" w:cs="Calibri"/>
                <w:sz w:val="22"/>
                <w:szCs w:val="22"/>
              </w:rPr>
            </w:pPr>
            <w:r>
              <w:t>response</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22D8688C" w14:textId="216C29CE" w:rsidR="00F17591" w:rsidRDefault="00F17591" w:rsidP="00F17591">
            <w:pPr>
              <w:rPr>
                <w:rFonts w:ascii="Calibri" w:eastAsia="Calibri" w:hAnsi="Calibri" w:cs="Calibri"/>
                <w:sz w:val="22"/>
                <w:szCs w:val="22"/>
              </w:rPr>
            </w:pPr>
            <w:r w:rsidRPr="009F1D38">
              <w:t>1</w:t>
            </w:r>
          </w:p>
        </w:tc>
      </w:tr>
      <w:tr w:rsidR="00F17591" w14:paraId="1BFF00C9" w14:textId="77777777" w:rsidTr="00F17591">
        <w:trPr>
          <w:trHeight w:val="319"/>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0B1EDBDD" w14:textId="0928EE6F" w:rsidR="00F17591" w:rsidRDefault="00F17591" w:rsidP="00F17591">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39E5712C" w14:textId="77777777" w:rsidR="00F17591" w:rsidRPr="009F1D38" w:rsidRDefault="00F17591" w:rsidP="00F17591"/>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2336E31" w14:textId="0D0D8F98" w:rsidR="00F17591" w:rsidRPr="009F1D38" w:rsidRDefault="00F17591" w:rsidP="00F17591">
            <w:r w:rsidRPr="009F1D38">
              <w:t>Health</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7A171308" w14:textId="0851AAA5" w:rsidR="00F17591" w:rsidRPr="009F1D38" w:rsidRDefault="00F17591" w:rsidP="00F17591">
            <w:r w:rsidRPr="009F1D38">
              <w:t>physical</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624213D0" w14:textId="77777777" w:rsidR="00F17591" w:rsidRPr="009F1D38" w:rsidRDefault="00F17591" w:rsidP="00F17591"/>
        </w:tc>
      </w:tr>
      <w:tr w:rsidR="00F17591" w14:paraId="55B5F11A" w14:textId="77777777" w:rsidTr="00CF0468">
        <w:trPr>
          <w:trHeight w:val="324"/>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2F430E42" w14:textId="77777777" w:rsidR="00F17591" w:rsidRDefault="00F17591" w:rsidP="00F17591">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3A86D876" w14:textId="3CB20E7C" w:rsidR="00F17591" w:rsidRDefault="00F17591" w:rsidP="00F17591">
            <w:pPr>
              <w:rPr>
                <w:rFonts w:ascii="Calibri" w:eastAsia="Calibri" w:hAnsi="Calibri" w:cs="Calibri"/>
                <w:sz w:val="22"/>
                <w:szCs w:val="22"/>
              </w:rPr>
            </w:pPr>
            <w:r w:rsidRPr="009F1D38">
              <w:t xml:space="preserve">armed </w:t>
            </w:r>
            <w:r w:rsidRPr="00E53BFB">
              <w:rPr>
                <w:i/>
              </w:rPr>
              <w:t>conflict</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70ECE32" w14:textId="15E274EE" w:rsidR="00F17591" w:rsidRDefault="00F17591" w:rsidP="00F17591">
            <w:pPr>
              <w:rPr>
                <w:rFonts w:ascii="Calibri" w:eastAsia="Calibri" w:hAnsi="Calibri" w:cs="Calibri"/>
                <w:sz w:val="22"/>
                <w:szCs w:val="22"/>
              </w:rPr>
            </w:pPr>
            <w:r w:rsidRPr="009F1D38">
              <w:t>Security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D347C34" w14:textId="2BAC85AF" w:rsidR="00F17591" w:rsidRDefault="00F17591" w:rsidP="00F17591">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218DBDC5" w14:textId="14915F65" w:rsidR="00F17591" w:rsidRDefault="00F17591" w:rsidP="00F17591">
            <w:pPr>
              <w:rPr>
                <w:rFonts w:ascii="Calibri" w:eastAsia="Calibri" w:hAnsi="Calibri" w:cs="Calibri"/>
                <w:sz w:val="22"/>
                <w:szCs w:val="22"/>
              </w:rPr>
            </w:pPr>
            <w:r w:rsidRPr="009F1D38">
              <w:t>2</w:t>
            </w:r>
          </w:p>
        </w:tc>
      </w:tr>
      <w:tr w:rsidR="00F17591" w14:paraId="57EAA2B4" w14:textId="77777777" w:rsidTr="00F17591">
        <w:trPr>
          <w:trHeight w:val="333"/>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68A9FF3D" w14:textId="77777777" w:rsidR="00F17591" w:rsidRDefault="00F17591" w:rsidP="00F17591">
            <w:pPr>
              <w:rPr>
                <w:rFonts w:ascii="Calibri" w:eastAsia="Calibri" w:hAnsi="Calibri" w:cs="Calibri"/>
                <w:sz w:val="22"/>
                <w:szCs w:val="22"/>
              </w:rPr>
            </w:pPr>
          </w:p>
          <w:p w14:paraId="3FEF57AC" w14:textId="77777777" w:rsidR="00F17591" w:rsidRDefault="00F17591" w:rsidP="00F17591">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5C034A88" w14:textId="280570D9" w:rsidR="00F17591" w:rsidRDefault="00F17591" w:rsidP="00F17591">
            <w:pPr>
              <w:rPr>
                <w:rFonts w:ascii="Calibri" w:eastAsia="Calibri" w:hAnsi="Calibri" w:cs="Calibri"/>
                <w:sz w:val="22"/>
                <w:szCs w:val="22"/>
              </w:rPr>
            </w:pPr>
            <w:r w:rsidRPr="009F1D38">
              <w:t xml:space="preserve">atmospheric </w:t>
            </w:r>
            <w:r w:rsidRPr="00E53BFB">
              <w:rPr>
                <w:i/>
              </w:rPr>
              <w:t>depression</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AED5FD9" w14:textId="0597E333" w:rsidR="00F17591" w:rsidRDefault="00F17591" w:rsidP="00F17591">
            <w:pPr>
              <w:rPr>
                <w:rFonts w:ascii="Calibri" w:eastAsia="Calibri" w:hAnsi="Calibri" w:cs="Calibri"/>
                <w:sz w:val="22"/>
                <w:szCs w:val="22"/>
              </w:rPr>
            </w:pPr>
            <w:r>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940EA5E" w14:textId="754631CE" w:rsidR="00F17591" w:rsidRDefault="00F17591" w:rsidP="00F17591">
            <w:pPr>
              <w:rPr>
                <w:rFonts w:ascii="Calibri" w:eastAsia="Calibri" w:hAnsi="Calibri" w:cs="Calibri"/>
                <w:sz w:val="22"/>
                <w:szCs w:val="22"/>
              </w:rPr>
            </w:pPr>
            <w:r>
              <w:t>pressure</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3A6BE2DA" w14:textId="60959196" w:rsidR="00F17591" w:rsidRDefault="00F17591" w:rsidP="00F17591">
            <w:pPr>
              <w:rPr>
                <w:rFonts w:ascii="Calibri" w:eastAsia="Calibri" w:hAnsi="Calibri" w:cs="Calibri"/>
                <w:sz w:val="22"/>
                <w:szCs w:val="22"/>
              </w:rPr>
            </w:pPr>
            <w:r w:rsidRPr="009F1D38">
              <w:t>2</w:t>
            </w:r>
          </w:p>
        </w:tc>
      </w:tr>
      <w:tr w:rsidR="00F17591" w14:paraId="364E1A6D" w14:textId="77777777" w:rsidTr="00F17591">
        <w:trPr>
          <w:trHeight w:val="339"/>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2472DB7A" w14:textId="10733E32" w:rsidR="00F17591" w:rsidRDefault="00F17591" w:rsidP="00F17591">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655AA94A" w14:textId="77777777" w:rsidR="00F17591" w:rsidRPr="009F1D38" w:rsidRDefault="00F17591" w:rsidP="00F17591"/>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621D7125" w14:textId="7BD456AF" w:rsidR="00F17591" w:rsidRPr="009F1D38" w:rsidRDefault="00F17591" w:rsidP="00F17591">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1E8A7C8C" w14:textId="070C3317" w:rsidR="00F17591" w:rsidRPr="009F1D38" w:rsidRDefault="00F17591" w:rsidP="00F17591">
            <w:r>
              <w:t>a</w:t>
            </w:r>
            <w:r w:rsidRPr="009F1D38">
              <w:t>irborne</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41D8D41C" w14:textId="77777777" w:rsidR="00F17591" w:rsidRPr="009F1D38" w:rsidRDefault="00F17591" w:rsidP="00F17591"/>
        </w:tc>
      </w:tr>
      <w:tr w:rsidR="00F17591" w14:paraId="39B15D2E" w14:textId="77777777" w:rsidTr="00F17591">
        <w:trPr>
          <w:trHeight w:val="345"/>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5F70C79A" w14:textId="5EF427FD" w:rsidR="00F17591" w:rsidRDefault="00F17591" w:rsidP="00F17591">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04A65496" w14:textId="1B963ADC" w:rsidR="00F17591" w:rsidRDefault="00F17591" w:rsidP="00F17591">
            <w:pPr>
              <w:rPr>
                <w:rFonts w:ascii="Calibri" w:eastAsia="Calibri" w:hAnsi="Calibri" w:cs="Calibri"/>
                <w:sz w:val="22"/>
                <w:szCs w:val="22"/>
              </w:rPr>
            </w:pPr>
            <w:r>
              <w:t xml:space="preserve">black </w:t>
            </w:r>
            <w:r w:rsidRPr="00E53BFB">
              <w:rPr>
                <w:i/>
              </w:rPr>
              <w:t>ice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4F45FD20" w14:textId="44A1396B" w:rsidR="00F17591" w:rsidRDefault="00F17591" w:rsidP="00F17591">
            <w:pPr>
              <w:rPr>
                <w:rFonts w:ascii="Calibri" w:eastAsia="Calibri" w:hAnsi="Calibri" w:cs="Calibri"/>
                <w:sz w:val="22"/>
                <w:szCs w:val="22"/>
              </w:rPr>
            </w:pPr>
            <w:r>
              <w:t>Meteorological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D99A7B1" w14:textId="3A6F1E59" w:rsidR="00F17591" w:rsidRDefault="00F17591" w:rsidP="00F17591">
            <w:pPr>
              <w:rPr>
                <w:rFonts w:ascii="Calibri" w:eastAsia="Calibri" w:hAnsi="Calibri" w:cs="Calibri"/>
                <w:sz w:val="22"/>
                <w:szCs w:val="22"/>
              </w:rPr>
            </w:pPr>
            <w:r>
              <w:t>temperature</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4AC31960" w14:textId="6BD601A3" w:rsidR="00F17591" w:rsidRDefault="00F17591" w:rsidP="00F17591">
            <w:pPr>
              <w:rPr>
                <w:rFonts w:ascii="Calibri" w:eastAsia="Calibri" w:hAnsi="Calibri" w:cs="Calibri"/>
                <w:sz w:val="22"/>
                <w:szCs w:val="22"/>
              </w:rPr>
            </w:pPr>
            <w:r w:rsidRPr="009F1D38">
              <w:t>4</w:t>
            </w:r>
          </w:p>
        </w:tc>
      </w:tr>
      <w:tr w:rsidR="00F17591" w14:paraId="16EAAEF1" w14:textId="77777777" w:rsidTr="00F17591">
        <w:trPr>
          <w:trHeight w:val="351"/>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B1BAB1B" w14:textId="504972F0" w:rsidR="00F17591" w:rsidRDefault="00F17591" w:rsidP="00F17591">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F802025" w14:textId="77777777" w:rsidR="00F17591" w:rsidRPr="009F1D38" w:rsidRDefault="00F17591" w:rsidP="00F17591"/>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15E16AA" w14:textId="695AA3EF" w:rsidR="00F17591" w:rsidRPr="009F1D38" w:rsidRDefault="00F17591" w:rsidP="00F17591">
            <w:r w:rsidRPr="009F1D38">
              <w:t>Transport</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1984EE7" w14:textId="578BD52F" w:rsidR="00F17591" w:rsidRPr="009F1D38" w:rsidRDefault="00F17591" w:rsidP="00F17591">
            <w:r w:rsidRPr="009F1D38">
              <w:t>ground</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B17B0E9" w14:textId="77777777" w:rsidR="00F17591" w:rsidRPr="009F1D38" w:rsidRDefault="00F17591" w:rsidP="00F17591"/>
        </w:tc>
      </w:tr>
      <w:tr w:rsidR="00F17591" w14:paraId="155B75FE" w14:textId="77777777" w:rsidTr="00F17591">
        <w:trPr>
          <w:trHeight w:val="356"/>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6450775D" w14:textId="11948CF7" w:rsidR="00F17591" w:rsidRDefault="00F17591" w:rsidP="00F17591">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7E0019D3" w14:textId="0C09AA20" w:rsidR="00F17591" w:rsidRDefault="00F17591" w:rsidP="00F17591">
            <w:pPr>
              <w:rPr>
                <w:rFonts w:ascii="Calibri" w:eastAsia="Calibri" w:hAnsi="Calibri" w:cs="Calibri"/>
                <w:sz w:val="22"/>
                <w:szCs w:val="22"/>
              </w:rPr>
            </w:pPr>
            <w:r w:rsidRPr="009F1D38">
              <w:t xml:space="preserve">blood supply </w:t>
            </w:r>
            <w:r w:rsidRPr="00E53BFB">
              <w:rPr>
                <w:i/>
              </w:rPr>
              <w:t>contamination</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509DBFB" w14:textId="67F4FB6F" w:rsidR="00F17591" w:rsidRDefault="00F17591" w:rsidP="00F17591">
            <w:pPr>
              <w:rPr>
                <w:rFonts w:ascii="Calibri" w:eastAsia="Calibri" w:hAnsi="Calibri" w:cs="Calibri"/>
                <w:sz w:val="22"/>
                <w:szCs w:val="22"/>
              </w:rPr>
            </w:pPr>
            <w:r>
              <w:t>Health</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7B46BEF3" w14:textId="009812C6" w:rsidR="00F17591" w:rsidRDefault="00F17591" w:rsidP="00F17591">
            <w:pPr>
              <w:rPr>
                <w:rFonts w:ascii="Calibri" w:eastAsia="Calibri" w:hAnsi="Calibri" w:cs="Calibri"/>
                <w:sz w:val="22"/>
                <w:szCs w:val="22"/>
              </w:rPr>
            </w:pPr>
            <w:r>
              <w:t>physical</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64185AAC" w14:textId="0537C04D" w:rsidR="00F17591" w:rsidRDefault="00F17591" w:rsidP="00F17591">
            <w:pPr>
              <w:rPr>
                <w:rFonts w:ascii="Calibri" w:eastAsia="Calibri" w:hAnsi="Calibri" w:cs="Calibri"/>
                <w:sz w:val="22"/>
                <w:szCs w:val="22"/>
              </w:rPr>
            </w:pPr>
            <w:r w:rsidRPr="009F1D38">
              <w:t>1</w:t>
            </w:r>
          </w:p>
        </w:tc>
      </w:tr>
      <w:tr w:rsidR="00F17591" w14:paraId="59B55C1E" w14:textId="77777777" w:rsidTr="00F17591">
        <w:trPr>
          <w:trHeight w:val="363"/>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66E97C84" w14:textId="268F1608" w:rsidR="00F17591" w:rsidRDefault="00F17591" w:rsidP="00F17591">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265AC2D9" w14:textId="77777777" w:rsidR="00F17591" w:rsidRPr="009F1D38" w:rsidRDefault="00F17591" w:rsidP="00F17591"/>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2F1D215" w14:textId="434BEB16" w:rsidR="00F17591" w:rsidRPr="009F1D38" w:rsidRDefault="00F17591" w:rsidP="00F17591">
            <w:r w:rsidRPr="009F1D38">
              <w:t>Infrastructure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12151B8A" w14:textId="66B71EB3" w:rsidR="00F17591" w:rsidRPr="009F1D38" w:rsidRDefault="00F17591" w:rsidP="00F17591">
            <w:r w:rsidRPr="009F1D38">
              <w:t>response</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4ECE418B" w14:textId="77777777" w:rsidR="00F17591" w:rsidRPr="009F1D38" w:rsidRDefault="00F17591" w:rsidP="00F17591"/>
        </w:tc>
      </w:tr>
      <w:tr w:rsidR="00F17591" w14:paraId="2AEC1D4C" w14:textId="77777777" w:rsidTr="00F17591">
        <w:trPr>
          <w:cantSplit/>
          <w:trHeight w:val="369"/>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70CA4E43" w14:textId="393BC8EE" w:rsidR="00F17591" w:rsidRDefault="00F17591" w:rsidP="00F17591">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1C295B00" w14:textId="3FF7FF41" w:rsidR="00F17591" w:rsidRDefault="00F17591" w:rsidP="00F17591">
            <w:pPr>
              <w:rPr>
                <w:rFonts w:ascii="Calibri" w:eastAsia="Calibri" w:hAnsi="Calibri" w:cs="Calibri"/>
                <w:sz w:val="22"/>
                <w:szCs w:val="22"/>
              </w:rPr>
            </w:pPr>
            <w:r w:rsidRPr="009F1D38">
              <w:t xml:space="preserve">blood supply </w:t>
            </w:r>
            <w:r w:rsidRPr="00E53BFB">
              <w:rPr>
                <w:i/>
              </w:rPr>
              <w:t>shortage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5CF53CF9" w14:textId="00C34896" w:rsidR="00F17591" w:rsidRDefault="00F17591" w:rsidP="00F17591">
            <w:pPr>
              <w:rPr>
                <w:rFonts w:ascii="Calibri" w:eastAsia="Calibri" w:hAnsi="Calibri" w:cs="Calibri"/>
                <w:sz w:val="22"/>
                <w:szCs w:val="22"/>
              </w:rPr>
            </w:pPr>
            <w:r>
              <w:t>Health</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BA21C13" w14:textId="4DF43CAB" w:rsidR="00F17591" w:rsidRDefault="00F17591" w:rsidP="00F17591">
            <w:pPr>
              <w:rPr>
                <w:rFonts w:ascii="Calibri" w:eastAsia="Calibri" w:hAnsi="Calibri" w:cs="Calibri"/>
                <w:sz w:val="22"/>
                <w:szCs w:val="22"/>
              </w:rPr>
            </w:pPr>
            <w:r>
              <w:t>physical</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551BE9FB" w14:textId="24004476" w:rsidR="00F17591" w:rsidRDefault="00F17591" w:rsidP="00F17591">
            <w:pPr>
              <w:rPr>
                <w:rFonts w:ascii="Calibri" w:eastAsia="Calibri" w:hAnsi="Calibri" w:cs="Calibri"/>
                <w:sz w:val="22"/>
                <w:szCs w:val="22"/>
              </w:rPr>
            </w:pPr>
            <w:r w:rsidRPr="009F1D38">
              <w:t>1</w:t>
            </w:r>
          </w:p>
        </w:tc>
      </w:tr>
      <w:tr w:rsidR="00F17591" w14:paraId="2EDE0A5C" w14:textId="77777777" w:rsidTr="00F17591">
        <w:trPr>
          <w:cantSplit/>
          <w:trHeight w:val="375"/>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671246FA" w14:textId="3E36611A" w:rsidR="00F17591" w:rsidRDefault="00F17591" w:rsidP="00F17591">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339C5B4" w14:textId="77777777" w:rsidR="00F17591" w:rsidRPr="009F1D38" w:rsidRDefault="00F17591" w:rsidP="00F17591"/>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A625EEA" w14:textId="0A544D18" w:rsidR="00F17591" w:rsidRPr="009F1D38" w:rsidRDefault="00F17591" w:rsidP="00F17591">
            <w:r w:rsidRPr="009F1D38">
              <w:t>Infrastructure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4ADFE64A" w14:textId="66046A5B" w:rsidR="00F17591" w:rsidRPr="009F1D38" w:rsidRDefault="00F17591" w:rsidP="00F17591">
            <w:r w:rsidRPr="009F1D38">
              <w:t>response</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A926FF7" w14:textId="77777777" w:rsidR="00F17591" w:rsidRPr="009F1D38" w:rsidRDefault="00F17591" w:rsidP="00F17591"/>
        </w:tc>
      </w:tr>
      <w:tr w:rsidR="00F17591" w14:paraId="3A6EB6C3" w14:textId="77777777" w:rsidTr="00F17591">
        <w:trPr>
          <w:trHeight w:val="380"/>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3F2CC1A7" w14:textId="458D8C4A" w:rsidR="00F17591" w:rsidRPr="00664AE2" w:rsidRDefault="00F17591" w:rsidP="00F17591">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330E03BA" w14:textId="394F204F" w:rsidR="00F17591" w:rsidRPr="00664AE2" w:rsidRDefault="00F17591" w:rsidP="00F17591">
            <w:pPr>
              <w:rPr>
                <w:rFonts w:ascii="Calibri" w:eastAsia="Calibri" w:hAnsi="Calibri" w:cs="Calibri"/>
                <w:sz w:val="22"/>
                <w:szCs w:val="22"/>
              </w:rPr>
            </w:pPr>
            <w:r w:rsidRPr="009F1D38">
              <w:t xml:space="preserve">boil </w:t>
            </w:r>
            <w:r w:rsidRPr="00E53BFB">
              <w:rPr>
                <w:i/>
              </w:rPr>
              <w:t>water</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2ECBE6DF" w14:textId="467213DA" w:rsidR="00F17591" w:rsidRDefault="00F17591" w:rsidP="00F17591">
            <w:pPr>
              <w:rPr>
                <w:rFonts w:ascii="Calibri" w:eastAsia="Calibri" w:hAnsi="Calibri" w:cs="Calibri"/>
                <w:sz w:val="22"/>
                <w:szCs w:val="22"/>
              </w:rPr>
            </w:pPr>
            <w:r>
              <w:t>Safety</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7256775" w14:textId="6B760271" w:rsidR="00F17591" w:rsidRDefault="00F17591" w:rsidP="00F17591">
            <w:pPr>
              <w:rPr>
                <w:rFonts w:ascii="Calibri" w:eastAsia="Calibri" w:hAnsi="Calibri" w:cs="Calibri"/>
                <w:sz w:val="22"/>
                <w:szCs w:val="22"/>
              </w:rPr>
            </w:pPr>
            <w:r w:rsidRPr="009F1D38">
              <w:t>(all)</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30FECF98" w14:textId="7F5B1649" w:rsidR="00F17591" w:rsidRDefault="00F17591" w:rsidP="00F17591">
            <w:pPr>
              <w:rPr>
                <w:rFonts w:ascii="Calibri" w:eastAsia="Calibri" w:hAnsi="Calibri" w:cs="Calibri"/>
                <w:sz w:val="22"/>
                <w:szCs w:val="22"/>
              </w:rPr>
            </w:pPr>
            <w:r w:rsidRPr="009F1D38">
              <w:t>1</w:t>
            </w:r>
          </w:p>
        </w:tc>
      </w:tr>
      <w:tr w:rsidR="00F17591" w14:paraId="4CE6DC85" w14:textId="77777777" w:rsidTr="00F17591">
        <w:trPr>
          <w:trHeight w:val="245"/>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58722368" w14:textId="460C0725" w:rsidR="00F17591" w:rsidRPr="00664AE2" w:rsidRDefault="00F17591" w:rsidP="00F17591">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2DC527E5" w14:textId="77777777" w:rsidR="00F17591" w:rsidRPr="009F1D38" w:rsidRDefault="00F17591" w:rsidP="00F17591"/>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7F98513B" w14:textId="646D9AF4" w:rsidR="00F17591" w:rsidRPr="009F1D38" w:rsidRDefault="00F17591" w:rsidP="00F17591">
            <w:r w:rsidRPr="009F1D38">
              <w:t>Health</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11714ADC" w14:textId="600317DC" w:rsidR="00F17591" w:rsidRPr="009F1D38" w:rsidRDefault="00F17591" w:rsidP="00F17591">
            <w:r w:rsidRPr="009F1D38">
              <w:t>(all)</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4251884D" w14:textId="77777777" w:rsidR="00F17591" w:rsidRPr="009F1D38" w:rsidRDefault="00F17591" w:rsidP="00F17591"/>
        </w:tc>
      </w:tr>
      <w:tr w:rsidR="00F17591" w14:paraId="100B8853" w14:textId="77777777" w:rsidTr="00CF0468">
        <w:trPr>
          <w:trHeight w:val="335"/>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446627B0" w14:textId="1DD545A8" w:rsidR="00F17591" w:rsidRPr="00664AE2" w:rsidRDefault="00F17591" w:rsidP="00F17591">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1E0D6467" w14:textId="26635965" w:rsidR="00F17591" w:rsidRPr="00664AE2" w:rsidRDefault="00F17591" w:rsidP="00F17591">
            <w:pPr>
              <w:rPr>
                <w:rFonts w:ascii="Calibri" w:eastAsia="Calibri" w:hAnsi="Calibri" w:cs="Calibri"/>
                <w:sz w:val="22"/>
                <w:szCs w:val="22"/>
              </w:rPr>
            </w:pPr>
            <w:r w:rsidRPr="009F1D38">
              <w:t xml:space="preserve">building </w:t>
            </w:r>
            <w:r w:rsidRPr="00E53BFB">
              <w:rPr>
                <w:i/>
              </w:rPr>
              <w:t>fire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02D1989E" w14:textId="75FF4169" w:rsidR="00F17591" w:rsidRDefault="00F17591" w:rsidP="00F17591">
            <w:pPr>
              <w:rPr>
                <w:rFonts w:ascii="Calibri" w:eastAsia="Calibri" w:hAnsi="Calibri" w:cs="Calibri"/>
                <w:sz w:val="22"/>
                <w:szCs w:val="22"/>
              </w:rPr>
            </w:pPr>
            <w:r>
              <w:t>Infrastructure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DD886AB" w14:textId="1D691FA9" w:rsidR="00F17591" w:rsidRDefault="00F17591" w:rsidP="00F17591">
            <w:pPr>
              <w:rPr>
                <w:rFonts w:ascii="Calibri" w:eastAsia="Calibri" w:hAnsi="Calibri" w:cs="Calibri"/>
                <w:sz w:val="22"/>
                <w:szCs w:val="22"/>
              </w:rPr>
            </w:pPr>
            <w:r>
              <w:t>other</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36B31A7A" w14:textId="7D04F1BC" w:rsidR="00F17591" w:rsidRDefault="00F17591" w:rsidP="00F17591">
            <w:pPr>
              <w:rPr>
                <w:rFonts w:ascii="Calibri" w:eastAsia="Calibri" w:hAnsi="Calibri" w:cs="Calibri"/>
                <w:sz w:val="22"/>
                <w:szCs w:val="22"/>
              </w:rPr>
            </w:pPr>
            <w:r w:rsidRPr="009F1D38">
              <w:t>1</w:t>
            </w:r>
          </w:p>
        </w:tc>
      </w:tr>
      <w:tr w:rsidR="00F17591" w14:paraId="7FBC91F8" w14:textId="77777777" w:rsidTr="00CF0468">
        <w:trPr>
          <w:trHeight w:val="766"/>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DA181FF" w14:textId="00655FE5" w:rsidR="00F17591" w:rsidRPr="00664AE2" w:rsidRDefault="00F17591" w:rsidP="00F17591">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8050588" w14:textId="77777777" w:rsidR="00F17591" w:rsidRPr="009F1D38" w:rsidRDefault="00F17591" w:rsidP="00F17591"/>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3B1F505" w14:textId="045CB977" w:rsidR="00F17591" w:rsidRPr="009F1D38" w:rsidRDefault="00F17591" w:rsidP="00F17591">
            <w:r w:rsidRPr="009F1D38">
              <w:t>Fire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4D1186A6" w14:textId="3CF2D120" w:rsidR="00F17591" w:rsidRPr="009F1D38" w:rsidRDefault="00F17591" w:rsidP="00F17591">
            <w:r w:rsidRPr="009F1D38">
              <w:t>(all)</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467733C" w14:textId="77777777" w:rsidR="00F17591" w:rsidRPr="009F1D38" w:rsidRDefault="00F17591" w:rsidP="00F17591"/>
        </w:tc>
      </w:tr>
      <w:tr w:rsidR="00D04D1D" w14:paraId="3A40B627" w14:textId="77777777" w:rsidTr="00D04D1D">
        <w:trPr>
          <w:trHeight w:val="298"/>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25798F00" w14:textId="01E17D26" w:rsidR="00D04D1D" w:rsidRDefault="00D04D1D" w:rsidP="00D04D1D">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436FCB57" w14:textId="314913F6" w:rsidR="00D04D1D" w:rsidRDefault="00D04D1D" w:rsidP="00D04D1D">
            <w:pPr>
              <w:rPr>
                <w:rFonts w:ascii="Calibri" w:eastAsia="Calibri" w:hAnsi="Calibri" w:cs="Calibri"/>
                <w:sz w:val="22"/>
                <w:szCs w:val="22"/>
              </w:rPr>
            </w:pPr>
            <w:r w:rsidRPr="009F1D38">
              <w:t xml:space="preserve">carbon </w:t>
            </w:r>
            <w:r w:rsidRPr="00E53BFB">
              <w:rPr>
                <w:i/>
              </w:rPr>
              <w:t>clouds</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CBFD6DF" w14:textId="4761FA03" w:rsidR="00D04D1D" w:rsidRDefault="00D04D1D" w:rsidP="00D04D1D">
            <w:pPr>
              <w:rPr>
                <w:rFonts w:ascii="Calibri" w:eastAsia="Calibri" w:hAnsi="Calibri" w:cs="Calibri"/>
                <w:sz w:val="22"/>
                <w:szCs w:val="22"/>
              </w:rPr>
            </w:pPr>
            <w:r w:rsidRPr="009F1D38">
              <w:t xml:space="preserve">Health </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53D437D8" w14:textId="3C9BE4CF" w:rsidR="00D04D1D" w:rsidRDefault="00D04D1D" w:rsidP="00D04D1D">
            <w:pPr>
              <w:rPr>
                <w:rFonts w:ascii="Calibri" w:eastAsia="Calibri" w:hAnsi="Calibri" w:cs="Calibri"/>
                <w:sz w:val="22"/>
                <w:szCs w:val="22"/>
              </w:rPr>
            </w:pPr>
            <w:r w:rsidRPr="009F1D38">
              <w:t>physical, fauna, flora</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0F6F41EC" w14:textId="69B57DF0" w:rsidR="00D04D1D" w:rsidRDefault="00D04D1D" w:rsidP="00D04D1D">
            <w:pPr>
              <w:rPr>
                <w:rFonts w:ascii="Calibri" w:eastAsia="Calibri" w:hAnsi="Calibri" w:cs="Calibri"/>
                <w:sz w:val="22"/>
                <w:szCs w:val="22"/>
              </w:rPr>
            </w:pPr>
            <w:r w:rsidRPr="009F1D38">
              <w:t>2</w:t>
            </w:r>
          </w:p>
        </w:tc>
      </w:tr>
      <w:tr w:rsidR="00D04D1D" w14:paraId="6BE2FF13" w14:textId="77777777" w:rsidTr="00D04D1D">
        <w:trPr>
          <w:trHeight w:val="303"/>
        </w:trPr>
        <w:tc>
          <w:tcPr>
            <w:tcW w:w="1117" w:type="dxa"/>
            <w:vMerge/>
            <w:tcBorders>
              <w:left w:val="single" w:sz="12" w:space="0" w:color="95B3D7"/>
              <w:right w:val="single" w:sz="12" w:space="0" w:color="95B3D7"/>
            </w:tcBorders>
            <w:shd w:val="clear" w:color="auto" w:fill="F6F8F9"/>
            <w:tcMar>
              <w:top w:w="0" w:type="dxa"/>
              <w:left w:w="120" w:type="dxa"/>
              <w:bottom w:w="0" w:type="dxa"/>
              <w:right w:w="120" w:type="dxa"/>
            </w:tcMar>
          </w:tcPr>
          <w:p w14:paraId="6DD7C940" w14:textId="01655F58" w:rsidR="00D04D1D" w:rsidRDefault="00D04D1D" w:rsidP="00D04D1D">
            <w:pPr>
              <w:rPr>
                <w:rFonts w:ascii="Calibri" w:eastAsia="Calibri" w:hAnsi="Calibri" w:cs="Calibri"/>
                <w:sz w:val="22"/>
                <w:szCs w:val="22"/>
              </w:rPr>
            </w:pPr>
          </w:p>
        </w:tc>
        <w:tc>
          <w:tcPr>
            <w:tcW w:w="2135" w:type="dxa"/>
            <w:vMerge/>
            <w:tcBorders>
              <w:right w:val="single" w:sz="12" w:space="0" w:color="95B3D7"/>
            </w:tcBorders>
            <w:shd w:val="clear" w:color="auto" w:fill="F6F8F9"/>
            <w:tcMar>
              <w:top w:w="0" w:type="dxa"/>
              <w:left w:w="120" w:type="dxa"/>
              <w:bottom w:w="0" w:type="dxa"/>
              <w:right w:w="120" w:type="dxa"/>
            </w:tcMar>
          </w:tcPr>
          <w:p w14:paraId="0A5081B5" w14:textId="77777777" w:rsidR="00D04D1D" w:rsidRPr="009F1D38" w:rsidRDefault="00D04D1D" w:rsidP="00D04D1D"/>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D8CAE22" w14:textId="02C33AFB" w:rsidR="00D04D1D" w:rsidRPr="009F1D38" w:rsidRDefault="00D04D1D" w:rsidP="00D04D1D">
            <w:r w:rsidRPr="009F1D38">
              <w:t>CBRNE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9011CBA" w14:textId="7E936FFA" w:rsidR="00D04D1D" w:rsidRPr="009F1D38" w:rsidRDefault="00D04D1D" w:rsidP="00D04D1D">
            <w:r w:rsidRPr="009F1D38">
              <w:t>chemical</w:t>
            </w:r>
          </w:p>
        </w:tc>
        <w:tc>
          <w:tcPr>
            <w:tcW w:w="1001" w:type="dxa"/>
            <w:vMerge/>
            <w:tcBorders>
              <w:right w:val="single" w:sz="12" w:space="0" w:color="95B3D7"/>
            </w:tcBorders>
            <w:shd w:val="clear" w:color="auto" w:fill="F6F8F9"/>
            <w:tcMar>
              <w:top w:w="0" w:type="dxa"/>
              <w:left w:w="120" w:type="dxa"/>
              <w:bottom w:w="0" w:type="dxa"/>
              <w:right w:w="120" w:type="dxa"/>
            </w:tcMar>
          </w:tcPr>
          <w:p w14:paraId="2AB7E543" w14:textId="77777777" w:rsidR="00D04D1D" w:rsidRPr="009F1D38" w:rsidRDefault="00D04D1D" w:rsidP="00D04D1D"/>
        </w:tc>
      </w:tr>
      <w:tr w:rsidR="00D04D1D" w14:paraId="40382278" w14:textId="77777777" w:rsidTr="00D04D1D">
        <w:trPr>
          <w:trHeight w:val="305"/>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8F5D1FE" w14:textId="24F136B3" w:rsidR="00D04D1D" w:rsidRDefault="00D04D1D" w:rsidP="00D04D1D">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4985D5EA" w14:textId="77777777" w:rsidR="00D04D1D" w:rsidRPr="009F1D38" w:rsidRDefault="00D04D1D" w:rsidP="00D04D1D"/>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2E6C4747" w14:textId="20D62F56" w:rsidR="00D04D1D" w:rsidRPr="009F1D38" w:rsidRDefault="00D04D1D" w:rsidP="00D04D1D">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0AF73D65" w14:textId="02B85AC4" w:rsidR="00D04D1D" w:rsidRPr="009F1D38" w:rsidRDefault="00D04D1D" w:rsidP="00D04D1D">
            <w:r w:rsidRPr="009F1D38">
              <w:t>airborne</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49FB13EC" w14:textId="77777777" w:rsidR="00D04D1D" w:rsidRPr="009F1D38" w:rsidRDefault="00D04D1D" w:rsidP="00D04D1D"/>
        </w:tc>
      </w:tr>
      <w:tr w:rsidR="00D04D1D" w14:paraId="34411E8B" w14:textId="77777777" w:rsidTr="00D04D1D">
        <w:trPr>
          <w:cantSplit/>
          <w:trHeight w:val="253"/>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5F98D194"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04AD0BB0" w14:textId="72AD3EAB" w:rsidR="00D04D1D" w:rsidRDefault="00D04D1D" w:rsidP="00D04D1D">
            <w:pPr>
              <w:rPr>
                <w:rFonts w:ascii="Calibri" w:eastAsia="Calibri" w:hAnsi="Calibri" w:cs="Calibri"/>
                <w:sz w:val="22"/>
                <w:szCs w:val="22"/>
              </w:rPr>
            </w:pPr>
            <w:r w:rsidRPr="00E53BFB">
              <w:rPr>
                <w:i/>
              </w:rPr>
              <w:t>catastrophe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64389927" w14:textId="7B4A2831" w:rsidR="00D04D1D" w:rsidRDefault="00D04D1D" w:rsidP="00D04D1D">
            <w:pPr>
              <w:rPr>
                <w:rFonts w:ascii="Calibri" w:eastAsia="Calibri" w:hAnsi="Calibri" w:cs="Calibri"/>
                <w:sz w:val="22"/>
                <w:szCs w:val="22"/>
              </w:rPr>
            </w:pPr>
            <w:r w:rsidRPr="009F1D38">
              <w:t>Other</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83F5B28" w14:textId="66F4EC97" w:rsidR="00D04D1D" w:rsidRDefault="00D04D1D" w:rsidP="00D04D1D">
            <w:pPr>
              <w:rPr>
                <w:rFonts w:ascii="Calibri" w:eastAsia="Calibri" w:hAnsi="Calibri" w:cs="Calibri"/>
                <w:sz w:val="22"/>
                <w:szCs w:val="22"/>
              </w:rPr>
            </w:pPr>
            <w:r w:rsidRPr="009F1D38">
              <w:t>other</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1198F6CF" w14:textId="5D254262" w:rsidR="00D04D1D" w:rsidRDefault="00D04D1D" w:rsidP="00D04D1D">
            <w:pPr>
              <w:rPr>
                <w:rFonts w:ascii="Calibri" w:eastAsia="Calibri" w:hAnsi="Calibri" w:cs="Calibri"/>
                <w:sz w:val="22"/>
                <w:szCs w:val="22"/>
              </w:rPr>
            </w:pPr>
            <w:r w:rsidRPr="009F1D38">
              <w:t>1</w:t>
            </w:r>
          </w:p>
        </w:tc>
      </w:tr>
      <w:tr w:rsidR="00D04D1D" w14:paraId="36450940" w14:textId="77777777" w:rsidTr="00D04D1D">
        <w:trPr>
          <w:trHeight w:val="231"/>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413D8EF1"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71A18239" w14:textId="79708828" w:rsidR="00D04D1D" w:rsidRDefault="00D04D1D" w:rsidP="00D04D1D">
            <w:pPr>
              <w:rPr>
                <w:rFonts w:ascii="Calibri" w:eastAsia="Calibri" w:hAnsi="Calibri" w:cs="Calibri"/>
                <w:sz w:val="22"/>
                <w:szCs w:val="22"/>
              </w:rPr>
            </w:pPr>
            <w:r w:rsidRPr="009F1D38">
              <w:t xml:space="preserve">CBRNE </w:t>
            </w:r>
            <w:r w:rsidRPr="00E53BFB">
              <w:rPr>
                <w:i/>
              </w:rPr>
              <w:t>issue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5C0DBA45" w14:textId="6D246F93" w:rsidR="00D04D1D" w:rsidRDefault="00D04D1D" w:rsidP="00D04D1D">
            <w:pPr>
              <w:rPr>
                <w:rFonts w:ascii="Calibri" w:eastAsia="Calibri" w:hAnsi="Calibri" w:cs="Calibri"/>
                <w:sz w:val="22"/>
                <w:szCs w:val="22"/>
              </w:rPr>
            </w:pPr>
            <w:r w:rsidRPr="009F1D38">
              <w:t>CBRNE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15AFC2C2" w14:textId="29D93CC9" w:rsidR="00D04D1D" w:rsidRDefault="00D04D1D" w:rsidP="00D04D1D">
            <w:pPr>
              <w:rPr>
                <w:rFonts w:ascii="Calibri" w:eastAsia="Calibri" w:hAnsi="Calibri" w:cs="Calibri"/>
                <w:sz w:val="22"/>
                <w:szCs w:val="22"/>
              </w:rPr>
            </w:pPr>
            <w:r w:rsidRPr="009F1D38">
              <w:t>CBRNE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12CF5037" w14:textId="0DFDB188" w:rsidR="00D04D1D" w:rsidRDefault="00D04D1D" w:rsidP="00D04D1D">
            <w:pPr>
              <w:rPr>
                <w:rFonts w:ascii="Calibri" w:eastAsia="Calibri" w:hAnsi="Calibri" w:cs="Calibri"/>
                <w:sz w:val="22"/>
                <w:szCs w:val="22"/>
              </w:rPr>
            </w:pPr>
            <w:r w:rsidRPr="009F1D38">
              <w:t>1</w:t>
            </w:r>
          </w:p>
        </w:tc>
      </w:tr>
      <w:tr w:rsidR="00D04D1D" w14:paraId="5B15C1FB" w14:textId="77777777" w:rsidTr="00D04D1D">
        <w:trPr>
          <w:trHeight w:val="195"/>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1180A9BB"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0FFC175F" w14:textId="58905EF5" w:rsidR="00D04D1D" w:rsidRDefault="00D04D1D" w:rsidP="00D04D1D">
            <w:pPr>
              <w:rPr>
                <w:rFonts w:ascii="Calibri" w:eastAsia="Calibri" w:hAnsi="Calibri" w:cs="Calibri"/>
                <w:sz w:val="22"/>
                <w:szCs w:val="22"/>
              </w:rPr>
            </w:pPr>
            <w:r w:rsidRPr="009F1D38">
              <w:t xml:space="preserve">coastal </w:t>
            </w:r>
            <w:r w:rsidRPr="00E53BFB">
              <w:rPr>
                <w:i/>
              </w:rPr>
              <w:t>hazard</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44B81098" w14:textId="3597D1D1" w:rsidR="00D04D1D" w:rsidRDefault="00D04D1D" w:rsidP="00D04D1D">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07F64CBD" w14:textId="1C591F96" w:rsidR="00D04D1D" w:rsidRDefault="00D04D1D" w:rsidP="00D04D1D">
            <w:pPr>
              <w:rPr>
                <w:rFonts w:ascii="Calibri" w:eastAsia="Calibri" w:hAnsi="Calibri" w:cs="Calibri"/>
                <w:sz w:val="22"/>
                <w:szCs w:val="22"/>
              </w:rPr>
            </w:pPr>
            <w:r w:rsidRPr="009F1D38">
              <w:t>aquatic, terrestrial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0EEAA702" w14:textId="221D7D1C" w:rsidR="00D04D1D" w:rsidRDefault="00D04D1D" w:rsidP="00D04D1D">
            <w:pPr>
              <w:rPr>
                <w:rFonts w:ascii="Calibri" w:eastAsia="Calibri" w:hAnsi="Calibri" w:cs="Calibri"/>
                <w:sz w:val="22"/>
                <w:szCs w:val="22"/>
              </w:rPr>
            </w:pPr>
            <w:r w:rsidRPr="009F1D38">
              <w:t>3</w:t>
            </w:r>
          </w:p>
        </w:tc>
      </w:tr>
      <w:tr w:rsidR="00D04D1D" w14:paraId="39FF967C" w14:textId="77777777" w:rsidTr="00F17591">
        <w:trPr>
          <w:cantSplit/>
          <w:trHeight w:val="299"/>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6CBF943F"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0CA71B78" w14:textId="1259AEFE" w:rsidR="00D04D1D" w:rsidRDefault="00D04D1D" w:rsidP="00D04D1D">
            <w:pPr>
              <w:rPr>
                <w:rFonts w:ascii="Calibri" w:eastAsia="Calibri" w:hAnsi="Calibri" w:cs="Calibri"/>
                <w:sz w:val="22"/>
                <w:szCs w:val="22"/>
              </w:rPr>
            </w:pPr>
            <w:r w:rsidRPr="009F1D38">
              <w:t xml:space="preserve">cold </w:t>
            </w:r>
            <w:r w:rsidRPr="00E53BFB">
              <w:rPr>
                <w:i/>
              </w:rPr>
              <w:t>wave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1D57156" w14:textId="159AF7E1" w:rsidR="00D04D1D" w:rsidRDefault="00D04D1D" w:rsidP="00D04D1D">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7469A032" w14:textId="75242FA7" w:rsidR="00D04D1D" w:rsidRDefault="00D04D1D" w:rsidP="00D04D1D">
            <w:pPr>
              <w:rPr>
                <w:rFonts w:ascii="Calibri" w:eastAsia="Calibri" w:hAnsi="Calibri" w:cs="Calibri"/>
                <w:sz w:val="22"/>
                <w:szCs w:val="22"/>
              </w:rPr>
            </w:pPr>
            <w:r w:rsidRPr="009F1D38">
              <w:t>temperature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13338199" w14:textId="08450D5C" w:rsidR="00D04D1D" w:rsidRDefault="00D04D1D" w:rsidP="00D04D1D">
            <w:pPr>
              <w:rPr>
                <w:rFonts w:ascii="Calibri" w:eastAsia="Calibri" w:hAnsi="Calibri" w:cs="Calibri"/>
                <w:sz w:val="22"/>
                <w:szCs w:val="22"/>
              </w:rPr>
            </w:pPr>
            <w:r w:rsidRPr="009F1D38">
              <w:t>2</w:t>
            </w:r>
          </w:p>
        </w:tc>
      </w:tr>
      <w:tr w:rsidR="00D04D1D" w14:paraId="1A6A3A11"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1D3CECF7"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455B7202" w14:textId="5C1E4748" w:rsidR="00D04D1D" w:rsidRDefault="00D04D1D" w:rsidP="00D04D1D">
            <w:pPr>
              <w:rPr>
                <w:rFonts w:ascii="Calibri" w:eastAsia="Calibri" w:hAnsi="Calibri" w:cs="Calibri"/>
                <w:sz w:val="22"/>
                <w:szCs w:val="22"/>
              </w:rPr>
            </w:pPr>
            <w:r w:rsidRPr="009F1D38">
              <w:t xml:space="preserve">communication </w:t>
            </w:r>
            <w:r w:rsidRPr="00E53BFB">
              <w:rPr>
                <w:i/>
              </w:rPr>
              <w:t>issue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60318BFE" w14:textId="10A16C3A" w:rsidR="00D04D1D" w:rsidRDefault="00D04D1D" w:rsidP="00D04D1D">
            <w:pPr>
              <w:rPr>
                <w:rFonts w:ascii="Calibri" w:eastAsia="Calibri" w:hAnsi="Calibri" w:cs="Calibri"/>
                <w:sz w:val="22"/>
                <w:szCs w:val="22"/>
              </w:rPr>
            </w:pPr>
            <w:r w:rsidRPr="009F1D38">
              <w:t>Infrastructure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7D4843C" w14:textId="1BC1A319" w:rsidR="00D04D1D" w:rsidRDefault="00D04D1D" w:rsidP="00D04D1D">
            <w:pPr>
              <w:rPr>
                <w:rFonts w:ascii="Calibri" w:eastAsia="Calibri" w:hAnsi="Calibri" w:cs="Calibri"/>
                <w:sz w:val="22"/>
                <w:szCs w:val="22"/>
              </w:rPr>
            </w:pPr>
            <w:r w:rsidRPr="009F1D38">
              <w:t>communication</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5EE1E064" w14:textId="6E9AA822" w:rsidR="00D04D1D" w:rsidRDefault="00D04D1D" w:rsidP="00D04D1D">
            <w:pPr>
              <w:rPr>
                <w:rFonts w:ascii="Calibri" w:eastAsia="Calibri" w:hAnsi="Calibri" w:cs="Calibri"/>
                <w:sz w:val="22"/>
                <w:szCs w:val="22"/>
              </w:rPr>
            </w:pPr>
            <w:r w:rsidRPr="009F1D38">
              <w:t>1</w:t>
            </w:r>
          </w:p>
        </w:tc>
      </w:tr>
      <w:tr w:rsidR="00D04D1D" w14:paraId="780F9AAD"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78425A91"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249955F4" w14:textId="3E310714" w:rsidR="00D04D1D" w:rsidRDefault="00D04D1D" w:rsidP="00D04D1D">
            <w:pPr>
              <w:rPr>
                <w:rFonts w:ascii="Calibri" w:eastAsia="Calibri" w:hAnsi="Calibri" w:cs="Calibri"/>
                <w:sz w:val="22"/>
                <w:szCs w:val="22"/>
              </w:rPr>
            </w:pPr>
            <w:r w:rsidRPr="00E53BFB">
              <w:rPr>
                <w:i/>
              </w:rPr>
              <w:t>crisis</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29832D0F" w14:textId="79E9654D" w:rsidR="00D04D1D" w:rsidRDefault="00D04D1D" w:rsidP="00D04D1D">
            <w:pPr>
              <w:rPr>
                <w:rFonts w:ascii="Calibri" w:eastAsia="Calibri" w:hAnsi="Calibri" w:cs="Calibri"/>
                <w:sz w:val="22"/>
                <w:szCs w:val="22"/>
              </w:rPr>
            </w:pPr>
            <w:r w:rsidRPr="009F1D38">
              <w:t>Other</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86473DD" w14:textId="09E02F6A" w:rsidR="00D04D1D" w:rsidRDefault="00D04D1D" w:rsidP="00D04D1D">
            <w:pPr>
              <w:rPr>
                <w:rFonts w:ascii="Calibri" w:eastAsia="Calibri" w:hAnsi="Calibri" w:cs="Calibri"/>
                <w:sz w:val="22"/>
                <w:szCs w:val="22"/>
              </w:rPr>
            </w:pPr>
            <w:r w:rsidRPr="009F1D38">
              <w:t>other</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30BDAFD7" w14:textId="7887B378" w:rsidR="00D04D1D" w:rsidRDefault="00D04D1D" w:rsidP="00D04D1D">
            <w:pPr>
              <w:rPr>
                <w:rFonts w:ascii="Calibri" w:eastAsia="Calibri" w:hAnsi="Calibri" w:cs="Calibri"/>
                <w:sz w:val="22"/>
                <w:szCs w:val="22"/>
              </w:rPr>
            </w:pPr>
            <w:r w:rsidRPr="009F1D38">
              <w:t>1</w:t>
            </w:r>
          </w:p>
        </w:tc>
      </w:tr>
      <w:tr w:rsidR="00D04D1D" w14:paraId="3DD9C6AD" w14:textId="77777777" w:rsidTr="00F17591">
        <w:trPr>
          <w:cantSplit/>
          <w:trHeight w:val="524"/>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09ADDB4F"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6DC30DEF" w14:textId="08FD0B1E" w:rsidR="00D04D1D" w:rsidRDefault="00D04D1D" w:rsidP="00D04D1D">
            <w:pPr>
              <w:rPr>
                <w:rFonts w:ascii="Calibri" w:eastAsia="Calibri" w:hAnsi="Calibri" w:cs="Calibri"/>
                <w:sz w:val="22"/>
                <w:szCs w:val="22"/>
              </w:rPr>
            </w:pPr>
            <w:r w:rsidRPr="009F1D38">
              <w:t xml:space="preserve">crop </w:t>
            </w:r>
            <w:r w:rsidRPr="00E53BFB">
              <w:rPr>
                <w:i/>
              </w:rPr>
              <w:t>hazard</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9EA7E9C" w14:textId="6EA02F93" w:rsidR="00D04D1D" w:rsidRDefault="00D04D1D" w:rsidP="00D04D1D">
            <w:pPr>
              <w:rPr>
                <w:rFonts w:ascii="Calibri" w:eastAsia="Calibri" w:hAnsi="Calibri" w:cs="Calibri"/>
                <w:sz w:val="22"/>
                <w:szCs w:val="22"/>
              </w:rPr>
            </w:pPr>
            <w:r w:rsidRPr="009F1D38">
              <w:t>Health</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4DA1A5F5" w14:textId="124E04A7" w:rsidR="00D04D1D" w:rsidRDefault="00D04D1D" w:rsidP="00D04D1D">
            <w:pPr>
              <w:rPr>
                <w:rFonts w:ascii="Calibri" w:eastAsia="Calibri" w:hAnsi="Calibri" w:cs="Calibri"/>
                <w:sz w:val="22"/>
                <w:szCs w:val="22"/>
              </w:rPr>
            </w:pPr>
            <w:r w:rsidRPr="009F1D38">
              <w:t>physical, flora</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4D688597" w14:textId="56154406" w:rsidR="00D04D1D" w:rsidRDefault="00D04D1D" w:rsidP="00D04D1D">
            <w:pPr>
              <w:rPr>
                <w:rFonts w:ascii="Calibri" w:eastAsia="Calibri" w:hAnsi="Calibri" w:cs="Calibri"/>
                <w:sz w:val="22"/>
                <w:szCs w:val="22"/>
              </w:rPr>
            </w:pPr>
            <w:r w:rsidRPr="009F1D38">
              <w:t>1</w:t>
            </w:r>
          </w:p>
        </w:tc>
      </w:tr>
      <w:tr w:rsidR="00D04D1D" w14:paraId="19E66337" w14:textId="77777777" w:rsidTr="00CF0468">
        <w:trPr>
          <w:trHeight w:val="263"/>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66A7A600"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48982EF5" w14:textId="08DF6D5B" w:rsidR="00D04D1D" w:rsidRDefault="00D04D1D" w:rsidP="00D04D1D">
            <w:pPr>
              <w:rPr>
                <w:rFonts w:ascii="Calibri" w:eastAsia="Calibri" w:hAnsi="Calibri" w:cs="Calibri"/>
                <w:sz w:val="22"/>
                <w:szCs w:val="22"/>
              </w:rPr>
            </w:pPr>
            <w:r w:rsidRPr="00E53BFB">
              <w:rPr>
                <w:i/>
              </w:rPr>
              <w:t>danger</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33FDB4D" w14:textId="7E72E0FF" w:rsidR="00D04D1D" w:rsidRDefault="00D04D1D" w:rsidP="00D04D1D">
            <w:pPr>
              <w:rPr>
                <w:rFonts w:ascii="Calibri" w:eastAsia="Calibri" w:hAnsi="Calibri" w:cs="Calibri"/>
                <w:sz w:val="22"/>
                <w:szCs w:val="22"/>
              </w:rPr>
            </w:pPr>
            <w:r w:rsidRPr="009F1D38">
              <w:t>Other</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0A44249" w14:textId="182E8589" w:rsidR="00D04D1D" w:rsidRDefault="00D04D1D" w:rsidP="00D04D1D">
            <w:pPr>
              <w:rPr>
                <w:rFonts w:ascii="Calibri" w:eastAsia="Calibri" w:hAnsi="Calibri" w:cs="Calibri"/>
                <w:sz w:val="22"/>
                <w:szCs w:val="22"/>
              </w:rPr>
            </w:pPr>
            <w:r w:rsidRPr="009F1D38">
              <w:t>other</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588FA629" w14:textId="4BC585A7" w:rsidR="00D04D1D" w:rsidRDefault="00D04D1D" w:rsidP="00D04D1D">
            <w:pPr>
              <w:rPr>
                <w:rFonts w:ascii="Calibri" w:eastAsia="Calibri" w:hAnsi="Calibri" w:cs="Calibri"/>
                <w:sz w:val="22"/>
                <w:szCs w:val="22"/>
              </w:rPr>
            </w:pPr>
            <w:r w:rsidRPr="009F1D38">
              <w:t>1</w:t>
            </w:r>
          </w:p>
        </w:tc>
      </w:tr>
      <w:tr w:rsidR="00D04D1D" w14:paraId="3BA674F1" w14:textId="77777777" w:rsidTr="00D04D1D">
        <w:trPr>
          <w:trHeight w:val="427"/>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6C0BCE49" w14:textId="77777777" w:rsidR="00D04D1D" w:rsidRDefault="00D04D1D" w:rsidP="00D04D1D">
            <w:pPr>
              <w:rPr>
                <w:rFonts w:ascii="Calibri" w:eastAsia="Calibri" w:hAnsi="Calibri" w:cs="Calibri"/>
                <w:sz w:val="22"/>
                <w:szCs w:val="22"/>
              </w:rPr>
            </w:pPr>
          </w:p>
          <w:p w14:paraId="3678F32C" w14:textId="77777777" w:rsidR="00D04D1D" w:rsidRDefault="00D04D1D" w:rsidP="00D04D1D">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5915AFAE" w14:textId="027C2BEC" w:rsidR="00D04D1D" w:rsidRDefault="00D04D1D" w:rsidP="00D04D1D">
            <w:pPr>
              <w:rPr>
                <w:rFonts w:ascii="Calibri" w:eastAsia="Calibri" w:hAnsi="Calibri" w:cs="Calibri"/>
                <w:sz w:val="22"/>
                <w:szCs w:val="22"/>
              </w:rPr>
            </w:pPr>
            <w:r w:rsidRPr="009F1D38">
              <w:t xml:space="preserve">data </w:t>
            </w:r>
            <w:r w:rsidRPr="00E53BFB">
              <w:rPr>
                <w:i/>
              </w:rPr>
              <w:t>breach</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001981A" w14:textId="65951E36" w:rsidR="00D04D1D" w:rsidRDefault="00D04D1D" w:rsidP="00D04D1D">
            <w:pPr>
              <w:rPr>
                <w:rFonts w:ascii="Calibri" w:eastAsia="Calibri" w:hAnsi="Calibri" w:cs="Calibri"/>
                <w:sz w:val="22"/>
                <w:szCs w:val="22"/>
              </w:rPr>
            </w:pPr>
            <w:r>
              <w:t>Security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4834FAE1" w14:textId="458F8AB4" w:rsidR="00D04D1D" w:rsidRDefault="00D04D1D" w:rsidP="00D04D1D">
            <w:pPr>
              <w:rPr>
                <w:rFonts w:ascii="Calibri" w:eastAsia="Calibri" w:hAnsi="Calibri" w:cs="Calibri"/>
                <w:sz w:val="22"/>
                <w:szCs w:val="22"/>
              </w:rPr>
            </w:pPr>
            <w:r>
              <w:t>property</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338976FC" w14:textId="6E099431" w:rsidR="00D04D1D" w:rsidRDefault="00D04D1D" w:rsidP="00D04D1D">
            <w:pPr>
              <w:rPr>
                <w:rFonts w:ascii="Calibri" w:eastAsia="Calibri" w:hAnsi="Calibri" w:cs="Calibri"/>
                <w:sz w:val="22"/>
                <w:szCs w:val="22"/>
              </w:rPr>
            </w:pPr>
            <w:r w:rsidRPr="009F1D38">
              <w:t>2</w:t>
            </w:r>
          </w:p>
        </w:tc>
      </w:tr>
      <w:tr w:rsidR="00D04D1D" w14:paraId="1CA2CDFB" w14:textId="77777777" w:rsidTr="00F17591">
        <w:trPr>
          <w:trHeight w:val="300"/>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268D13B9" w14:textId="4AE2BA37" w:rsidR="00D04D1D" w:rsidRDefault="00D04D1D" w:rsidP="00D04D1D">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D3A6DC3" w14:textId="77777777" w:rsidR="00D04D1D" w:rsidRPr="009F1D38" w:rsidRDefault="00D04D1D" w:rsidP="00D04D1D"/>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591853E" w14:textId="0B411674" w:rsidR="00D04D1D" w:rsidRPr="009F1D38" w:rsidRDefault="00D04D1D" w:rsidP="00D04D1D">
            <w:r w:rsidRPr="009F1D38">
              <w:t>Infrastructure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0AB1663B" w14:textId="0DA61FDC" w:rsidR="00D04D1D" w:rsidRPr="009F1D38" w:rsidRDefault="00D04D1D" w:rsidP="00D04D1D">
            <w:r w:rsidRPr="009F1D38">
              <w:t>Other</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2AB9C94" w14:textId="77777777" w:rsidR="00D04D1D" w:rsidRPr="009F1D38" w:rsidRDefault="00D04D1D" w:rsidP="00D04D1D"/>
        </w:tc>
      </w:tr>
      <w:tr w:rsidR="00D04D1D" w14:paraId="53BF3FD1" w14:textId="77777777" w:rsidTr="00CF0468">
        <w:trPr>
          <w:trHeight w:val="353"/>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7BE121C1"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06D8F203" w14:textId="00871C88" w:rsidR="00D04D1D" w:rsidRDefault="00D04D1D" w:rsidP="00D04D1D">
            <w:pPr>
              <w:rPr>
                <w:rFonts w:ascii="Calibri" w:eastAsia="Calibri" w:hAnsi="Calibri" w:cs="Calibri"/>
                <w:sz w:val="22"/>
                <w:szCs w:val="22"/>
              </w:rPr>
            </w:pPr>
            <w:r w:rsidRPr="00E53BFB">
              <w:rPr>
                <w:i/>
              </w:rPr>
              <w:t>derecho</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7ABE65A8" w14:textId="5A5E4347" w:rsidR="00D04D1D" w:rsidRDefault="00D04D1D" w:rsidP="00D04D1D">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C1847E8" w14:textId="6D47EBA2" w:rsidR="00D04D1D" w:rsidRDefault="00D04D1D" w:rsidP="00D04D1D">
            <w:pPr>
              <w:rPr>
                <w:rFonts w:ascii="Calibri" w:eastAsia="Calibri" w:hAnsi="Calibri" w:cs="Calibri"/>
                <w:sz w:val="22"/>
                <w:szCs w:val="22"/>
              </w:rPr>
            </w:pPr>
            <w:r w:rsidRPr="009F1D38">
              <w:t>wind</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7A8B7974" w14:textId="7B27A048" w:rsidR="00D04D1D" w:rsidRDefault="00D04D1D" w:rsidP="00D04D1D">
            <w:pPr>
              <w:rPr>
                <w:rFonts w:ascii="Calibri" w:eastAsia="Calibri" w:hAnsi="Calibri" w:cs="Calibri"/>
                <w:sz w:val="22"/>
                <w:szCs w:val="22"/>
              </w:rPr>
            </w:pPr>
            <w:r w:rsidRPr="009F1D38">
              <w:t>2</w:t>
            </w:r>
          </w:p>
        </w:tc>
      </w:tr>
      <w:tr w:rsidR="00D04D1D" w14:paraId="03B5EAC0" w14:textId="77777777" w:rsidTr="00CF0468">
        <w:trPr>
          <w:trHeight w:val="317"/>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6B000552"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7AD9172B" w14:textId="3A3CE2DE" w:rsidR="00D04D1D" w:rsidRDefault="00D04D1D" w:rsidP="00D04D1D">
            <w:pPr>
              <w:rPr>
                <w:rFonts w:ascii="Calibri" w:eastAsia="Calibri" w:hAnsi="Calibri" w:cs="Calibri"/>
                <w:sz w:val="22"/>
                <w:szCs w:val="22"/>
              </w:rPr>
            </w:pPr>
            <w:r w:rsidRPr="00E53BFB">
              <w:rPr>
                <w:i/>
              </w:rPr>
              <w:t>disaster</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4B32BF5" w14:textId="4CD82A1A" w:rsidR="00D04D1D" w:rsidRDefault="00D04D1D" w:rsidP="00D04D1D">
            <w:pPr>
              <w:rPr>
                <w:rFonts w:ascii="Calibri" w:eastAsia="Calibri" w:hAnsi="Calibri" w:cs="Calibri"/>
                <w:sz w:val="22"/>
                <w:szCs w:val="22"/>
              </w:rPr>
            </w:pPr>
            <w:r w:rsidRPr="009F1D38">
              <w:t>Other</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106DEC03" w14:textId="1BD3FDEA" w:rsidR="00D04D1D" w:rsidRDefault="00D04D1D" w:rsidP="00D04D1D">
            <w:pPr>
              <w:rPr>
                <w:rFonts w:ascii="Calibri" w:eastAsia="Calibri" w:hAnsi="Calibri" w:cs="Calibri"/>
                <w:sz w:val="22"/>
                <w:szCs w:val="22"/>
              </w:rPr>
            </w:pPr>
            <w:r w:rsidRPr="009F1D38">
              <w:t>other</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6403E004" w14:textId="2EC0C503" w:rsidR="00D04D1D" w:rsidRDefault="00D04D1D" w:rsidP="00D04D1D">
            <w:pPr>
              <w:rPr>
                <w:rFonts w:ascii="Calibri" w:eastAsia="Calibri" w:hAnsi="Calibri" w:cs="Calibri"/>
                <w:sz w:val="22"/>
                <w:szCs w:val="22"/>
              </w:rPr>
            </w:pPr>
            <w:r w:rsidRPr="009F1D38">
              <w:t>1</w:t>
            </w:r>
          </w:p>
        </w:tc>
      </w:tr>
      <w:tr w:rsidR="00D04D1D" w14:paraId="3F769536"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74FB6D70"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6CA24989" w14:textId="3452D71D" w:rsidR="00D04D1D" w:rsidRDefault="00D04D1D" w:rsidP="00D04D1D">
            <w:pPr>
              <w:rPr>
                <w:rFonts w:ascii="Calibri" w:eastAsia="Calibri" w:hAnsi="Calibri" w:cs="Calibri"/>
                <w:sz w:val="22"/>
                <w:szCs w:val="22"/>
              </w:rPr>
            </w:pPr>
            <w:r w:rsidRPr="00E53BFB">
              <w:rPr>
                <w:i/>
              </w:rPr>
              <w:t>downburst</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28EC03AF" w14:textId="691330E6" w:rsidR="00D04D1D" w:rsidRDefault="00D04D1D" w:rsidP="00D04D1D">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01560E3F" w14:textId="2047DEB1" w:rsidR="00D04D1D" w:rsidRDefault="00D04D1D" w:rsidP="00D04D1D">
            <w:pPr>
              <w:rPr>
                <w:rFonts w:ascii="Calibri" w:eastAsia="Calibri" w:hAnsi="Calibri" w:cs="Calibri"/>
                <w:sz w:val="22"/>
                <w:szCs w:val="22"/>
              </w:rPr>
            </w:pPr>
            <w:r w:rsidRPr="009F1D38">
              <w:t>precipitation, wind</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5D6D26CE" w14:textId="0036FECD" w:rsidR="00D04D1D" w:rsidRDefault="00D04D1D" w:rsidP="00D04D1D">
            <w:pPr>
              <w:rPr>
                <w:rFonts w:ascii="Calibri" w:eastAsia="Calibri" w:hAnsi="Calibri" w:cs="Calibri"/>
                <w:sz w:val="22"/>
                <w:szCs w:val="22"/>
              </w:rPr>
            </w:pPr>
            <w:r w:rsidRPr="009F1D38">
              <w:t>2</w:t>
            </w:r>
          </w:p>
        </w:tc>
      </w:tr>
      <w:tr w:rsidR="00D04D1D" w14:paraId="74964567" w14:textId="77777777" w:rsidTr="00D04D1D">
        <w:trPr>
          <w:trHeight w:val="391"/>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3471EE5"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1A790EB6" w14:textId="58D9B16C" w:rsidR="00D04D1D" w:rsidRDefault="00D04D1D" w:rsidP="00D04D1D">
            <w:pPr>
              <w:rPr>
                <w:rFonts w:ascii="Calibri" w:eastAsia="Calibri" w:hAnsi="Calibri" w:cs="Calibri"/>
                <w:sz w:val="22"/>
                <w:szCs w:val="22"/>
              </w:rPr>
            </w:pPr>
            <w:r w:rsidRPr="009F1D38">
              <w:t xml:space="preserve">drone </w:t>
            </w:r>
            <w:r w:rsidRPr="00E53BFB">
              <w:rPr>
                <w:i/>
              </w:rPr>
              <w:t>conflict</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02E7018C" w14:textId="327869DB" w:rsidR="00D04D1D" w:rsidRDefault="00D04D1D" w:rsidP="00D04D1D">
            <w:pPr>
              <w:rPr>
                <w:rFonts w:ascii="Calibri" w:eastAsia="Calibri" w:hAnsi="Calibri" w:cs="Calibri"/>
                <w:sz w:val="22"/>
                <w:szCs w:val="22"/>
              </w:rPr>
            </w:pPr>
            <w:r w:rsidRPr="009F1D38">
              <w:t>Security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0A8B59CC" w14:textId="5081D4D1" w:rsidR="00D04D1D" w:rsidRDefault="00D04D1D" w:rsidP="00D04D1D">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1F009664" w14:textId="1FCE4319" w:rsidR="00D04D1D" w:rsidRDefault="00D04D1D" w:rsidP="00D04D1D">
            <w:pPr>
              <w:rPr>
                <w:rFonts w:ascii="Calibri" w:eastAsia="Calibri" w:hAnsi="Calibri" w:cs="Calibri"/>
                <w:sz w:val="22"/>
                <w:szCs w:val="22"/>
              </w:rPr>
            </w:pPr>
            <w:r w:rsidRPr="009F1D38">
              <w:t>1</w:t>
            </w:r>
          </w:p>
        </w:tc>
      </w:tr>
      <w:tr w:rsidR="00D04D1D" w14:paraId="4B24E573" w14:textId="77777777" w:rsidTr="00CF0468">
        <w:trPr>
          <w:trHeight w:val="351"/>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43F180C5"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22E5E540" w14:textId="46F0E282" w:rsidR="00D04D1D" w:rsidRDefault="00D04D1D" w:rsidP="00D04D1D">
            <w:pPr>
              <w:rPr>
                <w:rFonts w:ascii="Calibri" w:eastAsia="Calibri" w:hAnsi="Calibri" w:cs="Calibri"/>
                <w:sz w:val="22"/>
                <w:szCs w:val="22"/>
              </w:rPr>
            </w:pPr>
            <w:r w:rsidRPr="009F1D38">
              <w:t xml:space="preserve">drowning </w:t>
            </w:r>
            <w:r w:rsidRPr="00E53BFB">
              <w:rPr>
                <w:i/>
              </w:rPr>
              <w:t>hazard</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24D0101" w14:textId="222E798F" w:rsidR="00D04D1D" w:rsidRDefault="00D04D1D" w:rsidP="00D04D1D">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00E42964" w14:textId="6BFA1EBD" w:rsidR="00D04D1D" w:rsidRDefault="00D04D1D" w:rsidP="00D04D1D">
            <w:pPr>
              <w:rPr>
                <w:rFonts w:ascii="Calibri" w:eastAsia="Calibri" w:hAnsi="Calibri" w:cs="Calibri"/>
                <w:sz w:val="22"/>
                <w:szCs w:val="22"/>
              </w:rPr>
            </w:pPr>
            <w:r w:rsidRPr="009F1D38">
              <w:t>aquatic</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4C148AFD" w14:textId="757A36E9" w:rsidR="00D04D1D" w:rsidRDefault="00D04D1D" w:rsidP="00D04D1D">
            <w:pPr>
              <w:rPr>
                <w:rFonts w:ascii="Calibri" w:eastAsia="Calibri" w:hAnsi="Calibri" w:cs="Calibri"/>
                <w:sz w:val="22"/>
                <w:szCs w:val="22"/>
              </w:rPr>
            </w:pPr>
            <w:r w:rsidRPr="009F1D38">
              <w:t>1</w:t>
            </w:r>
          </w:p>
        </w:tc>
      </w:tr>
      <w:tr w:rsidR="00D04D1D" w14:paraId="6CC40437" w14:textId="77777777" w:rsidTr="00CF0468">
        <w:trPr>
          <w:trHeight w:val="329"/>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61835467"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0649D547" w14:textId="6C998B64" w:rsidR="00D04D1D" w:rsidRDefault="00D04D1D" w:rsidP="00D04D1D">
            <w:pPr>
              <w:rPr>
                <w:rFonts w:ascii="Calibri" w:eastAsia="Calibri" w:hAnsi="Calibri" w:cs="Calibri"/>
                <w:sz w:val="22"/>
                <w:szCs w:val="22"/>
              </w:rPr>
            </w:pPr>
            <w:r w:rsidRPr="009F1D38">
              <w:t xml:space="preserve">dry </w:t>
            </w:r>
            <w:r w:rsidRPr="00E53BFB">
              <w:rPr>
                <w:i/>
              </w:rPr>
              <w:t>spell</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47FCB1FF" w14:textId="59857A2E" w:rsidR="00D04D1D" w:rsidRDefault="00D04D1D" w:rsidP="00D04D1D">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2A47410" w14:textId="70AD247A" w:rsidR="00D04D1D" w:rsidRDefault="00D04D1D" w:rsidP="00D04D1D">
            <w:pPr>
              <w:rPr>
                <w:rFonts w:ascii="Calibri" w:eastAsia="Calibri" w:hAnsi="Calibri" w:cs="Calibri"/>
                <w:sz w:val="22"/>
                <w:szCs w:val="22"/>
              </w:rPr>
            </w:pPr>
            <w:r w:rsidRPr="009F1D38">
              <w:t>terrestrial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6A056A18" w14:textId="3D5D607F" w:rsidR="00D04D1D" w:rsidRDefault="00D04D1D" w:rsidP="00D04D1D">
            <w:pPr>
              <w:rPr>
                <w:rFonts w:ascii="Calibri" w:eastAsia="Calibri" w:hAnsi="Calibri" w:cs="Calibri"/>
                <w:sz w:val="22"/>
                <w:szCs w:val="22"/>
              </w:rPr>
            </w:pPr>
            <w:r w:rsidRPr="009F1D38">
              <w:t>5</w:t>
            </w:r>
          </w:p>
        </w:tc>
      </w:tr>
      <w:tr w:rsidR="00D04D1D" w14:paraId="0686D1DD"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6E2A898"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306A9760" w14:textId="424BAB7F" w:rsidR="00D04D1D" w:rsidRDefault="00D04D1D" w:rsidP="00D04D1D">
            <w:pPr>
              <w:rPr>
                <w:rFonts w:ascii="Calibri" w:eastAsia="Calibri" w:hAnsi="Calibri" w:cs="Calibri"/>
                <w:sz w:val="22"/>
                <w:szCs w:val="22"/>
              </w:rPr>
            </w:pPr>
            <w:proofErr w:type="spellStart"/>
            <w:r w:rsidRPr="00E53BFB">
              <w:rPr>
                <w:i/>
              </w:rPr>
              <w:t>dzud</w:t>
            </w:r>
            <w:proofErr w:type="spellEnd"/>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43E14A5" w14:textId="6BFF0C4A" w:rsidR="00D04D1D" w:rsidRDefault="00D04D1D" w:rsidP="00D04D1D">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5CAABE74" w14:textId="328754F7" w:rsidR="00D04D1D" w:rsidRDefault="00D04D1D" w:rsidP="00D04D1D">
            <w:pPr>
              <w:rPr>
                <w:rFonts w:ascii="Calibri" w:eastAsia="Calibri" w:hAnsi="Calibri" w:cs="Calibri"/>
                <w:sz w:val="22"/>
                <w:szCs w:val="22"/>
              </w:rPr>
            </w:pPr>
            <w:r w:rsidRPr="009F1D38">
              <w:t>temperature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1D59510B" w14:textId="0CD358BB" w:rsidR="00D04D1D" w:rsidRDefault="00D04D1D" w:rsidP="00D04D1D">
            <w:pPr>
              <w:rPr>
                <w:rFonts w:ascii="Calibri" w:eastAsia="Calibri" w:hAnsi="Calibri" w:cs="Calibri"/>
                <w:sz w:val="22"/>
                <w:szCs w:val="22"/>
              </w:rPr>
            </w:pPr>
            <w:r w:rsidRPr="009F1D38">
              <w:t>2</w:t>
            </w:r>
          </w:p>
        </w:tc>
      </w:tr>
      <w:tr w:rsidR="00D04D1D" w14:paraId="70BA21BE"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D2DCDF8" w14:textId="77777777" w:rsidR="00D04D1D" w:rsidRPr="00664AE2"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61439642" w14:textId="22FFBEF9" w:rsidR="00D04D1D" w:rsidRPr="00664AE2" w:rsidRDefault="00D04D1D" w:rsidP="00D04D1D">
            <w:pPr>
              <w:rPr>
                <w:rFonts w:ascii="Calibri" w:eastAsia="Calibri" w:hAnsi="Calibri" w:cs="Calibri"/>
                <w:sz w:val="22"/>
                <w:szCs w:val="22"/>
              </w:rPr>
            </w:pPr>
            <w:r w:rsidRPr="009F1D38">
              <w:t xml:space="preserve">earth </w:t>
            </w:r>
            <w:r w:rsidRPr="00E53BFB">
              <w:rPr>
                <w:i/>
              </w:rPr>
              <w:t>avalanche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78E842DB" w14:textId="484E2369" w:rsidR="00D04D1D" w:rsidRDefault="00D04D1D" w:rsidP="00D04D1D">
            <w:pPr>
              <w:rPr>
                <w:rFonts w:ascii="Calibri" w:eastAsia="Calibri" w:hAnsi="Calibri" w:cs="Calibri"/>
                <w:sz w:val="22"/>
                <w:szCs w:val="22"/>
              </w:rPr>
            </w:pPr>
            <w:r w:rsidRPr="009F1D38">
              <w:t>Geophysical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0159C672" w14:textId="78B13B86" w:rsidR="00D04D1D" w:rsidRDefault="00D04D1D" w:rsidP="00D04D1D">
            <w:pPr>
              <w:rPr>
                <w:rFonts w:ascii="Calibri" w:eastAsia="Calibri" w:hAnsi="Calibri" w:cs="Calibri"/>
                <w:sz w:val="22"/>
                <w:szCs w:val="22"/>
              </w:rPr>
            </w:pPr>
            <w:r w:rsidRPr="009F1D38">
              <w:t>gravity</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6C1EB2B1" w14:textId="42456F5A" w:rsidR="00D04D1D" w:rsidRDefault="00D04D1D" w:rsidP="00D04D1D">
            <w:pPr>
              <w:rPr>
                <w:rFonts w:ascii="Calibri" w:eastAsia="Calibri" w:hAnsi="Calibri" w:cs="Calibri"/>
                <w:sz w:val="22"/>
                <w:szCs w:val="22"/>
              </w:rPr>
            </w:pPr>
            <w:r w:rsidRPr="009F1D38">
              <w:t>1</w:t>
            </w:r>
          </w:p>
        </w:tc>
      </w:tr>
      <w:tr w:rsidR="00D04D1D" w14:paraId="519CCD60"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2FAD5B8D" w14:textId="77777777" w:rsidR="00D04D1D" w:rsidRPr="00664AE2"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289E0EDC" w14:textId="7CCDAA48" w:rsidR="00D04D1D" w:rsidRPr="00664AE2" w:rsidRDefault="00D04D1D" w:rsidP="00D04D1D">
            <w:pPr>
              <w:rPr>
                <w:rFonts w:ascii="Calibri" w:eastAsia="Calibri" w:hAnsi="Calibri" w:cs="Calibri"/>
                <w:sz w:val="22"/>
                <w:szCs w:val="22"/>
              </w:rPr>
            </w:pPr>
            <w:r w:rsidRPr="009F1D38">
              <w:t xml:space="preserve">electrical </w:t>
            </w:r>
            <w:r w:rsidRPr="00E53BFB">
              <w:rPr>
                <w:i/>
              </w:rPr>
              <w:t>storm</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52ACD135" w14:textId="790A7D25" w:rsidR="00D04D1D" w:rsidRDefault="00D04D1D" w:rsidP="00D04D1D">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4AE2BC70" w14:textId="226FF159" w:rsidR="00D04D1D" w:rsidRDefault="00D04D1D" w:rsidP="00D04D1D">
            <w:pPr>
              <w:rPr>
                <w:rFonts w:ascii="Calibri" w:eastAsia="Calibri" w:hAnsi="Calibri" w:cs="Calibri"/>
                <w:sz w:val="22"/>
                <w:szCs w:val="22"/>
              </w:rPr>
            </w:pPr>
            <w:r w:rsidRPr="009F1D38">
              <w:t>precipitation, wind, lightning</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7763FAE3" w14:textId="3B8AB561" w:rsidR="00D04D1D" w:rsidRDefault="00D04D1D" w:rsidP="00D04D1D">
            <w:pPr>
              <w:rPr>
                <w:rFonts w:ascii="Calibri" w:eastAsia="Calibri" w:hAnsi="Calibri" w:cs="Calibri"/>
                <w:sz w:val="22"/>
                <w:szCs w:val="22"/>
              </w:rPr>
            </w:pPr>
            <w:r w:rsidRPr="009F1D38">
              <w:t>2</w:t>
            </w:r>
          </w:p>
        </w:tc>
      </w:tr>
      <w:tr w:rsidR="00D04D1D" w14:paraId="07BF1EB4"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077FBFE8" w14:textId="77777777" w:rsidR="00D04D1D" w:rsidRPr="00664AE2"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4AF1ED90" w14:textId="5AB5D3FB" w:rsidR="00D04D1D" w:rsidRPr="00664AE2" w:rsidRDefault="00D04D1D" w:rsidP="00D04D1D">
            <w:pPr>
              <w:rPr>
                <w:rFonts w:ascii="Calibri" w:eastAsia="Calibri" w:hAnsi="Calibri" w:cs="Calibri"/>
                <w:sz w:val="22"/>
                <w:szCs w:val="22"/>
              </w:rPr>
            </w:pPr>
            <w:r w:rsidRPr="00E53BFB">
              <w:rPr>
                <w:i/>
              </w:rPr>
              <w:t>emergency</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E3395B0" w14:textId="0C921DBA" w:rsidR="00D04D1D" w:rsidRDefault="00D04D1D" w:rsidP="00D04D1D">
            <w:pPr>
              <w:rPr>
                <w:rFonts w:ascii="Calibri" w:eastAsia="Calibri" w:hAnsi="Calibri" w:cs="Calibri"/>
                <w:sz w:val="22"/>
                <w:szCs w:val="22"/>
              </w:rPr>
            </w:pPr>
            <w:r w:rsidRPr="009F1D38">
              <w:t>Other</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C025BC0" w14:textId="5C8B1E5E" w:rsidR="00D04D1D" w:rsidRDefault="00D04D1D" w:rsidP="00D04D1D">
            <w:pPr>
              <w:rPr>
                <w:rFonts w:ascii="Calibri" w:eastAsia="Calibri" w:hAnsi="Calibri" w:cs="Calibri"/>
                <w:sz w:val="22"/>
                <w:szCs w:val="22"/>
              </w:rPr>
            </w:pPr>
            <w:r w:rsidRPr="009F1D38">
              <w:t>other</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6186B448" w14:textId="6018E605" w:rsidR="00D04D1D" w:rsidRDefault="00D04D1D" w:rsidP="00D04D1D">
            <w:pPr>
              <w:rPr>
                <w:rFonts w:ascii="Calibri" w:eastAsia="Calibri" w:hAnsi="Calibri" w:cs="Calibri"/>
                <w:sz w:val="22"/>
                <w:szCs w:val="22"/>
              </w:rPr>
            </w:pPr>
            <w:r w:rsidRPr="009F1D38">
              <w:t>1</w:t>
            </w:r>
          </w:p>
        </w:tc>
      </w:tr>
      <w:tr w:rsidR="00D04D1D" w14:paraId="0129C7E9" w14:textId="77777777" w:rsidTr="00CF0468">
        <w:trPr>
          <w:trHeight w:val="29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4A098C1F"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6B516BF5" w14:textId="363D40E8" w:rsidR="00D04D1D" w:rsidRDefault="00D04D1D" w:rsidP="00D04D1D">
            <w:pPr>
              <w:rPr>
                <w:rFonts w:ascii="Calibri" w:eastAsia="Calibri" w:hAnsi="Calibri" w:cs="Calibri"/>
                <w:sz w:val="22"/>
                <w:szCs w:val="22"/>
              </w:rPr>
            </w:pPr>
            <w:r w:rsidRPr="009F1D38">
              <w:t xml:space="preserve">epizootic </w:t>
            </w:r>
            <w:r w:rsidRPr="00E53BFB">
              <w:rPr>
                <w:i/>
              </w:rPr>
              <w:t>issue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F4057C4" w14:textId="66EFDE1E" w:rsidR="00D04D1D" w:rsidRDefault="00D04D1D" w:rsidP="00D04D1D">
            <w:pPr>
              <w:rPr>
                <w:rFonts w:ascii="Calibri" w:eastAsia="Calibri" w:hAnsi="Calibri" w:cs="Calibri"/>
                <w:sz w:val="22"/>
                <w:szCs w:val="22"/>
              </w:rPr>
            </w:pPr>
            <w:r w:rsidRPr="009F1D38">
              <w:t>Health</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1B4AD8D7" w14:textId="1B291CF0" w:rsidR="00D04D1D" w:rsidRDefault="00D04D1D" w:rsidP="00D04D1D">
            <w:pPr>
              <w:rPr>
                <w:rFonts w:ascii="Calibri" w:eastAsia="Calibri" w:hAnsi="Calibri" w:cs="Calibri"/>
                <w:sz w:val="22"/>
                <w:szCs w:val="22"/>
              </w:rPr>
            </w:pPr>
            <w:r w:rsidRPr="009F1D38">
              <w:t>fauna</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216D823B" w14:textId="1347D637" w:rsidR="00D04D1D" w:rsidRDefault="00D04D1D" w:rsidP="00D04D1D">
            <w:pPr>
              <w:rPr>
                <w:rFonts w:ascii="Calibri" w:eastAsia="Calibri" w:hAnsi="Calibri" w:cs="Calibri"/>
                <w:sz w:val="22"/>
                <w:szCs w:val="22"/>
              </w:rPr>
            </w:pPr>
            <w:r w:rsidRPr="009F1D38">
              <w:t>4</w:t>
            </w:r>
          </w:p>
        </w:tc>
      </w:tr>
      <w:tr w:rsidR="00D04D1D" w14:paraId="726A7AE1" w14:textId="77777777" w:rsidTr="00D04D1D">
        <w:trPr>
          <w:trHeight w:val="298"/>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3AE6EB25"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47D7B871" w14:textId="3103FEEB" w:rsidR="00D04D1D" w:rsidRDefault="00D04D1D" w:rsidP="00D04D1D">
            <w:pPr>
              <w:rPr>
                <w:rFonts w:ascii="Calibri" w:eastAsia="Calibri" w:hAnsi="Calibri" w:cs="Calibri"/>
                <w:sz w:val="22"/>
                <w:szCs w:val="22"/>
              </w:rPr>
            </w:pPr>
            <w:r w:rsidRPr="009F1D38">
              <w:t xml:space="preserve">erosion </w:t>
            </w:r>
            <w:r w:rsidRPr="00E53BFB">
              <w:rPr>
                <w:i/>
              </w:rPr>
              <w:t>issue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55101A3D" w14:textId="015757E3" w:rsidR="00D04D1D" w:rsidRDefault="00D04D1D" w:rsidP="00D04D1D">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2717178F" w14:textId="0ED36321" w:rsidR="00D04D1D" w:rsidRDefault="00D04D1D" w:rsidP="00D04D1D">
            <w:pPr>
              <w:rPr>
                <w:rFonts w:ascii="Calibri" w:eastAsia="Calibri" w:hAnsi="Calibri" w:cs="Calibri"/>
                <w:sz w:val="22"/>
                <w:szCs w:val="22"/>
              </w:rPr>
            </w:pPr>
            <w:r w:rsidRPr="009F1D38">
              <w:t>aquatic, terrestrial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3BEF9D18" w14:textId="5E8E9D4A" w:rsidR="00D04D1D" w:rsidRDefault="00D04D1D" w:rsidP="00D04D1D">
            <w:pPr>
              <w:rPr>
                <w:rFonts w:ascii="Calibri" w:eastAsia="Calibri" w:hAnsi="Calibri" w:cs="Calibri"/>
                <w:sz w:val="22"/>
                <w:szCs w:val="22"/>
              </w:rPr>
            </w:pPr>
            <w:r w:rsidRPr="009F1D38">
              <w:t>2</w:t>
            </w:r>
          </w:p>
        </w:tc>
      </w:tr>
      <w:tr w:rsidR="00D04D1D" w14:paraId="381AAF65" w14:textId="77777777" w:rsidTr="00F17591">
        <w:trPr>
          <w:cantSplit/>
          <w:trHeight w:val="299"/>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79F90FC8"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62DF6A35" w14:textId="2034FCFC" w:rsidR="00D04D1D" w:rsidRDefault="00D04D1D" w:rsidP="00D04D1D">
            <w:pPr>
              <w:rPr>
                <w:rFonts w:ascii="Calibri" w:eastAsia="Calibri" w:hAnsi="Calibri" w:cs="Calibri"/>
                <w:sz w:val="22"/>
                <w:szCs w:val="22"/>
              </w:rPr>
            </w:pPr>
            <w:r w:rsidRPr="009F1D38">
              <w:t xml:space="preserve">estuarine </w:t>
            </w:r>
            <w:r w:rsidRPr="00E53BFB">
              <w:rPr>
                <w:i/>
              </w:rPr>
              <w:t>flood</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2FFA6B84" w14:textId="2BDA0A4B" w:rsidR="00D04D1D" w:rsidRDefault="00D04D1D" w:rsidP="00D04D1D">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4FB6EE3" w14:textId="66C9A24E" w:rsidR="00D04D1D" w:rsidRDefault="00D04D1D" w:rsidP="00D04D1D">
            <w:pPr>
              <w:rPr>
                <w:rFonts w:ascii="Calibri" w:eastAsia="Calibri" w:hAnsi="Calibri" w:cs="Calibri"/>
                <w:sz w:val="22"/>
                <w:szCs w:val="22"/>
              </w:rPr>
            </w:pPr>
            <w:r w:rsidRPr="009F1D38">
              <w:t>aquatic, terrestrial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2CD9BC54" w14:textId="606479FA" w:rsidR="00D04D1D" w:rsidRDefault="00D04D1D" w:rsidP="00D04D1D">
            <w:pPr>
              <w:rPr>
                <w:rFonts w:ascii="Calibri" w:eastAsia="Calibri" w:hAnsi="Calibri" w:cs="Calibri"/>
                <w:sz w:val="22"/>
                <w:szCs w:val="22"/>
              </w:rPr>
            </w:pPr>
            <w:r w:rsidRPr="009F1D38">
              <w:t>2</w:t>
            </w:r>
          </w:p>
        </w:tc>
      </w:tr>
      <w:tr w:rsidR="00D04D1D" w14:paraId="11BA827D"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2C7771A"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6931103C" w14:textId="09A85E64" w:rsidR="00D04D1D" w:rsidRPr="00664AE2" w:rsidRDefault="00D04D1D" w:rsidP="00D04D1D">
            <w:pPr>
              <w:rPr>
                <w:rFonts w:ascii="Calibri" w:eastAsia="Calibri" w:hAnsi="Calibri" w:cs="Calibri"/>
                <w:sz w:val="22"/>
                <w:szCs w:val="22"/>
              </w:rPr>
            </w:pPr>
            <w:r w:rsidRPr="00E53BFB">
              <w:rPr>
                <w:i/>
              </w:rPr>
              <w:t>evacuation</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A48CE4D" w14:textId="1B39CB64" w:rsidR="00D04D1D" w:rsidRDefault="00D04D1D" w:rsidP="00D04D1D">
            <w:pPr>
              <w:rPr>
                <w:rFonts w:ascii="Calibri" w:eastAsia="Calibri" w:hAnsi="Calibri" w:cs="Calibri"/>
                <w:sz w:val="22"/>
                <w:szCs w:val="22"/>
              </w:rPr>
            </w:pPr>
            <w:r w:rsidRPr="009F1D38">
              <w:t>Safety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761F2727" w14:textId="133C837D" w:rsidR="00D04D1D" w:rsidRDefault="00D04D1D" w:rsidP="00D04D1D">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242DF270" w14:textId="138D02D1" w:rsidR="00D04D1D" w:rsidRDefault="00D04D1D" w:rsidP="00D04D1D">
            <w:pPr>
              <w:rPr>
                <w:rFonts w:ascii="Calibri" w:eastAsia="Calibri" w:hAnsi="Calibri" w:cs="Calibri"/>
                <w:sz w:val="22"/>
                <w:szCs w:val="22"/>
              </w:rPr>
            </w:pPr>
            <w:r w:rsidRPr="009F1D38">
              <w:t>1</w:t>
            </w:r>
          </w:p>
        </w:tc>
      </w:tr>
      <w:tr w:rsidR="00D04D1D" w14:paraId="227EDCBC"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B2CBA0C"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3DEA2086" w14:textId="23B1CC71" w:rsidR="00D04D1D" w:rsidRPr="00664AE2" w:rsidRDefault="00D04D1D" w:rsidP="00D04D1D">
            <w:pPr>
              <w:rPr>
                <w:rFonts w:ascii="Calibri" w:eastAsia="Calibri" w:hAnsi="Calibri" w:cs="Calibri"/>
                <w:sz w:val="22"/>
                <w:szCs w:val="22"/>
              </w:rPr>
            </w:pPr>
            <w:r w:rsidRPr="00E53BFB">
              <w:rPr>
                <w:i/>
              </w:rPr>
              <w:t>explosion</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59EE7711" w14:textId="76FCCD96" w:rsidR="00D04D1D" w:rsidRDefault="00D04D1D" w:rsidP="00D04D1D">
            <w:pPr>
              <w:rPr>
                <w:rFonts w:ascii="Calibri" w:eastAsia="Calibri" w:hAnsi="Calibri" w:cs="Calibri"/>
                <w:sz w:val="22"/>
                <w:szCs w:val="22"/>
              </w:rPr>
            </w:pPr>
            <w:r w:rsidRPr="009F1D38">
              <w:t>CBRN</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C5A9E78" w14:textId="5B67D8B8" w:rsidR="00D04D1D" w:rsidRDefault="00D04D1D" w:rsidP="00D04D1D">
            <w:pPr>
              <w:rPr>
                <w:rFonts w:ascii="Calibri" w:eastAsia="Calibri" w:hAnsi="Calibri" w:cs="Calibri"/>
                <w:sz w:val="22"/>
                <w:szCs w:val="22"/>
              </w:rPr>
            </w:pPr>
            <w:r w:rsidRPr="009F1D38">
              <w:t>explosive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2B7E2C86" w14:textId="39F1F3F8" w:rsidR="00D04D1D" w:rsidRDefault="00D04D1D" w:rsidP="00D04D1D">
            <w:pPr>
              <w:rPr>
                <w:rFonts w:ascii="Calibri" w:eastAsia="Calibri" w:hAnsi="Calibri" w:cs="Calibri"/>
                <w:sz w:val="22"/>
                <w:szCs w:val="22"/>
              </w:rPr>
            </w:pPr>
            <w:r w:rsidRPr="009F1D38">
              <w:t>1</w:t>
            </w:r>
          </w:p>
        </w:tc>
      </w:tr>
      <w:tr w:rsidR="00D04D1D" w14:paraId="76859CE7" w14:textId="77777777" w:rsidTr="00FB58EB">
        <w:trPr>
          <w:trHeight w:val="300"/>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39EECEC0" w14:textId="77777777" w:rsidR="00D04D1D" w:rsidRDefault="00D04D1D" w:rsidP="00D04D1D">
            <w:pPr>
              <w:rPr>
                <w:rFonts w:ascii="Calibri" w:eastAsia="Calibri" w:hAnsi="Calibri" w:cs="Calibri"/>
                <w:sz w:val="22"/>
                <w:szCs w:val="22"/>
              </w:rPr>
            </w:pPr>
          </w:p>
          <w:p w14:paraId="77E6D9C8" w14:textId="77777777" w:rsidR="00D04D1D" w:rsidRDefault="00D04D1D" w:rsidP="00D04D1D">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6E3DC46A" w14:textId="2194F011" w:rsidR="00D04D1D" w:rsidRPr="00664AE2" w:rsidRDefault="00D04D1D" w:rsidP="00D04D1D">
            <w:pPr>
              <w:rPr>
                <w:rFonts w:ascii="Calibri" w:eastAsia="Calibri" w:hAnsi="Calibri" w:cs="Calibri"/>
                <w:sz w:val="22"/>
                <w:szCs w:val="22"/>
              </w:rPr>
            </w:pPr>
            <w:r w:rsidRPr="009F1D38">
              <w:t xml:space="preserve">extra-tropical </w:t>
            </w:r>
            <w:r w:rsidRPr="00E53BFB">
              <w:rPr>
                <w:i/>
              </w:rPr>
              <w:t>cyclone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52A512F7" w14:textId="4E5F2233" w:rsidR="00D04D1D" w:rsidRDefault="00D04D1D" w:rsidP="00D04D1D">
            <w:pPr>
              <w:rPr>
                <w:rFonts w:ascii="Calibri" w:eastAsia="Calibri" w:hAnsi="Calibri" w:cs="Calibri"/>
                <w:sz w:val="22"/>
                <w:szCs w:val="22"/>
              </w:rPr>
            </w:pPr>
            <w:r>
              <w:t>Meteorological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21D55C55" w14:textId="39DACACB" w:rsidR="00D04D1D" w:rsidRDefault="00D04D1D" w:rsidP="00D04D1D">
            <w:pPr>
              <w:rPr>
                <w:rFonts w:ascii="Calibri" w:eastAsia="Calibri" w:hAnsi="Calibri" w:cs="Calibri"/>
                <w:sz w:val="22"/>
                <w:szCs w:val="22"/>
              </w:rPr>
            </w:pPr>
            <w:r w:rsidRPr="009F1D38">
              <w:t>precipitati</w:t>
            </w:r>
            <w:r>
              <w:t>on, visibility, lightning, wind</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1143F11D" w14:textId="56EECD9B" w:rsidR="00D04D1D" w:rsidRDefault="00D04D1D" w:rsidP="00D04D1D">
            <w:pPr>
              <w:rPr>
                <w:rFonts w:ascii="Calibri" w:eastAsia="Calibri" w:hAnsi="Calibri" w:cs="Calibri"/>
                <w:sz w:val="22"/>
                <w:szCs w:val="22"/>
              </w:rPr>
            </w:pPr>
            <w:r w:rsidRPr="009F1D38">
              <w:t>2</w:t>
            </w:r>
          </w:p>
        </w:tc>
      </w:tr>
      <w:tr w:rsidR="00D04D1D" w14:paraId="7B0D60E3" w14:textId="77777777" w:rsidTr="00F17591">
        <w:trPr>
          <w:trHeight w:val="300"/>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30FD6B65" w14:textId="701159CB" w:rsidR="00D04D1D" w:rsidRDefault="00D04D1D" w:rsidP="00D04D1D">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50DD4DE" w14:textId="77777777" w:rsidR="00D04D1D" w:rsidRPr="009F1D38" w:rsidRDefault="00D04D1D" w:rsidP="00D04D1D"/>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7EABED96" w14:textId="5E11D466" w:rsidR="00D04D1D" w:rsidRPr="009F1D38" w:rsidRDefault="00D04D1D" w:rsidP="00D04D1D">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24C68263" w14:textId="0C37105F" w:rsidR="00D04D1D" w:rsidRPr="009F1D38" w:rsidRDefault="00D04D1D" w:rsidP="00D04D1D">
            <w:r w:rsidRPr="009F1D38">
              <w:t>airborne</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E84E335" w14:textId="77777777" w:rsidR="00D04D1D" w:rsidRPr="009F1D38" w:rsidRDefault="00D04D1D" w:rsidP="00D04D1D"/>
        </w:tc>
      </w:tr>
      <w:tr w:rsidR="00D04D1D" w14:paraId="3E8B3041"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7EE15309"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253B69B2" w14:textId="2252A520" w:rsidR="00D04D1D" w:rsidRDefault="00D04D1D" w:rsidP="00D04D1D">
            <w:pPr>
              <w:rPr>
                <w:rFonts w:ascii="Calibri" w:eastAsia="Calibri" w:hAnsi="Calibri" w:cs="Calibri"/>
                <w:sz w:val="22"/>
                <w:szCs w:val="22"/>
              </w:rPr>
            </w:pPr>
            <w:r w:rsidRPr="009F1D38">
              <w:t xml:space="preserve">falling </w:t>
            </w:r>
            <w:r w:rsidRPr="00E53BFB">
              <w:rPr>
                <w:i/>
              </w:rPr>
              <w:t>debris</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73529B04" w14:textId="57959317" w:rsidR="00D04D1D" w:rsidRDefault="00D04D1D" w:rsidP="00D04D1D">
            <w:pPr>
              <w:rPr>
                <w:rFonts w:ascii="Calibri" w:eastAsia="Calibri" w:hAnsi="Calibri" w:cs="Calibri"/>
                <w:sz w:val="22"/>
                <w:szCs w:val="22"/>
              </w:rPr>
            </w:pPr>
            <w:r w:rsidRPr="009F1D38">
              <w:t>Geophysical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4311E1FD" w14:textId="2038CAB9" w:rsidR="00D04D1D" w:rsidRDefault="00D04D1D" w:rsidP="00D04D1D">
            <w:pPr>
              <w:rPr>
                <w:rFonts w:ascii="Calibri" w:eastAsia="Calibri" w:hAnsi="Calibri" w:cs="Calibri"/>
                <w:sz w:val="22"/>
                <w:szCs w:val="22"/>
              </w:rPr>
            </w:pPr>
            <w:r w:rsidRPr="009F1D38">
              <w:t>gravity</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2017725D" w14:textId="3DC5EE3A" w:rsidR="00D04D1D" w:rsidRDefault="00D04D1D" w:rsidP="00D04D1D">
            <w:pPr>
              <w:rPr>
                <w:rFonts w:ascii="Calibri" w:eastAsia="Calibri" w:hAnsi="Calibri" w:cs="Calibri"/>
                <w:sz w:val="22"/>
                <w:szCs w:val="22"/>
              </w:rPr>
            </w:pPr>
            <w:r w:rsidRPr="009F1D38">
              <w:t>1</w:t>
            </w:r>
          </w:p>
        </w:tc>
      </w:tr>
      <w:tr w:rsidR="00D04D1D" w14:paraId="48148E76" w14:textId="77777777" w:rsidTr="00D04D1D">
        <w:trPr>
          <w:cantSplit/>
          <w:trHeight w:val="211"/>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CC6F89D"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783C986A" w14:textId="6D510ACC" w:rsidR="00D04D1D" w:rsidRDefault="00D04D1D" w:rsidP="00D04D1D">
            <w:pPr>
              <w:rPr>
                <w:rFonts w:ascii="Calibri" w:eastAsia="Calibri" w:hAnsi="Calibri" w:cs="Calibri"/>
                <w:sz w:val="22"/>
                <w:szCs w:val="22"/>
              </w:rPr>
            </w:pPr>
            <w:r w:rsidRPr="009F1D38">
              <w:t xml:space="preserve">fauna </w:t>
            </w:r>
            <w:r w:rsidRPr="00E53BFB">
              <w:rPr>
                <w:i/>
              </w:rPr>
              <w:t>issue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4B78F8CB" w14:textId="59182B3F" w:rsidR="00D04D1D" w:rsidRDefault="00D04D1D" w:rsidP="00D04D1D">
            <w:pPr>
              <w:rPr>
                <w:rFonts w:ascii="Calibri" w:eastAsia="Calibri" w:hAnsi="Calibri" w:cs="Calibri"/>
                <w:sz w:val="22"/>
                <w:szCs w:val="22"/>
              </w:rPr>
            </w:pPr>
            <w:r w:rsidRPr="009F1D38">
              <w:t>health</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7F1DB5CF" w14:textId="0F3FE289" w:rsidR="00D04D1D" w:rsidRDefault="00D04D1D" w:rsidP="00D04D1D">
            <w:pPr>
              <w:rPr>
                <w:rFonts w:ascii="Calibri" w:eastAsia="Calibri" w:hAnsi="Calibri" w:cs="Calibri"/>
                <w:sz w:val="22"/>
                <w:szCs w:val="22"/>
              </w:rPr>
            </w:pPr>
            <w:r w:rsidRPr="009F1D38">
              <w:t>fauna</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31D4B445" w14:textId="20E262A9" w:rsidR="00D04D1D" w:rsidRDefault="00D04D1D" w:rsidP="00D04D1D">
            <w:pPr>
              <w:rPr>
                <w:rFonts w:ascii="Calibri" w:eastAsia="Calibri" w:hAnsi="Calibri" w:cs="Calibri"/>
                <w:sz w:val="22"/>
                <w:szCs w:val="22"/>
              </w:rPr>
            </w:pPr>
            <w:r w:rsidRPr="009F1D38">
              <w:t>1</w:t>
            </w:r>
          </w:p>
        </w:tc>
      </w:tr>
      <w:tr w:rsidR="00D04D1D" w14:paraId="4E13032E" w14:textId="77777777" w:rsidTr="00D04D1D">
        <w:trPr>
          <w:trHeight w:val="331"/>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57AA2513"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355D2C6F" w14:textId="27EFAC69" w:rsidR="00D04D1D" w:rsidRDefault="00D04D1D" w:rsidP="00D04D1D">
            <w:pPr>
              <w:rPr>
                <w:rFonts w:ascii="Calibri" w:eastAsia="Calibri" w:hAnsi="Calibri" w:cs="Calibri"/>
                <w:sz w:val="22"/>
                <w:szCs w:val="22"/>
              </w:rPr>
            </w:pPr>
            <w:r w:rsidRPr="009F1D38">
              <w:t xml:space="preserve">find </w:t>
            </w:r>
            <w:r w:rsidRPr="00E53BFB">
              <w:rPr>
                <w:i/>
              </w:rPr>
              <w:t>shelter</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5802DE5F" w14:textId="30B608C5" w:rsidR="00D04D1D" w:rsidRDefault="00D04D1D" w:rsidP="00D04D1D">
            <w:pPr>
              <w:rPr>
                <w:rFonts w:ascii="Calibri" w:eastAsia="Calibri" w:hAnsi="Calibri" w:cs="Calibri"/>
                <w:sz w:val="22"/>
                <w:szCs w:val="22"/>
              </w:rPr>
            </w:pPr>
            <w:r w:rsidRPr="009F1D38">
              <w:t>Safety</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5261859E" w14:textId="527B3220" w:rsidR="00D04D1D" w:rsidRDefault="00D04D1D" w:rsidP="00D04D1D">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024FE50E" w14:textId="5B3ED72E" w:rsidR="00D04D1D" w:rsidRDefault="00D04D1D" w:rsidP="00D04D1D">
            <w:pPr>
              <w:rPr>
                <w:rFonts w:ascii="Calibri" w:eastAsia="Calibri" w:hAnsi="Calibri" w:cs="Calibri"/>
                <w:sz w:val="22"/>
                <w:szCs w:val="22"/>
              </w:rPr>
            </w:pPr>
            <w:r w:rsidRPr="009F1D38">
              <w:t>1</w:t>
            </w:r>
          </w:p>
        </w:tc>
      </w:tr>
      <w:tr w:rsidR="00D04D1D" w14:paraId="72A57D2E" w14:textId="77777777" w:rsidTr="00D04D1D">
        <w:trPr>
          <w:trHeight w:val="295"/>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A6DE549"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75020FBC" w14:textId="14D1EC96" w:rsidR="00D04D1D" w:rsidRDefault="00D04D1D" w:rsidP="00D04D1D">
            <w:pPr>
              <w:rPr>
                <w:rFonts w:ascii="Calibri" w:eastAsia="Calibri" w:hAnsi="Calibri" w:cs="Calibri"/>
                <w:sz w:val="22"/>
                <w:szCs w:val="22"/>
              </w:rPr>
            </w:pPr>
            <w:r w:rsidRPr="009F1D38">
              <w:t xml:space="preserve">flora </w:t>
            </w:r>
            <w:r w:rsidRPr="00E53BFB">
              <w:rPr>
                <w:i/>
              </w:rPr>
              <w:t>issue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B6A5685" w14:textId="546DE70B" w:rsidR="00D04D1D" w:rsidRDefault="00D04D1D" w:rsidP="00D04D1D">
            <w:pPr>
              <w:rPr>
                <w:rFonts w:ascii="Calibri" w:eastAsia="Calibri" w:hAnsi="Calibri" w:cs="Calibri"/>
                <w:sz w:val="22"/>
                <w:szCs w:val="22"/>
              </w:rPr>
            </w:pPr>
            <w:r w:rsidRPr="009F1D38">
              <w:t>health</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140910D4" w14:textId="174585D0" w:rsidR="00D04D1D" w:rsidRDefault="00D04D1D" w:rsidP="00D04D1D">
            <w:pPr>
              <w:rPr>
                <w:rFonts w:ascii="Calibri" w:eastAsia="Calibri" w:hAnsi="Calibri" w:cs="Calibri"/>
                <w:sz w:val="22"/>
                <w:szCs w:val="22"/>
              </w:rPr>
            </w:pPr>
            <w:r w:rsidRPr="009F1D38">
              <w:t>flora</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3AD75A06" w14:textId="612B36DB" w:rsidR="00D04D1D" w:rsidRDefault="00D04D1D" w:rsidP="00D04D1D">
            <w:pPr>
              <w:rPr>
                <w:rFonts w:ascii="Calibri" w:eastAsia="Calibri" w:hAnsi="Calibri" w:cs="Calibri"/>
                <w:sz w:val="22"/>
                <w:szCs w:val="22"/>
              </w:rPr>
            </w:pPr>
            <w:r w:rsidRPr="009F1D38">
              <w:t>1</w:t>
            </w:r>
          </w:p>
        </w:tc>
      </w:tr>
      <w:tr w:rsidR="00D04D1D" w14:paraId="2CEFC8FD"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51C04838"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589F6595" w14:textId="51E45589" w:rsidR="00D04D1D" w:rsidRDefault="00D04D1D" w:rsidP="00D04D1D">
            <w:pPr>
              <w:rPr>
                <w:rFonts w:ascii="Calibri" w:eastAsia="Calibri" w:hAnsi="Calibri" w:cs="Calibri"/>
                <w:sz w:val="22"/>
                <w:szCs w:val="22"/>
              </w:rPr>
            </w:pPr>
            <w:r w:rsidRPr="009F1D38">
              <w:t xml:space="preserve">fluvial </w:t>
            </w:r>
            <w:r w:rsidRPr="00E53BFB">
              <w:rPr>
                <w:i/>
              </w:rPr>
              <w:t>flood</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7608EBC7" w14:textId="3FB24AC7" w:rsidR="00D04D1D" w:rsidRDefault="00D04D1D" w:rsidP="00D04D1D">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4F4A2BA6" w14:textId="35EB7E40" w:rsidR="00D04D1D" w:rsidRDefault="00D04D1D" w:rsidP="00D04D1D">
            <w:pPr>
              <w:rPr>
                <w:rFonts w:ascii="Calibri" w:eastAsia="Calibri" w:hAnsi="Calibri" w:cs="Calibri"/>
                <w:sz w:val="22"/>
                <w:szCs w:val="22"/>
              </w:rPr>
            </w:pPr>
            <w:r w:rsidRPr="009F1D38">
              <w:t>terrestrial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6B7970F8" w14:textId="26571B71" w:rsidR="00D04D1D" w:rsidRDefault="00D04D1D" w:rsidP="00D04D1D">
            <w:pPr>
              <w:rPr>
                <w:rFonts w:ascii="Calibri" w:eastAsia="Calibri" w:hAnsi="Calibri" w:cs="Calibri"/>
                <w:sz w:val="22"/>
                <w:szCs w:val="22"/>
              </w:rPr>
            </w:pPr>
            <w:r w:rsidRPr="009F1D38">
              <w:t>2</w:t>
            </w:r>
          </w:p>
        </w:tc>
      </w:tr>
      <w:tr w:rsidR="00D04D1D" w14:paraId="2DB192AA" w14:textId="77777777" w:rsidTr="00D04D1D">
        <w:trPr>
          <w:cantSplit/>
          <w:trHeight w:val="379"/>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37AD97BE" w14:textId="77777777" w:rsidR="00D04D1D" w:rsidRDefault="00D04D1D" w:rsidP="00D04D1D">
            <w:pPr>
              <w:rPr>
                <w:rFonts w:ascii="Calibri" w:eastAsia="Calibri" w:hAnsi="Calibri" w:cs="Calibri"/>
                <w:sz w:val="22"/>
                <w:szCs w:val="22"/>
              </w:rPr>
            </w:pPr>
          </w:p>
          <w:p w14:paraId="05FE6529" w14:textId="77777777" w:rsidR="00D04D1D" w:rsidRDefault="00D04D1D" w:rsidP="00D04D1D">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0B7B81CE" w14:textId="629B915C" w:rsidR="00D04D1D" w:rsidRDefault="00D04D1D" w:rsidP="00D04D1D">
            <w:pPr>
              <w:rPr>
                <w:rFonts w:ascii="Calibri" w:eastAsia="Calibri" w:hAnsi="Calibri" w:cs="Calibri"/>
                <w:sz w:val="22"/>
                <w:szCs w:val="22"/>
              </w:rPr>
            </w:pPr>
            <w:r w:rsidRPr="009F1D38">
              <w:t xml:space="preserve">fuel </w:t>
            </w:r>
            <w:r w:rsidRPr="00E53BFB">
              <w:rPr>
                <w:i/>
              </w:rPr>
              <w:t>issue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6557C481" w14:textId="068FCF63" w:rsidR="00D04D1D" w:rsidRDefault="00D04D1D" w:rsidP="00D04D1D">
            <w:pPr>
              <w:rPr>
                <w:rFonts w:ascii="Calibri" w:eastAsia="Calibri" w:hAnsi="Calibri" w:cs="Calibri"/>
                <w:sz w:val="22"/>
                <w:szCs w:val="22"/>
              </w:rPr>
            </w:pPr>
            <w:r>
              <w:t>Infrastructure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A5FB5FD" w14:textId="7C0BEF07" w:rsidR="00D04D1D" w:rsidRDefault="00D04D1D" w:rsidP="00D04D1D">
            <w:pPr>
              <w:rPr>
                <w:rFonts w:ascii="Calibri" w:eastAsia="Calibri" w:hAnsi="Calibri" w:cs="Calibri"/>
                <w:sz w:val="22"/>
                <w:szCs w:val="22"/>
              </w:rPr>
            </w:pPr>
            <w:r>
              <w:t>transport, utility, other</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24D5808E" w14:textId="4934DE7E" w:rsidR="00D04D1D" w:rsidRDefault="00D04D1D" w:rsidP="00D04D1D">
            <w:pPr>
              <w:rPr>
                <w:rFonts w:ascii="Calibri" w:eastAsia="Calibri" w:hAnsi="Calibri" w:cs="Calibri"/>
                <w:sz w:val="22"/>
                <w:szCs w:val="22"/>
              </w:rPr>
            </w:pPr>
            <w:r w:rsidRPr="009F1D38">
              <w:t>1</w:t>
            </w:r>
          </w:p>
        </w:tc>
      </w:tr>
      <w:tr w:rsidR="00D04D1D" w14:paraId="6B8EE064" w14:textId="77777777" w:rsidTr="00D04D1D">
        <w:trPr>
          <w:cantSplit/>
          <w:trHeight w:val="387"/>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54556CAB" w14:textId="31CD8B77" w:rsidR="00D04D1D" w:rsidRDefault="00D04D1D" w:rsidP="00D04D1D">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C36CDEF" w14:textId="77777777" w:rsidR="00D04D1D" w:rsidRPr="009F1D38" w:rsidRDefault="00D04D1D" w:rsidP="00D04D1D"/>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0D8746A8" w14:textId="6A5B7012" w:rsidR="00D04D1D" w:rsidRPr="009F1D38" w:rsidRDefault="00D04D1D" w:rsidP="00D04D1D">
            <w:r w:rsidRPr="009F1D38">
              <w:t>Transport</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19AE6630" w14:textId="5B163741" w:rsidR="00D04D1D" w:rsidRPr="009F1D38" w:rsidRDefault="00D04D1D" w:rsidP="00D04D1D">
            <w:r w:rsidRPr="009F1D38">
              <w:t>(all)</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292FA08" w14:textId="77777777" w:rsidR="00D04D1D" w:rsidRPr="009F1D38" w:rsidRDefault="00D04D1D" w:rsidP="00D04D1D"/>
        </w:tc>
      </w:tr>
      <w:tr w:rsidR="00D04D1D" w14:paraId="77FD7D75" w14:textId="77777777" w:rsidTr="00FB58EB">
        <w:trPr>
          <w:trHeight w:val="300"/>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10545DC0" w14:textId="5B5A5266" w:rsidR="00D04D1D" w:rsidRDefault="00D04D1D" w:rsidP="00D04D1D">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0F9D4800" w14:textId="0C4872C6" w:rsidR="00D04D1D" w:rsidRDefault="00D04D1D" w:rsidP="00D04D1D">
            <w:pPr>
              <w:rPr>
                <w:rFonts w:ascii="Calibri" w:eastAsia="Calibri" w:hAnsi="Calibri" w:cs="Calibri"/>
                <w:sz w:val="22"/>
                <w:szCs w:val="22"/>
              </w:rPr>
            </w:pPr>
            <w:r w:rsidRPr="00E53BFB">
              <w:rPr>
                <w:i/>
              </w:rPr>
              <w:t>fumes</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1FDFD2C9" w14:textId="4C063542" w:rsidR="00D04D1D" w:rsidRDefault="00D04D1D" w:rsidP="00D04D1D">
            <w:pPr>
              <w:rPr>
                <w:rFonts w:ascii="Calibri" w:eastAsia="Calibri" w:hAnsi="Calibri" w:cs="Calibri"/>
                <w:sz w:val="22"/>
                <w:szCs w:val="22"/>
              </w:rPr>
            </w:pPr>
            <w:r>
              <w:t>Health</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8A637FE" w14:textId="74256EA2" w:rsidR="00D04D1D" w:rsidRDefault="00D04D1D" w:rsidP="00D04D1D">
            <w:pPr>
              <w:rPr>
                <w:rFonts w:ascii="Calibri" w:eastAsia="Calibri" w:hAnsi="Calibri" w:cs="Calibri"/>
                <w:sz w:val="22"/>
                <w:szCs w:val="22"/>
              </w:rPr>
            </w:pPr>
            <w:r>
              <w:t>physical</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4BBEF658" w14:textId="63848A19" w:rsidR="00D04D1D" w:rsidRDefault="00D04D1D" w:rsidP="00D04D1D">
            <w:pPr>
              <w:rPr>
                <w:rFonts w:ascii="Calibri" w:eastAsia="Calibri" w:hAnsi="Calibri" w:cs="Calibri"/>
                <w:sz w:val="22"/>
                <w:szCs w:val="22"/>
              </w:rPr>
            </w:pPr>
            <w:r w:rsidRPr="009F1D38">
              <w:t>4</w:t>
            </w:r>
          </w:p>
        </w:tc>
      </w:tr>
      <w:tr w:rsidR="00D04D1D" w14:paraId="522B4DD3" w14:textId="77777777" w:rsidTr="00F17591">
        <w:trPr>
          <w:trHeight w:val="300"/>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29A781A8" w14:textId="18BA7B31" w:rsidR="00D04D1D" w:rsidRDefault="00D04D1D" w:rsidP="00D04D1D">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1A25E61F" w14:textId="77777777" w:rsidR="00D04D1D" w:rsidRPr="009F1D38" w:rsidRDefault="00D04D1D" w:rsidP="00D04D1D"/>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AF9EFCE" w14:textId="16EB72E2" w:rsidR="00D04D1D" w:rsidRPr="009F1D38" w:rsidRDefault="00D04D1D" w:rsidP="00D04D1D">
            <w:r w:rsidRPr="009F1D38">
              <w:t>Fire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17182B0" w14:textId="383CCF50" w:rsidR="00D04D1D" w:rsidRPr="009F1D38" w:rsidRDefault="00D04D1D" w:rsidP="00D04D1D">
            <w:r w:rsidRPr="009F1D38">
              <w:t>suffocation</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1AAF4D0B" w14:textId="77777777" w:rsidR="00D04D1D" w:rsidRPr="009F1D38" w:rsidRDefault="00D04D1D" w:rsidP="00D04D1D"/>
        </w:tc>
      </w:tr>
      <w:tr w:rsidR="00D04D1D" w14:paraId="57EAE155" w14:textId="77777777" w:rsidTr="00D04D1D">
        <w:trPr>
          <w:trHeight w:val="407"/>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726D0E4A" w14:textId="77777777" w:rsidR="00D04D1D" w:rsidRDefault="00D04D1D" w:rsidP="00D04D1D">
            <w:pPr>
              <w:rPr>
                <w:rFonts w:ascii="Calibri" w:eastAsia="Calibri" w:hAnsi="Calibri" w:cs="Calibri"/>
                <w:sz w:val="22"/>
                <w:szCs w:val="22"/>
              </w:rPr>
            </w:pPr>
          </w:p>
          <w:p w14:paraId="52C2FC7F" w14:textId="77777777" w:rsidR="00D04D1D" w:rsidRDefault="00D04D1D" w:rsidP="00D04D1D">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1D5D6BE1" w14:textId="6EB2D272" w:rsidR="00D04D1D" w:rsidRDefault="00D04D1D" w:rsidP="00D04D1D">
            <w:pPr>
              <w:rPr>
                <w:rFonts w:ascii="Calibri" w:eastAsia="Calibri" w:hAnsi="Calibri" w:cs="Calibri"/>
                <w:sz w:val="22"/>
                <w:szCs w:val="22"/>
              </w:rPr>
            </w:pPr>
            <w:r w:rsidRPr="009F1D38">
              <w:t xml:space="preserve">geomagnetic </w:t>
            </w:r>
            <w:r w:rsidRPr="00E53BFB">
              <w:rPr>
                <w:i/>
              </w:rPr>
              <w:t>storm</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E33E33A" w14:textId="23B69E17" w:rsidR="00D04D1D" w:rsidRDefault="00D04D1D" w:rsidP="00D04D1D">
            <w:pPr>
              <w:rPr>
                <w:rFonts w:ascii="Calibri" w:eastAsia="Calibri" w:hAnsi="Calibri" w:cs="Calibri"/>
                <w:sz w:val="22"/>
                <w:szCs w:val="22"/>
              </w:rPr>
            </w:pPr>
            <w:r>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23831F78" w14:textId="279C4556" w:rsidR="00D04D1D" w:rsidRDefault="00D04D1D" w:rsidP="00D04D1D">
            <w:pPr>
              <w:rPr>
                <w:rFonts w:ascii="Calibri" w:eastAsia="Calibri" w:hAnsi="Calibri" w:cs="Calibri"/>
                <w:sz w:val="22"/>
                <w:szCs w:val="22"/>
              </w:rPr>
            </w:pPr>
            <w:r w:rsidRPr="009F1D38">
              <w:t>airb</w:t>
            </w:r>
            <w:r>
              <w:t>orne, space</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785B0C11" w14:textId="4DD1A1E1" w:rsidR="00D04D1D" w:rsidRDefault="00D04D1D" w:rsidP="00D04D1D">
            <w:pPr>
              <w:rPr>
                <w:rFonts w:ascii="Calibri" w:eastAsia="Calibri" w:hAnsi="Calibri" w:cs="Calibri"/>
                <w:sz w:val="22"/>
                <w:szCs w:val="22"/>
              </w:rPr>
            </w:pPr>
            <w:r w:rsidRPr="009F1D38">
              <w:t>2</w:t>
            </w:r>
          </w:p>
        </w:tc>
      </w:tr>
      <w:tr w:rsidR="00D04D1D" w14:paraId="1D04E2DA" w14:textId="77777777" w:rsidTr="00D04D1D">
        <w:trPr>
          <w:trHeight w:val="273"/>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337E5A76" w14:textId="5AA4A1F7" w:rsidR="00D04D1D" w:rsidRDefault="00D04D1D" w:rsidP="00D04D1D">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1613C35" w14:textId="77777777" w:rsidR="00D04D1D" w:rsidRPr="009F1D38" w:rsidRDefault="00D04D1D" w:rsidP="00D04D1D"/>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5A4F80D7" w14:textId="4842A65D" w:rsidR="00D04D1D" w:rsidRPr="009F1D38" w:rsidRDefault="00D04D1D" w:rsidP="00D04D1D">
            <w:r w:rsidRPr="009F1D38">
              <w:t>CBRNE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70E8BCD" w14:textId="4C4B1DC1" w:rsidR="00D04D1D" w:rsidRPr="009F1D38" w:rsidRDefault="00D04D1D" w:rsidP="00D04D1D">
            <w:r w:rsidRPr="009F1D38">
              <w:t>radiological</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4160D31" w14:textId="77777777" w:rsidR="00D04D1D" w:rsidRPr="009F1D38" w:rsidRDefault="00D04D1D" w:rsidP="00D04D1D"/>
        </w:tc>
      </w:tr>
      <w:tr w:rsidR="00D04D1D" w14:paraId="3BBF3E1B"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68D36F24"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125B9C2F" w14:textId="16EF3189" w:rsidR="00D04D1D" w:rsidRDefault="00D04D1D" w:rsidP="00D04D1D">
            <w:pPr>
              <w:rPr>
                <w:rFonts w:ascii="Calibri" w:eastAsia="Calibri" w:hAnsi="Calibri" w:cs="Calibri"/>
                <w:sz w:val="22"/>
                <w:szCs w:val="22"/>
              </w:rPr>
            </w:pPr>
            <w:r w:rsidRPr="009F1D38">
              <w:t xml:space="preserve">glacial lake outburst </w:t>
            </w:r>
            <w:r w:rsidRPr="00E53BFB">
              <w:rPr>
                <w:i/>
              </w:rPr>
              <w:t>flood</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5F838453" w14:textId="714C09F7" w:rsidR="00D04D1D" w:rsidRDefault="00D04D1D" w:rsidP="00D04D1D">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53784868" w14:textId="0D274796" w:rsidR="00D04D1D" w:rsidRDefault="00D04D1D" w:rsidP="00D04D1D">
            <w:pPr>
              <w:rPr>
                <w:rFonts w:ascii="Calibri" w:eastAsia="Calibri" w:hAnsi="Calibri" w:cs="Calibri"/>
                <w:sz w:val="22"/>
                <w:szCs w:val="22"/>
              </w:rPr>
            </w:pPr>
            <w:r w:rsidRPr="009F1D38">
              <w:t>aquatic, terrestrial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487E98F8" w14:textId="36F20CE6" w:rsidR="00D04D1D" w:rsidRDefault="00D04D1D" w:rsidP="00D04D1D">
            <w:pPr>
              <w:rPr>
                <w:rFonts w:ascii="Calibri" w:eastAsia="Calibri" w:hAnsi="Calibri" w:cs="Calibri"/>
                <w:sz w:val="22"/>
                <w:szCs w:val="22"/>
              </w:rPr>
            </w:pPr>
            <w:r w:rsidRPr="009F1D38">
              <w:t>2</w:t>
            </w:r>
          </w:p>
        </w:tc>
      </w:tr>
      <w:tr w:rsidR="00D04D1D" w14:paraId="53C48FC2" w14:textId="77777777" w:rsidTr="00D04D1D">
        <w:trPr>
          <w:trHeight w:val="311"/>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32BE6DBF"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4E850D5B" w14:textId="7EE5B15D" w:rsidR="00D04D1D" w:rsidRDefault="00D04D1D" w:rsidP="00D04D1D">
            <w:pPr>
              <w:rPr>
                <w:rFonts w:ascii="Calibri" w:eastAsia="Calibri" w:hAnsi="Calibri" w:cs="Calibri"/>
                <w:sz w:val="22"/>
                <w:szCs w:val="22"/>
              </w:rPr>
            </w:pPr>
            <w:r w:rsidRPr="009F1D38">
              <w:t xml:space="preserve">ground </w:t>
            </w:r>
            <w:r w:rsidRPr="00E53BFB">
              <w:rPr>
                <w:i/>
              </w:rPr>
              <w:t>gases</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7629CB84" w14:textId="4CD22682" w:rsidR="00D04D1D" w:rsidRDefault="00D04D1D" w:rsidP="00D04D1D">
            <w:pPr>
              <w:rPr>
                <w:rFonts w:ascii="Calibri" w:eastAsia="Calibri" w:hAnsi="Calibri" w:cs="Calibri"/>
                <w:sz w:val="22"/>
                <w:szCs w:val="22"/>
              </w:rPr>
            </w:pPr>
            <w:r w:rsidRPr="009F1D38">
              <w:t>Geophysical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AB6D723" w14:textId="351C2E75" w:rsidR="00D04D1D" w:rsidRDefault="00D04D1D" w:rsidP="00D04D1D">
            <w:pPr>
              <w:rPr>
                <w:rFonts w:ascii="Calibri" w:eastAsia="Calibri" w:hAnsi="Calibri" w:cs="Calibri"/>
                <w:sz w:val="22"/>
                <w:szCs w:val="22"/>
              </w:rPr>
            </w:pPr>
            <w:r w:rsidRPr="009F1D38">
              <w:t>gas</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03684FA8" w14:textId="152F0131" w:rsidR="00D04D1D" w:rsidRDefault="00D04D1D" w:rsidP="00D04D1D">
            <w:pPr>
              <w:rPr>
                <w:rFonts w:ascii="Calibri" w:eastAsia="Calibri" w:hAnsi="Calibri" w:cs="Calibri"/>
                <w:sz w:val="22"/>
                <w:szCs w:val="22"/>
              </w:rPr>
            </w:pPr>
            <w:r w:rsidRPr="009F1D38">
              <w:t>2</w:t>
            </w:r>
          </w:p>
        </w:tc>
      </w:tr>
      <w:tr w:rsidR="00D04D1D" w14:paraId="425B8838"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6CBFA5E"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4A50A969" w14:textId="474D819A" w:rsidR="00D04D1D" w:rsidRDefault="00D04D1D" w:rsidP="00D04D1D">
            <w:pPr>
              <w:rPr>
                <w:rFonts w:ascii="Calibri" w:eastAsia="Calibri" w:hAnsi="Calibri" w:cs="Calibri"/>
                <w:sz w:val="22"/>
                <w:szCs w:val="22"/>
              </w:rPr>
            </w:pPr>
            <w:r w:rsidRPr="009F1D38">
              <w:t xml:space="preserve">ground </w:t>
            </w:r>
            <w:r w:rsidRPr="00E53BFB">
              <w:rPr>
                <w:i/>
              </w:rPr>
              <w:t>search</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13800301" w14:textId="0371D1C2" w:rsidR="00D04D1D" w:rsidRDefault="00D04D1D" w:rsidP="00D04D1D">
            <w:pPr>
              <w:rPr>
                <w:rFonts w:ascii="Calibri" w:eastAsia="Calibri" w:hAnsi="Calibri" w:cs="Calibri"/>
                <w:sz w:val="22"/>
                <w:szCs w:val="22"/>
              </w:rPr>
            </w:pPr>
            <w:r w:rsidRPr="009F1D38">
              <w:t>Rescue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0FFF962" w14:textId="4088A6AA" w:rsidR="00D04D1D" w:rsidRDefault="00D04D1D" w:rsidP="00D04D1D">
            <w:pPr>
              <w:rPr>
                <w:rFonts w:ascii="Calibri" w:eastAsia="Calibri" w:hAnsi="Calibri" w:cs="Calibri"/>
                <w:sz w:val="22"/>
                <w:szCs w:val="22"/>
              </w:rPr>
            </w:pPr>
            <w:r w:rsidRPr="009F1D38">
              <w:t>search</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670EEB08" w14:textId="556EA185" w:rsidR="00D04D1D" w:rsidRDefault="00D04D1D" w:rsidP="00D04D1D">
            <w:pPr>
              <w:rPr>
                <w:rFonts w:ascii="Calibri" w:eastAsia="Calibri" w:hAnsi="Calibri" w:cs="Calibri"/>
                <w:sz w:val="22"/>
                <w:szCs w:val="22"/>
              </w:rPr>
            </w:pPr>
            <w:r w:rsidRPr="009F1D38">
              <w:t>1</w:t>
            </w:r>
          </w:p>
        </w:tc>
      </w:tr>
      <w:tr w:rsidR="00D04D1D" w14:paraId="0CBECAB9" w14:textId="77777777" w:rsidTr="00D04D1D">
        <w:trPr>
          <w:trHeight w:val="394"/>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C859EEA"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3D2E574B" w14:textId="10375C63" w:rsidR="00D04D1D" w:rsidRDefault="00D04D1D" w:rsidP="00D04D1D">
            <w:pPr>
              <w:rPr>
                <w:rFonts w:ascii="Calibri" w:eastAsia="Calibri" w:hAnsi="Calibri" w:cs="Calibri"/>
                <w:sz w:val="22"/>
                <w:szCs w:val="22"/>
              </w:rPr>
            </w:pPr>
            <w:r w:rsidRPr="009F1D38">
              <w:t xml:space="preserve">ground </w:t>
            </w:r>
            <w:r w:rsidRPr="00E53BFB">
              <w:rPr>
                <w:i/>
              </w:rPr>
              <w:t>shaking</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B70CEDA" w14:textId="36DFF91D" w:rsidR="00D04D1D" w:rsidRDefault="00D04D1D" w:rsidP="00D04D1D">
            <w:pPr>
              <w:rPr>
                <w:rFonts w:ascii="Calibri" w:eastAsia="Calibri" w:hAnsi="Calibri" w:cs="Calibri"/>
                <w:sz w:val="22"/>
                <w:szCs w:val="22"/>
              </w:rPr>
            </w:pPr>
            <w:r w:rsidRPr="009F1D38">
              <w:t>Geophysical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4F53F897" w14:textId="49649B63" w:rsidR="00D04D1D" w:rsidRDefault="00D04D1D" w:rsidP="00D04D1D">
            <w:pPr>
              <w:rPr>
                <w:rFonts w:ascii="Calibri" w:eastAsia="Calibri" w:hAnsi="Calibri" w:cs="Calibri"/>
                <w:sz w:val="22"/>
                <w:szCs w:val="22"/>
              </w:rPr>
            </w:pPr>
            <w:r w:rsidRPr="009F1D38">
              <w:t>seismic</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6374A3DA" w14:textId="33A9F43D" w:rsidR="00D04D1D" w:rsidRDefault="00D04D1D" w:rsidP="00D04D1D">
            <w:pPr>
              <w:rPr>
                <w:rFonts w:ascii="Calibri" w:eastAsia="Calibri" w:hAnsi="Calibri" w:cs="Calibri"/>
                <w:sz w:val="22"/>
                <w:szCs w:val="22"/>
              </w:rPr>
            </w:pPr>
            <w:r w:rsidRPr="009F1D38">
              <w:t>2</w:t>
            </w:r>
          </w:p>
        </w:tc>
      </w:tr>
      <w:tr w:rsidR="00D04D1D" w14:paraId="7BCAD365"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0E73DD99"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0E08E783" w14:textId="1A0BA8BF" w:rsidR="00D04D1D" w:rsidRDefault="00D04D1D" w:rsidP="00D04D1D">
            <w:pPr>
              <w:rPr>
                <w:rFonts w:ascii="Calibri" w:eastAsia="Calibri" w:hAnsi="Calibri" w:cs="Calibri"/>
                <w:sz w:val="22"/>
                <w:szCs w:val="22"/>
              </w:rPr>
            </w:pPr>
            <w:r w:rsidRPr="009F1D38">
              <w:t xml:space="preserve">groundwater </w:t>
            </w:r>
            <w:r w:rsidRPr="00E53BFB">
              <w:rPr>
                <w:i/>
              </w:rPr>
              <w:t>flood</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6A65786" w14:textId="4C556008" w:rsidR="00D04D1D" w:rsidRDefault="00D04D1D" w:rsidP="00D04D1D">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678555F" w14:textId="0251F90A" w:rsidR="00D04D1D" w:rsidRDefault="00D04D1D" w:rsidP="00D04D1D">
            <w:pPr>
              <w:rPr>
                <w:rFonts w:ascii="Calibri" w:eastAsia="Calibri" w:hAnsi="Calibri" w:cs="Calibri"/>
                <w:sz w:val="22"/>
                <w:szCs w:val="22"/>
              </w:rPr>
            </w:pPr>
            <w:r w:rsidRPr="009F1D38">
              <w:t>terrestrial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416FDF00" w14:textId="1DCB97DA" w:rsidR="00D04D1D" w:rsidRDefault="00D04D1D" w:rsidP="00D04D1D">
            <w:pPr>
              <w:rPr>
                <w:rFonts w:ascii="Calibri" w:eastAsia="Calibri" w:hAnsi="Calibri" w:cs="Calibri"/>
                <w:sz w:val="22"/>
                <w:szCs w:val="22"/>
              </w:rPr>
            </w:pPr>
            <w:r w:rsidRPr="009F1D38">
              <w:t>2</w:t>
            </w:r>
          </w:p>
        </w:tc>
      </w:tr>
      <w:tr w:rsidR="00D04D1D" w14:paraId="6E1A898F"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2F1CC613"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7DE78E75" w14:textId="268D47E9" w:rsidR="00D04D1D" w:rsidRDefault="00D04D1D" w:rsidP="00D04D1D">
            <w:pPr>
              <w:rPr>
                <w:rFonts w:ascii="Calibri" w:eastAsia="Calibri" w:hAnsi="Calibri" w:cs="Calibri"/>
                <w:sz w:val="22"/>
                <w:szCs w:val="22"/>
              </w:rPr>
            </w:pPr>
            <w:r w:rsidRPr="00E53BFB">
              <w:rPr>
                <w:i/>
              </w:rPr>
              <w:t>hazard</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7510A40" w14:textId="150C8B97" w:rsidR="00D04D1D" w:rsidRDefault="00D04D1D" w:rsidP="00D04D1D">
            <w:pPr>
              <w:rPr>
                <w:rFonts w:ascii="Calibri" w:eastAsia="Calibri" w:hAnsi="Calibri" w:cs="Calibri"/>
                <w:sz w:val="22"/>
                <w:szCs w:val="22"/>
              </w:rPr>
            </w:pPr>
            <w:r w:rsidRPr="009F1D38">
              <w:t>Other</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B031AE2" w14:textId="1D53E072" w:rsidR="00D04D1D" w:rsidRDefault="00D04D1D" w:rsidP="00D04D1D">
            <w:pPr>
              <w:rPr>
                <w:rFonts w:ascii="Calibri" w:eastAsia="Calibri" w:hAnsi="Calibri" w:cs="Calibri"/>
                <w:sz w:val="22"/>
                <w:szCs w:val="22"/>
              </w:rPr>
            </w:pPr>
            <w:r w:rsidRPr="009F1D38">
              <w:t>other</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012B1D95" w14:textId="35D63EEB" w:rsidR="00D04D1D" w:rsidRDefault="00D04D1D" w:rsidP="00D04D1D">
            <w:pPr>
              <w:rPr>
                <w:rFonts w:ascii="Calibri" w:eastAsia="Calibri" w:hAnsi="Calibri" w:cs="Calibri"/>
                <w:sz w:val="22"/>
                <w:szCs w:val="22"/>
              </w:rPr>
            </w:pPr>
            <w:r w:rsidRPr="009F1D38">
              <w:t>5</w:t>
            </w:r>
          </w:p>
        </w:tc>
      </w:tr>
      <w:tr w:rsidR="00D04D1D" w14:paraId="3D5104F9" w14:textId="77777777" w:rsidTr="00D04D1D">
        <w:trPr>
          <w:trHeight w:val="287"/>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0B1C2824" w14:textId="464FD9AE" w:rsidR="00D04D1D" w:rsidRDefault="00D04D1D" w:rsidP="00D04D1D">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523CAF64" w14:textId="4EC13C0C" w:rsidR="00D04D1D" w:rsidRDefault="00D04D1D" w:rsidP="00D04D1D">
            <w:pPr>
              <w:rPr>
                <w:rFonts w:ascii="Calibri" w:eastAsia="Calibri" w:hAnsi="Calibri" w:cs="Calibri"/>
                <w:sz w:val="22"/>
                <w:szCs w:val="22"/>
              </w:rPr>
            </w:pPr>
            <w:r w:rsidRPr="00E53BFB">
              <w:rPr>
                <w:i/>
              </w:rPr>
              <w:t>haze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45F58B9" w14:textId="2106B555" w:rsidR="00D04D1D" w:rsidRDefault="00D04D1D" w:rsidP="00D04D1D">
            <w:pPr>
              <w:rPr>
                <w:rFonts w:ascii="Calibri" w:eastAsia="Calibri" w:hAnsi="Calibri" w:cs="Calibri"/>
                <w:sz w:val="22"/>
                <w:szCs w:val="22"/>
              </w:rPr>
            </w:pPr>
            <w:r>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7195F78E" w14:textId="57315C1C" w:rsidR="00D04D1D" w:rsidRDefault="00D04D1D" w:rsidP="00D04D1D">
            <w:pPr>
              <w:rPr>
                <w:rFonts w:ascii="Calibri" w:eastAsia="Calibri" w:hAnsi="Calibri" w:cs="Calibri"/>
                <w:sz w:val="22"/>
                <w:szCs w:val="22"/>
              </w:rPr>
            </w:pPr>
            <w:r>
              <w:t>visibility</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214709D5" w14:textId="48E92BDF" w:rsidR="00D04D1D" w:rsidRDefault="00D04D1D" w:rsidP="00D04D1D">
            <w:pPr>
              <w:rPr>
                <w:rFonts w:ascii="Calibri" w:eastAsia="Calibri" w:hAnsi="Calibri" w:cs="Calibri"/>
                <w:sz w:val="22"/>
                <w:szCs w:val="22"/>
              </w:rPr>
            </w:pPr>
            <w:r w:rsidRPr="009F1D38">
              <w:t>2</w:t>
            </w:r>
          </w:p>
        </w:tc>
      </w:tr>
      <w:tr w:rsidR="00D04D1D" w14:paraId="0E3F2CC6" w14:textId="77777777" w:rsidTr="00D04D1D">
        <w:trPr>
          <w:trHeight w:val="293"/>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6494245B" w14:textId="40D4C9D3" w:rsidR="00D04D1D" w:rsidRDefault="00D04D1D" w:rsidP="00D04D1D">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224392C6" w14:textId="77777777" w:rsidR="00D04D1D" w:rsidRPr="009F1D38" w:rsidRDefault="00D04D1D" w:rsidP="00D04D1D"/>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156275FF" w14:textId="30D04479" w:rsidR="00D04D1D" w:rsidRPr="009F1D38" w:rsidRDefault="00D04D1D" w:rsidP="00D04D1D">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7D5576B9" w14:textId="38ECEAF4" w:rsidR="00D04D1D" w:rsidRPr="009F1D38" w:rsidRDefault="00D04D1D" w:rsidP="00D04D1D">
            <w:r w:rsidRPr="009F1D38">
              <w:t>airborne</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52B89529" w14:textId="77777777" w:rsidR="00D04D1D" w:rsidRPr="009F1D38" w:rsidRDefault="00D04D1D" w:rsidP="00D04D1D"/>
        </w:tc>
      </w:tr>
      <w:tr w:rsidR="00D04D1D" w14:paraId="4878DCC6"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6838A111"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5F87F67F" w14:textId="29C4356E" w:rsidR="00D04D1D" w:rsidRDefault="00D04D1D" w:rsidP="00D04D1D">
            <w:pPr>
              <w:rPr>
                <w:rFonts w:ascii="Calibri" w:eastAsia="Calibri" w:hAnsi="Calibri" w:cs="Calibri"/>
                <w:sz w:val="22"/>
                <w:szCs w:val="22"/>
              </w:rPr>
            </w:pPr>
            <w:r w:rsidRPr="009F1D38">
              <w:t xml:space="preserve">heat </w:t>
            </w:r>
            <w:r w:rsidRPr="00E53BFB">
              <w:rPr>
                <w:i/>
              </w:rPr>
              <w:t>wave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7E08407F" w14:textId="67428DA8" w:rsidR="00D04D1D" w:rsidRDefault="00D04D1D" w:rsidP="00D04D1D">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1D9F4A97" w14:textId="7F4157EB" w:rsidR="00D04D1D" w:rsidRDefault="00D04D1D" w:rsidP="00D04D1D">
            <w:pPr>
              <w:rPr>
                <w:rFonts w:ascii="Calibri" w:eastAsia="Calibri" w:hAnsi="Calibri" w:cs="Calibri"/>
                <w:sz w:val="22"/>
                <w:szCs w:val="22"/>
              </w:rPr>
            </w:pPr>
            <w:r w:rsidRPr="009F1D38">
              <w:t>temperature</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02FD3F7A" w14:textId="08D6D62C" w:rsidR="00D04D1D" w:rsidRDefault="00D04D1D" w:rsidP="00D04D1D">
            <w:pPr>
              <w:rPr>
                <w:rFonts w:ascii="Calibri" w:eastAsia="Calibri" w:hAnsi="Calibri" w:cs="Calibri"/>
                <w:sz w:val="22"/>
                <w:szCs w:val="22"/>
              </w:rPr>
            </w:pPr>
            <w:r w:rsidRPr="009F1D38">
              <w:t>2</w:t>
            </w:r>
          </w:p>
        </w:tc>
      </w:tr>
      <w:tr w:rsidR="00D04D1D" w14:paraId="3C548C48"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5FBA6D46"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0DFF0301" w14:textId="34E31CF1" w:rsidR="00D04D1D" w:rsidRDefault="00D04D1D" w:rsidP="00D04D1D">
            <w:pPr>
              <w:rPr>
                <w:rFonts w:ascii="Calibri" w:eastAsia="Calibri" w:hAnsi="Calibri" w:cs="Calibri"/>
                <w:sz w:val="22"/>
                <w:szCs w:val="22"/>
              </w:rPr>
            </w:pPr>
            <w:r w:rsidRPr="009F1D38">
              <w:t xml:space="preserve">high </w:t>
            </w:r>
            <w:r w:rsidRPr="00E53BFB">
              <w:rPr>
                <w:i/>
              </w:rPr>
              <w:t>temperature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B22F869" w14:textId="07DA23EB" w:rsidR="00D04D1D" w:rsidRDefault="00D04D1D" w:rsidP="00D04D1D">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57A08CB7" w14:textId="56A0A418" w:rsidR="00D04D1D" w:rsidRDefault="00D04D1D" w:rsidP="00D04D1D">
            <w:pPr>
              <w:rPr>
                <w:rFonts w:ascii="Calibri" w:eastAsia="Calibri" w:hAnsi="Calibri" w:cs="Calibri"/>
                <w:sz w:val="22"/>
                <w:szCs w:val="22"/>
              </w:rPr>
            </w:pPr>
            <w:r w:rsidRPr="009F1D38">
              <w:t>temperature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454327A4" w14:textId="6BC40F9F" w:rsidR="00D04D1D" w:rsidRDefault="00D04D1D" w:rsidP="00D04D1D">
            <w:pPr>
              <w:rPr>
                <w:rFonts w:ascii="Calibri" w:eastAsia="Calibri" w:hAnsi="Calibri" w:cs="Calibri"/>
                <w:sz w:val="22"/>
                <w:szCs w:val="22"/>
              </w:rPr>
            </w:pPr>
            <w:r w:rsidRPr="009F1D38">
              <w:t>3</w:t>
            </w:r>
          </w:p>
        </w:tc>
      </w:tr>
      <w:tr w:rsidR="00D04D1D" w14:paraId="47427C78" w14:textId="77777777" w:rsidTr="00CF0468">
        <w:trPr>
          <w:cantSplit/>
          <w:trHeight w:val="298"/>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1296677F"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2F0D3599" w14:textId="7D377C54" w:rsidR="00D04D1D" w:rsidRDefault="00D04D1D" w:rsidP="00D04D1D">
            <w:pPr>
              <w:rPr>
                <w:rFonts w:ascii="Calibri" w:eastAsia="Calibri" w:hAnsi="Calibri" w:cs="Calibri"/>
                <w:sz w:val="22"/>
                <w:szCs w:val="22"/>
              </w:rPr>
            </w:pPr>
            <w:r w:rsidRPr="00E53BFB">
              <w:rPr>
                <w:i/>
              </w:rPr>
              <w:t>hijacking</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03CF8148" w14:textId="54A99E4C" w:rsidR="00D04D1D" w:rsidRDefault="00D04D1D" w:rsidP="00D04D1D">
            <w:pPr>
              <w:rPr>
                <w:rFonts w:ascii="Calibri" w:eastAsia="Calibri" w:hAnsi="Calibri" w:cs="Calibri"/>
                <w:sz w:val="22"/>
                <w:szCs w:val="22"/>
              </w:rPr>
            </w:pPr>
            <w:r w:rsidRPr="009F1D38">
              <w:t>Security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C6241AC" w14:textId="0A2AA626" w:rsidR="00D04D1D" w:rsidRDefault="00D04D1D" w:rsidP="00D04D1D">
            <w:pPr>
              <w:rPr>
                <w:rFonts w:ascii="Calibri" w:eastAsia="Calibri" w:hAnsi="Calibri" w:cs="Calibri"/>
                <w:sz w:val="22"/>
                <w:szCs w:val="22"/>
              </w:rPr>
            </w:pPr>
            <w:r w:rsidRPr="009F1D38">
              <w:t>military, government, life, property</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407E45A4" w14:textId="2134BFCC" w:rsidR="00D04D1D" w:rsidRDefault="00D04D1D" w:rsidP="00D04D1D">
            <w:pPr>
              <w:rPr>
                <w:rFonts w:ascii="Calibri" w:eastAsia="Calibri" w:hAnsi="Calibri" w:cs="Calibri"/>
                <w:sz w:val="22"/>
                <w:szCs w:val="22"/>
              </w:rPr>
            </w:pPr>
            <w:r w:rsidRPr="009F1D38">
              <w:t>4</w:t>
            </w:r>
          </w:p>
        </w:tc>
      </w:tr>
      <w:tr w:rsidR="00D04D1D" w14:paraId="1983CCAE" w14:textId="77777777" w:rsidTr="00F17591">
        <w:trPr>
          <w:cantSplit/>
          <w:trHeight w:val="299"/>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5CADE3E7"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160D0CBB" w14:textId="7FAEAD3A" w:rsidR="00D04D1D" w:rsidRDefault="00D04D1D" w:rsidP="00D04D1D">
            <w:pPr>
              <w:rPr>
                <w:rFonts w:ascii="Calibri" w:eastAsia="Calibri" w:hAnsi="Calibri" w:cs="Calibri"/>
                <w:sz w:val="22"/>
                <w:szCs w:val="22"/>
              </w:rPr>
            </w:pPr>
            <w:r w:rsidRPr="009F1D38">
              <w:t xml:space="preserve">hoar </w:t>
            </w:r>
            <w:r w:rsidRPr="00E53BFB">
              <w:rPr>
                <w:i/>
              </w:rPr>
              <w:t>frost</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DAE266C" w14:textId="6B388C25" w:rsidR="00D04D1D" w:rsidRDefault="00D04D1D" w:rsidP="00D04D1D">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D04B175" w14:textId="73654DDE" w:rsidR="00D04D1D" w:rsidRDefault="00D04D1D" w:rsidP="00D04D1D">
            <w:pPr>
              <w:rPr>
                <w:rFonts w:ascii="Calibri" w:eastAsia="Calibri" w:hAnsi="Calibri" w:cs="Calibri"/>
                <w:sz w:val="22"/>
                <w:szCs w:val="22"/>
              </w:rPr>
            </w:pPr>
            <w:r w:rsidRPr="009F1D38">
              <w:t>temperature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6818C67E" w14:textId="1069232E" w:rsidR="00D04D1D" w:rsidRDefault="00D04D1D" w:rsidP="00D04D1D">
            <w:pPr>
              <w:rPr>
                <w:rFonts w:ascii="Calibri" w:eastAsia="Calibri" w:hAnsi="Calibri" w:cs="Calibri"/>
                <w:sz w:val="22"/>
                <w:szCs w:val="22"/>
              </w:rPr>
            </w:pPr>
            <w:r w:rsidRPr="009F1D38">
              <w:t>2</w:t>
            </w:r>
          </w:p>
        </w:tc>
      </w:tr>
      <w:tr w:rsidR="00D04D1D" w14:paraId="32CA4708" w14:textId="77777777" w:rsidTr="00D04D1D">
        <w:trPr>
          <w:trHeight w:val="269"/>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050012E"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484A36F9" w14:textId="2C7753FC" w:rsidR="00D04D1D" w:rsidRDefault="00D04D1D" w:rsidP="00D04D1D">
            <w:pPr>
              <w:rPr>
                <w:rFonts w:ascii="Calibri" w:eastAsia="Calibri" w:hAnsi="Calibri" w:cs="Calibri"/>
                <w:sz w:val="22"/>
                <w:szCs w:val="22"/>
              </w:rPr>
            </w:pPr>
            <w:r w:rsidRPr="009F1D38">
              <w:t xml:space="preserve">ice-jam </w:t>
            </w:r>
            <w:r w:rsidRPr="00E53BFB">
              <w:rPr>
                <w:i/>
              </w:rPr>
              <w:t>flood</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BBE0176" w14:textId="78DDADD4" w:rsidR="00D04D1D" w:rsidRDefault="00D04D1D" w:rsidP="00D04D1D">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DC44474" w14:textId="6B62A290" w:rsidR="00D04D1D" w:rsidRDefault="00D04D1D" w:rsidP="00D04D1D">
            <w:pPr>
              <w:rPr>
                <w:rFonts w:ascii="Calibri" w:eastAsia="Calibri" w:hAnsi="Calibri" w:cs="Calibri"/>
                <w:sz w:val="22"/>
                <w:szCs w:val="22"/>
              </w:rPr>
            </w:pPr>
            <w:r w:rsidRPr="009F1D38">
              <w:t>aquatic, terrestrial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4D82ECFB" w14:textId="42035497" w:rsidR="00D04D1D" w:rsidRDefault="00D04D1D" w:rsidP="00D04D1D">
            <w:pPr>
              <w:rPr>
                <w:rFonts w:ascii="Calibri" w:eastAsia="Calibri" w:hAnsi="Calibri" w:cs="Calibri"/>
                <w:sz w:val="22"/>
                <w:szCs w:val="22"/>
              </w:rPr>
            </w:pPr>
            <w:r w:rsidRPr="009F1D38">
              <w:t>2</w:t>
            </w:r>
          </w:p>
        </w:tc>
      </w:tr>
      <w:tr w:rsidR="00D04D1D" w14:paraId="13C94D13"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1513BC53"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312C7B65" w14:textId="14D0FC73" w:rsidR="00D04D1D" w:rsidRDefault="00D04D1D" w:rsidP="00D04D1D">
            <w:pPr>
              <w:rPr>
                <w:rFonts w:ascii="Calibri" w:eastAsia="Calibri" w:hAnsi="Calibri" w:cs="Calibri"/>
                <w:sz w:val="22"/>
                <w:szCs w:val="22"/>
              </w:rPr>
            </w:pPr>
            <w:r w:rsidRPr="009F1D38">
              <w:t xml:space="preserve">inlet </w:t>
            </w:r>
            <w:r w:rsidRPr="00E53BFB">
              <w:rPr>
                <w:i/>
              </w:rPr>
              <w:t>migration</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128690DC" w14:textId="30718838" w:rsidR="00D04D1D" w:rsidRDefault="00D04D1D" w:rsidP="00D04D1D">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4F70001E" w14:textId="0E8387EA" w:rsidR="00D04D1D" w:rsidRDefault="00D04D1D" w:rsidP="00D04D1D">
            <w:pPr>
              <w:rPr>
                <w:rFonts w:ascii="Calibri" w:eastAsia="Calibri" w:hAnsi="Calibri" w:cs="Calibri"/>
                <w:sz w:val="22"/>
                <w:szCs w:val="22"/>
              </w:rPr>
            </w:pPr>
            <w:r w:rsidRPr="009F1D38">
              <w:t>aquatic</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16C16195" w14:textId="6701DEFE" w:rsidR="00D04D1D" w:rsidRDefault="00D04D1D" w:rsidP="00D04D1D">
            <w:pPr>
              <w:rPr>
                <w:rFonts w:ascii="Calibri" w:eastAsia="Calibri" w:hAnsi="Calibri" w:cs="Calibri"/>
                <w:sz w:val="22"/>
                <w:szCs w:val="22"/>
              </w:rPr>
            </w:pPr>
            <w:r w:rsidRPr="009F1D38">
              <w:t>1</w:t>
            </w:r>
          </w:p>
        </w:tc>
      </w:tr>
      <w:tr w:rsidR="00D04D1D" w14:paraId="116BE0CE" w14:textId="77777777" w:rsidTr="00D04D1D">
        <w:trPr>
          <w:trHeight w:val="339"/>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7DBB9209" w14:textId="77777777" w:rsidR="00D04D1D" w:rsidRDefault="00D04D1D" w:rsidP="00D04D1D">
            <w:pPr>
              <w:rPr>
                <w:rFonts w:ascii="Calibri" w:eastAsia="Calibri" w:hAnsi="Calibri" w:cs="Calibri"/>
                <w:sz w:val="22"/>
                <w:szCs w:val="22"/>
              </w:rPr>
            </w:pPr>
          </w:p>
          <w:p w14:paraId="2C9E915E" w14:textId="77777777" w:rsidR="00D04D1D" w:rsidRDefault="00D04D1D" w:rsidP="00D04D1D">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5A3B9737" w14:textId="4DD49EF3" w:rsidR="00D04D1D" w:rsidRDefault="00D04D1D" w:rsidP="00D04D1D">
            <w:pPr>
              <w:rPr>
                <w:rFonts w:ascii="Calibri" w:eastAsia="Calibri" w:hAnsi="Calibri" w:cs="Calibri"/>
                <w:sz w:val="22"/>
                <w:szCs w:val="22"/>
              </w:rPr>
            </w:pPr>
            <w:r w:rsidRPr="009F1D38">
              <w:t xml:space="preserve">insect </w:t>
            </w:r>
            <w:r w:rsidRPr="00E53BFB">
              <w:rPr>
                <w:i/>
              </w:rPr>
              <w:t>plague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81EBEF1" w14:textId="162D1DD5" w:rsidR="00D04D1D" w:rsidRDefault="00D04D1D" w:rsidP="00D04D1D">
            <w:pPr>
              <w:rPr>
                <w:rFonts w:ascii="Calibri" w:eastAsia="Calibri" w:hAnsi="Calibri" w:cs="Calibri"/>
                <w:sz w:val="22"/>
                <w:szCs w:val="22"/>
              </w:rPr>
            </w:pPr>
            <w:r>
              <w:t>Health</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1EE87CD7" w14:textId="0616B49E" w:rsidR="00D04D1D" w:rsidRDefault="00D04D1D" w:rsidP="00D04D1D">
            <w:pPr>
              <w:rPr>
                <w:rFonts w:ascii="Calibri" w:eastAsia="Calibri" w:hAnsi="Calibri" w:cs="Calibri"/>
                <w:sz w:val="22"/>
                <w:szCs w:val="22"/>
              </w:rPr>
            </w:pPr>
            <w:r>
              <w:t>physical, fauna</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5809F794" w14:textId="1CD7BC64" w:rsidR="00D04D1D" w:rsidRDefault="00D04D1D" w:rsidP="00D04D1D">
            <w:pPr>
              <w:rPr>
                <w:rFonts w:ascii="Calibri" w:eastAsia="Calibri" w:hAnsi="Calibri" w:cs="Calibri"/>
                <w:sz w:val="22"/>
                <w:szCs w:val="22"/>
              </w:rPr>
            </w:pPr>
            <w:r w:rsidRPr="009F1D38">
              <w:t>4</w:t>
            </w:r>
          </w:p>
        </w:tc>
      </w:tr>
      <w:tr w:rsidR="00D04D1D" w14:paraId="2F8DA1FD" w14:textId="77777777" w:rsidTr="00D04D1D">
        <w:trPr>
          <w:trHeight w:val="345"/>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351548D9" w14:textId="46C70858" w:rsidR="00D04D1D" w:rsidRDefault="00D04D1D" w:rsidP="00D04D1D">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C9889E5" w14:textId="77777777" w:rsidR="00D04D1D" w:rsidRPr="009F1D38" w:rsidRDefault="00D04D1D" w:rsidP="00D04D1D"/>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52EEE098" w14:textId="6ABED467" w:rsidR="00D04D1D" w:rsidRPr="009F1D38" w:rsidRDefault="00D04D1D" w:rsidP="00D04D1D">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12B0F38" w14:textId="5DACC979" w:rsidR="00D04D1D" w:rsidRPr="009F1D38" w:rsidRDefault="00D04D1D" w:rsidP="00D04D1D">
            <w:r w:rsidRPr="009F1D38">
              <w:t>terrestrial, airborne</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BF3B5AD" w14:textId="77777777" w:rsidR="00D04D1D" w:rsidRPr="009F1D38" w:rsidRDefault="00D04D1D" w:rsidP="00D04D1D"/>
        </w:tc>
      </w:tr>
      <w:tr w:rsidR="00D04D1D" w14:paraId="1623B06F" w14:textId="77777777" w:rsidTr="00D04D1D">
        <w:trPr>
          <w:trHeight w:val="351"/>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729BF1DC"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639A7982" w14:textId="4DD6F489" w:rsidR="00D04D1D" w:rsidRDefault="00D04D1D" w:rsidP="00D04D1D">
            <w:pPr>
              <w:rPr>
                <w:rFonts w:ascii="Calibri" w:eastAsia="Calibri" w:hAnsi="Calibri" w:cs="Calibri"/>
                <w:sz w:val="22"/>
                <w:szCs w:val="22"/>
              </w:rPr>
            </w:pPr>
            <w:r w:rsidRPr="009F1D38">
              <w:t xml:space="preserve">insect </w:t>
            </w:r>
            <w:r w:rsidRPr="00E53BFB">
              <w:rPr>
                <w:i/>
              </w:rPr>
              <w:t>swarm</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CAD95F2" w14:textId="4A7007B5" w:rsidR="00D04D1D" w:rsidRDefault="00D04D1D" w:rsidP="00D04D1D">
            <w:pPr>
              <w:rPr>
                <w:rFonts w:ascii="Calibri" w:eastAsia="Calibri" w:hAnsi="Calibri" w:cs="Calibri"/>
                <w:sz w:val="22"/>
                <w:szCs w:val="22"/>
              </w:rPr>
            </w:pPr>
            <w:r w:rsidRPr="009F1D38">
              <w:t>Safety</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4DA877A1" w14:textId="46E47FB9" w:rsidR="00D04D1D" w:rsidRDefault="00D04D1D" w:rsidP="00D04D1D">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53023121" w14:textId="4704B54C" w:rsidR="00D04D1D" w:rsidRDefault="00D04D1D" w:rsidP="00D04D1D">
            <w:pPr>
              <w:rPr>
                <w:rFonts w:ascii="Calibri" w:eastAsia="Calibri" w:hAnsi="Calibri" w:cs="Calibri"/>
                <w:sz w:val="22"/>
                <w:szCs w:val="22"/>
              </w:rPr>
            </w:pPr>
            <w:r w:rsidRPr="009F1D38">
              <w:t>1</w:t>
            </w:r>
          </w:p>
        </w:tc>
      </w:tr>
      <w:tr w:rsidR="00D04D1D" w14:paraId="2B638412" w14:textId="77777777" w:rsidTr="00D04D1D">
        <w:trPr>
          <w:trHeight w:val="359"/>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2C51A0A8" w14:textId="77777777" w:rsidR="00D04D1D" w:rsidRDefault="00D04D1D" w:rsidP="00D04D1D">
            <w:pPr>
              <w:rPr>
                <w:rFonts w:ascii="Calibri" w:eastAsia="Calibri" w:hAnsi="Calibri" w:cs="Calibri"/>
                <w:sz w:val="22"/>
                <w:szCs w:val="22"/>
              </w:rPr>
            </w:pPr>
          </w:p>
          <w:p w14:paraId="723445F2" w14:textId="77777777" w:rsidR="00D04D1D" w:rsidRDefault="00D04D1D" w:rsidP="00D04D1D">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5A6C5AE2" w14:textId="1AABFD54" w:rsidR="00D04D1D" w:rsidRDefault="00D04D1D" w:rsidP="00D04D1D">
            <w:pPr>
              <w:rPr>
                <w:rFonts w:ascii="Calibri" w:eastAsia="Calibri" w:hAnsi="Calibri" w:cs="Calibri"/>
                <w:sz w:val="22"/>
                <w:szCs w:val="22"/>
              </w:rPr>
            </w:pPr>
            <w:r w:rsidRPr="009F1D38">
              <w:t xml:space="preserve">invasive species </w:t>
            </w:r>
            <w:r w:rsidRPr="00E53BFB">
              <w:rPr>
                <w:i/>
              </w:rPr>
              <w:t>issue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24A6103" w14:textId="369C216F" w:rsidR="00D04D1D" w:rsidRDefault="00D04D1D" w:rsidP="00D04D1D">
            <w:pPr>
              <w:rPr>
                <w:rFonts w:ascii="Calibri" w:eastAsia="Calibri" w:hAnsi="Calibri" w:cs="Calibri"/>
                <w:sz w:val="22"/>
                <w:szCs w:val="22"/>
              </w:rPr>
            </w:pPr>
            <w:r>
              <w:t>Health</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0A25A59B" w14:textId="4AC2BF06" w:rsidR="00D04D1D" w:rsidRDefault="00D04D1D" w:rsidP="00D04D1D">
            <w:pPr>
              <w:rPr>
                <w:rFonts w:ascii="Calibri" w:eastAsia="Calibri" w:hAnsi="Calibri" w:cs="Calibri"/>
                <w:sz w:val="22"/>
                <w:szCs w:val="22"/>
              </w:rPr>
            </w:pPr>
            <w:r w:rsidRPr="009F1D38">
              <w:t>ph</w:t>
            </w:r>
            <w:r>
              <w:t>ysical, fauna, flora</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614EE993" w14:textId="25A358CF" w:rsidR="00D04D1D" w:rsidRDefault="00D04D1D" w:rsidP="00D04D1D">
            <w:pPr>
              <w:rPr>
                <w:rFonts w:ascii="Calibri" w:eastAsia="Calibri" w:hAnsi="Calibri" w:cs="Calibri"/>
                <w:sz w:val="22"/>
                <w:szCs w:val="22"/>
              </w:rPr>
            </w:pPr>
            <w:r w:rsidRPr="009F1D38">
              <w:t>2</w:t>
            </w:r>
          </w:p>
        </w:tc>
      </w:tr>
      <w:tr w:rsidR="00D04D1D" w14:paraId="3AA0CB9D" w14:textId="77777777" w:rsidTr="00D04D1D">
        <w:trPr>
          <w:trHeight w:val="365"/>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05EC0086" w14:textId="434D022B" w:rsidR="00D04D1D" w:rsidRDefault="00D04D1D" w:rsidP="00D04D1D">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9DCCE4D" w14:textId="77777777" w:rsidR="00D04D1D" w:rsidRPr="009F1D38" w:rsidRDefault="00D04D1D" w:rsidP="00D04D1D"/>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6E32D99" w14:textId="3E5EFCA1" w:rsidR="00D04D1D" w:rsidRPr="009F1D38" w:rsidRDefault="00D04D1D" w:rsidP="00D04D1D">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44592751" w14:textId="2E80BB74" w:rsidR="00D04D1D" w:rsidRPr="009F1D38" w:rsidRDefault="00D04D1D" w:rsidP="00D04D1D">
            <w:r w:rsidRPr="009F1D38">
              <w:t>terrestrial, aquatic</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B461503" w14:textId="77777777" w:rsidR="00D04D1D" w:rsidRPr="009F1D38" w:rsidRDefault="00D04D1D" w:rsidP="00D04D1D"/>
        </w:tc>
      </w:tr>
      <w:tr w:rsidR="00D04D1D" w14:paraId="7A79BFD1" w14:textId="77777777" w:rsidTr="00FB58EB">
        <w:trPr>
          <w:trHeight w:val="300"/>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3931A8B6" w14:textId="77777777" w:rsidR="00D04D1D" w:rsidRDefault="00D04D1D" w:rsidP="00D04D1D">
            <w:pPr>
              <w:rPr>
                <w:rFonts w:ascii="Calibri" w:eastAsia="Calibri" w:hAnsi="Calibri" w:cs="Calibri"/>
                <w:sz w:val="22"/>
                <w:szCs w:val="22"/>
              </w:rPr>
            </w:pPr>
          </w:p>
          <w:p w14:paraId="23CE6DF3" w14:textId="77777777" w:rsidR="00D04D1D" w:rsidRDefault="00D04D1D" w:rsidP="00D04D1D">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415CBAB9" w14:textId="0692B10E" w:rsidR="00D04D1D" w:rsidRDefault="00D04D1D" w:rsidP="00D04D1D">
            <w:pPr>
              <w:rPr>
                <w:rFonts w:ascii="Calibri" w:eastAsia="Calibri" w:hAnsi="Calibri" w:cs="Calibri"/>
                <w:sz w:val="22"/>
                <w:szCs w:val="22"/>
              </w:rPr>
            </w:pPr>
            <w:r w:rsidRPr="009F1D38">
              <w:t xml:space="preserve">ionospheric </w:t>
            </w:r>
            <w:r w:rsidRPr="00E53BFB">
              <w:rPr>
                <w:i/>
              </w:rPr>
              <w:t>storm</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1D7434EF" w14:textId="3CE591CB" w:rsidR="00D04D1D" w:rsidRDefault="00D04D1D" w:rsidP="00D04D1D">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0E1F739E" w14:textId="7D247BBC" w:rsidR="00D04D1D" w:rsidRDefault="00D04D1D" w:rsidP="00D04D1D">
            <w:pPr>
              <w:rPr>
                <w:rFonts w:ascii="Calibri" w:eastAsia="Calibri" w:hAnsi="Calibri" w:cs="Calibri"/>
                <w:sz w:val="22"/>
                <w:szCs w:val="22"/>
              </w:rPr>
            </w:pPr>
            <w:r>
              <w:t>airborne, space</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67A3301D" w14:textId="5C2667FE" w:rsidR="00D04D1D" w:rsidRDefault="00D04D1D" w:rsidP="00D04D1D">
            <w:pPr>
              <w:rPr>
                <w:rFonts w:ascii="Calibri" w:eastAsia="Calibri" w:hAnsi="Calibri" w:cs="Calibri"/>
                <w:sz w:val="22"/>
                <w:szCs w:val="22"/>
              </w:rPr>
            </w:pPr>
            <w:r w:rsidRPr="009F1D38">
              <w:t>2</w:t>
            </w:r>
          </w:p>
        </w:tc>
      </w:tr>
      <w:tr w:rsidR="00D04D1D" w14:paraId="1D8679DF" w14:textId="77777777" w:rsidTr="00F17591">
        <w:trPr>
          <w:trHeight w:val="300"/>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03D7CC6" w14:textId="7ECD108C" w:rsidR="00D04D1D" w:rsidRDefault="00D04D1D" w:rsidP="00D04D1D">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41E87944" w14:textId="77777777" w:rsidR="00D04D1D" w:rsidRPr="009F1D38" w:rsidRDefault="00D04D1D" w:rsidP="00D04D1D"/>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E810E88" w14:textId="02BDE356" w:rsidR="00D04D1D" w:rsidRPr="009F1D38" w:rsidRDefault="00D04D1D" w:rsidP="00D04D1D">
            <w:r w:rsidRPr="009F1D38">
              <w:t>CBRNE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08172F4E" w14:textId="1E294E39" w:rsidR="00D04D1D" w:rsidRPr="009F1D38" w:rsidRDefault="00D04D1D" w:rsidP="00D04D1D">
            <w:r w:rsidRPr="009F1D38">
              <w:t>radiological</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7C7E8A24" w14:textId="77777777" w:rsidR="00D04D1D" w:rsidRPr="009F1D38" w:rsidRDefault="00D04D1D" w:rsidP="00D04D1D"/>
        </w:tc>
      </w:tr>
      <w:tr w:rsidR="00D04D1D" w14:paraId="4AFDB7B1"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2BC0BBB9"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1BEE795B" w14:textId="1194C610" w:rsidR="00D04D1D" w:rsidRDefault="00D04D1D" w:rsidP="00D04D1D">
            <w:pPr>
              <w:rPr>
                <w:rFonts w:ascii="Calibri" w:eastAsia="Calibri" w:hAnsi="Calibri" w:cs="Calibri"/>
                <w:sz w:val="22"/>
                <w:szCs w:val="22"/>
              </w:rPr>
            </w:pPr>
            <w:r w:rsidRPr="00E53BFB">
              <w:rPr>
                <w:i/>
              </w:rPr>
              <w:t>liquefaction</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6B26709" w14:textId="137EFB9A" w:rsidR="00D04D1D" w:rsidRDefault="00D04D1D" w:rsidP="00D04D1D">
            <w:pPr>
              <w:rPr>
                <w:rFonts w:ascii="Calibri" w:eastAsia="Calibri" w:hAnsi="Calibri" w:cs="Calibri"/>
                <w:sz w:val="22"/>
                <w:szCs w:val="22"/>
              </w:rPr>
            </w:pPr>
            <w:r w:rsidRPr="009F1D38">
              <w:t>Geophysical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252788FB" w14:textId="098707BC" w:rsidR="00D04D1D" w:rsidRDefault="00D04D1D" w:rsidP="00D04D1D">
            <w:pPr>
              <w:rPr>
                <w:rFonts w:ascii="Calibri" w:eastAsia="Calibri" w:hAnsi="Calibri" w:cs="Calibri"/>
                <w:sz w:val="22"/>
                <w:szCs w:val="22"/>
              </w:rPr>
            </w:pPr>
            <w:r w:rsidRPr="009F1D38">
              <w:t>fluid</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78BECE4F" w14:textId="1C406109" w:rsidR="00D04D1D" w:rsidRDefault="00D04D1D" w:rsidP="00D04D1D">
            <w:pPr>
              <w:rPr>
                <w:rFonts w:ascii="Calibri" w:eastAsia="Calibri" w:hAnsi="Calibri" w:cs="Calibri"/>
                <w:sz w:val="22"/>
                <w:szCs w:val="22"/>
              </w:rPr>
            </w:pPr>
            <w:r w:rsidRPr="009F1D38">
              <w:t>2</w:t>
            </w:r>
          </w:p>
        </w:tc>
      </w:tr>
      <w:tr w:rsidR="00D04D1D" w14:paraId="4FB243D8" w14:textId="77777777" w:rsidTr="00D04D1D">
        <w:trPr>
          <w:trHeight w:val="302"/>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027CD90C"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0A9F4960" w14:textId="6CD75069" w:rsidR="00D04D1D" w:rsidRDefault="00D04D1D" w:rsidP="00D04D1D">
            <w:pPr>
              <w:rPr>
                <w:rFonts w:ascii="Calibri" w:eastAsia="Calibri" w:hAnsi="Calibri" w:cs="Calibri"/>
                <w:sz w:val="22"/>
                <w:szCs w:val="22"/>
              </w:rPr>
            </w:pPr>
            <w:r w:rsidRPr="009F1D38">
              <w:t xml:space="preserve">locust </w:t>
            </w:r>
            <w:r w:rsidRPr="00E53BFB">
              <w:rPr>
                <w:i/>
              </w:rPr>
              <w:t>swarm</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6024F49E" w14:textId="1B34CA8D" w:rsidR="00D04D1D" w:rsidRDefault="00D04D1D" w:rsidP="00D04D1D">
            <w:pPr>
              <w:rPr>
                <w:rFonts w:ascii="Calibri" w:eastAsia="Calibri" w:hAnsi="Calibri" w:cs="Calibri"/>
                <w:sz w:val="22"/>
                <w:szCs w:val="22"/>
              </w:rPr>
            </w:pPr>
            <w:r w:rsidRPr="009F1D38">
              <w:t>Safety</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7D27F2C" w14:textId="534B472F" w:rsidR="00D04D1D" w:rsidRDefault="00D04D1D" w:rsidP="00D04D1D">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21658BD6" w14:textId="09F6A640" w:rsidR="00D04D1D" w:rsidRDefault="00D04D1D" w:rsidP="00D04D1D">
            <w:pPr>
              <w:rPr>
                <w:rFonts w:ascii="Calibri" w:eastAsia="Calibri" w:hAnsi="Calibri" w:cs="Calibri"/>
                <w:sz w:val="22"/>
                <w:szCs w:val="22"/>
              </w:rPr>
            </w:pPr>
            <w:r w:rsidRPr="009F1D38">
              <w:t>1</w:t>
            </w:r>
          </w:p>
        </w:tc>
      </w:tr>
      <w:tr w:rsidR="00D04D1D" w14:paraId="02F70F23" w14:textId="77777777" w:rsidTr="00D04D1D">
        <w:trPr>
          <w:trHeight w:val="423"/>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04E18AAB" w14:textId="77777777" w:rsidR="00D04D1D" w:rsidRDefault="00D04D1D" w:rsidP="00D04D1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5B916363" w14:textId="5654A65D" w:rsidR="00D04D1D" w:rsidRDefault="00D04D1D" w:rsidP="00D04D1D">
            <w:pPr>
              <w:rPr>
                <w:rFonts w:ascii="Calibri" w:eastAsia="Calibri" w:hAnsi="Calibri" w:cs="Calibri"/>
                <w:sz w:val="22"/>
                <w:szCs w:val="22"/>
              </w:rPr>
            </w:pPr>
            <w:r w:rsidRPr="009F1D38">
              <w:t xml:space="preserve">low </w:t>
            </w:r>
            <w:r w:rsidRPr="00E53BFB">
              <w:rPr>
                <w:i/>
              </w:rPr>
              <w:t>temperature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C2C5393" w14:textId="087F11B5" w:rsidR="00D04D1D" w:rsidRDefault="00D04D1D" w:rsidP="00D04D1D">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755F30AE" w14:textId="0DD71104" w:rsidR="00D04D1D" w:rsidRDefault="00D04D1D" w:rsidP="00D04D1D">
            <w:pPr>
              <w:rPr>
                <w:rFonts w:ascii="Calibri" w:eastAsia="Calibri" w:hAnsi="Calibri" w:cs="Calibri"/>
                <w:sz w:val="22"/>
                <w:szCs w:val="22"/>
              </w:rPr>
            </w:pPr>
            <w:r w:rsidRPr="009F1D38">
              <w:t>temperature</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5FDB812A" w14:textId="0EB48C24" w:rsidR="00D04D1D" w:rsidRDefault="00D04D1D" w:rsidP="00D04D1D">
            <w:pPr>
              <w:rPr>
                <w:rFonts w:ascii="Calibri" w:eastAsia="Calibri" w:hAnsi="Calibri" w:cs="Calibri"/>
                <w:sz w:val="22"/>
                <w:szCs w:val="22"/>
              </w:rPr>
            </w:pPr>
            <w:r w:rsidRPr="009F1D38">
              <w:t>3</w:t>
            </w:r>
          </w:p>
        </w:tc>
      </w:tr>
      <w:tr w:rsidR="004873A0" w14:paraId="171097AF" w14:textId="77777777" w:rsidTr="004873A0">
        <w:trPr>
          <w:trHeight w:val="245"/>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5B0C7440" w14:textId="3D85E7F9"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07D4A07C" w14:textId="04B4DC40" w:rsidR="004873A0" w:rsidRDefault="004873A0" w:rsidP="004873A0">
            <w:pPr>
              <w:rPr>
                <w:rFonts w:ascii="Calibri" w:eastAsia="Calibri" w:hAnsi="Calibri" w:cs="Calibri"/>
                <w:sz w:val="22"/>
                <w:szCs w:val="22"/>
              </w:rPr>
            </w:pPr>
            <w:r w:rsidRPr="009F1D38">
              <w:t xml:space="preserve">malware </w:t>
            </w:r>
            <w:r w:rsidRPr="00E53BFB">
              <w:rPr>
                <w:i/>
              </w:rPr>
              <w:t>issue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1A39EE9D" w14:textId="2A1B501F" w:rsidR="004873A0" w:rsidRDefault="004873A0" w:rsidP="004873A0">
            <w:pPr>
              <w:rPr>
                <w:rFonts w:ascii="Calibri" w:eastAsia="Calibri" w:hAnsi="Calibri" w:cs="Calibri"/>
                <w:sz w:val="22"/>
                <w:szCs w:val="22"/>
              </w:rPr>
            </w:pPr>
            <w:r>
              <w:t>Security</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47426CD1" w14:textId="0D29066B" w:rsidR="004873A0" w:rsidRDefault="004873A0" w:rsidP="004873A0">
            <w:pPr>
              <w:rPr>
                <w:rFonts w:ascii="Calibri" w:eastAsia="Calibri" w:hAnsi="Calibri" w:cs="Calibri"/>
                <w:sz w:val="22"/>
                <w:szCs w:val="22"/>
              </w:rPr>
            </w:pPr>
            <w:r>
              <w:t>property</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5A5557A7" w14:textId="6ECD6864" w:rsidR="004873A0" w:rsidRDefault="004873A0" w:rsidP="004873A0">
            <w:pPr>
              <w:rPr>
                <w:rFonts w:ascii="Calibri" w:eastAsia="Calibri" w:hAnsi="Calibri" w:cs="Calibri"/>
                <w:sz w:val="22"/>
                <w:szCs w:val="22"/>
              </w:rPr>
            </w:pPr>
            <w:r w:rsidRPr="009F1D38">
              <w:t>2</w:t>
            </w:r>
          </w:p>
        </w:tc>
      </w:tr>
      <w:tr w:rsidR="004873A0" w14:paraId="11202CD0" w14:textId="77777777" w:rsidTr="004873A0">
        <w:trPr>
          <w:trHeight w:val="251"/>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DF6764E" w14:textId="28705B14"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33255C0A" w14:textId="77777777" w:rsidR="004873A0" w:rsidRPr="009F1D38" w:rsidRDefault="004873A0" w:rsidP="004873A0"/>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B48ACF9" w14:textId="39EE5996" w:rsidR="004873A0" w:rsidRPr="009F1D38" w:rsidRDefault="004873A0" w:rsidP="004873A0">
            <w:r w:rsidRPr="009F1D38">
              <w:t>Infrastructure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E208EEA" w14:textId="0607407A" w:rsidR="004873A0" w:rsidRPr="009F1D38" w:rsidRDefault="004873A0" w:rsidP="004873A0">
            <w:r w:rsidRPr="009F1D38">
              <w:t>other</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7217ABA1" w14:textId="77777777" w:rsidR="004873A0" w:rsidRPr="009F1D38" w:rsidRDefault="004873A0" w:rsidP="004873A0"/>
        </w:tc>
      </w:tr>
      <w:tr w:rsidR="004873A0" w14:paraId="16A7E813" w14:textId="77777777" w:rsidTr="00F17591">
        <w:trPr>
          <w:trHeight w:val="525"/>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297CB45"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445E06D5" w14:textId="1F2964DA" w:rsidR="004873A0" w:rsidRDefault="004873A0" w:rsidP="004873A0">
            <w:pPr>
              <w:rPr>
                <w:rFonts w:ascii="Calibri" w:eastAsia="Calibri" w:hAnsi="Calibri" w:cs="Calibri"/>
                <w:sz w:val="22"/>
                <w:szCs w:val="22"/>
              </w:rPr>
            </w:pPr>
            <w:r w:rsidRPr="009F1D38">
              <w:t xml:space="preserve">marine </w:t>
            </w:r>
            <w:r w:rsidRPr="00E53BFB">
              <w:rPr>
                <w:i/>
              </w:rPr>
              <w:t>hazard</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3F9A472" w14:textId="120ECC26" w:rsidR="004873A0" w:rsidRDefault="004873A0" w:rsidP="004873A0">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D194238" w14:textId="5CBA962F" w:rsidR="004873A0" w:rsidRDefault="004873A0" w:rsidP="004873A0">
            <w:pPr>
              <w:rPr>
                <w:rFonts w:ascii="Calibri" w:eastAsia="Calibri" w:hAnsi="Calibri" w:cs="Calibri"/>
                <w:sz w:val="22"/>
                <w:szCs w:val="22"/>
              </w:rPr>
            </w:pPr>
            <w:r w:rsidRPr="009F1D38">
              <w:t>aquatic</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2D0E3F87" w14:textId="7D2074BE" w:rsidR="004873A0" w:rsidRDefault="004873A0" w:rsidP="004873A0">
            <w:pPr>
              <w:rPr>
                <w:rFonts w:ascii="Calibri" w:eastAsia="Calibri" w:hAnsi="Calibri" w:cs="Calibri"/>
                <w:sz w:val="22"/>
                <w:szCs w:val="22"/>
              </w:rPr>
            </w:pPr>
            <w:r w:rsidRPr="009F1D38">
              <w:t>3</w:t>
            </w:r>
          </w:p>
        </w:tc>
      </w:tr>
      <w:tr w:rsidR="004873A0" w14:paraId="49F17CBA" w14:textId="77777777" w:rsidTr="00FB58EB">
        <w:trPr>
          <w:trHeight w:val="300"/>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427EE610" w14:textId="0CD4D47B"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194CC064" w14:textId="612B9DE6" w:rsidR="004873A0" w:rsidRDefault="004873A0" w:rsidP="004873A0">
            <w:pPr>
              <w:rPr>
                <w:rFonts w:ascii="Calibri" w:eastAsia="Calibri" w:hAnsi="Calibri" w:cs="Calibri"/>
                <w:sz w:val="22"/>
                <w:szCs w:val="22"/>
              </w:rPr>
            </w:pPr>
            <w:r w:rsidRPr="009F1D38">
              <w:t xml:space="preserve">medication </w:t>
            </w:r>
            <w:r w:rsidRPr="00E53BFB">
              <w:rPr>
                <w:i/>
              </w:rPr>
              <w:t>issue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07D883B" w14:textId="01E99A10" w:rsidR="004873A0" w:rsidRDefault="004873A0" w:rsidP="004873A0">
            <w:pPr>
              <w:rPr>
                <w:rFonts w:ascii="Calibri" w:eastAsia="Calibri" w:hAnsi="Calibri" w:cs="Calibri"/>
                <w:sz w:val="22"/>
                <w:szCs w:val="22"/>
              </w:rPr>
            </w:pPr>
            <w:r>
              <w:t>Infrastructure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5AE01959" w14:textId="406263DB" w:rsidR="004873A0" w:rsidRDefault="004873A0" w:rsidP="004873A0">
            <w:pPr>
              <w:rPr>
                <w:rFonts w:ascii="Calibri" w:eastAsia="Calibri" w:hAnsi="Calibri" w:cs="Calibri"/>
                <w:sz w:val="22"/>
                <w:szCs w:val="22"/>
              </w:rPr>
            </w:pPr>
            <w:r>
              <w:t>response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623943F8" w14:textId="3B596F8F" w:rsidR="004873A0" w:rsidRDefault="004873A0" w:rsidP="004873A0">
            <w:pPr>
              <w:rPr>
                <w:rFonts w:ascii="Calibri" w:eastAsia="Calibri" w:hAnsi="Calibri" w:cs="Calibri"/>
                <w:sz w:val="22"/>
                <w:szCs w:val="22"/>
              </w:rPr>
            </w:pPr>
            <w:r w:rsidRPr="009F1D38">
              <w:t>1</w:t>
            </w:r>
          </w:p>
        </w:tc>
      </w:tr>
      <w:tr w:rsidR="004873A0" w14:paraId="091AB483" w14:textId="77777777" w:rsidTr="004873A0">
        <w:trPr>
          <w:trHeight w:val="271"/>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760445B5" w14:textId="43293A34"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1CF33933" w14:textId="77777777" w:rsidR="004873A0" w:rsidRPr="009F1D38" w:rsidRDefault="004873A0" w:rsidP="004873A0"/>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9E62A87" w14:textId="221981D5" w:rsidR="004873A0" w:rsidRPr="009F1D38" w:rsidRDefault="004873A0" w:rsidP="004873A0">
            <w:r w:rsidRPr="009F1D38">
              <w:t>Health</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4DFA3E15" w14:textId="7B1CAD77" w:rsidR="004873A0" w:rsidRPr="009F1D38" w:rsidRDefault="004873A0" w:rsidP="004873A0">
            <w:r w:rsidRPr="009F1D38">
              <w:t>physical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142C7895" w14:textId="77777777" w:rsidR="004873A0" w:rsidRPr="009F1D38" w:rsidRDefault="004873A0" w:rsidP="004873A0"/>
        </w:tc>
      </w:tr>
      <w:tr w:rsidR="004873A0" w14:paraId="0D4E738F" w14:textId="77777777" w:rsidTr="004873A0">
        <w:trPr>
          <w:trHeight w:val="277"/>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504ABA2B"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5DD4F237" w14:textId="4E2319E7" w:rsidR="004873A0" w:rsidRDefault="004873A0" w:rsidP="004873A0">
            <w:pPr>
              <w:rPr>
                <w:rFonts w:ascii="Calibri" w:eastAsia="Calibri" w:hAnsi="Calibri" w:cs="Calibri"/>
                <w:sz w:val="22"/>
                <w:szCs w:val="22"/>
              </w:rPr>
            </w:pPr>
            <w:r w:rsidRPr="009F1D38">
              <w:t xml:space="preserve">mud </w:t>
            </w:r>
            <w:r w:rsidRPr="00E53BFB">
              <w:rPr>
                <w:i/>
              </w:rPr>
              <w:t>flow</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04B1203D" w14:textId="33A597B3" w:rsidR="004873A0" w:rsidRDefault="004873A0" w:rsidP="004873A0">
            <w:pPr>
              <w:rPr>
                <w:rFonts w:ascii="Calibri" w:eastAsia="Calibri" w:hAnsi="Calibri" w:cs="Calibri"/>
                <w:sz w:val="22"/>
                <w:szCs w:val="22"/>
              </w:rPr>
            </w:pPr>
            <w:r w:rsidRPr="009F1D38">
              <w:t>Geophysical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06009F40" w14:textId="72B96D44" w:rsidR="004873A0" w:rsidRDefault="004873A0" w:rsidP="004873A0">
            <w:pPr>
              <w:rPr>
                <w:rFonts w:ascii="Calibri" w:eastAsia="Calibri" w:hAnsi="Calibri" w:cs="Calibri"/>
                <w:sz w:val="22"/>
                <w:szCs w:val="22"/>
              </w:rPr>
            </w:pPr>
            <w:r w:rsidRPr="009F1D38">
              <w:t>gravity</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60EA0854" w14:textId="4EA1AF3B" w:rsidR="004873A0" w:rsidRDefault="004873A0" w:rsidP="004873A0">
            <w:pPr>
              <w:rPr>
                <w:rFonts w:ascii="Calibri" w:eastAsia="Calibri" w:hAnsi="Calibri" w:cs="Calibri"/>
                <w:sz w:val="22"/>
                <w:szCs w:val="22"/>
              </w:rPr>
            </w:pPr>
            <w:r w:rsidRPr="009F1D38">
              <w:t>2</w:t>
            </w:r>
          </w:p>
        </w:tc>
      </w:tr>
      <w:tr w:rsidR="004873A0" w14:paraId="487B1E64" w14:textId="77777777" w:rsidTr="004873A0">
        <w:trPr>
          <w:cantSplit/>
          <w:trHeight w:val="427"/>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15B3DDCA"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305041A3" w14:textId="2BCC4912" w:rsidR="004873A0" w:rsidRDefault="004873A0" w:rsidP="004873A0">
            <w:pPr>
              <w:rPr>
                <w:rFonts w:ascii="Calibri" w:eastAsia="Calibri" w:hAnsi="Calibri" w:cs="Calibri"/>
                <w:sz w:val="22"/>
                <w:szCs w:val="22"/>
              </w:rPr>
            </w:pPr>
            <w:r w:rsidRPr="009F1D38">
              <w:t xml:space="preserve">near-earth </w:t>
            </w:r>
            <w:r w:rsidRPr="00E53BFB">
              <w:rPr>
                <w:i/>
              </w:rPr>
              <w:t>object</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9A1744B" w14:textId="571BFAD3" w:rsidR="004873A0" w:rsidRDefault="004873A0" w:rsidP="004873A0">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F39F645" w14:textId="67724ED6" w:rsidR="004873A0" w:rsidRDefault="004873A0" w:rsidP="004873A0">
            <w:pPr>
              <w:rPr>
                <w:rFonts w:ascii="Calibri" w:eastAsia="Calibri" w:hAnsi="Calibri" w:cs="Calibri"/>
                <w:sz w:val="22"/>
                <w:szCs w:val="22"/>
              </w:rPr>
            </w:pPr>
            <w:r w:rsidRPr="009F1D38">
              <w:t>space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5DA971AF" w14:textId="27474DF2" w:rsidR="004873A0" w:rsidRDefault="004873A0" w:rsidP="004873A0">
            <w:pPr>
              <w:rPr>
                <w:rFonts w:ascii="Calibri" w:eastAsia="Calibri" w:hAnsi="Calibri" w:cs="Calibri"/>
                <w:sz w:val="22"/>
                <w:szCs w:val="22"/>
              </w:rPr>
            </w:pPr>
            <w:r w:rsidRPr="009F1D38">
              <w:t>2</w:t>
            </w:r>
          </w:p>
        </w:tc>
      </w:tr>
      <w:tr w:rsidR="004873A0" w14:paraId="596DD139" w14:textId="77777777" w:rsidTr="004873A0">
        <w:trPr>
          <w:trHeight w:val="220"/>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3649B7AC" w14:textId="26912C0E"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4518170D" w14:textId="4FBB53E0" w:rsidR="004873A0" w:rsidRDefault="004873A0" w:rsidP="004873A0">
            <w:pPr>
              <w:rPr>
                <w:rFonts w:ascii="Calibri" w:eastAsia="Calibri" w:hAnsi="Calibri" w:cs="Calibri"/>
                <w:sz w:val="22"/>
                <w:szCs w:val="22"/>
              </w:rPr>
            </w:pPr>
            <w:r w:rsidRPr="009F1D38">
              <w:t xml:space="preserve">nuclear </w:t>
            </w:r>
            <w:r w:rsidRPr="00E53BFB">
              <w:rPr>
                <w:i/>
              </w:rPr>
              <w:t>explosion</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269C0AA" w14:textId="4E7EBC43" w:rsidR="004873A0" w:rsidRDefault="004873A0" w:rsidP="004873A0">
            <w:pPr>
              <w:rPr>
                <w:rFonts w:ascii="Calibri" w:eastAsia="Calibri" w:hAnsi="Calibri" w:cs="Calibri"/>
                <w:sz w:val="22"/>
                <w:szCs w:val="22"/>
              </w:rPr>
            </w:pPr>
            <w:r>
              <w:t>Security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FE15A8B" w14:textId="36891E64" w:rsidR="004873A0" w:rsidRDefault="004873A0" w:rsidP="004873A0">
            <w:pPr>
              <w:rPr>
                <w:rFonts w:ascii="Calibri" w:eastAsia="Calibri" w:hAnsi="Calibri" w:cs="Calibri"/>
                <w:sz w:val="22"/>
                <w:szCs w:val="22"/>
              </w:rPr>
            </w:pPr>
            <w:r>
              <w:t>(all)</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335B8799" w14:textId="2A348B1D" w:rsidR="004873A0" w:rsidRDefault="004873A0" w:rsidP="004873A0">
            <w:pPr>
              <w:rPr>
                <w:rFonts w:ascii="Calibri" w:eastAsia="Calibri" w:hAnsi="Calibri" w:cs="Calibri"/>
                <w:sz w:val="22"/>
                <w:szCs w:val="22"/>
              </w:rPr>
            </w:pPr>
            <w:r w:rsidRPr="009F1D38">
              <w:t>1</w:t>
            </w:r>
          </w:p>
        </w:tc>
      </w:tr>
      <w:tr w:rsidR="004873A0" w14:paraId="013513A6" w14:textId="77777777" w:rsidTr="004873A0">
        <w:trPr>
          <w:trHeight w:val="366"/>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181CB4DA" w14:textId="1EBBD686"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052C260" w14:textId="77777777" w:rsidR="004873A0" w:rsidRPr="009F1D38" w:rsidRDefault="004873A0" w:rsidP="004873A0"/>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1F792AD" w14:textId="75FFA113" w:rsidR="004873A0" w:rsidRPr="009F1D38" w:rsidRDefault="004873A0" w:rsidP="004873A0">
            <w:r w:rsidRPr="009F1D38">
              <w:t>CBRNE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1C2BA5C" w14:textId="13482331" w:rsidR="004873A0" w:rsidRPr="009F1D38" w:rsidRDefault="004873A0" w:rsidP="004873A0">
            <w:r w:rsidRPr="009F1D38">
              <w:t>nuclear, explosive</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6742827" w14:textId="77777777" w:rsidR="004873A0" w:rsidRPr="009F1D38" w:rsidRDefault="004873A0" w:rsidP="004873A0"/>
        </w:tc>
      </w:tr>
      <w:tr w:rsidR="004873A0" w14:paraId="0B64DD96" w14:textId="77777777" w:rsidTr="00CF0468">
        <w:trPr>
          <w:cantSplit/>
          <w:trHeight w:val="351"/>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65004CF9" w14:textId="0F53AFA8"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5795E16B" w14:textId="2D8AB94E" w:rsidR="004873A0" w:rsidRDefault="004873A0" w:rsidP="004873A0">
            <w:pPr>
              <w:rPr>
                <w:rFonts w:ascii="Calibri" w:eastAsia="Calibri" w:hAnsi="Calibri" w:cs="Calibri"/>
                <w:sz w:val="22"/>
                <w:szCs w:val="22"/>
              </w:rPr>
            </w:pPr>
            <w:r w:rsidRPr="009F1D38">
              <w:t xml:space="preserve">nuclear </w:t>
            </w:r>
            <w:r w:rsidRPr="00E53BFB">
              <w:rPr>
                <w:i/>
              </w:rPr>
              <w:t>fallout</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C1916F8" w14:textId="6DCEBDAE" w:rsidR="004873A0" w:rsidRDefault="004873A0" w:rsidP="004873A0">
            <w:pPr>
              <w:rPr>
                <w:rFonts w:ascii="Calibri" w:eastAsia="Calibri" w:hAnsi="Calibri" w:cs="Calibri"/>
                <w:sz w:val="22"/>
                <w:szCs w:val="22"/>
              </w:rPr>
            </w:pPr>
            <w:r>
              <w:t>CBRNE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53545252" w14:textId="6F88D1A5" w:rsidR="004873A0" w:rsidRDefault="004873A0" w:rsidP="004873A0">
            <w:pPr>
              <w:rPr>
                <w:rFonts w:ascii="Calibri" w:eastAsia="Calibri" w:hAnsi="Calibri" w:cs="Calibri"/>
                <w:sz w:val="22"/>
                <w:szCs w:val="22"/>
              </w:rPr>
            </w:pPr>
            <w:r>
              <w:t>nuclear, explosive</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64E6F57E" w14:textId="0DE39948" w:rsidR="004873A0" w:rsidRDefault="004873A0" w:rsidP="004873A0">
            <w:pPr>
              <w:rPr>
                <w:rFonts w:ascii="Calibri" w:eastAsia="Calibri" w:hAnsi="Calibri" w:cs="Calibri"/>
                <w:sz w:val="22"/>
                <w:szCs w:val="22"/>
              </w:rPr>
            </w:pPr>
            <w:r w:rsidRPr="009F1D38">
              <w:t>1</w:t>
            </w:r>
          </w:p>
        </w:tc>
      </w:tr>
      <w:tr w:rsidR="004873A0" w14:paraId="16B29135" w14:textId="77777777" w:rsidTr="00CF0468">
        <w:trPr>
          <w:cantSplit/>
          <w:trHeight w:val="357"/>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79DF080A" w14:textId="5DE145AF"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7C4456AC" w14:textId="77777777" w:rsidR="004873A0" w:rsidRPr="009F1D38" w:rsidRDefault="004873A0" w:rsidP="004873A0"/>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64BE0C2D" w14:textId="5926FA65" w:rsidR="004873A0" w:rsidRPr="009F1D38" w:rsidRDefault="004873A0" w:rsidP="004873A0">
            <w:r w:rsidRPr="009F1D38">
              <w:t>Health</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9E618C0" w14:textId="0EDA5FCD" w:rsidR="004873A0" w:rsidRPr="009F1D38" w:rsidRDefault="004873A0" w:rsidP="004873A0">
            <w:r w:rsidRPr="009F1D38">
              <w:t>(all)</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3B506800" w14:textId="77777777" w:rsidR="004873A0" w:rsidRPr="009F1D38" w:rsidRDefault="004873A0" w:rsidP="004873A0"/>
        </w:tc>
      </w:tr>
      <w:tr w:rsidR="004873A0" w14:paraId="4DB857AC" w14:textId="77777777" w:rsidTr="004873A0">
        <w:trPr>
          <w:trHeight w:val="298"/>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37956BCE" w14:textId="2D1C4D52"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7A558D08" w14:textId="59C6FCA3" w:rsidR="004873A0" w:rsidRDefault="004873A0" w:rsidP="004873A0">
            <w:pPr>
              <w:rPr>
                <w:rFonts w:ascii="Calibri" w:eastAsia="Calibri" w:hAnsi="Calibri" w:cs="Calibri"/>
                <w:sz w:val="22"/>
                <w:szCs w:val="22"/>
              </w:rPr>
            </w:pPr>
            <w:r w:rsidRPr="009F1D38">
              <w:t xml:space="preserve">nuclear fuel </w:t>
            </w:r>
            <w:r w:rsidRPr="00E53BFB">
              <w:rPr>
                <w:i/>
              </w:rPr>
              <w:t>issue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639ADD2F" w14:textId="572C38E4" w:rsidR="004873A0" w:rsidRDefault="004873A0" w:rsidP="004873A0">
            <w:pPr>
              <w:rPr>
                <w:rFonts w:ascii="Calibri" w:eastAsia="Calibri" w:hAnsi="Calibri" w:cs="Calibri"/>
                <w:sz w:val="22"/>
                <w:szCs w:val="22"/>
              </w:rPr>
            </w:pPr>
            <w:r>
              <w:t>Infrastructure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956A5FC" w14:textId="74D49E21" w:rsidR="004873A0" w:rsidRDefault="004873A0" w:rsidP="004873A0">
            <w:pPr>
              <w:rPr>
                <w:rFonts w:ascii="Calibri" w:eastAsia="Calibri" w:hAnsi="Calibri" w:cs="Calibri"/>
                <w:sz w:val="22"/>
                <w:szCs w:val="22"/>
              </w:rPr>
            </w:pPr>
            <w:r>
              <w:t>utility</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3C2AB6EC" w14:textId="4494A6C1" w:rsidR="004873A0" w:rsidRDefault="004873A0" w:rsidP="004873A0">
            <w:pPr>
              <w:rPr>
                <w:rFonts w:ascii="Calibri" w:eastAsia="Calibri" w:hAnsi="Calibri" w:cs="Calibri"/>
                <w:sz w:val="22"/>
                <w:szCs w:val="22"/>
              </w:rPr>
            </w:pPr>
            <w:r w:rsidRPr="009F1D38">
              <w:t>1</w:t>
            </w:r>
          </w:p>
        </w:tc>
      </w:tr>
      <w:tr w:rsidR="004873A0" w14:paraId="4317D492" w14:textId="77777777" w:rsidTr="00CF0468">
        <w:trPr>
          <w:trHeight w:val="652"/>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55DC42B5" w14:textId="128046DA"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DF7F9E2" w14:textId="77777777" w:rsidR="004873A0" w:rsidRPr="009F1D38" w:rsidRDefault="004873A0" w:rsidP="004873A0"/>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D3A5507" w14:textId="20E68B42" w:rsidR="004873A0" w:rsidRPr="009F1D38" w:rsidRDefault="004873A0" w:rsidP="004873A0">
            <w:r w:rsidRPr="009F1D38">
              <w:t>CBRNE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1DCC62F" w14:textId="35F83B7E" w:rsidR="004873A0" w:rsidRPr="009F1D38" w:rsidRDefault="004873A0" w:rsidP="004873A0">
            <w:r w:rsidRPr="009F1D38">
              <w:t>nuclear</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DABCE57" w14:textId="77777777" w:rsidR="004873A0" w:rsidRPr="009F1D38" w:rsidRDefault="004873A0" w:rsidP="004873A0"/>
        </w:tc>
      </w:tr>
      <w:tr w:rsidR="004873A0" w14:paraId="645EA94D" w14:textId="77777777" w:rsidTr="004873A0">
        <w:trPr>
          <w:trHeight w:val="308"/>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34083674" w14:textId="134C30BC"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3A1DD93B" w14:textId="2BCD989B" w:rsidR="004873A0" w:rsidRDefault="004873A0" w:rsidP="004873A0">
            <w:pPr>
              <w:rPr>
                <w:rFonts w:ascii="Calibri" w:eastAsia="Calibri" w:hAnsi="Calibri" w:cs="Calibri"/>
                <w:sz w:val="22"/>
                <w:szCs w:val="22"/>
              </w:rPr>
            </w:pPr>
            <w:r w:rsidRPr="009F1D38">
              <w:t xml:space="preserve">nuclear </w:t>
            </w:r>
            <w:r w:rsidRPr="00E53BFB">
              <w:rPr>
                <w:i/>
              </w:rPr>
              <w:t>threat</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17F4737A" w14:textId="784B425E" w:rsidR="004873A0" w:rsidRDefault="004873A0" w:rsidP="004873A0">
            <w:pPr>
              <w:rPr>
                <w:rFonts w:ascii="Calibri" w:eastAsia="Calibri" w:hAnsi="Calibri" w:cs="Calibri"/>
                <w:sz w:val="22"/>
                <w:szCs w:val="22"/>
              </w:rPr>
            </w:pPr>
            <w:r>
              <w:t>Security</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0E70C037" w14:textId="7C955566" w:rsidR="004873A0" w:rsidRDefault="004873A0" w:rsidP="004873A0">
            <w:pPr>
              <w:rPr>
                <w:rFonts w:ascii="Calibri" w:eastAsia="Calibri" w:hAnsi="Calibri" w:cs="Calibri"/>
                <w:sz w:val="22"/>
                <w:szCs w:val="22"/>
              </w:rPr>
            </w:pPr>
            <w:r>
              <w:t>(all)</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168AC2C4" w14:textId="38F65CA0" w:rsidR="004873A0" w:rsidRDefault="004873A0" w:rsidP="004873A0">
            <w:pPr>
              <w:rPr>
                <w:rFonts w:ascii="Calibri" w:eastAsia="Calibri" w:hAnsi="Calibri" w:cs="Calibri"/>
                <w:sz w:val="22"/>
                <w:szCs w:val="22"/>
              </w:rPr>
            </w:pPr>
            <w:r w:rsidRPr="009F1D38">
              <w:t>1</w:t>
            </w:r>
          </w:p>
        </w:tc>
      </w:tr>
      <w:tr w:rsidR="004873A0" w14:paraId="4A37B042" w14:textId="77777777" w:rsidTr="004873A0">
        <w:trPr>
          <w:trHeight w:val="315"/>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7364B7B" w14:textId="0663CFBE"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38FA7DA2" w14:textId="77777777" w:rsidR="004873A0" w:rsidRPr="009F1D38" w:rsidRDefault="004873A0" w:rsidP="004873A0"/>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7CB2826B" w14:textId="015C6066" w:rsidR="004873A0" w:rsidRPr="009F1D38" w:rsidRDefault="004873A0" w:rsidP="004873A0">
            <w:r w:rsidRPr="009F1D38">
              <w:t>CBRNE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7424984" w14:textId="7E07F03C" w:rsidR="004873A0" w:rsidRPr="009F1D38" w:rsidRDefault="004873A0" w:rsidP="004873A0">
            <w:r w:rsidRPr="009F1D38">
              <w:t>nuclear, explosive</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750B3686" w14:textId="77777777" w:rsidR="004873A0" w:rsidRPr="009F1D38" w:rsidRDefault="004873A0" w:rsidP="004873A0"/>
        </w:tc>
      </w:tr>
      <w:tr w:rsidR="004873A0" w14:paraId="2950F4A0" w14:textId="77777777" w:rsidTr="004873A0">
        <w:trPr>
          <w:trHeight w:val="307"/>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1E91CF7C" w14:textId="6AC3B1B6"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5AD179B9" w14:textId="01D4861C" w:rsidR="004873A0" w:rsidRDefault="004873A0" w:rsidP="004873A0">
            <w:pPr>
              <w:rPr>
                <w:rFonts w:ascii="Calibri" w:eastAsia="Calibri" w:hAnsi="Calibri" w:cs="Calibri"/>
                <w:sz w:val="22"/>
                <w:szCs w:val="22"/>
              </w:rPr>
            </w:pPr>
            <w:r w:rsidRPr="009F1D38">
              <w:t xml:space="preserve">nuclear weapon </w:t>
            </w:r>
            <w:r w:rsidRPr="00E53BFB">
              <w:rPr>
                <w:i/>
              </w:rPr>
              <w:t>attack</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CE089B6" w14:textId="760B64A7" w:rsidR="004873A0" w:rsidRDefault="004873A0" w:rsidP="004873A0">
            <w:pPr>
              <w:rPr>
                <w:rFonts w:ascii="Calibri" w:eastAsia="Calibri" w:hAnsi="Calibri" w:cs="Calibri"/>
                <w:sz w:val="22"/>
                <w:szCs w:val="22"/>
              </w:rPr>
            </w:pPr>
            <w:r>
              <w:t>Security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2B8E03E" w14:textId="05308449" w:rsidR="004873A0" w:rsidRDefault="004873A0" w:rsidP="004873A0">
            <w:pPr>
              <w:rPr>
                <w:rFonts w:ascii="Calibri" w:eastAsia="Calibri" w:hAnsi="Calibri" w:cs="Calibri"/>
                <w:sz w:val="22"/>
                <w:szCs w:val="22"/>
              </w:rPr>
            </w:pPr>
            <w:r>
              <w:t>(all)</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797F724D" w14:textId="57CD3559" w:rsidR="004873A0" w:rsidRDefault="004873A0" w:rsidP="004873A0">
            <w:pPr>
              <w:rPr>
                <w:rFonts w:ascii="Calibri" w:eastAsia="Calibri" w:hAnsi="Calibri" w:cs="Calibri"/>
                <w:sz w:val="22"/>
                <w:szCs w:val="22"/>
              </w:rPr>
            </w:pPr>
            <w:r w:rsidRPr="009F1D38">
              <w:t>4</w:t>
            </w:r>
          </w:p>
        </w:tc>
      </w:tr>
      <w:tr w:rsidR="004873A0" w14:paraId="73B442C2" w14:textId="77777777" w:rsidTr="004873A0">
        <w:trPr>
          <w:trHeight w:val="313"/>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579D693" w14:textId="566F9A0A"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6E29A336" w14:textId="77777777" w:rsidR="004873A0" w:rsidRPr="009F1D38" w:rsidRDefault="004873A0" w:rsidP="004873A0"/>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4E673857" w14:textId="337D4B25" w:rsidR="004873A0" w:rsidRPr="009F1D38" w:rsidRDefault="004873A0" w:rsidP="004873A0">
            <w:r w:rsidRPr="009F1D38">
              <w:t>CBRNE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8E946D5" w14:textId="08C6F4AE" w:rsidR="004873A0" w:rsidRPr="009F1D38" w:rsidRDefault="004873A0" w:rsidP="004873A0">
            <w:r w:rsidRPr="009F1D38">
              <w:t>nuclear, explosive</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584F426D" w14:textId="77777777" w:rsidR="004873A0" w:rsidRPr="009F1D38" w:rsidRDefault="004873A0" w:rsidP="004873A0"/>
        </w:tc>
      </w:tr>
      <w:tr w:rsidR="004873A0" w14:paraId="5D63348C" w14:textId="77777777" w:rsidTr="00FB58EB">
        <w:trPr>
          <w:trHeight w:val="300"/>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21C57352" w14:textId="45984683"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2EE5D86C" w14:textId="0874276C" w:rsidR="004873A0" w:rsidRDefault="004873A0" w:rsidP="004873A0">
            <w:pPr>
              <w:rPr>
                <w:rFonts w:ascii="Calibri" w:eastAsia="Calibri" w:hAnsi="Calibri" w:cs="Calibri"/>
                <w:sz w:val="22"/>
                <w:szCs w:val="22"/>
              </w:rPr>
            </w:pPr>
            <w:proofErr w:type="spellStart"/>
            <w:r w:rsidRPr="009F1D38">
              <w:t>odour</w:t>
            </w:r>
            <w:proofErr w:type="spellEnd"/>
            <w:r w:rsidRPr="009F1D38">
              <w:t xml:space="preserve"> </w:t>
            </w:r>
            <w:r w:rsidRPr="00E53BFB">
              <w:rPr>
                <w:i/>
              </w:rPr>
              <w:t>nuisance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2AC7396" w14:textId="1D6F43DA" w:rsidR="004873A0" w:rsidRDefault="004873A0" w:rsidP="004873A0">
            <w:pPr>
              <w:rPr>
                <w:rFonts w:ascii="Calibri" w:eastAsia="Calibri" w:hAnsi="Calibri" w:cs="Calibri"/>
                <w:sz w:val="22"/>
                <w:szCs w:val="22"/>
              </w:rPr>
            </w:pPr>
            <w:r>
              <w:t>Health</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CDB1EDA" w14:textId="4B2714BD" w:rsidR="004873A0" w:rsidRDefault="004873A0" w:rsidP="004873A0">
            <w:pPr>
              <w:rPr>
                <w:rFonts w:ascii="Calibri" w:eastAsia="Calibri" w:hAnsi="Calibri" w:cs="Calibri"/>
                <w:sz w:val="22"/>
                <w:szCs w:val="22"/>
              </w:rPr>
            </w:pPr>
            <w:r>
              <w:t>physical, emotional, social</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2D3B7779" w14:textId="7AF2AFF6" w:rsidR="004873A0" w:rsidRDefault="004873A0" w:rsidP="004873A0">
            <w:pPr>
              <w:rPr>
                <w:rFonts w:ascii="Calibri" w:eastAsia="Calibri" w:hAnsi="Calibri" w:cs="Calibri"/>
                <w:sz w:val="22"/>
                <w:szCs w:val="22"/>
              </w:rPr>
            </w:pPr>
            <w:r w:rsidRPr="009F1D38">
              <w:t>4</w:t>
            </w:r>
          </w:p>
        </w:tc>
      </w:tr>
      <w:tr w:rsidR="004873A0" w14:paraId="7AF472C0" w14:textId="77777777" w:rsidTr="00F17591">
        <w:trPr>
          <w:trHeight w:val="300"/>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595DA053" w14:textId="13984108"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77DC6ABD" w14:textId="77777777" w:rsidR="004873A0" w:rsidRPr="009F1D38" w:rsidRDefault="004873A0" w:rsidP="004873A0"/>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5DF7C5A7" w14:textId="3EF19EE0" w:rsidR="004873A0" w:rsidRPr="009F1D38" w:rsidRDefault="004873A0" w:rsidP="004873A0">
            <w:r w:rsidRPr="009F1D38">
              <w:t>Fire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05666E37" w14:textId="191DC701" w:rsidR="004873A0" w:rsidRPr="009F1D38" w:rsidRDefault="004873A0" w:rsidP="004873A0">
            <w:r w:rsidRPr="009F1D38">
              <w:t>suffocation</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459EDF97" w14:textId="77777777" w:rsidR="004873A0" w:rsidRPr="009F1D38" w:rsidRDefault="004873A0" w:rsidP="004873A0"/>
        </w:tc>
      </w:tr>
      <w:tr w:rsidR="004873A0" w14:paraId="0426693A" w14:textId="77777777" w:rsidTr="004873A0">
        <w:trPr>
          <w:trHeight w:val="331"/>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1E3C5A9"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5A22C653" w14:textId="1740D948" w:rsidR="004873A0" w:rsidRDefault="004873A0" w:rsidP="004873A0">
            <w:pPr>
              <w:rPr>
                <w:rFonts w:ascii="Calibri" w:eastAsia="Calibri" w:hAnsi="Calibri" w:cs="Calibri"/>
                <w:sz w:val="22"/>
                <w:szCs w:val="22"/>
              </w:rPr>
            </w:pPr>
            <w:r w:rsidRPr="009F1D38">
              <w:t xml:space="preserve">overwater </w:t>
            </w:r>
            <w:r w:rsidRPr="00E53BFB">
              <w:rPr>
                <w:i/>
              </w:rPr>
              <w:t>search</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6206E22C" w14:textId="2DDC600C" w:rsidR="004873A0" w:rsidRDefault="004873A0" w:rsidP="004873A0">
            <w:pPr>
              <w:rPr>
                <w:rFonts w:ascii="Calibri" w:eastAsia="Calibri" w:hAnsi="Calibri" w:cs="Calibri"/>
                <w:sz w:val="22"/>
                <w:szCs w:val="22"/>
              </w:rPr>
            </w:pPr>
            <w:r w:rsidRPr="009F1D38">
              <w:t>Rescue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0296B48A" w14:textId="7A5D6B5F" w:rsidR="004873A0" w:rsidRDefault="004873A0" w:rsidP="004873A0">
            <w:pPr>
              <w:rPr>
                <w:rFonts w:ascii="Calibri" w:eastAsia="Calibri" w:hAnsi="Calibri" w:cs="Calibri"/>
                <w:sz w:val="22"/>
                <w:szCs w:val="22"/>
              </w:rPr>
            </w:pPr>
            <w:r w:rsidRPr="009F1D38">
              <w:t>search</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6A98D4BE" w14:textId="6CED127F" w:rsidR="004873A0" w:rsidRDefault="004873A0" w:rsidP="004873A0">
            <w:pPr>
              <w:rPr>
                <w:rFonts w:ascii="Calibri" w:eastAsia="Calibri" w:hAnsi="Calibri" w:cs="Calibri"/>
                <w:sz w:val="22"/>
                <w:szCs w:val="22"/>
              </w:rPr>
            </w:pPr>
            <w:r w:rsidRPr="009F1D38">
              <w:t>1</w:t>
            </w:r>
          </w:p>
        </w:tc>
      </w:tr>
      <w:tr w:rsidR="004873A0" w14:paraId="147435F3"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509F8546"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12C8B8E8" w14:textId="5DEB7D0F" w:rsidR="004873A0" w:rsidRPr="00664AE2" w:rsidRDefault="004873A0" w:rsidP="004873A0">
            <w:pPr>
              <w:rPr>
                <w:rFonts w:ascii="Calibri" w:eastAsia="Calibri" w:hAnsi="Calibri" w:cs="Calibri"/>
                <w:sz w:val="22"/>
                <w:szCs w:val="22"/>
              </w:rPr>
            </w:pPr>
            <w:r w:rsidRPr="009F1D38">
              <w:t xml:space="preserve">paramilitary </w:t>
            </w:r>
            <w:r w:rsidRPr="00E53BFB">
              <w:rPr>
                <w:i/>
              </w:rPr>
              <w:t>attack</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96A5407" w14:textId="2E298A15" w:rsidR="004873A0" w:rsidRPr="00664AE2" w:rsidRDefault="004873A0" w:rsidP="004873A0">
            <w:pPr>
              <w:rPr>
                <w:rFonts w:ascii="Calibri" w:eastAsia="Calibri" w:hAnsi="Calibri" w:cs="Calibri"/>
                <w:sz w:val="22"/>
                <w:szCs w:val="22"/>
              </w:rPr>
            </w:pPr>
            <w:r w:rsidRPr="009F1D38">
              <w:t>Security</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F266FC7" w14:textId="0AA3151C" w:rsidR="004873A0" w:rsidRPr="00664AE2" w:rsidRDefault="004873A0" w:rsidP="004873A0">
            <w:pPr>
              <w:rPr>
                <w:rFonts w:ascii="Calibri" w:eastAsia="Calibri" w:hAnsi="Calibri" w:cs="Calibri"/>
                <w:sz w:val="22"/>
                <w:szCs w:val="22"/>
              </w:rPr>
            </w:pPr>
            <w:r w:rsidRPr="009F1D38">
              <w:t>military, government, life, property</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409AF9F6" w14:textId="2D6D7F9B" w:rsidR="004873A0" w:rsidRDefault="004873A0" w:rsidP="004873A0">
            <w:pPr>
              <w:rPr>
                <w:rFonts w:ascii="Calibri" w:eastAsia="Calibri" w:hAnsi="Calibri" w:cs="Calibri"/>
                <w:sz w:val="22"/>
                <w:szCs w:val="22"/>
              </w:rPr>
            </w:pPr>
            <w:r w:rsidRPr="009F1D38">
              <w:t>4</w:t>
            </w:r>
          </w:p>
        </w:tc>
      </w:tr>
      <w:tr w:rsidR="004873A0" w14:paraId="4328FD80"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9466E1D"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2DFB2946" w14:textId="5CC52C22" w:rsidR="004873A0" w:rsidRPr="00664AE2" w:rsidRDefault="004873A0" w:rsidP="004873A0">
            <w:pPr>
              <w:rPr>
                <w:rFonts w:ascii="Calibri" w:eastAsia="Calibri" w:hAnsi="Calibri" w:cs="Calibri"/>
                <w:sz w:val="22"/>
                <w:szCs w:val="22"/>
              </w:rPr>
            </w:pPr>
            <w:r w:rsidRPr="009F1D38">
              <w:t xml:space="preserve">plant </w:t>
            </w:r>
            <w:r w:rsidRPr="00E53BFB">
              <w:rPr>
                <w:i/>
              </w:rPr>
              <w:t>disease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76B3AFF" w14:textId="133AF17E" w:rsidR="004873A0" w:rsidRPr="00664AE2" w:rsidRDefault="004873A0" w:rsidP="004873A0">
            <w:pPr>
              <w:rPr>
                <w:rFonts w:ascii="Calibri" w:eastAsia="Calibri" w:hAnsi="Calibri" w:cs="Calibri"/>
                <w:sz w:val="22"/>
                <w:szCs w:val="22"/>
              </w:rPr>
            </w:pPr>
            <w:r w:rsidRPr="009F1D38">
              <w:t>health</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07C316F1" w14:textId="574F19C8" w:rsidR="004873A0" w:rsidRPr="00664AE2" w:rsidRDefault="004873A0" w:rsidP="004873A0">
            <w:pPr>
              <w:rPr>
                <w:rFonts w:ascii="Calibri" w:eastAsia="Calibri" w:hAnsi="Calibri" w:cs="Calibri"/>
                <w:sz w:val="22"/>
                <w:szCs w:val="22"/>
              </w:rPr>
            </w:pPr>
            <w:r w:rsidRPr="009F1D38">
              <w:t>flora</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6253C7E8" w14:textId="109CF18A" w:rsidR="004873A0" w:rsidRDefault="004873A0" w:rsidP="004873A0">
            <w:pPr>
              <w:rPr>
                <w:rFonts w:ascii="Calibri" w:eastAsia="Calibri" w:hAnsi="Calibri" w:cs="Calibri"/>
                <w:sz w:val="22"/>
                <w:szCs w:val="22"/>
              </w:rPr>
            </w:pPr>
            <w:r w:rsidRPr="009F1D38">
              <w:t>1</w:t>
            </w:r>
          </w:p>
        </w:tc>
      </w:tr>
      <w:tr w:rsidR="004873A0" w14:paraId="5EF2B1EE" w14:textId="77777777" w:rsidTr="004873A0">
        <w:trPr>
          <w:trHeight w:val="378"/>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1691F8C3"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7900FB79" w14:textId="1EDED37A" w:rsidR="004873A0" w:rsidRPr="00664AE2" w:rsidRDefault="004873A0" w:rsidP="004873A0">
            <w:pPr>
              <w:rPr>
                <w:rFonts w:ascii="Calibri" w:eastAsia="Calibri" w:hAnsi="Calibri" w:cs="Calibri"/>
                <w:sz w:val="22"/>
                <w:szCs w:val="22"/>
              </w:rPr>
            </w:pPr>
            <w:r w:rsidRPr="009F1D38">
              <w:t xml:space="preserve">polar </w:t>
            </w:r>
            <w:r w:rsidRPr="00E53BFB">
              <w:rPr>
                <w:i/>
              </w:rPr>
              <w:t>low</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10CAEE60" w14:textId="6563BE98" w:rsidR="004873A0" w:rsidRPr="00664AE2" w:rsidRDefault="004873A0" w:rsidP="004873A0">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0F62264A" w14:textId="3E93ADCD" w:rsidR="004873A0" w:rsidRPr="00664AE2" w:rsidRDefault="004873A0" w:rsidP="004873A0">
            <w:pPr>
              <w:rPr>
                <w:rFonts w:ascii="Calibri" w:eastAsia="Calibri" w:hAnsi="Calibri" w:cs="Calibri"/>
                <w:sz w:val="22"/>
                <w:szCs w:val="22"/>
              </w:rPr>
            </w:pPr>
            <w:r w:rsidRPr="009F1D38">
              <w:t>temperature, pressure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43639908" w14:textId="427F707B" w:rsidR="004873A0" w:rsidRDefault="004873A0" w:rsidP="004873A0">
            <w:pPr>
              <w:rPr>
                <w:rFonts w:ascii="Calibri" w:eastAsia="Calibri" w:hAnsi="Calibri" w:cs="Calibri"/>
                <w:sz w:val="22"/>
                <w:szCs w:val="22"/>
              </w:rPr>
            </w:pPr>
            <w:r w:rsidRPr="009F1D38">
              <w:t>2</w:t>
            </w:r>
          </w:p>
        </w:tc>
      </w:tr>
      <w:tr w:rsidR="004873A0" w14:paraId="2AAD2543" w14:textId="77777777" w:rsidTr="004873A0">
        <w:trPr>
          <w:trHeight w:val="201"/>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1FA0D220"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77A9E738" w14:textId="2E0B04D0" w:rsidR="004873A0" w:rsidRDefault="004873A0" w:rsidP="004873A0">
            <w:pPr>
              <w:rPr>
                <w:rFonts w:ascii="Calibri" w:eastAsia="Calibri" w:hAnsi="Calibri" w:cs="Calibri"/>
                <w:sz w:val="22"/>
                <w:szCs w:val="22"/>
              </w:rPr>
            </w:pPr>
            <w:r w:rsidRPr="009F1D38">
              <w:t xml:space="preserve">police </w:t>
            </w:r>
            <w:r w:rsidRPr="00E53BFB">
              <w:rPr>
                <w:i/>
              </w:rPr>
              <w:t>strike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4C184821" w14:textId="77C46924" w:rsidR="004873A0" w:rsidRDefault="004873A0" w:rsidP="004873A0">
            <w:pPr>
              <w:rPr>
                <w:rFonts w:ascii="Calibri" w:eastAsia="Calibri" w:hAnsi="Calibri" w:cs="Calibri"/>
                <w:sz w:val="22"/>
                <w:szCs w:val="22"/>
              </w:rPr>
            </w:pPr>
            <w:r w:rsidRPr="009F1D38">
              <w:t>Security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A93EC55" w14:textId="45027227" w:rsidR="004873A0" w:rsidRDefault="004873A0" w:rsidP="004873A0">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77DE6A9E" w14:textId="09E2278D" w:rsidR="004873A0" w:rsidRDefault="004873A0" w:rsidP="004873A0">
            <w:pPr>
              <w:rPr>
                <w:rFonts w:ascii="Calibri" w:eastAsia="Calibri" w:hAnsi="Calibri" w:cs="Calibri"/>
                <w:sz w:val="22"/>
                <w:szCs w:val="22"/>
              </w:rPr>
            </w:pPr>
            <w:r w:rsidRPr="009F1D38">
              <w:t>1</w:t>
            </w:r>
          </w:p>
        </w:tc>
      </w:tr>
      <w:tr w:rsidR="004873A0" w14:paraId="6FA27BE0"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4F7B4A8A"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47E769BF" w14:textId="4413F67B" w:rsidR="004873A0" w:rsidRDefault="004873A0" w:rsidP="004873A0">
            <w:pPr>
              <w:rPr>
                <w:rFonts w:ascii="Calibri" w:eastAsia="Calibri" w:hAnsi="Calibri" w:cs="Calibri"/>
                <w:sz w:val="22"/>
                <w:szCs w:val="22"/>
              </w:rPr>
            </w:pPr>
            <w:r w:rsidRPr="009F1D38">
              <w:t xml:space="preserve">ponding </w:t>
            </w:r>
            <w:r w:rsidRPr="00E53BFB">
              <w:rPr>
                <w:i/>
              </w:rPr>
              <w:t>flood</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13D0A785" w14:textId="4CE3B79B" w:rsidR="004873A0" w:rsidRDefault="004873A0" w:rsidP="004873A0">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46B758B5" w14:textId="570796DD" w:rsidR="004873A0" w:rsidRDefault="004873A0" w:rsidP="004873A0">
            <w:pPr>
              <w:rPr>
                <w:rFonts w:ascii="Calibri" w:eastAsia="Calibri" w:hAnsi="Calibri" w:cs="Calibri"/>
                <w:sz w:val="22"/>
                <w:szCs w:val="22"/>
              </w:rPr>
            </w:pPr>
            <w:r w:rsidRPr="009F1D38">
              <w:t>terrestrial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02D2E4DC" w14:textId="59338928" w:rsidR="004873A0" w:rsidRDefault="004873A0" w:rsidP="004873A0">
            <w:pPr>
              <w:rPr>
                <w:rFonts w:ascii="Calibri" w:eastAsia="Calibri" w:hAnsi="Calibri" w:cs="Calibri"/>
                <w:sz w:val="22"/>
                <w:szCs w:val="22"/>
              </w:rPr>
            </w:pPr>
            <w:r w:rsidRPr="009F1D38">
              <w:t>2</w:t>
            </w:r>
          </w:p>
        </w:tc>
      </w:tr>
      <w:tr w:rsidR="004873A0" w14:paraId="6C45583A"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77723CF"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40A5881A" w14:textId="29219A73" w:rsidR="004873A0" w:rsidRDefault="004873A0" w:rsidP="004873A0">
            <w:pPr>
              <w:rPr>
                <w:rFonts w:ascii="Calibri" w:eastAsia="Calibri" w:hAnsi="Calibri" w:cs="Calibri"/>
                <w:sz w:val="22"/>
                <w:szCs w:val="22"/>
              </w:rPr>
            </w:pPr>
            <w:r w:rsidRPr="009F1D38">
              <w:t xml:space="preserve">poor </w:t>
            </w:r>
            <w:r w:rsidRPr="00E53BFB">
              <w:rPr>
                <w:i/>
              </w:rPr>
              <w:t>visibility</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963275C" w14:textId="092EFC3B" w:rsidR="004873A0" w:rsidRDefault="004873A0" w:rsidP="004873A0">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BE9CD10" w14:textId="6A8F1DBA" w:rsidR="004873A0" w:rsidRDefault="004873A0" w:rsidP="004873A0">
            <w:pPr>
              <w:rPr>
                <w:rFonts w:ascii="Calibri" w:eastAsia="Calibri" w:hAnsi="Calibri" w:cs="Calibri"/>
                <w:sz w:val="22"/>
                <w:szCs w:val="22"/>
              </w:rPr>
            </w:pPr>
            <w:r w:rsidRPr="009F1D38">
              <w:t>visibility</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336CB415" w14:textId="0F744E8D" w:rsidR="004873A0" w:rsidRDefault="004873A0" w:rsidP="004873A0">
            <w:pPr>
              <w:rPr>
                <w:rFonts w:ascii="Calibri" w:eastAsia="Calibri" w:hAnsi="Calibri" w:cs="Calibri"/>
                <w:sz w:val="22"/>
                <w:szCs w:val="22"/>
              </w:rPr>
            </w:pPr>
            <w:r w:rsidRPr="009F1D38">
              <w:t>1</w:t>
            </w:r>
          </w:p>
        </w:tc>
      </w:tr>
      <w:tr w:rsidR="004873A0" w14:paraId="4E9AA7CC"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B5697AA"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0405327F" w14:textId="7BF632DD" w:rsidR="004873A0" w:rsidRDefault="004873A0" w:rsidP="004873A0">
            <w:pPr>
              <w:rPr>
                <w:rFonts w:ascii="Calibri" w:eastAsia="Calibri" w:hAnsi="Calibri" w:cs="Calibri"/>
                <w:sz w:val="22"/>
                <w:szCs w:val="22"/>
              </w:rPr>
            </w:pPr>
            <w:r w:rsidRPr="009F1D38">
              <w:t xml:space="preserve">power cable </w:t>
            </w:r>
            <w:r w:rsidRPr="00E53BFB">
              <w:rPr>
                <w:i/>
              </w:rPr>
              <w:t>issue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566EEE87" w14:textId="2F0A389B" w:rsidR="004873A0" w:rsidRDefault="004873A0" w:rsidP="004873A0">
            <w:pPr>
              <w:rPr>
                <w:rFonts w:ascii="Calibri" w:eastAsia="Calibri" w:hAnsi="Calibri" w:cs="Calibri"/>
                <w:sz w:val="22"/>
                <w:szCs w:val="22"/>
              </w:rPr>
            </w:pPr>
            <w:r w:rsidRPr="009F1D38">
              <w:t>Infrastructure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78C19A50" w14:textId="362A5093" w:rsidR="004873A0" w:rsidRDefault="004873A0" w:rsidP="004873A0">
            <w:pPr>
              <w:rPr>
                <w:rFonts w:ascii="Calibri" w:eastAsia="Calibri" w:hAnsi="Calibri" w:cs="Calibri"/>
                <w:sz w:val="22"/>
                <w:szCs w:val="22"/>
              </w:rPr>
            </w:pPr>
            <w:r w:rsidRPr="009F1D38">
              <w:t>utility</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3649F722" w14:textId="1061EF12" w:rsidR="004873A0" w:rsidRDefault="004873A0" w:rsidP="004873A0">
            <w:pPr>
              <w:rPr>
                <w:rFonts w:ascii="Calibri" w:eastAsia="Calibri" w:hAnsi="Calibri" w:cs="Calibri"/>
                <w:sz w:val="22"/>
                <w:szCs w:val="22"/>
              </w:rPr>
            </w:pPr>
            <w:r w:rsidRPr="009F1D38">
              <w:t>1</w:t>
            </w:r>
          </w:p>
        </w:tc>
      </w:tr>
      <w:tr w:rsidR="004873A0" w14:paraId="2DCD8329" w14:textId="77777777" w:rsidTr="004873A0">
        <w:trPr>
          <w:cantSplit/>
          <w:trHeight w:val="256"/>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1E240BC9" w14:textId="3D33A36B"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67E4ED37" w14:textId="2F082749" w:rsidR="004873A0" w:rsidRDefault="004873A0" w:rsidP="004873A0">
            <w:pPr>
              <w:rPr>
                <w:rFonts w:ascii="Calibri" w:eastAsia="Calibri" w:hAnsi="Calibri" w:cs="Calibri"/>
                <w:sz w:val="22"/>
                <w:szCs w:val="22"/>
              </w:rPr>
            </w:pPr>
            <w:r w:rsidRPr="009F1D38">
              <w:t xml:space="preserve">public </w:t>
            </w:r>
            <w:r w:rsidRPr="00E53BFB">
              <w:rPr>
                <w:i/>
              </w:rPr>
              <w:t>panic</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01ADD823" w14:textId="2DBECD3E" w:rsidR="004873A0" w:rsidRDefault="004873A0" w:rsidP="004873A0">
            <w:pPr>
              <w:rPr>
                <w:rFonts w:ascii="Calibri" w:eastAsia="Calibri" w:hAnsi="Calibri" w:cs="Calibri"/>
                <w:sz w:val="22"/>
                <w:szCs w:val="22"/>
              </w:rPr>
            </w:pPr>
            <w:r>
              <w:t>Health</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E44B6E9" w14:textId="002C3B95" w:rsidR="004873A0" w:rsidRDefault="004873A0" w:rsidP="004873A0">
            <w:pPr>
              <w:rPr>
                <w:rFonts w:ascii="Calibri" w:eastAsia="Calibri" w:hAnsi="Calibri" w:cs="Calibri"/>
                <w:sz w:val="22"/>
                <w:szCs w:val="22"/>
              </w:rPr>
            </w:pPr>
            <w:r>
              <w:t>physical, emotional, social</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5D29F5F4" w14:textId="1CAA1E2A" w:rsidR="004873A0" w:rsidRDefault="004873A0" w:rsidP="004873A0">
            <w:pPr>
              <w:rPr>
                <w:rFonts w:ascii="Calibri" w:eastAsia="Calibri" w:hAnsi="Calibri" w:cs="Calibri"/>
                <w:sz w:val="22"/>
                <w:szCs w:val="22"/>
              </w:rPr>
            </w:pPr>
            <w:r w:rsidRPr="009F1D38">
              <w:t>1</w:t>
            </w:r>
          </w:p>
        </w:tc>
      </w:tr>
      <w:tr w:rsidR="004873A0" w14:paraId="055542F8" w14:textId="77777777" w:rsidTr="004873A0">
        <w:trPr>
          <w:cantSplit/>
          <w:trHeight w:val="405"/>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593135AE" w14:textId="5F3317DE"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FE530D2" w14:textId="77777777" w:rsidR="004873A0" w:rsidRPr="009F1D38" w:rsidRDefault="004873A0" w:rsidP="004873A0"/>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68ED59C" w14:textId="6DD1C19E" w:rsidR="004873A0" w:rsidRPr="009F1D38" w:rsidRDefault="004873A0" w:rsidP="004873A0">
            <w:r w:rsidRPr="009F1D38">
              <w:t>Security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0A59C09" w14:textId="677CEF2B" w:rsidR="004873A0" w:rsidRPr="009F1D38" w:rsidRDefault="004873A0" w:rsidP="004873A0">
            <w:r w:rsidRPr="009F1D38">
              <w:t>law enforcement</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7C5FE15A" w14:textId="77777777" w:rsidR="004873A0" w:rsidRPr="009F1D38" w:rsidRDefault="004873A0" w:rsidP="004873A0"/>
        </w:tc>
      </w:tr>
      <w:tr w:rsidR="004873A0" w14:paraId="54BAA811"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402D767D"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2B2774E6" w14:textId="19470A5E" w:rsidR="004873A0" w:rsidRDefault="004873A0" w:rsidP="004873A0">
            <w:pPr>
              <w:rPr>
                <w:rFonts w:ascii="Calibri" w:eastAsia="Calibri" w:hAnsi="Calibri" w:cs="Calibri"/>
                <w:sz w:val="22"/>
                <w:szCs w:val="22"/>
              </w:rPr>
            </w:pPr>
            <w:r w:rsidRPr="009F1D38">
              <w:t xml:space="preserve">radio </w:t>
            </w:r>
            <w:r w:rsidRPr="00E53BFB">
              <w:rPr>
                <w:i/>
              </w:rPr>
              <w:t>blackout</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23BC6D14" w14:textId="55656A46" w:rsidR="004873A0" w:rsidRDefault="004873A0" w:rsidP="004873A0">
            <w:pPr>
              <w:rPr>
                <w:rFonts w:ascii="Calibri" w:eastAsia="Calibri" w:hAnsi="Calibri" w:cs="Calibri"/>
                <w:sz w:val="22"/>
                <w:szCs w:val="22"/>
              </w:rPr>
            </w:pPr>
            <w:r w:rsidRPr="009F1D38">
              <w:t>infrastructure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0EB163B9" w14:textId="2EAAED20" w:rsidR="004873A0" w:rsidRDefault="004873A0" w:rsidP="004873A0">
            <w:pPr>
              <w:rPr>
                <w:rFonts w:ascii="Calibri" w:eastAsia="Calibri" w:hAnsi="Calibri" w:cs="Calibri"/>
                <w:sz w:val="22"/>
                <w:szCs w:val="22"/>
              </w:rPr>
            </w:pPr>
            <w:r w:rsidRPr="009F1D38">
              <w:t>communication</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464B6050" w14:textId="6E57BB77" w:rsidR="004873A0" w:rsidRDefault="004873A0" w:rsidP="004873A0">
            <w:pPr>
              <w:rPr>
                <w:rFonts w:ascii="Calibri" w:eastAsia="Calibri" w:hAnsi="Calibri" w:cs="Calibri"/>
                <w:sz w:val="22"/>
                <w:szCs w:val="22"/>
              </w:rPr>
            </w:pPr>
            <w:r w:rsidRPr="009F1D38">
              <w:t>2</w:t>
            </w:r>
          </w:p>
        </w:tc>
      </w:tr>
      <w:tr w:rsidR="004873A0" w14:paraId="0EA0F63A"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17CE6733"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6459CCE4" w14:textId="36BFB214" w:rsidR="004873A0" w:rsidRDefault="004873A0" w:rsidP="004873A0">
            <w:pPr>
              <w:rPr>
                <w:rFonts w:ascii="Calibri" w:eastAsia="Calibri" w:hAnsi="Calibri" w:cs="Calibri"/>
                <w:sz w:val="22"/>
                <w:szCs w:val="22"/>
              </w:rPr>
            </w:pPr>
            <w:r w:rsidRPr="009F1D38">
              <w:t xml:space="preserve">rain </w:t>
            </w:r>
            <w:r w:rsidRPr="00E53BFB">
              <w:rPr>
                <w:i/>
              </w:rPr>
              <w:t>flood</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64163DF6" w14:textId="731F67D4" w:rsidR="004873A0" w:rsidRDefault="004873A0" w:rsidP="004873A0">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4453FF3A" w14:textId="16DF238F" w:rsidR="004873A0" w:rsidRDefault="004873A0" w:rsidP="004873A0">
            <w:pPr>
              <w:rPr>
                <w:rFonts w:ascii="Calibri" w:eastAsia="Calibri" w:hAnsi="Calibri" w:cs="Calibri"/>
                <w:sz w:val="22"/>
                <w:szCs w:val="22"/>
              </w:rPr>
            </w:pPr>
            <w:r w:rsidRPr="009F1D38">
              <w:t>terrestrial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65732D62" w14:textId="0963DC06" w:rsidR="004873A0" w:rsidRDefault="004873A0" w:rsidP="004873A0">
            <w:pPr>
              <w:rPr>
                <w:rFonts w:ascii="Calibri" w:eastAsia="Calibri" w:hAnsi="Calibri" w:cs="Calibri"/>
                <w:sz w:val="22"/>
                <w:szCs w:val="22"/>
              </w:rPr>
            </w:pPr>
            <w:r w:rsidRPr="009F1D38">
              <w:t>3</w:t>
            </w:r>
          </w:p>
        </w:tc>
      </w:tr>
      <w:tr w:rsidR="004873A0" w14:paraId="685E801E" w14:textId="77777777" w:rsidTr="004873A0">
        <w:trPr>
          <w:cantSplit/>
          <w:trHeight w:val="422"/>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5012B894"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793FF7BA" w14:textId="56FC9910" w:rsidR="004873A0" w:rsidRDefault="004873A0" w:rsidP="004873A0">
            <w:pPr>
              <w:rPr>
                <w:rFonts w:ascii="Calibri" w:eastAsia="Calibri" w:hAnsi="Calibri" w:cs="Calibri"/>
                <w:sz w:val="22"/>
                <w:szCs w:val="22"/>
              </w:rPr>
            </w:pPr>
            <w:r w:rsidRPr="00E53BFB">
              <w:rPr>
                <w:i/>
              </w:rPr>
              <w:t>riot</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146BD5E" w14:textId="3388CE35" w:rsidR="004873A0" w:rsidRDefault="004873A0" w:rsidP="004873A0">
            <w:pPr>
              <w:rPr>
                <w:rFonts w:ascii="Calibri" w:eastAsia="Calibri" w:hAnsi="Calibri" w:cs="Calibri"/>
                <w:sz w:val="22"/>
                <w:szCs w:val="22"/>
              </w:rPr>
            </w:pPr>
            <w:r w:rsidRPr="009F1D38">
              <w:t>Security</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FA01E0E" w14:textId="225BA777" w:rsidR="004873A0" w:rsidRDefault="004873A0" w:rsidP="004873A0">
            <w:pPr>
              <w:rPr>
                <w:rFonts w:ascii="Calibri" w:eastAsia="Calibri" w:hAnsi="Calibri" w:cs="Calibri"/>
                <w:sz w:val="22"/>
                <w:szCs w:val="22"/>
              </w:rPr>
            </w:pPr>
            <w:r w:rsidRPr="009F1D38">
              <w:t>law enforcement</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6CADF35F" w14:textId="31343C66" w:rsidR="004873A0" w:rsidRDefault="004873A0" w:rsidP="004873A0">
            <w:pPr>
              <w:rPr>
                <w:rFonts w:ascii="Calibri" w:eastAsia="Calibri" w:hAnsi="Calibri" w:cs="Calibri"/>
                <w:sz w:val="22"/>
                <w:szCs w:val="22"/>
              </w:rPr>
            </w:pPr>
            <w:r w:rsidRPr="009F1D38">
              <w:t>1</w:t>
            </w:r>
          </w:p>
        </w:tc>
      </w:tr>
      <w:tr w:rsidR="004873A0" w14:paraId="1EA7D09D"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0C65DB70"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3AA017AD" w14:textId="104FFE6F" w:rsidR="004873A0" w:rsidRDefault="004873A0" w:rsidP="004873A0">
            <w:pPr>
              <w:rPr>
                <w:rFonts w:ascii="Calibri" w:eastAsia="Calibri" w:hAnsi="Calibri" w:cs="Calibri"/>
                <w:sz w:val="22"/>
                <w:szCs w:val="22"/>
              </w:rPr>
            </w:pPr>
            <w:r w:rsidRPr="009F1D38">
              <w:t xml:space="preserve">rising </w:t>
            </w:r>
            <w:r w:rsidRPr="00E53BFB">
              <w:rPr>
                <w:i/>
              </w:rPr>
              <w:t>water</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AB92655" w14:textId="67E0A072" w:rsidR="004873A0" w:rsidRDefault="004873A0" w:rsidP="004873A0">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1C006698" w14:textId="2F781121" w:rsidR="004873A0" w:rsidRDefault="004873A0" w:rsidP="004873A0">
            <w:pPr>
              <w:rPr>
                <w:rFonts w:ascii="Calibri" w:eastAsia="Calibri" w:hAnsi="Calibri" w:cs="Calibri"/>
                <w:sz w:val="22"/>
                <w:szCs w:val="22"/>
              </w:rPr>
            </w:pPr>
            <w:r w:rsidRPr="009F1D38">
              <w:t>aquatic, terrestrial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566C9548" w14:textId="2C35DF0E" w:rsidR="004873A0" w:rsidRDefault="004873A0" w:rsidP="004873A0">
            <w:pPr>
              <w:rPr>
                <w:rFonts w:ascii="Calibri" w:eastAsia="Calibri" w:hAnsi="Calibri" w:cs="Calibri"/>
                <w:sz w:val="22"/>
                <w:szCs w:val="22"/>
              </w:rPr>
            </w:pPr>
            <w:r w:rsidRPr="009F1D38">
              <w:t>1</w:t>
            </w:r>
          </w:p>
        </w:tc>
      </w:tr>
      <w:tr w:rsidR="004873A0" w14:paraId="7A9636FA"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26FAC844"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7DE19923" w14:textId="29BADB2D" w:rsidR="004873A0" w:rsidRDefault="004873A0" w:rsidP="004873A0">
            <w:pPr>
              <w:rPr>
                <w:rFonts w:ascii="Calibri" w:eastAsia="Calibri" w:hAnsi="Calibri" w:cs="Calibri"/>
                <w:sz w:val="22"/>
                <w:szCs w:val="22"/>
              </w:rPr>
            </w:pPr>
            <w:r w:rsidRPr="009F1D38">
              <w:t xml:space="preserve">rock </w:t>
            </w:r>
            <w:r w:rsidRPr="00E53BFB">
              <w:rPr>
                <w:i/>
              </w:rPr>
              <w:t>slide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52BCDC02" w14:textId="007724F1" w:rsidR="004873A0" w:rsidRDefault="004873A0" w:rsidP="004873A0">
            <w:pPr>
              <w:rPr>
                <w:rFonts w:ascii="Calibri" w:eastAsia="Calibri" w:hAnsi="Calibri" w:cs="Calibri"/>
                <w:sz w:val="22"/>
                <w:szCs w:val="22"/>
              </w:rPr>
            </w:pPr>
            <w:r w:rsidRPr="009F1D38">
              <w:t>Geophysical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2512227" w14:textId="75D0F1FC" w:rsidR="004873A0" w:rsidRDefault="004873A0" w:rsidP="004873A0">
            <w:pPr>
              <w:rPr>
                <w:rFonts w:ascii="Calibri" w:eastAsia="Calibri" w:hAnsi="Calibri" w:cs="Calibri"/>
                <w:sz w:val="22"/>
                <w:szCs w:val="22"/>
              </w:rPr>
            </w:pPr>
            <w:r w:rsidRPr="009F1D38">
              <w:t>gravity</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6D97FB72" w14:textId="6BE058D7" w:rsidR="004873A0" w:rsidRDefault="004873A0" w:rsidP="004873A0">
            <w:pPr>
              <w:rPr>
                <w:rFonts w:ascii="Calibri" w:eastAsia="Calibri" w:hAnsi="Calibri" w:cs="Calibri"/>
                <w:sz w:val="22"/>
                <w:szCs w:val="22"/>
              </w:rPr>
            </w:pPr>
            <w:r w:rsidRPr="009F1D38">
              <w:t>2</w:t>
            </w:r>
          </w:p>
        </w:tc>
      </w:tr>
      <w:tr w:rsidR="004873A0" w14:paraId="09E44C51" w14:textId="77777777" w:rsidTr="004873A0">
        <w:trPr>
          <w:cantSplit/>
          <w:trHeight w:val="275"/>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6FC80AAE" w14:textId="53E90880"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684EAAC5" w14:textId="18BD2512" w:rsidR="004873A0" w:rsidRDefault="004873A0" w:rsidP="004873A0">
            <w:pPr>
              <w:rPr>
                <w:rFonts w:ascii="Calibri" w:eastAsia="Calibri" w:hAnsi="Calibri" w:cs="Calibri"/>
                <w:sz w:val="22"/>
                <w:szCs w:val="22"/>
              </w:rPr>
            </w:pPr>
            <w:r w:rsidRPr="00E53BFB">
              <w:rPr>
                <w:i/>
              </w:rPr>
              <w:t>rockfall</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89A6280" w14:textId="6D023992" w:rsidR="004873A0" w:rsidRDefault="004873A0" w:rsidP="004873A0">
            <w:pPr>
              <w:rPr>
                <w:rFonts w:ascii="Calibri" w:eastAsia="Calibri" w:hAnsi="Calibri" w:cs="Calibri"/>
                <w:sz w:val="22"/>
                <w:szCs w:val="22"/>
              </w:rPr>
            </w:pPr>
            <w:r>
              <w:t>Geophysical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1BE8EA0B" w14:textId="4AA236AC" w:rsidR="004873A0" w:rsidRDefault="004873A0" w:rsidP="004873A0">
            <w:pPr>
              <w:rPr>
                <w:rFonts w:ascii="Calibri" w:eastAsia="Calibri" w:hAnsi="Calibri" w:cs="Calibri"/>
                <w:sz w:val="22"/>
                <w:szCs w:val="22"/>
              </w:rPr>
            </w:pPr>
            <w:r>
              <w:t>gravity</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51677AF1" w14:textId="2449509F" w:rsidR="004873A0" w:rsidRDefault="004873A0" w:rsidP="004873A0">
            <w:pPr>
              <w:rPr>
                <w:rFonts w:ascii="Calibri" w:eastAsia="Calibri" w:hAnsi="Calibri" w:cs="Calibri"/>
                <w:sz w:val="22"/>
                <w:szCs w:val="22"/>
              </w:rPr>
            </w:pPr>
            <w:r w:rsidRPr="009F1D38">
              <w:t>2</w:t>
            </w:r>
          </w:p>
        </w:tc>
      </w:tr>
      <w:tr w:rsidR="004873A0" w14:paraId="4819B6F9" w14:textId="77777777" w:rsidTr="004873A0">
        <w:trPr>
          <w:cantSplit/>
          <w:trHeight w:val="335"/>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0634141E" w14:textId="1E468DDA"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6F46990" w14:textId="77777777" w:rsidR="004873A0" w:rsidRPr="009F1D38" w:rsidRDefault="004873A0" w:rsidP="004873A0"/>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98288AA" w14:textId="037D0EF2" w:rsidR="004873A0" w:rsidRPr="009F1D38" w:rsidRDefault="004873A0" w:rsidP="004873A0">
            <w:r w:rsidRPr="009F1D38">
              <w:t>Safety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FC1A2F2" w14:textId="010BE05C" w:rsidR="004873A0" w:rsidRPr="009F1D38" w:rsidRDefault="004873A0" w:rsidP="004873A0">
            <w:r w:rsidRPr="009F1D38">
              <w:t>(all)</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2294F8CE" w14:textId="77777777" w:rsidR="004873A0" w:rsidRPr="009F1D38" w:rsidRDefault="004873A0" w:rsidP="004873A0"/>
        </w:tc>
      </w:tr>
      <w:tr w:rsidR="004873A0" w14:paraId="1A744E6F" w14:textId="77777777" w:rsidTr="004873A0">
        <w:trPr>
          <w:trHeight w:val="298"/>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16506DF6" w14:textId="7285194D"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26972221" w14:textId="2A4ADE39" w:rsidR="004873A0" w:rsidRDefault="004873A0" w:rsidP="004873A0">
            <w:pPr>
              <w:rPr>
                <w:rFonts w:ascii="Calibri" w:eastAsia="Calibri" w:hAnsi="Calibri" w:cs="Calibri"/>
                <w:sz w:val="22"/>
                <w:szCs w:val="22"/>
              </w:rPr>
            </w:pPr>
            <w:r w:rsidRPr="009F1D38">
              <w:t xml:space="preserve">sand </w:t>
            </w:r>
            <w:r w:rsidRPr="00E53BFB">
              <w:rPr>
                <w:i/>
              </w:rPr>
              <w:t>haze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E3C44BB" w14:textId="6B812E24" w:rsidR="004873A0" w:rsidRDefault="004873A0" w:rsidP="004873A0">
            <w:pPr>
              <w:rPr>
                <w:rFonts w:ascii="Calibri" w:eastAsia="Calibri" w:hAnsi="Calibri" w:cs="Calibri"/>
                <w:sz w:val="22"/>
                <w:szCs w:val="22"/>
              </w:rPr>
            </w:pPr>
            <w:r>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FDCB909" w14:textId="55A6F123" w:rsidR="004873A0" w:rsidRDefault="004873A0" w:rsidP="004873A0">
            <w:pPr>
              <w:rPr>
                <w:rFonts w:ascii="Calibri" w:eastAsia="Calibri" w:hAnsi="Calibri" w:cs="Calibri"/>
                <w:sz w:val="22"/>
                <w:szCs w:val="22"/>
              </w:rPr>
            </w:pPr>
            <w:r>
              <w:t>visibility</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41B3669C" w14:textId="5CD3F0D6" w:rsidR="004873A0" w:rsidRDefault="004873A0" w:rsidP="004873A0">
            <w:pPr>
              <w:rPr>
                <w:rFonts w:ascii="Calibri" w:eastAsia="Calibri" w:hAnsi="Calibri" w:cs="Calibri"/>
                <w:sz w:val="22"/>
                <w:szCs w:val="22"/>
              </w:rPr>
            </w:pPr>
            <w:r w:rsidRPr="009F1D38">
              <w:t>2</w:t>
            </w:r>
          </w:p>
        </w:tc>
      </w:tr>
      <w:tr w:rsidR="004873A0" w14:paraId="2FA127ED" w14:textId="77777777" w:rsidTr="00F17591">
        <w:trPr>
          <w:trHeight w:val="525"/>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0FE78739" w14:textId="5DD817F4"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403B4AFB" w14:textId="77777777" w:rsidR="004873A0" w:rsidRPr="009F1D38" w:rsidRDefault="004873A0" w:rsidP="004873A0"/>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DB85EA5" w14:textId="7BE3D040" w:rsidR="004873A0" w:rsidRPr="009F1D38" w:rsidRDefault="004873A0" w:rsidP="004873A0">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513A326" w14:textId="4E612245" w:rsidR="004873A0" w:rsidRPr="009F1D38" w:rsidRDefault="004873A0" w:rsidP="004873A0">
            <w:r w:rsidRPr="009F1D38">
              <w:t>airborne</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3D66E663" w14:textId="77777777" w:rsidR="004873A0" w:rsidRPr="009F1D38" w:rsidRDefault="004873A0" w:rsidP="004873A0"/>
        </w:tc>
      </w:tr>
      <w:tr w:rsidR="004873A0" w14:paraId="3808A5A8" w14:textId="77777777" w:rsidTr="004873A0">
        <w:trPr>
          <w:trHeight w:val="298"/>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69111142" w14:textId="77777777"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4ED00138" w14:textId="74517312" w:rsidR="004873A0" w:rsidRPr="009F1D38" w:rsidRDefault="004873A0" w:rsidP="004873A0">
            <w:r w:rsidRPr="00E53BFB">
              <w:rPr>
                <w:i/>
              </w:rPr>
              <w:t>seiche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1CCB9EEF" w14:textId="6B36726F" w:rsidR="004873A0" w:rsidRPr="009F1D38" w:rsidRDefault="004873A0" w:rsidP="004873A0">
            <w:r>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4A9CE548" w14:textId="23A55234" w:rsidR="004873A0" w:rsidRPr="009F1D38" w:rsidRDefault="004873A0" w:rsidP="004873A0">
            <w:r>
              <w:t>aquatic, terrestrial</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0014C650" w14:textId="2B5BB5AB" w:rsidR="004873A0" w:rsidRPr="009F1D38" w:rsidRDefault="004873A0" w:rsidP="004873A0">
            <w:r w:rsidRPr="009F1D38">
              <w:t>2</w:t>
            </w:r>
          </w:p>
        </w:tc>
      </w:tr>
      <w:tr w:rsidR="004873A0" w14:paraId="5E390F8D" w14:textId="77777777" w:rsidTr="004873A0">
        <w:trPr>
          <w:trHeight w:val="303"/>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EC7F985" w14:textId="77777777"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18BC427A" w14:textId="77777777" w:rsidR="004873A0" w:rsidRPr="009F1D38" w:rsidRDefault="004873A0" w:rsidP="004873A0"/>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94F1006" w14:textId="72826C98" w:rsidR="004873A0" w:rsidRPr="009F1D38" w:rsidRDefault="004873A0" w:rsidP="004873A0">
            <w:r w:rsidRPr="009F1D38">
              <w:t>Safety</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9267785" w14:textId="0F292C2C" w:rsidR="004873A0" w:rsidRPr="009F1D38" w:rsidRDefault="004873A0" w:rsidP="004873A0">
            <w:r w:rsidRPr="009F1D38">
              <w:t>property</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13C3EBC8" w14:textId="77777777" w:rsidR="004873A0" w:rsidRPr="009F1D38" w:rsidRDefault="004873A0" w:rsidP="004873A0"/>
        </w:tc>
      </w:tr>
      <w:tr w:rsidR="004873A0" w14:paraId="4590D0D7" w14:textId="77777777" w:rsidTr="004873A0">
        <w:trPr>
          <w:cantSplit/>
          <w:trHeight w:val="308"/>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AF1B10B"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2521E018" w14:textId="6A756D3C" w:rsidR="004873A0" w:rsidRDefault="00E53BFB" w:rsidP="004873A0">
            <w:pPr>
              <w:rPr>
                <w:rFonts w:ascii="Calibri" w:eastAsia="Calibri" w:hAnsi="Calibri" w:cs="Calibri"/>
                <w:sz w:val="22"/>
                <w:szCs w:val="22"/>
              </w:rPr>
            </w:pPr>
            <w:r>
              <w:t>self-</w:t>
            </w:r>
            <w:r w:rsidR="004873A0" w:rsidRPr="00E53BFB">
              <w:rPr>
                <w:i/>
              </w:rPr>
              <w:t>identify</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7F2ACCD" w14:textId="5F67331B" w:rsidR="004873A0" w:rsidRDefault="004873A0" w:rsidP="004873A0">
            <w:pPr>
              <w:rPr>
                <w:rFonts w:ascii="Calibri" w:eastAsia="Calibri" w:hAnsi="Calibri" w:cs="Calibri"/>
                <w:sz w:val="22"/>
                <w:szCs w:val="22"/>
              </w:rPr>
            </w:pPr>
            <w:r w:rsidRPr="009F1D38">
              <w:t>Security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478ED93E" w14:textId="15208E5E" w:rsidR="004873A0" w:rsidRDefault="004873A0" w:rsidP="004873A0">
            <w:pPr>
              <w:rPr>
                <w:rFonts w:ascii="Calibri" w:eastAsia="Calibri" w:hAnsi="Calibri" w:cs="Calibri"/>
                <w:sz w:val="22"/>
                <w:szCs w:val="22"/>
              </w:rPr>
            </w:pPr>
            <w:r w:rsidRPr="009F1D38">
              <w:t>law enforcement, life, government</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4E30EA14" w14:textId="1D0273C8" w:rsidR="004873A0" w:rsidRDefault="004873A0" w:rsidP="004873A0">
            <w:pPr>
              <w:rPr>
                <w:rFonts w:ascii="Calibri" w:eastAsia="Calibri" w:hAnsi="Calibri" w:cs="Calibri"/>
                <w:sz w:val="22"/>
                <w:szCs w:val="22"/>
              </w:rPr>
            </w:pPr>
            <w:r w:rsidRPr="009F1D38">
              <w:t>1</w:t>
            </w:r>
          </w:p>
        </w:tc>
      </w:tr>
      <w:tr w:rsidR="004873A0" w14:paraId="5547FE82" w14:textId="77777777" w:rsidTr="004873A0">
        <w:trPr>
          <w:trHeight w:val="259"/>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5FA89E32" w14:textId="6C004354"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62C9D90D" w14:textId="0CF588C0" w:rsidR="004873A0" w:rsidRDefault="004873A0" w:rsidP="004873A0">
            <w:pPr>
              <w:rPr>
                <w:rFonts w:ascii="Calibri" w:eastAsia="Calibri" w:hAnsi="Calibri" w:cs="Calibri"/>
                <w:sz w:val="22"/>
                <w:szCs w:val="22"/>
              </w:rPr>
            </w:pPr>
            <w:r w:rsidRPr="009F1D38">
              <w:t xml:space="preserve">sewage </w:t>
            </w:r>
            <w:r w:rsidRPr="00E53BFB">
              <w:rPr>
                <w:i/>
              </w:rPr>
              <w:t>issue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208BCB31" w14:textId="79D71647" w:rsidR="004873A0" w:rsidRDefault="004873A0" w:rsidP="004873A0">
            <w:pPr>
              <w:rPr>
                <w:rFonts w:ascii="Calibri" w:eastAsia="Calibri" w:hAnsi="Calibri" w:cs="Calibri"/>
                <w:sz w:val="22"/>
                <w:szCs w:val="22"/>
              </w:rPr>
            </w:pPr>
            <w:r>
              <w:t>Infrastructure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3F04877" w14:textId="21936943" w:rsidR="004873A0" w:rsidRDefault="004873A0" w:rsidP="004873A0">
            <w:pPr>
              <w:rPr>
                <w:rFonts w:ascii="Calibri" w:eastAsia="Calibri" w:hAnsi="Calibri" w:cs="Calibri"/>
                <w:sz w:val="22"/>
                <w:szCs w:val="22"/>
              </w:rPr>
            </w:pPr>
            <w:r>
              <w:t>utility</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5418C4F0" w14:textId="5613EF52" w:rsidR="004873A0" w:rsidRDefault="004873A0" w:rsidP="004873A0">
            <w:pPr>
              <w:rPr>
                <w:rFonts w:ascii="Calibri" w:eastAsia="Calibri" w:hAnsi="Calibri" w:cs="Calibri"/>
                <w:sz w:val="22"/>
                <w:szCs w:val="22"/>
              </w:rPr>
            </w:pPr>
            <w:r w:rsidRPr="009F1D38">
              <w:t>1</w:t>
            </w:r>
          </w:p>
        </w:tc>
      </w:tr>
      <w:tr w:rsidR="004873A0" w14:paraId="26AD7E9A" w14:textId="77777777" w:rsidTr="004873A0">
        <w:trPr>
          <w:trHeight w:val="281"/>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4C5058D3" w14:textId="75D231E6"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416C718A" w14:textId="57BC1BDE" w:rsidR="004873A0" w:rsidRPr="009F1D38" w:rsidRDefault="004873A0" w:rsidP="004873A0"/>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784CA1A2" w14:textId="54285AE2" w:rsidR="004873A0" w:rsidRPr="009F1D38" w:rsidRDefault="004873A0" w:rsidP="004873A0">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EE1B046" w14:textId="2E66665E" w:rsidR="004873A0" w:rsidRPr="009F1D38" w:rsidRDefault="004873A0" w:rsidP="004873A0">
            <w:r w:rsidRPr="009F1D38">
              <w:t>aquatic, terrestrial</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233440FA" w14:textId="77777777" w:rsidR="004873A0" w:rsidRPr="009F1D38" w:rsidRDefault="004873A0" w:rsidP="004873A0"/>
        </w:tc>
      </w:tr>
      <w:tr w:rsidR="004873A0" w14:paraId="2570BD6B" w14:textId="77777777" w:rsidTr="004873A0">
        <w:trPr>
          <w:trHeight w:val="271"/>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45FB9A77" w14:textId="0C647F2F" w:rsidR="004873A0" w:rsidRDefault="004873A0" w:rsidP="004873A0">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6061ADE1" w14:textId="5D498381" w:rsidR="004873A0" w:rsidRDefault="004873A0" w:rsidP="004873A0">
            <w:pPr>
              <w:rPr>
                <w:rFonts w:ascii="Calibri" w:eastAsia="Calibri" w:hAnsi="Calibri" w:cs="Calibri"/>
                <w:sz w:val="22"/>
                <w:szCs w:val="22"/>
              </w:rPr>
            </w:pPr>
            <w:r w:rsidRPr="009F1D38">
              <w:t xml:space="preserve">sewage treatment </w:t>
            </w:r>
            <w:r w:rsidRPr="00E53BFB">
              <w:rPr>
                <w:i/>
              </w:rPr>
              <w:t>issue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45DD094F" w14:textId="1708FB1C" w:rsidR="004873A0" w:rsidRDefault="004873A0" w:rsidP="004873A0">
            <w:pPr>
              <w:rPr>
                <w:rFonts w:ascii="Calibri" w:eastAsia="Calibri" w:hAnsi="Calibri" w:cs="Calibri"/>
                <w:sz w:val="22"/>
                <w:szCs w:val="22"/>
              </w:rPr>
            </w:pPr>
            <w:r>
              <w:t>Infrastructure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086E87D" w14:textId="6A3D2F7F" w:rsidR="004873A0" w:rsidRDefault="004873A0" w:rsidP="004873A0">
            <w:pPr>
              <w:rPr>
                <w:rFonts w:ascii="Calibri" w:eastAsia="Calibri" w:hAnsi="Calibri" w:cs="Calibri"/>
                <w:sz w:val="22"/>
                <w:szCs w:val="22"/>
              </w:rPr>
            </w:pPr>
            <w:r>
              <w:t>utility</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3291FBAC" w14:textId="2945F597" w:rsidR="004873A0" w:rsidRDefault="004873A0" w:rsidP="004873A0">
            <w:pPr>
              <w:rPr>
                <w:rFonts w:ascii="Calibri" w:eastAsia="Calibri" w:hAnsi="Calibri" w:cs="Calibri"/>
                <w:sz w:val="22"/>
                <w:szCs w:val="22"/>
              </w:rPr>
            </w:pPr>
            <w:r w:rsidRPr="009F1D38">
              <w:t>1</w:t>
            </w:r>
          </w:p>
        </w:tc>
      </w:tr>
      <w:tr w:rsidR="004873A0" w14:paraId="4138699E" w14:textId="77777777" w:rsidTr="004873A0">
        <w:trPr>
          <w:trHeight w:val="276"/>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11E4D757" w14:textId="5AB11BDC" w:rsidR="004873A0" w:rsidRDefault="004873A0" w:rsidP="004873A0">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1325DBD5" w14:textId="77777777" w:rsidR="004873A0" w:rsidRPr="009F1D38" w:rsidRDefault="004873A0" w:rsidP="004873A0"/>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E6F3FD7" w14:textId="26B9A8C2" w:rsidR="004873A0" w:rsidRPr="009F1D38" w:rsidRDefault="004873A0" w:rsidP="004873A0">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7CF0DD30" w14:textId="28C87CA0" w:rsidR="004873A0" w:rsidRPr="009F1D38" w:rsidRDefault="004873A0" w:rsidP="004873A0">
            <w:r w:rsidRPr="009F1D38">
              <w:t>aquatic, terrestrial</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F628295" w14:textId="77777777" w:rsidR="004873A0" w:rsidRPr="009F1D38" w:rsidRDefault="004873A0" w:rsidP="004873A0"/>
        </w:tc>
      </w:tr>
      <w:tr w:rsidR="004873A0" w14:paraId="1BD82BD5" w14:textId="77777777" w:rsidTr="00CF0468">
        <w:trPr>
          <w:trHeight w:val="413"/>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711F73BB"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5EA7C02C" w14:textId="1E36D992" w:rsidR="004873A0" w:rsidRPr="00664AE2" w:rsidRDefault="004873A0" w:rsidP="004873A0">
            <w:pPr>
              <w:rPr>
                <w:rFonts w:ascii="Calibri" w:eastAsia="Calibri" w:hAnsi="Calibri" w:cs="Calibri"/>
                <w:sz w:val="22"/>
                <w:szCs w:val="22"/>
              </w:rPr>
            </w:pPr>
            <w:r w:rsidRPr="00E53BFB">
              <w:rPr>
                <w:i/>
              </w:rPr>
              <w:t>shelter</w:t>
            </w:r>
            <w:r w:rsidRPr="009F1D38">
              <w:t xml:space="preserve"> in place </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094A503" w14:textId="39457907" w:rsidR="004873A0" w:rsidRDefault="004873A0" w:rsidP="004873A0">
            <w:pPr>
              <w:rPr>
                <w:rFonts w:ascii="Calibri" w:eastAsia="Calibri" w:hAnsi="Calibri" w:cs="Calibri"/>
                <w:sz w:val="22"/>
                <w:szCs w:val="22"/>
              </w:rPr>
            </w:pPr>
            <w:r w:rsidRPr="009F1D38">
              <w:t>Safety</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74A2F2D7" w14:textId="3940C3DB" w:rsidR="004873A0" w:rsidRDefault="004873A0" w:rsidP="004873A0">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2A4B0A55" w14:textId="04A678E3" w:rsidR="004873A0" w:rsidRDefault="004873A0" w:rsidP="004873A0">
            <w:pPr>
              <w:rPr>
                <w:rFonts w:ascii="Calibri" w:eastAsia="Calibri" w:hAnsi="Calibri" w:cs="Calibri"/>
                <w:sz w:val="22"/>
                <w:szCs w:val="22"/>
              </w:rPr>
            </w:pPr>
            <w:r w:rsidRPr="009F1D38">
              <w:t>1</w:t>
            </w:r>
          </w:p>
        </w:tc>
      </w:tr>
      <w:tr w:rsidR="004873A0" w14:paraId="77AFD784"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F1652C2"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2671C827" w14:textId="01784528" w:rsidR="004873A0" w:rsidRPr="00664AE2" w:rsidRDefault="004873A0" w:rsidP="004873A0">
            <w:pPr>
              <w:rPr>
                <w:rFonts w:ascii="Calibri" w:eastAsia="Calibri" w:hAnsi="Calibri" w:cs="Calibri"/>
                <w:sz w:val="22"/>
                <w:szCs w:val="22"/>
              </w:rPr>
            </w:pPr>
            <w:r w:rsidRPr="00E53BFB">
              <w:rPr>
                <w:i/>
              </w:rPr>
              <w:t>showers</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76183451" w14:textId="7E01B4D8" w:rsidR="004873A0" w:rsidRDefault="004873A0" w:rsidP="004873A0">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199BF174" w14:textId="2283ADD8" w:rsidR="004873A0" w:rsidRDefault="004873A0" w:rsidP="004873A0">
            <w:pPr>
              <w:rPr>
                <w:rFonts w:ascii="Calibri" w:eastAsia="Calibri" w:hAnsi="Calibri" w:cs="Calibri"/>
                <w:sz w:val="22"/>
                <w:szCs w:val="22"/>
              </w:rPr>
            </w:pPr>
            <w:r w:rsidRPr="009F1D38">
              <w:t>precipitation</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0E8AA385" w14:textId="30B101B9" w:rsidR="004873A0" w:rsidRDefault="004873A0" w:rsidP="004873A0">
            <w:pPr>
              <w:rPr>
                <w:rFonts w:ascii="Calibri" w:eastAsia="Calibri" w:hAnsi="Calibri" w:cs="Calibri"/>
                <w:sz w:val="22"/>
                <w:szCs w:val="22"/>
              </w:rPr>
            </w:pPr>
            <w:r w:rsidRPr="009F1D38">
              <w:t>1</w:t>
            </w:r>
          </w:p>
        </w:tc>
      </w:tr>
      <w:tr w:rsidR="004873A0" w14:paraId="7BDB38CF"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2FEBD79E"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05BB9B33" w14:textId="119BF046" w:rsidR="004873A0" w:rsidRPr="00664AE2" w:rsidRDefault="004873A0" w:rsidP="004873A0">
            <w:pPr>
              <w:rPr>
                <w:rFonts w:ascii="Calibri" w:eastAsia="Calibri" w:hAnsi="Calibri" w:cs="Calibri"/>
                <w:sz w:val="22"/>
                <w:szCs w:val="22"/>
              </w:rPr>
            </w:pPr>
            <w:r w:rsidRPr="009F1D38">
              <w:t xml:space="preserve">slipperiness </w:t>
            </w:r>
            <w:r w:rsidRPr="00E53BFB">
              <w:rPr>
                <w:i/>
              </w:rPr>
              <w:t>issue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93D9BFE" w14:textId="265D6DA5" w:rsidR="004873A0" w:rsidRDefault="004873A0" w:rsidP="004873A0">
            <w:pPr>
              <w:rPr>
                <w:rFonts w:ascii="Calibri" w:eastAsia="Calibri" w:hAnsi="Calibri" w:cs="Calibri"/>
                <w:sz w:val="22"/>
                <w:szCs w:val="22"/>
              </w:rPr>
            </w:pPr>
            <w:r w:rsidRPr="009F1D38">
              <w:t>Safety</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1B96160C" w14:textId="69441FF7" w:rsidR="004873A0" w:rsidRDefault="004873A0" w:rsidP="004873A0">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67D89BBB" w14:textId="758B3C71" w:rsidR="004873A0" w:rsidRDefault="004873A0" w:rsidP="004873A0">
            <w:pPr>
              <w:rPr>
                <w:rFonts w:ascii="Calibri" w:eastAsia="Calibri" w:hAnsi="Calibri" w:cs="Calibri"/>
                <w:sz w:val="22"/>
                <w:szCs w:val="22"/>
              </w:rPr>
            </w:pPr>
            <w:r w:rsidRPr="009F1D38">
              <w:t>4,5</w:t>
            </w:r>
          </w:p>
        </w:tc>
      </w:tr>
      <w:tr w:rsidR="004873A0" w14:paraId="5BF60E47"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241F6246"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6309E1AF" w14:textId="799AA299" w:rsidR="004873A0" w:rsidRDefault="004873A0" w:rsidP="004873A0">
            <w:pPr>
              <w:rPr>
                <w:rFonts w:ascii="Calibri" w:eastAsia="Calibri" w:hAnsi="Calibri" w:cs="Calibri"/>
                <w:sz w:val="22"/>
                <w:szCs w:val="22"/>
              </w:rPr>
            </w:pPr>
            <w:r w:rsidRPr="009F1D38">
              <w:t xml:space="preserve">snow </w:t>
            </w:r>
            <w:r w:rsidRPr="00E53BFB">
              <w:rPr>
                <w:i/>
              </w:rPr>
              <w:t>avalanche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0D23D0A4" w14:textId="3C5CC8FC" w:rsidR="004873A0" w:rsidRDefault="004873A0" w:rsidP="004873A0">
            <w:pPr>
              <w:rPr>
                <w:rFonts w:ascii="Calibri" w:eastAsia="Calibri" w:hAnsi="Calibri" w:cs="Calibri"/>
                <w:sz w:val="22"/>
                <w:szCs w:val="22"/>
              </w:rPr>
            </w:pPr>
            <w:r w:rsidRPr="009F1D38">
              <w:t>Geophysical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207E3CB" w14:textId="4E9739B2" w:rsidR="004873A0" w:rsidRDefault="004873A0" w:rsidP="004873A0">
            <w:pPr>
              <w:rPr>
                <w:rFonts w:ascii="Calibri" w:eastAsia="Calibri" w:hAnsi="Calibri" w:cs="Calibri"/>
                <w:sz w:val="22"/>
                <w:szCs w:val="22"/>
              </w:rPr>
            </w:pPr>
            <w:r w:rsidRPr="009F1D38">
              <w:t>gravity</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73BAAFC5" w14:textId="1A8D4CD0" w:rsidR="004873A0" w:rsidRDefault="004873A0" w:rsidP="004873A0">
            <w:pPr>
              <w:rPr>
                <w:rFonts w:ascii="Calibri" w:eastAsia="Calibri" w:hAnsi="Calibri" w:cs="Calibri"/>
                <w:sz w:val="22"/>
                <w:szCs w:val="22"/>
              </w:rPr>
            </w:pPr>
            <w:r w:rsidRPr="009F1D38">
              <w:t>1</w:t>
            </w:r>
          </w:p>
        </w:tc>
      </w:tr>
      <w:tr w:rsidR="004873A0" w14:paraId="5875919F" w14:textId="77777777" w:rsidTr="00ED7372">
        <w:trPr>
          <w:trHeight w:val="353"/>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098EA16C" w14:textId="77777777" w:rsidR="004873A0" w:rsidRDefault="004873A0" w:rsidP="004873A0">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3FD367BA" w14:textId="39C897A9" w:rsidR="004873A0" w:rsidRDefault="004873A0" w:rsidP="004873A0">
            <w:pPr>
              <w:rPr>
                <w:rFonts w:ascii="Calibri" w:eastAsia="Calibri" w:hAnsi="Calibri" w:cs="Calibri"/>
                <w:sz w:val="22"/>
                <w:szCs w:val="22"/>
              </w:rPr>
            </w:pPr>
            <w:r w:rsidRPr="009F1D38">
              <w:t xml:space="preserve">snowmelt </w:t>
            </w:r>
            <w:r w:rsidRPr="00E53BFB">
              <w:rPr>
                <w:i/>
              </w:rPr>
              <w:t>flood</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EAC5314" w14:textId="5F6F0EE7" w:rsidR="004873A0" w:rsidRDefault="004873A0" w:rsidP="004873A0">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E61B0C4" w14:textId="429B8BF5" w:rsidR="004873A0" w:rsidRDefault="004873A0" w:rsidP="004873A0">
            <w:pPr>
              <w:rPr>
                <w:rFonts w:ascii="Calibri" w:eastAsia="Calibri" w:hAnsi="Calibri" w:cs="Calibri"/>
                <w:sz w:val="22"/>
                <w:szCs w:val="22"/>
              </w:rPr>
            </w:pPr>
            <w:r w:rsidRPr="009F1D38">
              <w:t>terrestrial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34C72F7D" w14:textId="64552040" w:rsidR="004873A0" w:rsidRDefault="004873A0" w:rsidP="004873A0">
            <w:pPr>
              <w:rPr>
                <w:rFonts w:ascii="Calibri" w:eastAsia="Calibri" w:hAnsi="Calibri" w:cs="Calibri"/>
                <w:sz w:val="22"/>
                <w:szCs w:val="22"/>
              </w:rPr>
            </w:pPr>
            <w:r w:rsidRPr="009F1D38">
              <w:t>2</w:t>
            </w:r>
          </w:p>
        </w:tc>
      </w:tr>
      <w:tr w:rsidR="00ED7372" w14:paraId="1EC9C7DA" w14:textId="77777777" w:rsidTr="00FB58EB">
        <w:trPr>
          <w:trHeight w:val="300"/>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316057FB" w14:textId="538ADC09" w:rsidR="00ED7372" w:rsidRDefault="00ED7372" w:rsidP="00ED7372">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581BFC24" w14:textId="35CD6663" w:rsidR="00ED7372" w:rsidRDefault="00ED7372" w:rsidP="00ED7372">
            <w:pPr>
              <w:rPr>
                <w:rFonts w:ascii="Calibri" w:eastAsia="Calibri" w:hAnsi="Calibri" w:cs="Calibri"/>
                <w:sz w:val="22"/>
                <w:szCs w:val="22"/>
              </w:rPr>
            </w:pPr>
            <w:r w:rsidRPr="009F1D38">
              <w:t xml:space="preserve">solar </w:t>
            </w:r>
            <w:r w:rsidRPr="00E53BFB">
              <w:rPr>
                <w:i/>
              </w:rPr>
              <w:t>storm</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44A4E79D" w14:textId="15A6819E" w:rsidR="00ED7372" w:rsidRDefault="00ED7372" w:rsidP="00ED7372">
            <w:pPr>
              <w:rPr>
                <w:rFonts w:ascii="Calibri" w:eastAsia="Calibri" w:hAnsi="Calibri" w:cs="Calibri"/>
                <w:sz w:val="22"/>
                <w:szCs w:val="22"/>
              </w:rPr>
            </w:pPr>
            <w:r>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05565984" w14:textId="0D6CAEE9" w:rsidR="00ED7372" w:rsidRDefault="00ED7372" w:rsidP="00ED7372">
            <w:pPr>
              <w:rPr>
                <w:rFonts w:ascii="Calibri" w:eastAsia="Calibri" w:hAnsi="Calibri" w:cs="Calibri"/>
                <w:sz w:val="22"/>
                <w:szCs w:val="22"/>
              </w:rPr>
            </w:pPr>
            <w:r>
              <w:t>space</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5CB4CA82" w14:textId="19DA39EE" w:rsidR="00ED7372" w:rsidRDefault="00ED7372" w:rsidP="00ED7372">
            <w:pPr>
              <w:rPr>
                <w:rFonts w:ascii="Calibri" w:eastAsia="Calibri" w:hAnsi="Calibri" w:cs="Calibri"/>
                <w:sz w:val="22"/>
                <w:szCs w:val="22"/>
              </w:rPr>
            </w:pPr>
            <w:r w:rsidRPr="009F1D38">
              <w:t>2</w:t>
            </w:r>
          </w:p>
        </w:tc>
      </w:tr>
      <w:tr w:rsidR="00ED7372" w14:paraId="7AC0C8AC" w14:textId="77777777" w:rsidTr="00F17591">
        <w:trPr>
          <w:trHeight w:val="300"/>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6B0B5D3" w14:textId="192696E1" w:rsidR="00ED7372" w:rsidRDefault="00ED7372" w:rsidP="00ED7372">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43C47BB" w14:textId="77777777" w:rsidR="00ED7372" w:rsidRPr="009F1D38" w:rsidRDefault="00ED7372" w:rsidP="00ED7372"/>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7988FE0" w14:textId="4D0EF67F" w:rsidR="00ED7372" w:rsidRPr="009F1D38" w:rsidRDefault="00ED7372" w:rsidP="00ED7372">
            <w:r w:rsidRPr="009F1D38">
              <w:t>CBRNE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2D44E07" w14:textId="02610AC3" w:rsidR="00ED7372" w:rsidRPr="009F1D38" w:rsidRDefault="00ED7372" w:rsidP="00ED7372">
            <w:r w:rsidRPr="009F1D38">
              <w:t>radiological</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5C25196" w14:textId="77777777" w:rsidR="00ED7372" w:rsidRPr="009F1D38" w:rsidRDefault="00ED7372" w:rsidP="00ED7372"/>
        </w:tc>
      </w:tr>
      <w:tr w:rsidR="00ED7372" w14:paraId="028F50D5" w14:textId="77777777" w:rsidTr="00ED7372">
        <w:trPr>
          <w:trHeight w:val="315"/>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E04BBE1"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56A87DBB" w14:textId="69FAFCCC" w:rsidR="00ED7372" w:rsidRDefault="00ED7372" w:rsidP="00ED7372">
            <w:pPr>
              <w:rPr>
                <w:rFonts w:ascii="Calibri" w:eastAsia="Calibri" w:hAnsi="Calibri" w:cs="Calibri"/>
                <w:sz w:val="22"/>
                <w:szCs w:val="22"/>
              </w:rPr>
            </w:pPr>
            <w:r w:rsidRPr="009F1D38">
              <w:t xml:space="preserve">space </w:t>
            </w:r>
            <w:r w:rsidRPr="00E53BFB">
              <w:rPr>
                <w:i/>
              </w:rPr>
              <w:t>hazard</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B070D3B" w14:textId="5CC10AFB" w:rsidR="00ED7372" w:rsidRDefault="00ED7372" w:rsidP="00ED7372">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C40DB80" w14:textId="74CF1619" w:rsidR="00ED7372" w:rsidRDefault="00ED7372" w:rsidP="00ED7372">
            <w:pPr>
              <w:rPr>
                <w:rFonts w:ascii="Calibri" w:eastAsia="Calibri" w:hAnsi="Calibri" w:cs="Calibri"/>
                <w:sz w:val="22"/>
                <w:szCs w:val="22"/>
              </w:rPr>
            </w:pPr>
            <w:r w:rsidRPr="009F1D38">
              <w:t>space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0F31BF94" w14:textId="478FB1E5" w:rsidR="00ED7372" w:rsidRDefault="00ED7372" w:rsidP="00ED7372">
            <w:pPr>
              <w:rPr>
                <w:rFonts w:ascii="Calibri" w:eastAsia="Calibri" w:hAnsi="Calibri" w:cs="Calibri"/>
                <w:sz w:val="22"/>
                <w:szCs w:val="22"/>
              </w:rPr>
            </w:pPr>
            <w:r w:rsidRPr="009F1D38">
              <w:t>2</w:t>
            </w:r>
          </w:p>
        </w:tc>
      </w:tr>
      <w:tr w:rsidR="00ED7372" w14:paraId="76E009BA" w14:textId="77777777" w:rsidTr="00ED7372">
        <w:trPr>
          <w:trHeight w:val="337"/>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F1CBA78"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1C2A6531" w14:textId="6EA87EEC" w:rsidR="00ED7372" w:rsidRDefault="00ED7372" w:rsidP="00ED7372">
            <w:pPr>
              <w:rPr>
                <w:rFonts w:ascii="Calibri" w:eastAsia="Calibri" w:hAnsi="Calibri" w:cs="Calibri"/>
                <w:sz w:val="22"/>
                <w:szCs w:val="22"/>
              </w:rPr>
            </w:pPr>
            <w:r w:rsidRPr="009F1D38">
              <w:t xml:space="preserve">stay </w:t>
            </w:r>
            <w:r w:rsidRPr="00E53BFB">
              <w:rPr>
                <w:i/>
              </w:rPr>
              <w:t>clear</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F7FC59B" w14:textId="511A10AE" w:rsidR="00ED7372" w:rsidRDefault="00ED7372" w:rsidP="00ED7372">
            <w:pPr>
              <w:rPr>
                <w:rFonts w:ascii="Calibri" w:eastAsia="Calibri" w:hAnsi="Calibri" w:cs="Calibri"/>
                <w:sz w:val="22"/>
                <w:szCs w:val="22"/>
              </w:rPr>
            </w:pPr>
            <w:r w:rsidRPr="009F1D38">
              <w:t>Safety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99B5A7F" w14:textId="6FFEC13E" w:rsidR="00ED7372" w:rsidRDefault="00ED7372" w:rsidP="00ED7372">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07EBA9DC" w14:textId="1B486628" w:rsidR="00ED7372" w:rsidRDefault="00ED7372" w:rsidP="00ED7372">
            <w:pPr>
              <w:rPr>
                <w:rFonts w:ascii="Calibri" w:eastAsia="Calibri" w:hAnsi="Calibri" w:cs="Calibri"/>
                <w:sz w:val="22"/>
                <w:szCs w:val="22"/>
              </w:rPr>
            </w:pPr>
            <w:r w:rsidRPr="009F1D38">
              <w:t>1</w:t>
            </w:r>
          </w:p>
        </w:tc>
      </w:tr>
      <w:tr w:rsidR="00ED7372" w14:paraId="4F0A00B8" w14:textId="77777777" w:rsidTr="00FB58EB">
        <w:trPr>
          <w:trHeight w:val="525"/>
        </w:trPr>
        <w:tc>
          <w:tcPr>
            <w:tcW w:w="1117" w:type="dxa"/>
            <w:vMerge w:val="restart"/>
            <w:tcBorders>
              <w:left w:val="single" w:sz="12" w:space="0" w:color="95B3D7"/>
              <w:right w:val="single" w:sz="12" w:space="0" w:color="95B3D7"/>
            </w:tcBorders>
            <w:shd w:val="clear" w:color="auto" w:fill="F6F8F9"/>
            <w:tcMar>
              <w:top w:w="0" w:type="dxa"/>
              <w:left w:w="120" w:type="dxa"/>
              <w:bottom w:w="0" w:type="dxa"/>
              <w:right w:w="120" w:type="dxa"/>
            </w:tcMar>
          </w:tcPr>
          <w:p w14:paraId="0BE2163D" w14:textId="2779E987" w:rsidR="00ED7372" w:rsidRDefault="00ED7372" w:rsidP="00ED7372">
            <w:pPr>
              <w:rPr>
                <w:rFonts w:ascii="Calibri" w:eastAsia="Calibri" w:hAnsi="Calibri" w:cs="Calibri"/>
                <w:sz w:val="22"/>
                <w:szCs w:val="22"/>
              </w:rPr>
            </w:pPr>
          </w:p>
        </w:tc>
        <w:tc>
          <w:tcPr>
            <w:tcW w:w="2135" w:type="dxa"/>
            <w:vMerge w:val="restart"/>
            <w:tcBorders>
              <w:right w:val="single" w:sz="12" w:space="0" w:color="95B3D7"/>
            </w:tcBorders>
            <w:shd w:val="clear" w:color="auto" w:fill="F6F8F9"/>
            <w:tcMar>
              <w:top w:w="0" w:type="dxa"/>
              <w:left w:w="120" w:type="dxa"/>
              <w:bottom w:w="0" w:type="dxa"/>
              <w:right w:w="120" w:type="dxa"/>
            </w:tcMar>
          </w:tcPr>
          <w:p w14:paraId="7B7BEAC3" w14:textId="4383BF1C" w:rsidR="00ED7372" w:rsidRDefault="00ED7372" w:rsidP="00ED7372">
            <w:pPr>
              <w:rPr>
                <w:rFonts w:ascii="Calibri" w:eastAsia="Calibri" w:hAnsi="Calibri" w:cs="Calibri"/>
                <w:sz w:val="22"/>
                <w:szCs w:val="22"/>
              </w:rPr>
            </w:pPr>
            <w:r w:rsidRPr="009F1D38">
              <w:t xml:space="preserve">sub-tropical </w:t>
            </w:r>
            <w:r w:rsidRPr="00E53BFB">
              <w:rPr>
                <w:i/>
              </w:rPr>
              <w:t>cyclone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3F64605" w14:textId="10D9EAAE" w:rsidR="00ED7372" w:rsidRDefault="00ED7372" w:rsidP="00ED7372">
            <w:pPr>
              <w:rPr>
                <w:rFonts w:ascii="Calibri" w:eastAsia="Calibri" w:hAnsi="Calibri" w:cs="Calibri"/>
                <w:sz w:val="22"/>
                <w:szCs w:val="22"/>
              </w:rPr>
            </w:pPr>
            <w:r>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5E6F8BD4" w14:textId="7EB2ACED" w:rsidR="00ED7372" w:rsidRDefault="00ED7372" w:rsidP="00ED7372">
            <w:pPr>
              <w:rPr>
                <w:rFonts w:ascii="Calibri" w:eastAsia="Calibri" w:hAnsi="Calibri" w:cs="Calibri"/>
                <w:sz w:val="22"/>
                <w:szCs w:val="22"/>
              </w:rPr>
            </w:pPr>
            <w:r w:rsidRPr="009F1D38">
              <w:t>precipitati</w:t>
            </w:r>
            <w:r>
              <w:t>on, visibility, lightning, wind</w:t>
            </w:r>
          </w:p>
        </w:tc>
        <w:tc>
          <w:tcPr>
            <w:tcW w:w="1001" w:type="dxa"/>
            <w:vMerge w:val="restart"/>
            <w:tcBorders>
              <w:right w:val="single" w:sz="12" w:space="0" w:color="95B3D7"/>
            </w:tcBorders>
            <w:shd w:val="clear" w:color="auto" w:fill="F6F8F9"/>
            <w:tcMar>
              <w:top w:w="0" w:type="dxa"/>
              <w:left w:w="120" w:type="dxa"/>
              <w:bottom w:w="0" w:type="dxa"/>
              <w:right w:w="120" w:type="dxa"/>
            </w:tcMar>
          </w:tcPr>
          <w:p w14:paraId="78542485" w14:textId="47D3C935" w:rsidR="00ED7372" w:rsidRDefault="00ED7372" w:rsidP="00ED7372">
            <w:pPr>
              <w:rPr>
                <w:rFonts w:ascii="Calibri" w:eastAsia="Calibri" w:hAnsi="Calibri" w:cs="Calibri"/>
                <w:sz w:val="22"/>
                <w:szCs w:val="22"/>
              </w:rPr>
            </w:pPr>
            <w:r w:rsidRPr="009F1D38">
              <w:t>2</w:t>
            </w:r>
          </w:p>
        </w:tc>
      </w:tr>
      <w:tr w:rsidR="00ED7372" w14:paraId="50781BAC" w14:textId="77777777" w:rsidTr="00ED7372">
        <w:trPr>
          <w:trHeight w:val="323"/>
        </w:trPr>
        <w:tc>
          <w:tcPr>
            <w:tcW w:w="1117" w:type="dxa"/>
            <w:vMerge/>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E593304" w14:textId="455D6AEA" w:rsidR="00ED7372" w:rsidRDefault="00ED7372" w:rsidP="00ED7372">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7F06EE13" w14:textId="77777777" w:rsidR="00ED7372" w:rsidRPr="009F1D38" w:rsidRDefault="00ED7372" w:rsidP="00ED7372"/>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47E855FF" w14:textId="39461C07" w:rsidR="00ED7372" w:rsidRPr="009F1D38" w:rsidRDefault="00ED7372" w:rsidP="00ED7372">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73804A9" w14:textId="0D77CAD7" w:rsidR="00ED7372" w:rsidRPr="009F1D38" w:rsidRDefault="00ED7372" w:rsidP="00ED7372">
            <w:r w:rsidRPr="009F1D38">
              <w:t>airborne</w:t>
            </w:r>
          </w:p>
        </w:tc>
        <w:tc>
          <w:tcPr>
            <w:tcW w:w="1001" w:type="dxa"/>
            <w:vMerge/>
            <w:tcBorders>
              <w:bottom w:val="single" w:sz="12" w:space="0" w:color="95B3D7"/>
              <w:right w:val="single" w:sz="12" w:space="0" w:color="95B3D7"/>
            </w:tcBorders>
            <w:shd w:val="clear" w:color="auto" w:fill="F6F8F9"/>
            <w:tcMar>
              <w:top w:w="0" w:type="dxa"/>
              <w:left w:w="120" w:type="dxa"/>
              <w:bottom w:w="0" w:type="dxa"/>
              <w:right w:w="120" w:type="dxa"/>
            </w:tcMar>
          </w:tcPr>
          <w:p w14:paraId="7B1785E2" w14:textId="77777777" w:rsidR="00ED7372" w:rsidRPr="009F1D38" w:rsidRDefault="00ED7372" w:rsidP="00ED7372"/>
        </w:tc>
      </w:tr>
      <w:tr w:rsidR="00ED7372" w14:paraId="7DAD0052" w14:textId="77777777" w:rsidTr="00F17591">
        <w:trPr>
          <w:cantSplit/>
          <w:trHeight w:val="299"/>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DCA7D2B"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6C30AACB" w14:textId="1EB7069F" w:rsidR="00ED7372" w:rsidRDefault="00ED7372" w:rsidP="00ED7372">
            <w:pPr>
              <w:rPr>
                <w:rFonts w:ascii="Calibri" w:eastAsia="Calibri" w:hAnsi="Calibri" w:cs="Calibri"/>
                <w:sz w:val="22"/>
                <w:szCs w:val="22"/>
              </w:rPr>
            </w:pPr>
            <w:r w:rsidRPr="009F1D38">
              <w:t xml:space="preserve">supply chain </w:t>
            </w:r>
            <w:r w:rsidRPr="00E53BFB">
              <w:rPr>
                <w:i/>
              </w:rPr>
              <w:t>issue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2151539" w14:textId="6E85D574" w:rsidR="00ED7372" w:rsidRDefault="00ED7372" w:rsidP="00ED7372">
            <w:pPr>
              <w:rPr>
                <w:rFonts w:ascii="Calibri" w:eastAsia="Calibri" w:hAnsi="Calibri" w:cs="Calibri"/>
                <w:sz w:val="22"/>
                <w:szCs w:val="22"/>
              </w:rPr>
            </w:pPr>
            <w:r w:rsidRPr="009F1D38">
              <w:t>Infrastructure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1DDBFFB4" w14:textId="1F5ABF39" w:rsidR="00ED7372" w:rsidRDefault="00ED7372" w:rsidP="00ED7372">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1BED679F" w14:textId="7766BFC0" w:rsidR="00ED7372" w:rsidRDefault="00ED7372" w:rsidP="00ED7372">
            <w:pPr>
              <w:rPr>
                <w:rFonts w:ascii="Calibri" w:eastAsia="Calibri" w:hAnsi="Calibri" w:cs="Calibri"/>
                <w:sz w:val="22"/>
                <w:szCs w:val="22"/>
              </w:rPr>
            </w:pPr>
            <w:r w:rsidRPr="009F1D38">
              <w:t>2</w:t>
            </w:r>
          </w:p>
        </w:tc>
      </w:tr>
      <w:tr w:rsidR="00ED7372" w14:paraId="47396288" w14:textId="77777777" w:rsidTr="00ED7372">
        <w:trPr>
          <w:cantSplit/>
          <w:trHeight w:val="279"/>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70F24784"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19AE8B5E" w14:textId="3BD724FB" w:rsidR="00ED7372" w:rsidRDefault="00ED7372" w:rsidP="00ED7372">
            <w:pPr>
              <w:rPr>
                <w:rFonts w:ascii="Calibri" w:eastAsia="Calibri" w:hAnsi="Calibri" w:cs="Calibri"/>
                <w:sz w:val="22"/>
                <w:szCs w:val="22"/>
              </w:rPr>
            </w:pPr>
            <w:r w:rsidRPr="009F1D38">
              <w:t xml:space="preserve">surface </w:t>
            </w:r>
            <w:r w:rsidRPr="00E53BFB">
              <w:rPr>
                <w:i/>
              </w:rPr>
              <w:t>fissure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7ACB302E" w14:textId="47B29151" w:rsidR="00ED7372" w:rsidRDefault="00ED7372" w:rsidP="00ED7372">
            <w:pPr>
              <w:rPr>
                <w:rFonts w:ascii="Calibri" w:eastAsia="Calibri" w:hAnsi="Calibri" w:cs="Calibri"/>
                <w:sz w:val="22"/>
                <w:szCs w:val="22"/>
              </w:rPr>
            </w:pPr>
            <w:r w:rsidRPr="009F1D38">
              <w:t>Geophysical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13019FF" w14:textId="287DABFD" w:rsidR="00ED7372" w:rsidRDefault="00ED7372" w:rsidP="00ED7372">
            <w:pPr>
              <w:rPr>
                <w:rFonts w:ascii="Calibri" w:eastAsia="Calibri" w:hAnsi="Calibri" w:cs="Calibri"/>
                <w:sz w:val="22"/>
                <w:szCs w:val="22"/>
              </w:rPr>
            </w:pPr>
            <w:r w:rsidRPr="009F1D38">
              <w:t>seismic</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4D6217D7" w14:textId="783BE166" w:rsidR="00ED7372" w:rsidRDefault="00ED7372" w:rsidP="00ED7372">
            <w:pPr>
              <w:rPr>
                <w:rFonts w:ascii="Calibri" w:eastAsia="Calibri" w:hAnsi="Calibri" w:cs="Calibri"/>
                <w:sz w:val="22"/>
                <w:szCs w:val="22"/>
              </w:rPr>
            </w:pPr>
            <w:r w:rsidRPr="009F1D38">
              <w:t>2</w:t>
            </w:r>
          </w:p>
        </w:tc>
      </w:tr>
      <w:tr w:rsidR="00ED7372" w14:paraId="0F9BA5CB" w14:textId="77777777" w:rsidTr="00ED7372">
        <w:trPr>
          <w:trHeight w:val="257"/>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F85C38F"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49AC4214" w14:textId="2C42F3C0" w:rsidR="00ED7372" w:rsidRDefault="00ED7372" w:rsidP="00ED7372">
            <w:pPr>
              <w:rPr>
                <w:rFonts w:ascii="Calibri" w:eastAsia="Calibri" w:hAnsi="Calibri" w:cs="Calibri"/>
                <w:sz w:val="22"/>
                <w:szCs w:val="22"/>
              </w:rPr>
            </w:pPr>
            <w:r w:rsidRPr="009F1D38">
              <w:t xml:space="preserve">surface </w:t>
            </w:r>
            <w:r w:rsidRPr="00E53BFB">
              <w:rPr>
                <w:i/>
              </w:rPr>
              <w:t>rupture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050A08FC" w14:textId="1F8DE398" w:rsidR="00ED7372" w:rsidRDefault="00ED7372" w:rsidP="00ED7372">
            <w:pPr>
              <w:rPr>
                <w:rFonts w:ascii="Calibri" w:eastAsia="Calibri" w:hAnsi="Calibri" w:cs="Calibri"/>
                <w:sz w:val="22"/>
                <w:szCs w:val="22"/>
              </w:rPr>
            </w:pPr>
            <w:r w:rsidRPr="009F1D38">
              <w:t>Geophysical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382AD904" w14:textId="216105B4" w:rsidR="00ED7372" w:rsidRDefault="00ED7372" w:rsidP="00ED7372">
            <w:pPr>
              <w:rPr>
                <w:rFonts w:ascii="Calibri" w:eastAsia="Calibri" w:hAnsi="Calibri" w:cs="Calibri"/>
                <w:sz w:val="22"/>
                <w:szCs w:val="22"/>
              </w:rPr>
            </w:pPr>
            <w:r w:rsidRPr="009F1D38">
              <w:t>seismic</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5ED43FAD" w14:textId="222488CF" w:rsidR="00ED7372" w:rsidRDefault="00ED7372" w:rsidP="00ED7372">
            <w:pPr>
              <w:rPr>
                <w:rFonts w:ascii="Calibri" w:eastAsia="Calibri" w:hAnsi="Calibri" w:cs="Calibri"/>
                <w:sz w:val="22"/>
                <w:szCs w:val="22"/>
              </w:rPr>
            </w:pPr>
            <w:r w:rsidRPr="009F1D38">
              <w:t>2</w:t>
            </w:r>
          </w:p>
        </w:tc>
      </w:tr>
      <w:tr w:rsidR="00ED7372" w14:paraId="141E9268"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61341D55"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275635C0" w14:textId="6EA12C70" w:rsidR="00ED7372" w:rsidRDefault="00ED7372" w:rsidP="00ED7372">
            <w:pPr>
              <w:rPr>
                <w:rFonts w:ascii="Calibri" w:eastAsia="Calibri" w:hAnsi="Calibri" w:cs="Calibri"/>
                <w:sz w:val="22"/>
                <w:szCs w:val="22"/>
              </w:rPr>
            </w:pPr>
            <w:r w:rsidRPr="009F1D38">
              <w:t xml:space="preserve">surface water </w:t>
            </w:r>
            <w:r w:rsidRPr="00E53BFB">
              <w:rPr>
                <w:i/>
              </w:rPr>
              <w:t>flood</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158C17F" w14:textId="3832AA37" w:rsidR="00ED7372" w:rsidRDefault="00ED7372" w:rsidP="00ED7372">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503E833" w14:textId="0AB8DE9E" w:rsidR="00ED7372" w:rsidRDefault="00ED7372" w:rsidP="00ED7372">
            <w:pPr>
              <w:rPr>
                <w:rFonts w:ascii="Calibri" w:eastAsia="Calibri" w:hAnsi="Calibri" w:cs="Calibri"/>
                <w:sz w:val="22"/>
                <w:szCs w:val="22"/>
              </w:rPr>
            </w:pPr>
            <w:r w:rsidRPr="009F1D38">
              <w:t>aquatic, terrestrial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71EFB5CE" w14:textId="714116AE" w:rsidR="00ED7372" w:rsidRDefault="00ED7372" w:rsidP="00ED7372">
            <w:pPr>
              <w:rPr>
                <w:rFonts w:ascii="Calibri" w:eastAsia="Calibri" w:hAnsi="Calibri" w:cs="Calibri"/>
                <w:sz w:val="22"/>
                <w:szCs w:val="22"/>
              </w:rPr>
            </w:pPr>
            <w:r w:rsidRPr="009F1D38">
              <w:t>2</w:t>
            </w:r>
          </w:p>
        </w:tc>
      </w:tr>
      <w:tr w:rsidR="00ED7372" w14:paraId="4574FFCD" w14:textId="77777777" w:rsidTr="00ED7372">
        <w:trPr>
          <w:trHeight w:val="327"/>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3E348EA"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71712E7E" w14:textId="18068068" w:rsidR="00ED7372" w:rsidRDefault="00E53BFB" w:rsidP="00ED7372">
            <w:pPr>
              <w:rPr>
                <w:rFonts w:ascii="Calibri" w:eastAsia="Calibri" w:hAnsi="Calibri" w:cs="Calibri"/>
                <w:sz w:val="22"/>
                <w:szCs w:val="22"/>
              </w:rPr>
            </w:pPr>
            <w:r w:rsidRPr="001B2E94">
              <w:t>take</w:t>
            </w:r>
            <w:r w:rsidRPr="001B2E94">
              <w:rPr>
                <w:i/>
              </w:rPr>
              <w:t xml:space="preserve"> action</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2EC2FFC" w14:textId="291F99C1" w:rsidR="00ED7372" w:rsidRDefault="00ED7372" w:rsidP="00ED7372">
            <w:pPr>
              <w:rPr>
                <w:rFonts w:ascii="Calibri" w:eastAsia="Calibri" w:hAnsi="Calibri" w:cs="Calibri"/>
                <w:sz w:val="22"/>
                <w:szCs w:val="22"/>
              </w:rPr>
            </w:pPr>
            <w:r w:rsidRPr="009F1D38">
              <w:t>Other</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7F6D9E8" w14:textId="3C5A58A1" w:rsidR="00ED7372" w:rsidRDefault="00ED7372" w:rsidP="00ED7372">
            <w:pPr>
              <w:rPr>
                <w:rFonts w:ascii="Calibri" w:eastAsia="Calibri" w:hAnsi="Calibri" w:cs="Calibri"/>
                <w:sz w:val="22"/>
                <w:szCs w:val="22"/>
              </w:rPr>
            </w:pPr>
            <w:r w:rsidRPr="009F1D38">
              <w:t>other</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34128494" w14:textId="7106F852" w:rsidR="00ED7372" w:rsidRDefault="00ED7372" w:rsidP="00ED7372">
            <w:pPr>
              <w:rPr>
                <w:rFonts w:ascii="Calibri" w:eastAsia="Calibri" w:hAnsi="Calibri" w:cs="Calibri"/>
                <w:sz w:val="22"/>
                <w:szCs w:val="22"/>
              </w:rPr>
            </w:pPr>
            <w:r w:rsidRPr="009F1D38">
              <w:t>1</w:t>
            </w:r>
          </w:p>
        </w:tc>
      </w:tr>
      <w:tr w:rsidR="00E53BFB" w14:paraId="66695DC9" w14:textId="77777777" w:rsidTr="00ED7372">
        <w:trPr>
          <w:trHeight w:val="291"/>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48633BD" w14:textId="77777777" w:rsidR="00E53BFB" w:rsidRDefault="00E53BFB" w:rsidP="00E53BFB">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1B7BB274" w14:textId="2F8DA967" w:rsidR="00E53BFB" w:rsidRDefault="00E53BFB" w:rsidP="00E53BFB">
            <w:pPr>
              <w:rPr>
                <w:rFonts w:ascii="Calibri" w:eastAsia="Calibri" w:hAnsi="Calibri" w:cs="Calibri"/>
                <w:sz w:val="22"/>
                <w:szCs w:val="22"/>
              </w:rPr>
            </w:pPr>
            <w:r w:rsidRPr="00E53BFB">
              <w:rPr>
                <w:i/>
              </w:rPr>
              <w:t>test</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222031E8" w14:textId="26243A56" w:rsidR="00E53BFB" w:rsidRDefault="00E53BFB" w:rsidP="00E53BFB">
            <w:pPr>
              <w:rPr>
                <w:rFonts w:ascii="Calibri" w:eastAsia="Calibri" w:hAnsi="Calibri" w:cs="Calibri"/>
                <w:sz w:val="22"/>
                <w:szCs w:val="22"/>
              </w:rPr>
            </w:pPr>
            <w:r w:rsidRPr="009F1D38">
              <w:t>Other</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28C172E7" w14:textId="3B6519B1" w:rsidR="00E53BFB" w:rsidRDefault="00E53BFB" w:rsidP="00E53BFB">
            <w:pPr>
              <w:rPr>
                <w:rFonts w:ascii="Calibri" w:eastAsia="Calibri" w:hAnsi="Calibri" w:cs="Calibri"/>
                <w:sz w:val="22"/>
                <w:szCs w:val="22"/>
              </w:rPr>
            </w:pPr>
            <w:r w:rsidRPr="009F1D38">
              <w:t>other</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2061E3B5" w14:textId="3C2566E2" w:rsidR="00E53BFB" w:rsidRDefault="00E53BFB" w:rsidP="00E53BFB">
            <w:pPr>
              <w:rPr>
                <w:rFonts w:ascii="Calibri" w:eastAsia="Calibri" w:hAnsi="Calibri" w:cs="Calibri"/>
                <w:sz w:val="22"/>
                <w:szCs w:val="22"/>
              </w:rPr>
            </w:pPr>
            <w:r w:rsidRPr="009F1D38">
              <w:t>1</w:t>
            </w:r>
          </w:p>
        </w:tc>
      </w:tr>
      <w:tr w:rsidR="00E53BFB" w14:paraId="3E192A9E"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33FC959" w14:textId="77777777" w:rsidR="00E53BFB" w:rsidRDefault="00E53BFB" w:rsidP="00E53BFB">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711C59A9" w14:textId="5E9AF1B2" w:rsidR="00E53BFB" w:rsidRDefault="00E53BFB" w:rsidP="00E53BFB">
            <w:pPr>
              <w:rPr>
                <w:rFonts w:ascii="Calibri" w:eastAsia="Calibri" w:hAnsi="Calibri" w:cs="Calibri"/>
                <w:sz w:val="22"/>
                <w:szCs w:val="22"/>
              </w:rPr>
            </w:pPr>
            <w:r w:rsidRPr="00E53BFB">
              <w:rPr>
                <w:i/>
              </w:rPr>
              <w:t>thaw</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67A88BD3" w14:textId="5474E52F" w:rsidR="00E53BFB" w:rsidRDefault="00E53BFB" w:rsidP="00E53BFB">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4808F8FD" w14:textId="5FD7E41F" w:rsidR="00E53BFB" w:rsidRDefault="00E53BFB" w:rsidP="00E53BFB">
            <w:pPr>
              <w:rPr>
                <w:rFonts w:ascii="Calibri" w:eastAsia="Calibri" w:hAnsi="Calibri" w:cs="Calibri"/>
                <w:sz w:val="22"/>
                <w:szCs w:val="22"/>
              </w:rPr>
            </w:pPr>
            <w:r w:rsidRPr="009F1D38">
              <w:t>temperature</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1B44EBDC" w14:textId="4D93EAA5" w:rsidR="00E53BFB" w:rsidRDefault="00E53BFB" w:rsidP="00E53BFB">
            <w:pPr>
              <w:rPr>
                <w:rFonts w:ascii="Calibri" w:eastAsia="Calibri" w:hAnsi="Calibri" w:cs="Calibri"/>
                <w:sz w:val="22"/>
                <w:szCs w:val="22"/>
              </w:rPr>
            </w:pPr>
            <w:r w:rsidRPr="009F1D38">
              <w:t>2</w:t>
            </w:r>
          </w:p>
        </w:tc>
      </w:tr>
      <w:tr w:rsidR="00E53BFB" w14:paraId="0090BA21"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6684C51D" w14:textId="77777777" w:rsidR="00E53BFB" w:rsidRDefault="00E53BFB" w:rsidP="00E53BFB">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0E8AE1F3" w14:textId="3FE0DBCF" w:rsidR="00E53BFB" w:rsidRDefault="00E53BFB" w:rsidP="00E53BFB">
            <w:pPr>
              <w:rPr>
                <w:rFonts w:ascii="Calibri" w:eastAsia="Calibri" w:hAnsi="Calibri" w:cs="Calibri"/>
                <w:sz w:val="22"/>
                <w:szCs w:val="22"/>
              </w:rPr>
            </w:pPr>
            <w:r w:rsidRPr="009F1D38">
              <w:t xml:space="preserve">thawing </w:t>
            </w:r>
            <w:r w:rsidRPr="00E53BFB">
              <w:rPr>
                <w:i/>
              </w:rPr>
              <w:t>episode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010AD6C9" w14:textId="0BE300D8" w:rsidR="00E53BFB" w:rsidRDefault="00E53BFB" w:rsidP="00E53BFB">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17DE96A4" w14:textId="151DDBF0" w:rsidR="00E53BFB" w:rsidRDefault="00E53BFB" w:rsidP="00E53BFB">
            <w:pPr>
              <w:rPr>
                <w:rFonts w:ascii="Calibri" w:eastAsia="Calibri" w:hAnsi="Calibri" w:cs="Calibri"/>
                <w:sz w:val="22"/>
                <w:szCs w:val="22"/>
              </w:rPr>
            </w:pPr>
            <w:r w:rsidRPr="009F1D38">
              <w:t>temperature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5145DF34" w14:textId="396F3D96" w:rsidR="00E53BFB" w:rsidRDefault="00E53BFB" w:rsidP="00E53BFB">
            <w:pPr>
              <w:rPr>
                <w:rFonts w:ascii="Calibri" w:eastAsia="Calibri" w:hAnsi="Calibri" w:cs="Calibri"/>
                <w:sz w:val="22"/>
                <w:szCs w:val="22"/>
              </w:rPr>
            </w:pPr>
            <w:r w:rsidRPr="009F1D38">
              <w:t>4</w:t>
            </w:r>
          </w:p>
        </w:tc>
      </w:tr>
      <w:tr w:rsidR="00E53BFB" w14:paraId="534EFB49" w14:textId="77777777" w:rsidTr="00CF0468">
        <w:trPr>
          <w:trHeight w:val="425"/>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4B4132E5" w14:textId="77777777" w:rsidR="00E53BFB" w:rsidRDefault="00E53BFB" w:rsidP="00E53BFB">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1F4A49CB" w14:textId="6F9A0C3B" w:rsidR="00E53BFB" w:rsidRDefault="00E53BFB" w:rsidP="00E53BFB">
            <w:pPr>
              <w:rPr>
                <w:rFonts w:ascii="Calibri" w:eastAsia="Calibri" w:hAnsi="Calibri" w:cs="Calibri"/>
                <w:sz w:val="22"/>
                <w:szCs w:val="22"/>
              </w:rPr>
            </w:pPr>
            <w:r w:rsidRPr="00E53BFB">
              <w:rPr>
                <w:i/>
              </w:rPr>
              <w:t>threat</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4565F8C5" w14:textId="7F40C0C9" w:rsidR="00E53BFB" w:rsidRDefault="00E53BFB" w:rsidP="00E53BFB">
            <w:pPr>
              <w:rPr>
                <w:rFonts w:ascii="Calibri" w:eastAsia="Calibri" w:hAnsi="Calibri" w:cs="Calibri"/>
                <w:sz w:val="22"/>
                <w:szCs w:val="22"/>
              </w:rPr>
            </w:pPr>
            <w:r w:rsidRPr="009F1D38">
              <w:t>Other</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0F97AFE8" w14:textId="573587EF" w:rsidR="00E53BFB" w:rsidRDefault="00E53BFB" w:rsidP="00E53BFB">
            <w:pPr>
              <w:rPr>
                <w:rFonts w:ascii="Calibri" w:eastAsia="Calibri" w:hAnsi="Calibri" w:cs="Calibri"/>
                <w:sz w:val="22"/>
                <w:szCs w:val="22"/>
              </w:rPr>
            </w:pPr>
            <w:r w:rsidRPr="009F1D38">
              <w:t>other</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4944110D" w14:textId="6DB0762F" w:rsidR="00E53BFB" w:rsidRDefault="00E53BFB" w:rsidP="00E53BFB">
            <w:pPr>
              <w:rPr>
                <w:rFonts w:ascii="Calibri" w:eastAsia="Calibri" w:hAnsi="Calibri" w:cs="Calibri"/>
                <w:sz w:val="22"/>
                <w:szCs w:val="22"/>
              </w:rPr>
            </w:pPr>
            <w:r w:rsidRPr="009F1D38">
              <w:t>1</w:t>
            </w:r>
          </w:p>
        </w:tc>
      </w:tr>
      <w:tr w:rsidR="00E53BFB" w14:paraId="5E4214E6"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180AF803" w14:textId="77777777" w:rsidR="00E53BFB" w:rsidRDefault="00E53BFB" w:rsidP="00E53BFB">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77D9526B" w14:textId="58DD7ADF" w:rsidR="00E53BFB" w:rsidRDefault="00E53BFB" w:rsidP="00E53BFB">
            <w:pPr>
              <w:rPr>
                <w:rFonts w:ascii="Calibri" w:eastAsia="Calibri" w:hAnsi="Calibri" w:cs="Calibri"/>
                <w:sz w:val="22"/>
                <w:szCs w:val="22"/>
              </w:rPr>
            </w:pPr>
            <w:r>
              <w:t>t</w:t>
            </w:r>
            <w:r w:rsidRPr="009F1D38">
              <w:t xml:space="preserve">ransport </w:t>
            </w:r>
            <w:r w:rsidRPr="00E53BFB">
              <w:rPr>
                <w:i/>
              </w:rPr>
              <w:t>issue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673BD013" w14:textId="28305930" w:rsidR="00E53BFB" w:rsidRDefault="00E53BFB" w:rsidP="00E53BFB">
            <w:pPr>
              <w:rPr>
                <w:rFonts w:ascii="Calibri" w:eastAsia="Calibri" w:hAnsi="Calibri" w:cs="Calibri"/>
                <w:sz w:val="22"/>
                <w:szCs w:val="22"/>
              </w:rPr>
            </w:pPr>
            <w:r w:rsidRPr="009F1D38">
              <w:t>Transport</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7CAA56D2" w14:textId="0F53907F" w:rsidR="00E53BFB" w:rsidRDefault="00E53BFB" w:rsidP="00E53BFB">
            <w:pPr>
              <w:rPr>
                <w:rFonts w:ascii="Calibri" w:eastAsia="Calibri" w:hAnsi="Calibri" w:cs="Calibri"/>
                <w:sz w:val="22"/>
                <w:szCs w:val="22"/>
              </w:rPr>
            </w:pPr>
            <w:r w:rsidRPr="009F1D38">
              <w:t>(all)</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2DD1A20A" w14:textId="57E01A9C" w:rsidR="00E53BFB" w:rsidRDefault="00E53BFB" w:rsidP="00E53BFB">
            <w:pPr>
              <w:rPr>
                <w:rFonts w:ascii="Calibri" w:eastAsia="Calibri" w:hAnsi="Calibri" w:cs="Calibri"/>
                <w:sz w:val="22"/>
                <w:szCs w:val="22"/>
              </w:rPr>
            </w:pPr>
            <w:r w:rsidRPr="009F1D38">
              <w:t>1</w:t>
            </w:r>
          </w:p>
        </w:tc>
      </w:tr>
      <w:tr w:rsidR="00ED7372" w14:paraId="60566188" w14:textId="77777777" w:rsidTr="00ED7372">
        <w:trPr>
          <w:trHeight w:val="480"/>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2907856D" w14:textId="2249FB58" w:rsidR="00ED7372" w:rsidRDefault="00ED7372" w:rsidP="00ED7372">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209668C3" w14:textId="7C868F98" w:rsidR="00ED7372" w:rsidRDefault="00ED7372" w:rsidP="00ED7372">
            <w:pPr>
              <w:rPr>
                <w:rFonts w:ascii="Calibri" w:eastAsia="Calibri" w:hAnsi="Calibri" w:cs="Calibri"/>
                <w:sz w:val="22"/>
                <w:szCs w:val="22"/>
              </w:rPr>
            </w:pPr>
            <w:r w:rsidRPr="009F1D38">
              <w:t xml:space="preserve">tropical </w:t>
            </w:r>
            <w:r w:rsidRPr="002D21BF">
              <w:rPr>
                <w:i/>
              </w:rPr>
              <w:t>cyclone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453DC33A" w14:textId="49B55615" w:rsidR="00ED7372" w:rsidRDefault="00ED7372" w:rsidP="00ED7372">
            <w:pPr>
              <w:rPr>
                <w:rFonts w:ascii="Calibri" w:eastAsia="Calibri" w:hAnsi="Calibri" w:cs="Calibri"/>
                <w:sz w:val="22"/>
                <w:szCs w:val="22"/>
              </w:rPr>
            </w:pPr>
            <w:r>
              <w:t>Meteorological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D775F5C" w14:textId="5A0191F1" w:rsidR="00ED7372" w:rsidRDefault="00ED7372" w:rsidP="00ED7372">
            <w:pPr>
              <w:rPr>
                <w:rFonts w:ascii="Calibri" w:eastAsia="Calibri" w:hAnsi="Calibri" w:cs="Calibri"/>
                <w:sz w:val="22"/>
                <w:szCs w:val="22"/>
              </w:rPr>
            </w:pPr>
            <w:r w:rsidRPr="009F1D38">
              <w:t>precipitati</w:t>
            </w:r>
            <w:r>
              <w:t>on, visibility, lightning, wind</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17923DB7" w14:textId="3E4C052C" w:rsidR="00ED7372" w:rsidRDefault="00ED7372" w:rsidP="00ED7372">
            <w:pPr>
              <w:rPr>
                <w:rFonts w:ascii="Calibri" w:eastAsia="Calibri" w:hAnsi="Calibri" w:cs="Calibri"/>
                <w:sz w:val="22"/>
                <w:szCs w:val="22"/>
              </w:rPr>
            </w:pPr>
            <w:r w:rsidRPr="009F1D38">
              <w:t>2</w:t>
            </w:r>
          </w:p>
        </w:tc>
      </w:tr>
      <w:tr w:rsidR="00ED7372" w14:paraId="6476926E" w14:textId="77777777" w:rsidTr="00F17591">
        <w:trPr>
          <w:trHeight w:val="300"/>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1797D768" w14:textId="249103C2" w:rsidR="00ED7372" w:rsidRDefault="00ED7372" w:rsidP="00ED7372">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372F6C5A" w14:textId="77777777" w:rsidR="00ED7372" w:rsidRPr="009F1D38" w:rsidRDefault="00ED7372" w:rsidP="00ED7372"/>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315C7BAF" w14:textId="5FA8282B" w:rsidR="00ED7372" w:rsidRPr="009F1D38" w:rsidRDefault="00ED7372" w:rsidP="00ED7372">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4401AAE3" w14:textId="48D94BF1" w:rsidR="00ED7372" w:rsidRPr="009F1D38" w:rsidRDefault="00ED7372" w:rsidP="00ED7372">
            <w:r w:rsidRPr="009F1D38">
              <w:t>airborne</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F0596CB" w14:textId="77777777" w:rsidR="00ED7372" w:rsidRPr="009F1D38" w:rsidRDefault="00ED7372" w:rsidP="00ED7372"/>
        </w:tc>
      </w:tr>
      <w:tr w:rsidR="00ED7372" w14:paraId="40997D43" w14:textId="77777777" w:rsidTr="00ED7372">
        <w:trPr>
          <w:trHeight w:val="552"/>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6CE88641"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2F736260" w14:textId="501179B8" w:rsidR="00ED7372" w:rsidRDefault="00ED7372" w:rsidP="00ED7372">
            <w:pPr>
              <w:rPr>
                <w:rFonts w:ascii="Calibri" w:eastAsia="Calibri" w:hAnsi="Calibri" w:cs="Calibri"/>
                <w:sz w:val="22"/>
                <w:szCs w:val="22"/>
              </w:rPr>
            </w:pPr>
            <w:r w:rsidRPr="009F1D38">
              <w:t xml:space="preserve">undefined flying </w:t>
            </w:r>
            <w:r w:rsidRPr="002D21BF">
              <w:rPr>
                <w:i/>
              </w:rPr>
              <w:t>object</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67A38F06" w14:textId="49776761" w:rsidR="00ED7372" w:rsidRDefault="00ED7372" w:rsidP="00ED7372">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59770F19" w14:textId="04C5BE6C" w:rsidR="00ED7372" w:rsidRDefault="00ED7372" w:rsidP="00ED7372">
            <w:pPr>
              <w:rPr>
                <w:rFonts w:ascii="Calibri" w:eastAsia="Calibri" w:hAnsi="Calibri" w:cs="Calibri"/>
                <w:sz w:val="22"/>
                <w:szCs w:val="22"/>
              </w:rPr>
            </w:pPr>
            <w:r w:rsidRPr="009F1D38">
              <w:t>airborne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478B2865" w14:textId="3126E1F8" w:rsidR="00ED7372" w:rsidRDefault="00ED7372" w:rsidP="00ED7372">
            <w:pPr>
              <w:rPr>
                <w:rFonts w:ascii="Calibri" w:eastAsia="Calibri" w:hAnsi="Calibri" w:cs="Calibri"/>
                <w:sz w:val="22"/>
                <w:szCs w:val="22"/>
              </w:rPr>
            </w:pPr>
            <w:r w:rsidRPr="009F1D38">
              <w:t>4</w:t>
            </w:r>
          </w:p>
        </w:tc>
      </w:tr>
      <w:tr w:rsidR="00ED7372" w14:paraId="22B30506" w14:textId="77777777" w:rsidTr="00ED7372">
        <w:trPr>
          <w:trHeight w:val="335"/>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5B67539F"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25FFE443" w14:textId="3BB7AB6E" w:rsidR="00ED7372" w:rsidRDefault="00ED7372" w:rsidP="00ED7372">
            <w:pPr>
              <w:rPr>
                <w:rFonts w:ascii="Calibri" w:eastAsia="Calibri" w:hAnsi="Calibri" w:cs="Calibri"/>
                <w:sz w:val="22"/>
                <w:szCs w:val="22"/>
              </w:rPr>
            </w:pPr>
            <w:r w:rsidRPr="009F1D38">
              <w:t xml:space="preserve">undersea cable </w:t>
            </w:r>
            <w:r w:rsidRPr="002D21BF">
              <w:rPr>
                <w:i/>
              </w:rPr>
              <w:t>issue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6802CFD" w14:textId="1038679E" w:rsidR="00ED7372" w:rsidRDefault="00ED7372" w:rsidP="00ED7372">
            <w:pPr>
              <w:rPr>
                <w:rFonts w:ascii="Calibri" w:eastAsia="Calibri" w:hAnsi="Calibri" w:cs="Calibri"/>
                <w:sz w:val="22"/>
                <w:szCs w:val="22"/>
              </w:rPr>
            </w:pPr>
            <w:r w:rsidRPr="009F1D38">
              <w:t>Infrastructure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67ECB90" w14:textId="5EEBC4E7" w:rsidR="00ED7372" w:rsidRDefault="00ED7372" w:rsidP="00ED7372">
            <w:pPr>
              <w:rPr>
                <w:rFonts w:ascii="Calibri" w:eastAsia="Calibri" w:hAnsi="Calibri" w:cs="Calibri"/>
                <w:sz w:val="22"/>
                <w:szCs w:val="22"/>
              </w:rPr>
            </w:pPr>
            <w:r w:rsidRPr="009F1D38">
              <w:t>utility</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295450F8" w14:textId="15EDCE14" w:rsidR="00ED7372" w:rsidRDefault="00ED7372" w:rsidP="00ED7372">
            <w:pPr>
              <w:rPr>
                <w:rFonts w:ascii="Calibri" w:eastAsia="Calibri" w:hAnsi="Calibri" w:cs="Calibri"/>
                <w:sz w:val="22"/>
                <w:szCs w:val="22"/>
              </w:rPr>
            </w:pPr>
            <w:r w:rsidRPr="009F1D38">
              <w:t>1</w:t>
            </w:r>
          </w:p>
        </w:tc>
      </w:tr>
      <w:tr w:rsidR="00ED7372" w14:paraId="486213B5" w14:textId="77777777" w:rsidTr="00CF0468">
        <w:trPr>
          <w:trHeight w:val="468"/>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48D4833B"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1BBB5649" w14:textId="5F0787EA" w:rsidR="00ED7372" w:rsidRDefault="00ED7372" w:rsidP="00ED7372">
            <w:pPr>
              <w:rPr>
                <w:rFonts w:ascii="Calibri" w:eastAsia="Calibri" w:hAnsi="Calibri" w:cs="Calibri"/>
                <w:sz w:val="22"/>
                <w:szCs w:val="22"/>
              </w:rPr>
            </w:pPr>
            <w:r w:rsidRPr="009F1D38">
              <w:t xml:space="preserve">unidentified </w:t>
            </w:r>
            <w:r w:rsidRPr="002D21BF">
              <w:rPr>
                <w:i/>
              </w:rPr>
              <w:t>animal</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7E55364" w14:textId="3EF6141E" w:rsidR="00ED7372" w:rsidRDefault="00ED7372" w:rsidP="00ED7372">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18BCBDA" w14:textId="016EA343" w:rsidR="00ED7372" w:rsidRDefault="00ED7372" w:rsidP="00ED7372">
            <w:pPr>
              <w:rPr>
                <w:rFonts w:ascii="Calibri" w:eastAsia="Calibri" w:hAnsi="Calibri" w:cs="Calibri"/>
                <w:sz w:val="22"/>
                <w:szCs w:val="22"/>
              </w:rPr>
            </w:pPr>
            <w:r w:rsidRPr="009F1D38">
              <w:t>aquatic, terrestrial, airborne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5B182576" w14:textId="0C79E516" w:rsidR="00ED7372" w:rsidRDefault="00ED7372" w:rsidP="00ED7372">
            <w:pPr>
              <w:rPr>
                <w:rFonts w:ascii="Calibri" w:eastAsia="Calibri" w:hAnsi="Calibri" w:cs="Calibri"/>
                <w:sz w:val="22"/>
                <w:szCs w:val="22"/>
              </w:rPr>
            </w:pPr>
            <w:r w:rsidRPr="009F1D38">
              <w:t>4</w:t>
            </w:r>
          </w:p>
        </w:tc>
      </w:tr>
      <w:tr w:rsidR="00ED7372" w14:paraId="2470F085" w14:textId="77777777" w:rsidTr="00F17591">
        <w:trPr>
          <w:trHeight w:val="300"/>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59AD98C"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5098C50C" w14:textId="3B5622C2" w:rsidR="00ED7372" w:rsidRDefault="00ED7372" w:rsidP="00ED7372">
            <w:pPr>
              <w:rPr>
                <w:rFonts w:ascii="Calibri" w:eastAsia="Calibri" w:hAnsi="Calibri" w:cs="Calibri"/>
                <w:sz w:val="22"/>
                <w:szCs w:val="22"/>
              </w:rPr>
            </w:pPr>
            <w:r w:rsidRPr="009F1D38">
              <w:t xml:space="preserve">water </w:t>
            </w:r>
            <w:r w:rsidRPr="002D21BF">
              <w:rPr>
                <w:i/>
              </w:rPr>
              <w:t>hazard</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0FCC3A80" w14:textId="7280406E" w:rsidR="00ED7372" w:rsidRDefault="00ED7372" w:rsidP="00ED7372">
            <w:pPr>
              <w:rPr>
                <w:rFonts w:ascii="Calibri" w:eastAsia="Calibri" w:hAnsi="Calibri" w:cs="Calibri"/>
                <w:sz w:val="22"/>
                <w:szCs w:val="22"/>
              </w:rPr>
            </w:pPr>
            <w:r w:rsidRPr="009F1D38">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28ECEB83" w14:textId="3D34BD4A" w:rsidR="00ED7372" w:rsidRDefault="00ED7372" w:rsidP="00ED7372">
            <w:pPr>
              <w:rPr>
                <w:rFonts w:ascii="Calibri" w:eastAsia="Calibri" w:hAnsi="Calibri" w:cs="Calibri"/>
                <w:sz w:val="22"/>
                <w:szCs w:val="22"/>
              </w:rPr>
            </w:pPr>
            <w:r w:rsidRPr="009F1D38">
              <w:t>aquatic, terrestrial</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2413BE1C" w14:textId="2B4E8724" w:rsidR="00ED7372" w:rsidRDefault="00ED7372" w:rsidP="00ED7372">
            <w:pPr>
              <w:rPr>
                <w:rFonts w:ascii="Calibri" w:eastAsia="Calibri" w:hAnsi="Calibri" w:cs="Calibri"/>
                <w:sz w:val="22"/>
                <w:szCs w:val="22"/>
              </w:rPr>
            </w:pPr>
            <w:r w:rsidRPr="009F1D38">
              <w:t>1</w:t>
            </w:r>
          </w:p>
        </w:tc>
      </w:tr>
      <w:tr w:rsidR="00ED7372" w14:paraId="562F60C1" w14:textId="77777777" w:rsidTr="00ED7372">
        <w:trPr>
          <w:trHeight w:val="413"/>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1BC7E893"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5F32031A" w14:textId="7EA33FF3" w:rsidR="00ED7372" w:rsidRDefault="00ED7372" w:rsidP="00ED7372">
            <w:pPr>
              <w:rPr>
                <w:rFonts w:ascii="Calibri" w:eastAsia="Calibri" w:hAnsi="Calibri" w:cs="Calibri"/>
                <w:sz w:val="22"/>
                <w:szCs w:val="22"/>
              </w:rPr>
            </w:pPr>
            <w:r w:rsidRPr="009F1D38">
              <w:t xml:space="preserve">water supply </w:t>
            </w:r>
            <w:r w:rsidRPr="002D21BF">
              <w:rPr>
                <w:i/>
              </w:rPr>
              <w:t>issue</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55EB2A34" w14:textId="57D93F3E" w:rsidR="00ED7372" w:rsidRDefault="00ED7372" w:rsidP="00ED7372">
            <w:pPr>
              <w:rPr>
                <w:rFonts w:ascii="Calibri" w:eastAsia="Calibri" w:hAnsi="Calibri" w:cs="Calibri"/>
                <w:sz w:val="22"/>
                <w:szCs w:val="22"/>
              </w:rPr>
            </w:pPr>
            <w:r w:rsidRPr="009F1D38">
              <w:t>Infrastructure</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FD3B57E" w14:textId="445C1201" w:rsidR="00ED7372" w:rsidRDefault="00ED7372" w:rsidP="00ED7372">
            <w:pPr>
              <w:rPr>
                <w:rFonts w:ascii="Calibri" w:eastAsia="Calibri" w:hAnsi="Calibri" w:cs="Calibri"/>
                <w:sz w:val="22"/>
                <w:szCs w:val="22"/>
              </w:rPr>
            </w:pPr>
            <w:r w:rsidRPr="009F1D38">
              <w:t>utility</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27E6A407" w14:textId="1B2B7A18" w:rsidR="00ED7372" w:rsidRDefault="00ED7372" w:rsidP="00ED7372">
            <w:pPr>
              <w:rPr>
                <w:rFonts w:ascii="Calibri" w:eastAsia="Calibri" w:hAnsi="Calibri" w:cs="Calibri"/>
                <w:sz w:val="22"/>
                <w:szCs w:val="22"/>
              </w:rPr>
            </w:pPr>
            <w:r w:rsidRPr="009F1D38">
              <w:t>2</w:t>
            </w:r>
          </w:p>
        </w:tc>
      </w:tr>
      <w:tr w:rsidR="00ED7372" w14:paraId="5AA9A115" w14:textId="77777777" w:rsidTr="00F17591">
        <w:trPr>
          <w:cantSplit/>
          <w:trHeight w:val="299"/>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729FBF80"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75828736" w14:textId="6DF7BA5D" w:rsidR="00ED7372" w:rsidRDefault="00ED7372" w:rsidP="00ED7372">
            <w:pPr>
              <w:rPr>
                <w:rFonts w:ascii="Calibri" w:eastAsia="Calibri" w:hAnsi="Calibri" w:cs="Calibri"/>
                <w:sz w:val="22"/>
                <w:szCs w:val="22"/>
              </w:rPr>
            </w:pPr>
            <w:r w:rsidRPr="009F1D38">
              <w:t xml:space="preserve">water utility </w:t>
            </w:r>
            <w:r w:rsidRPr="002D21BF">
              <w:rPr>
                <w:i/>
              </w:rPr>
              <w:t>issue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2B8A0A3F" w14:textId="53B58535" w:rsidR="00ED7372" w:rsidRDefault="00ED7372" w:rsidP="00ED7372">
            <w:pPr>
              <w:rPr>
                <w:rFonts w:ascii="Calibri" w:eastAsia="Calibri" w:hAnsi="Calibri" w:cs="Calibri"/>
                <w:sz w:val="22"/>
                <w:szCs w:val="22"/>
              </w:rPr>
            </w:pPr>
            <w:r w:rsidRPr="009F1D38">
              <w:t>Infrastructure</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9B7CE74" w14:textId="75C4332B" w:rsidR="00ED7372" w:rsidRDefault="00ED7372" w:rsidP="00ED7372">
            <w:pPr>
              <w:rPr>
                <w:rFonts w:ascii="Calibri" w:eastAsia="Calibri" w:hAnsi="Calibri" w:cs="Calibri"/>
                <w:sz w:val="22"/>
                <w:szCs w:val="22"/>
              </w:rPr>
            </w:pPr>
            <w:r w:rsidRPr="009F1D38">
              <w:t>utility</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4B78217D" w14:textId="02EBEE90" w:rsidR="00ED7372" w:rsidRDefault="00ED7372" w:rsidP="00ED7372">
            <w:pPr>
              <w:rPr>
                <w:rFonts w:ascii="Calibri" w:eastAsia="Calibri" w:hAnsi="Calibri" w:cs="Calibri"/>
                <w:sz w:val="22"/>
                <w:szCs w:val="22"/>
              </w:rPr>
            </w:pPr>
            <w:r w:rsidRPr="009F1D38">
              <w:t>1</w:t>
            </w:r>
          </w:p>
        </w:tc>
      </w:tr>
      <w:tr w:rsidR="00ED7372" w14:paraId="7A82EF13"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8959951"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5E278779" w14:textId="302BBA31" w:rsidR="00ED7372" w:rsidRDefault="00ED7372" w:rsidP="00ED7372">
            <w:pPr>
              <w:rPr>
                <w:rFonts w:ascii="Calibri" w:eastAsia="Calibri" w:hAnsi="Calibri" w:cs="Calibri"/>
                <w:sz w:val="22"/>
                <w:szCs w:val="22"/>
              </w:rPr>
            </w:pPr>
            <w:r w:rsidRPr="009F1D38">
              <w:t xml:space="preserve">weather </w:t>
            </w:r>
            <w:r w:rsidRPr="002D21BF">
              <w:rPr>
                <w:i/>
              </w:rPr>
              <w:t>depression</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2D851F00" w14:textId="1892C644" w:rsidR="00ED7372" w:rsidRDefault="00ED7372" w:rsidP="00ED7372">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67030802" w14:textId="51CCEEBA" w:rsidR="00ED7372" w:rsidRDefault="00ED7372" w:rsidP="00ED7372">
            <w:pPr>
              <w:rPr>
                <w:rFonts w:ascii="Calibri" w:eastAsia="Calibri" w:hAnsi="Calibri" w:cs="Calibri"/>
                <w:sz w:val="22"/>
                <w:szCs w:val="22"/>
              </w:rPr>
            </w:pPr>
            <w:r w:rsidRPr="009F1D38">
              <w:t>wind, pressure</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7A5719BA" w14:textId="3DEF2F1C" w:rsidR="00ED7372" w:rsidRDefault="00ED7372" w:rsidP="00ED7372">
            <w:pPr>
              <w:rPr>
                <w:rFonts w:ascii="Calibri" w:eastAsia="Calibri" w:hAnsi="Calibri" w:cs="Calibri"/>
                <w:sz w:val="22"/>
                <w:szCs w:val="22"/>
              </w:rPr>
            </w:pPr>
            <w:r w:rsidRPr="009F1D38">
              <w:t>1</w:t>
            </w:r>
          </w:p>
        </w:tc>
      </w:tr>
      <w:tr w:rsidR="00ED7372" w14:paraId="1DC6B1E7" w14:textId="77777777" w:rsidTr="00FB58EB">
        <w:trPr>
          <w:trHeight w:val="300"/>
        </w:trPr>
        <w:tc>
          <w:tcPr>
            <w:tcW w:w="1117" w:type="dxa"/>
            <w:vMerge w:val="restart"/>
            <w:tcBorders>
              <w:left w:val="single" w:sz="6" w:space="0" w:color="284E3F"/>
              <w:right w:val="single" w:sz="12" w:space="0" w:color="95B3D7"/>
            </w:tcBorders>
            <w:shd w:val="clear" w:color="auto" w:fill="DBE5F1"/>
            <w:tcMar>
              <w:top w:w="0" w:type="dxa"/>
              <w:left w:w="120" w:type="dxa"/>
              <w:bottom w:w="0" w:type="dxa"/>
              <w:right w:w="120" w:type="dxa"/>
            </w:tcMar>
          </w:tcPr>
          <w:p w14:paraId="0C1AAB82" w14:textId="675C5CEC" w:rsidR="00ED7372" w:rsidRDefault="00ED7372" w:rsidP="00ED7372">
            <w:pPr>
              <w:rPr>
                <w:rFonts w:ascii="Calibri" w:eastAsia="Calibri" w:hAnsi="Calibri" w:cs="Calibri"/>
                <w:sz w:val="22"/>
                <w:szCs w:val="22"/>
              </w:rPr>
            </w:pPr>
          </w:p>
        </w:tc>
        <w:tc>
          <w:tcPr>
            <w:tcW w:w="2135" w:type="dxa"/>
            <w:vMerge w:val="restart"/>
            <w:tcBorders>
              <w:right w:val="single" w:sz="12" w:space="0" w:color="95B3D7"/>
            </w:tcBorders>
            <w:shd w:val="clear" w:color="auto" w:fill="DBE5F1"/>
            <w:tcMar>
              <w:top w:w="0" w:type="dxa"/>
              <w:left w:w="120" w:type="dxa"/>
              <w:bottom w:w="0" w:type="dxa"/>
              <w:right w:w="120" w:type="dxa"/>
            </w:tcMar>
          </w:tcPr>
          <w:p w14:paraId="76325A96" w14:textId="0118C988" w:rsidR="00ED7372" w:rsidRDefault="00ED7372" w:rsidP="00ED7372">
            <w:pPr>
              <w:rPr>
                <w:rFonts w:ascii="Calibri" w:eastAsia="Calibri" w:hAnsi="Calibri" w:cs="Calibri"/>
                <w:sz w:val="22"/>
                <w:szCs w:val="22"/>
              </w:rPr>
            </w:pPr>
            <w:r w:rsidRPr="009F1D38">
              <w:t xml:space="preserve">wet </w:t>
            </w:r>
            <w:r w:rsidRPr="002D21BF">
              <w:rPr>
                <w:i/>
              </w:rPr>
              <w:t>spell</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04CA2DD3" w14:textId="69319FBC" w:rsidR="00ED7372" w:rsidRDefault="00ED7372" w:rsidP="00ED7372">
            <w:pPr>
              <w:rPr>
                <w:rFonts w:ascii="Calibri" w:eastAsia="Calibri" w:hAnsi="Calibri" w:cs="Calibri"/>
                <w:sz w:val="22"/>
                <w:szCs w:val="22"/>
              </w:rPr>
            </w:pPr>
            <w:r>
              <w:t>Environmental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5B4C988B" w14:textId="0564F85F" w:rsidR="00ED7372" w:rsidRDefault="00ED7372" w:rsidP="00ED7372">
            <w:pPr>
              <w:rPr>
                <w:rFonts w:ascii="Calibri" w:eastAsia="Calibri" w:hAnsi="Calibri" w:cs="Calibri"/>
                <w:sz w:val="22"/>
                <w:szCs w:val="22"/>
              </w:rPr>
            </w:pPr>
            <w:r>
              <w:t>terrestrial</w:t>
            </w:r>
          </w:p>
        </w:tc>
        <w:tc>
          <w:tcPr>
            <w:tcW w:w="1001" w:type="dxa"/>
            <w:vMerge w:val="restart"/>
            <w:tcBorders>
              <w:right w:val="single" w:sz="12" w:space="0" w:color="95B3D7"/>
            </w:tcBorders>
            <w:shd w:val="clear" w:color="auto" w:fill="DBE5F1"/>
            <w:tcMar>
              <w:top w:w="0" w:type="dxa"/>
              <w:left w:w="120" w:type="dxa"/>
              <w:bottom w:w="0" w:type="dxa"/>
              <w:right w:w="120" w:type="dxa"/>
            </w:tcMar>
          </w:tcPr>
          <w:p w14:paraId="248502BC" w14:textId="4CD8DC21" w:rsidR="00ED7372" w:rsidRDefault="00ED7372" w:rsidP="00ED7372">
            <w:pPr>
              <w:rPr>
                <w:rFonts w:ascii="Calibri" w:eastAsia="Calibri" w:hAnsi="Calibri" w:cs="Calibri"/>
                <w:sz w:val="22"/>
                <w:szCs w:val="22"/>
              </w:rPr>
            </w:pPr>
            <w:r w:rsidRPr="009F1D38">
              <w:t>5</w:t>
            </w:r>
          </w:p>
        </w:tc>
      </w:tr>
      <w:tr w:rsidR="00ED7372" w14:paraId="39129DB3" w14:textId="77777777" w:rsidTr="00ED7372">
        <w:trPr>
          <w:trHeight w:val="425"/>
        </w:trPr>
        <w:tc>
          <w:tcPr>
            <w:tcW w:w="1117" w:type="dxa"/>
            <w:vMerge/>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35E0DD55" w14:textId="402A3F9D" w:rsidR="00ED7372" w:rsidRDefault="00ED7372" w:rsidP="00ED7372">
            <w:pPr>
              <w:rPr>
                <w:rFonts w:ascii="Calibri" w:eastAsia="Calibri" w:hAnsi="Calibri" w:cs="Calibri"/>
                <w:sz w:val="22"/>
                <w:szCs w:val="22"/>
              </w:rPr>
            </w:pPr>
          </w:p>
        </w:tc>
        <w:tc>
          <w:tcPr>
            <w:tcW w:w="2135"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0E97D143" w14:textId="77777777" w:rsidR="00ED7372" w:rsidRPr="009F1D38" w:rsidRDefault="00ED7372" w:rsidP="00ED7372"/>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7143A079" w14:textId="5E374D3A" w:rsidR="00ED7372" w:rsidRPr="009F1D38" w:rsidRDefault="00ED7372" w:rsidP="00ED7372">
            <w:r w:rsidRPr="009F1D38">
              <w:t>Meteorological</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4A703772" w14:textId="6BBC2B48" w:rsidR="00ED7372" w:rsidRPr="009F1D38" w:rsidRDefault="00ED7372" w:rsidP="00ED7372">
            <w:r w:rsidRPr="009F1D38">
              <w:t>precipitation</w:t>
            </w:r>
          </w:p>
        </w:tc>
        <w:tc>
          <w:tcPr>
            <w:tcW w:w="1001" w:type="dxa"/>
            <w:vMerge/>
            <w:tcBorders>
              <w:bottom w:val="single" w:sz="12" w:space="0" w:color="95B3D7"/>
              <w:right w:val="single" w:sz="12" w:space="0" w:color="95B3D7"/>
            </w:tcBorders>
            <w:shd w:val="clear" w:color="auto" w:fill="DBE5F1"/>
            <w:tcMar>
              <w:top w:w="0" w:type="dxa"/>
              <w:left w:w="120" w:type="dxa"/>
              <w:bottom w:w="0" w:type="dxa"/>
              <w:right w:w="120" w:type="dxa"/>
            </w:tcMar>
          </w:tcPr>
          <w:p w14:paraId="4E0BE30F" w14:textId="77777777" w:rsidR="00ED7372" w:rsidRPr="009F1D38" w:rsidRDefault="00ED7372" w:rsidP="00ED7372"/>
        </w:tc>
      </w:tr>
      <w:tr w:rsidR="00ED7372" w14:paraId="6D209E50"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6AA3A8F5" w14:textId="77777777" w:rsidR="00ED7372" w:rsidRDefault="00ED7372" w:rsidP="00ED7372">
            <w:pPr>
              <w:rPr>
                <w:rFonts w:ascii="Calibri" w:eastAsia="Calibri" w:hAnsi="Calibri" w:cs="Calibri"/>
                <w:sz w:val="22"/>
                <w:szCs w:val="22"/>
                <w:highlight w:val="yellow"/>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2395A821" w14:textId="3681ACE4" w:rsidR="00ED7372" w:rsidRPr="00652E85" w:rsidRDefault="00ED7372" w:rsidP="00ED7372">
            <w:pPr>
              <w:rPr>
                <w:rFonts w:ascii="Calibri" w:eastAsia="Calibri" w:hAnsi="Calibri" w:cs="Calibri"/>
                <w:sz w:val="22"/>
                <w:szCs w:val="22"/>
              </w:rPr>
            </w:pPr>
            <w:r w:rsidRPr="009F1D38">
              <w:t xml:space="preserve">wind </w:t>
            </w:r>
            <w:r w:rsidRPr="002D21BF">
              <w:rPr>
                <w:i/>
              </w:rPr>
              <w:t>gust</w:t>
            </w: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3F5FCDC2" w14:textId="27D26492" w:rsidR="00ED7372" w:rsidRPr="00652E85" w:rsidRDefault="00ED7372" w:rsidP="00ED7372">
            <w:pPr>
              <w:rPr>
                <w:rFonts w:ascii="Calibri" w:eastAsia="Calibri" w:hAnsi="Calibri" w:cs="Calibri"/>
                <w:sz w:val="22"/>
                <w:szCs w:val="22"/>
              </w:rPr>
            </w:pPr>
            <w:r w:rsidRPr="009F1D38">
              <w:t>Meteorological</w:t>
            </w: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59656829" w14:textId="4D69024A" w:rsidR="00ED7372" w:rsidRPr="00652E85" w:rsidRDefault="00ED7372" w:rsidP="00ED7372">
            <w:pPr>
              <w:rPr>
                <w:rFonts w:ascii="Calibri" w:eastAsia="Calibri" w:hAnsi="Calibri" w:cs="Calibri"/>
                <w:sz w:val="22"/>
                <w:szCs w:val="22"/>
              </w:rPr>
            </w:pPr>
            <w:r w:rsidRPr="009F1D38">
              <w:t>wind</w:t>
            </w: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2259E12F" w14:textId="5089B523" w:rsidR="00ED7372" w:rsidRDefault="00ED7372" w:rsidP="00ED7372">
            <w:pPr>
              <w:rPr>
                <w:rFonts w:ascii="Calibri" w:eastAsia="Calibri" w:hAnsi="Calibri" w:cs="Calibri"/>
                <w:sz w:val="22"/>
                <w:szCs w:val="22"/>
              </w:rPr>
            </w:pPr>
            <w:r w:rsidRPr="009F1D38">
              <w:t>1</w:t>
            </w:r>
          </w:p>
        </w:tc>
      </w:tr>
      <w:tr w:rsidR="00ED7372" w14:paraId="1D46729B" w14:textId="77777777" w:rsidTr="00CF0468">
        <w:trPr>
          <w:cantSplit/>
          <w:trHeight w:val="337"/>
        </w:trPr>
        <w:tc>
          <w:tcPr>
            <w:tcW w:w="1117" w:type="dxa"/>
            <w:tcBorders>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176665E4" w14:textId="77777777" w:rsidR="00ED7372" w:rsidRDefault="00ED7372" w:rsidP="00ED7372">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DBE5F1"/>
            <w:tcMar>
              <w:top w:w="0" w:type="dxa"/>
              <w:left w:w="120" w:type="dxa"/>
              <w:bottom w:w="0" w:type="dxa"/>
              <w:right w:w="120" w:type="dxa"/>
            </w:tcMar>
          </w:tcPr>
          <w:p w14:paraId="4E5F94FF" w14:textId="4DF6DAE7" w:rsidR="00ED7372" w:rsidRDefault="00ED7372" w:rsidP="00ED7372">
            <w:pPr>
              <w:rPr>
                <w:rFonts w:ascii="Calibri" w:eastAsia="Calibri" w:hAnsi="Calibri" w:cs="Calibri"/>
                <w:sz w:val="22"/>
                <w:szCs w:val="22"/>
              </w:rPr>
            </w:pPr>
            <w:r w:rsidRPr="009F1D38">
              <w:t xml:space="preserve">worker </w:t>
            </w:r>
            <w:r w:rsidRPr="002D21BF">
              <w:rPr>
                <w:i/>
              </w:rPr>
              <w:t>strike</w:t>
            </w:r>
          </w:p>
        </w:tc>
        <w:tc>
          <w:tcPr>
            <w:tcW w:w="2063" w:type="dxa"/>
            <w:tcBorders>
              <w:bottom w:val="single" w:sz="12" w:space="0" w:color="95B3D7"/>
              <w:right w:val="single" w:sz="12" w:space="0" w:color="95B3D7"/>
            </w:tcBorders>
            <w:shd w:val="clear" w:color="auto" w:fill="DBE5F1"/>
            <w:tcMar>
              <w:top w:w="0" w:type="dxa"/>
              <w:left w:w="120" w:type="dxa"/>
              <w:bottom w:w="0" w:type="dxa"/>
              <w:right w:w="120" w:type="dxa"/>
            </w:tcMar>
          </w:tcPr>
          <w:p w14:paraId="19C216CF" w14:textId="1238ABEF" w:rsidR="00ED7372" w:rsidRDefault="00ED7372" w:rsidP="00ED7372">
            <w:pPr>
              <w:rPr>
                <w:rFonts w:ascii="Calibri" w:eastAsia="Calibri" w:hAnsi="Calibri" w:cs="Calibri"/>
                <w:sz w:val="22"/>
                <w:szCs w:val="22"/>
              </w:rPr>
            </w:pPr>
            <w:r w:rsidRPr="009F1D38">
              <w:t>Security</w:t>
            </w:r>
          </w:p>
        </w:tc>
        <w:tc>
          <w:tcPr>
            <w:tcW w:w="3261" w:type="dxa"/>
            <w:tcBorders>
              <w:bottom w:val="single" w:sz="12" w:space="0" w:color="95B3D7"/>
              <w:right w:val="single" w:sz="12" w:space="0" w:color="95B3D7"/>
            </w:tcBorders>
            <w:shd w:val="clear" w:color="auto" w:fill="DBE5F1"/>
            <w:tcMar>
              <w:top w:w="0" w:type="dxa"/>
              <w:left w:w="120" w:type="dxa"/>
              <w:bottom w:w="0" w:type="dxa"/>
              <w:right w:w="120" w:type="dxa"/>
            </w:tcMar>
          </w:tcPr>
          <w:p w14:paraId="67809F6B" w14:textId="2328A566" w:rsidR="00ED7372" w:rsidRDefault="00ED7372" w:rsidP="00ED7372">
            <w:pPr>
              <w:rPr>
                <w:rFonts w:ascii="Calibri" w:eastAsia="Calibri" w:hAnsi="Calibri" w:cs="Calibri"/>
                <w:sz w:val="22"/>
                <w:szCs w:val="22"/>
              </w:rPr>
            </w:pPr>
            <w:r w:rsidRPr="009F1D38">
              <w:t>law enforcement</w:t>
            </w:r>
          </w:p>
        </w:tc>
        <w:tc>
          <w:tcPr>
            <w:tcW w:w="1001" w:type="dxa"/>
            <w:tcBorders>
              <w:bottom w:val="single" w:sz="12" w:space="0" w:color="95B3D7"/>
              <w:right w:val="single" w:sz="12" w:space="0" w:color="95B3D7"/>
            </w:tcBorders>
            <w:shd w:val="clear" w:color="auto" w:fill="DBE5F1"/>
            <w:tcMar>
              <w:top w:w="0" w:type="dxa"/>
              <w:left w:w="120" w:type="dxa"/>
              <w:bottom w:w="0" w:type="dxa"/>
              <w:right w:w="120" w:type="dxa"/>
            </w:tcMar>
          </w:tcPr>
          <w:p w14:paraId="4C70C51B" w14:textId="695E0F05" w:rsidR="00ED7372" w:rsidRDefault="00ED7372" w:rsidP="00ED7372">
            <w:pPr>
              <w:rPr>
                <w:rFonts w:ascii="Calibri" w:eastAsia="Calibri" w:hAnsi="Calibri" w:cs="Calibri"/>
                <w:sz w:val="22"/>
                <w:szCs w:val="22"/>
              </w:rPr>
            </w:pPr>
            <w:r w:rsidRPr="009F1D38">
              <w:t>1</w:t>
            </w:r>
          </w:p>
        </w:tc>
      </w:tr>
      <w:tr w:rsidR="00E90D7D" w14:paraId="3DF8F61E" w14:textId="77777777" w:rsidTr="00F17591">
        <w:trPr>
          <w:trHeight w:val="300"/>
        </w:trPr>
        <w:tc>
          <w:tcPr>
            <w:tcW w:w="1117" w:type="dxa"/>
            <w:tcBorders>
              <w:left w:val="single" w:sz="12" w:space="0" w:color="95B3D7"/>
              <w:bottom w:val="single" w:sz="12" w:space="0" w:color="95B3D7"/>
              <w:right w:val="single" w:sz="12" w:space="0" w:color="95B3D7"/>
            </w:tcBorders>
            <w:shd w:val="clear" w:color="auto" w:fill="F6F8F9"/>
            <w:tcMar>
              <w:top w:w="0" w:type="dxa"/>
              <w:left w:w="120" w:type="dxa"/>
              <w:bottom w:w="0" w:type="dxa"/>
              <w:right w:w="120" w:type="dxa"/>
            </w:tcMar>
          </w:tcPr>
          <w:p w14:paraId="32A756F6" w14:textId="77777777" w:rsidR="00E90D7D" w:rsidRDefault="00E90D7D">
            <w:pPr>
              <w:rPr>
                <w:rFonts w:ascii="Calibri" w:eastAsia="Calibri" w:hAnsi="Calibri" w:cs="Calibri"/>
                <w:sz w:val="22"/>
                <w:szCs w:val="22"/>
              </w:rPr>
            </w:pPr>
          </w:p>
        </w:tc>
        <w:tc>
          <w:tcPr>
            <w:tcW w:w="2135" w:type="dxa"/>
            <w:tcBorders>
              <w:bottom w:val="single" w:sz="12" w:space="0" w:color="95B3D7"/>
              <w:right w:val="single" w:sz="12" w:space="0" w:color="95B3D7"/>
            </w:tcBorders>
            <w:shd w:val="clear" w:color="auto" w:fill="F6F8F9"/>
            <w:tcMar>
              <w:top w:w="0" w:type="dxa"/>
              <w:left w:w="120" w:type="dxa"/>
              <w:bottom w:w="0" w:type="dxa"/>
              <w:right w:w="120" w:type="dxa"/>
            </w:tcMar>
          </w:tcPr>
          <w:p w14:paraId="58BFED1D" w14:textId="025343BD" w:rsidR="00E90D7D" w:rsidRDefault="00E90D7D">
            <w:pPr>
              <w:rPr>
                <w:rFonts w:ascii="Calibri" w:eastAsia="Calibri" w:hAnsi="Calibri" w:cs="Calibri"/>
                <w:sz w:val="22"/>
                <w:szCs w:val="22"/>
              </w:rPr>
            </w:pPr>
          </w:p>
        </w:tc>
        <w:tc>
          <w:tcPr>
            <w:tcW w:w="2063" w:type="dxa"/>
            <w:tcBorders>
              <w:bottom w:val="single" w:sz="12" w:space="0" w:color="95B3D7"/>
              <w:right w:val="single" w:sz="12" w:space="0" w:color="95B3D7"/>
            </w:tcBorders>
            <w:shd w:val="clear" w:color="auto" w:fill="F6F8F9"/>
            <w:tcMar>
              <w:top w:w="0" w:type="dxa"/>
              <w:left w:w="120" w:type="dxa"/>
              <w:bottom w:w="0" w:type="dxa"/>
              <w:right w:w="120" w:type="dxa"/>
            </w:tcMar>
          </w:tcPr>
          <w:p w14:paraId="55F851E4" w14:textId="26681751" w:rsidR="00E90D7D" w:rsidRDefault="00E90D7D">
            <w:pPr>
              <w:rPr>
                <w:rFonts w:ascii="Calibri" w:eastAsia="Calibri" w:hAnsi="Calibri" w:cs="Calibri"/>
                <w:sz w:val="22"/>
                <w:szCs w:val="22"/>
              </w:rPr>
            </w:pPr>
          </w:p>
        </w:tc>
        <w:tc>
          <w:tcPr>
            <w:tcW w:w="3261" w:type="dxa"/>
            <w:tcBorders>
              <w:bottom w:val="single" w:sz="12" w:space="0" w:color="95B3D7"/>
              <w:right w:val="single" w:sz="12" w:space="0" w:color="95B3D7"/>
            </w:tcBorders>
            <w:shd w:val="clear" w:color="auto" w:fill="F6F8F9"/>
            <w:tcMar>
              <w:top w:w="0" w:type="dxa"/>
              <w:left w:w="120" w:type="dxa"/>
              <w:bottom w:w="0" w:type="dxa"/>
              <w:right w:w="120" w:type="dxa"/>
            </w:tcMar>
          </w:tcPr>
          <w:p w14:paraId="326A884C" w14:textId="0E95DDBB" w:rsidR="00E90D7D" w:rsidRDefault="00E90D7D">
            <w:pPr>
              <w:rPr>
                <w:rFonts w:ascii="Calibri" w:eastAsia="Calibri" w:hAnsi="Calibri" w:cs="Calibri"/>
                <w:sz w:val="22"/>
                <w:szCs w:val="22"/>
              </w:rPr>
            </w:pPr>
          </w:p>
        </w:tc>
        <w:tc>
          <w:tcPr>
            <w:tcW w:w="1001" w:type="dxa"/>
            <w:tcBorders>
              <w:bottom w:val="single" w:sz="12" w:space="0" w:color="95B3D7"/>
              <w:right w:val="single" w:sz="12" w:space="0" w:color="95B3D7"/>
            </w:tcBorders>
            <w:shd w:val="clear" w:color="auto" w:fill="F6F8F9"/>
            <w:tcMar>
              <w:top w:w="0" w:type="dxa"/>
              <w:left w:w="120" w:type="dxa"/>
              <w:bottom w:w="0" w:type="dxa"/>
              <w:right w:w="120" w:type="dxa"/>
            </w:tcMar>
          </w:tcPr>
          <w:p w14:paraId="3BFB97BD" w14:textId="298FD973" w:rsidR="00E90D7D" w:rsidRDefault="00E90D7D" w:rsidP="00F17591">
            <w:pPr>
              <w:rPr>
                <w:rFonts w:ascii="Calibri" w:eastAsia="Calibri" w:hAnsi="Calibri" w:cs="Calibri"/>
                <w:sz w:val="22"/>
                <w:szCs w:val="22"/>
              </w:rPr>
            </w:pPr>
          </w:p>
        </w:tc>
      </w:tr>
    </w:tbl>
    <w:p w14:paraId="014DA4B6" w14:textId="1BC13B1B" w:rsidR="00E90D7D" w:rsidRDefault="00EB6D6C">
      <w:pPr>
        <w:rPr>
          <w:color w:val="446CAA"/>
          <w:sz w:val="28"/>
          <w:szCs w:val="28"/>
        </w:rPr>
      </w:pPr>
      <w:bookmarkStart w:id="26" w:name="_heading=h.vx1227" w:colFirst="0" w:colLast="0"/>
      <w:bookmarkEnd w:id="26"/>
      <w:r>
        <w:br w:type="page"/>
      </w:r>
    </w:p>
    <w:p w14:paraId="1AB49CE2" w14:textId="77777777" w:rsidR="00E90D7D" w:rsidRDefault="00EB6D6C" w:rsidP="00FD7BFB">
      <w:pPr>
        <w:pStyle w:val="Heading2"/>
        <w:numPr>
          <w:ilvl w:val="1"/>
          <w:numId w:val="8"/>
        </w:numPr>
      </w:pPr>
      <w:bookmarkStart w:id="27" w:name="_Toc209564873"/>
      <w:r w:rsidRPr="00FD7BFB">
        <w:t>Indexed Source (Individual or Group)</w:t>
      </w:r>
      <w:bookmarkEnd w:id="27"/>
    </w:p>
    <w:p w14:paraId="1DF33783" w14:textId="77777777" w:rsidR="005A37BF" w:rsidRDefault="005A37BF" w:rsidP="00951195">
      <w:pPr>
        <w:rPr>
          <w:b/>
          <w:sz w:val="24"/>
        </w:rPr>
      </w:pPr>
    </w:p>
    <w:p w14:paraId="16A55E6B" w14:textId="77777777" w:rsidR="00BD1CA4" w:rsidRDefault="005A37BF" w:rsidP="00951195">
      <w:pPr>
        <w:rPr>
          <w:sz w:val="24"/>
        </w:rPr>
      </w:pPr>
      <w:r w:rsidRPr="005A37BF">
        <w:rPr>
          <w:b/>
          <w:sz w:val="24"/>
        </w:rPr>
        <w:t>Event Terms</w:t>
      </w:r>
      <w:r w:rsidRPr="005A37BF">
        <w:rPr>
          <w:sz w:val="24"/>
        </w:rPr>
        <w:t xml:space="preserve"> in the </w:t>
      </w:r>
      <w:r w:rsidRPr="005A37BF">
        <w:rPr>
          <w:b/>
          <w:sz w:val="24"/>
        </w:rPr>
        <w:t>OASIS Open Event Terms List</w:t>
      </w:r>
      <w:r w:rsidRPr="005A37BF">
        <w:rPr>
          <w:sz w:val="24"/>
        </w:rPr>
        <w:t xml:space="preserve"> are commonly used language terms that require no attribution, except when acknowledging the inspiration </w:t>
      </w:r>
      <w:r>
        <w:rPr>
          <w:sz w:val="24"/>
        </w:rPr>
        <w:t xml:space="preserve">for </w:t>
      </w:r>
      <w:r w:rsidRPr="005A37BF">
        <w:rPr>
          <w:sz w:val="24"/>
        </w:rPr>
        <w:t xml:space="preserve">their inclusion. The terms </w:t>
      </w:r>
      <w:r>
        <w:rPr>
          <w:sz w:val="24"/>
        </w:rPr>
        <w:t xml:space="preserve">used </w:t>
      </w:r>
      <w:r w:rsidRPr="005A37BF">
        <w:rPr>
          <w:sz w:val="24"/>
        </w:rPr>
        <w:t xml:space="preserve">were compiled from various online sources, as well as </w:t>
      </w:r>
      <w:r>
        <w:rPr>
          <w:sz w:val="24"/>
        </w:rPr>
        <w:t xml:space="preserve">from </w:t>
      </w:r>
      <w:r w:rsidRPr="005A37BF">
        <w:rPr>
          <w:sz w:val="24"/>
        </w:rPr>
        <w:t xml:space="preserve">the historical insights and experiences of the </w:t>
      </w:r>
      <w:r w:rsidRPr="005A37BF">
        <w:rPr>
          <w:b/>
          <w:sz w:val="24"/>
        </w:rPr>
        <w:t>OASIS OPEN Common Alerting Protocol Subcommittee (CAP-SC)</w:t>
      </w:r>
      <w:r w:rsidRPr="005A37BF">
        <w:rPr>
          <w:sz w:val="24"/>
        </w:rPr>
        <w:t xml:space="preserve"> members.</w:t>
      </w:r>
    </w:p>
    <w:p w14:paraId="6123E514" w14:textId="77777777" w:rsidR="005A37BF" w:rsidRDefault="005A37BF" w:rsidP="00951195">
      <w:pPr>
        <w:rPr>
          <w:sz w:val="24"/>
        </w:rPr>
      </w:pPr>
    </w:p>
    <w:tbl>
      <w:tblPr>
        <w:tblStyle w:val="a4"/>
        <w:tblW w:w="10162" w:type="dxa"/>
        <w:tblLayout w:type="fixed"/>
        <w:tblLook w:val="0400" w:firstRow="0" w:lastRow="0" w:firstColumn="0" w:lastColumn="0" w:noHBand="0" w:noVBand="1"/>
      </w:tblPr>
      <w:tblGrid>
        <w:gridCol w:w="1162"/>
        <w:gridCol w:w="9000"/>
      </w:tblGrid>
      <w:tr w:rsidR="00E90D7D" w14:paraId="38740EAD" w14:textId="77777777">
        <w:trPr>
          <w:cantSplit/>
          <w:trHeight w:val="300"/>
          <w:tblHeader/>
        </w:trPr>
        <w:tc>
          <w:tcPr>
            <w:tcW w:w="1162" w:type="dxa"/>
            <w:tcBorders>
              <w:top w:val="single" w:sz="6" w:space="0" w:color="284E3F"/>
              <w:left w:val="single" w:sz="6" w:space="0" w:color="284E3F"/>
              <w:bottom w:val="single" w:sz="6" w:space="0" w:color="284E3F"/>
              <w:right w:val="single" w:sz="6" w:space="0" w:color="0000FF"/>
            </w:tcBorders>
            <w:shd w:val="clear" w:color="auto" w:fill="0000FF"/>
            <w:tcMar>
              <w:top w:w="0" w:type="dxa"/>
              <w:left w:w="120" w:type="dxa"/>
              <w:bottom w:w="0" w:type="dxa"/>
              <w:right w:w="120" w:type="dxa"/>
            </w:tcMar>
          </w:tcPr>
          <w:p w14:paraId="39182D49" w14:textId="77777777" w:rsidR="00E90D7D" w:rsidRDefault="00EB6D6C">
            <w:pPr>
              <w:rPr>
                <w:rFonts w:ascii="Arial" w:eastAsia="Arial" w:hAnsi="Arial" w:cs="Arial"/>
                <w:b/>
                <w:highlight w:val="yellow"/>
              </w:rPr>
            </w:pPr>
            <w:r>
              <w:rPr>
                <w:rFonts w:ascii="Arial" w:eastAsia="Arial" w:hAnsi="Arial" w:cs="Arial"/>
                <w:b/>
              </w:rPr>
              <w:t xml:space="preserve">Source </w:t>
            </w:r>
            <w:proofErr w:type="gramStart"/>
            <w:r>
              <w:rPr>
                <w:rFonts w:ascii="Arial" w:eastAsia="Arial" w:hAnsi="Arial" w:cs="Arial"/>
                <w:b/>
              </w:rPr>
              <w:t>Index  Number</w:t>
            </w:r>
            <w:proofErr w:type="gramEnd"/>
          </w:p>
        </w:tc>
        <w:tc>
          <w:tcPr>
            <w:tcW w:w="9000" w:type="dxa"/>
            <w:tcBorders>
              <w:top w:val="single" w:sz="6" w:space="0" w:color="284E3F"/>
              <w:left w:val="single" w:sz="6" w:space="0" w:color="CCCCCC"/>
              <w:bottom w:val="single" w:sz="6" w:space="0" w:color="284E3F"/>
              <w:right w:val="single" w:sz="6" w:space="0" w:color="284E3F"/>
            </w:tcBorders>
            <w:shd w:val="clear" w:color="auto" w:fill="0000FF"/>
            <w:tcMar>
              <w:top w:w="0" w:type="dxa"/>
              <w:left w:w="120" w:type="dxa"/>
              <w:bottom w:w="0" w:type="dxa"/>
              <w:right w:w="120" w:type="dxa"/>
            </w:tcMar>
          </w:tcPr>
          <w:p w14:paraId="6F8E12CC" w14:textId="77777777" w:rsidR="00E90D7D" w:rsidRDefault="00EB6D6C">
            <w:pPr>
              <w:rPr>
                <w:rFonts w:ascii="Arial" w:eastAsia="Arial" w:hAnsi="Arial" w:cs="Arial"/>
                <w:b/>
              </w:rPr>
            </w:pPr>
            <w:r>
              <w:rPr>
                <w:rFonts w:ascii="Arial" w:eastAsia="Arial" w:hAnsi="Arial" w:cs="Arial"/>
                <w:b/>
              </w:rPr>
              <w:t xml:space="preserve">Source </w:t>
            </w:r>
          </w:p>
        </w:tc>
      </w:tr>
      <w:tr w:rsidR="00E90D7D" w14:paraId="6D76CF0E" w14:textId="77777777">
        <w:trPr>
          <w:cantSplit/>
          <w:trHeight w:val="300"/>
        </w:trPr>
        <w:tc>
          <w:tcPr>
            <w:tcW w:w="1162" w:type="dxa"/>
            <w:tcBorders>
              <w:top w:val="single" w:sz="6" w:space="0" w:color="CCCCCC"/>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5763D258" w14:textId="77777777" w:rsidR="00E90D7D" w:rsidRDefault="00EB6D6C">
            <w:r>
              <w:t>1</w:t>
            </w:r>
          </w:p>
        </w:tc>
        <w:tc>
          <w:tcPr>
            <w:tcW w:w="9000" w:type="dxa"/>
            <w:tcBorders>
              <w:top w:val="single" w:sz="6" w:space="0" w:color="CCCCCC"/>
              <w:left w:val="single" w:sz="6" w:space="0" w:color="CCCCCC"/>
              <w:bottom w:val="single" w:sz="12" w:space="0" w:color="95B3D7"/>
              <w:right w:val="single" w:sz="12" w:space="0" w:color="95B3D7"/>
            </w:tcBorders>
            <w:shd w:val="clear" w:color="auto" w:fill="DBE5F1"/>
            <w:tcMar>
              <w:top w:w="0" w:type="dxa"/>
              <w:left w:w="120" w:type="dxa"/>
              <w:bottom w:w="0" w:type="dxa"/>
              <w:right w:w="120" w:type="dxa"/>
            </w:tcMar>
          </w:tcPr>
          <w:p w14:paraId="5285AE26" w14:textId="75377A05" w:rsidR="00027622" w:rsidRPr="00027622" w:rsidRDefault="00027622" w:rsidP="00027622">
            <w:pPr>
              <w:rPr>
                <w:i/>
              </w:rPr>
            </w:pPr>
            <w:r>
              <w:rPr>
                <w:rStyle w:val="Strong"/>
                <w:rFonts w:eastAsia="Malgun Gothic"/>
              </w:rPr>
              <w:t>OASIS Open</w:t>
            </w:r>
            <w:r w:rsidRPr="00027622">
              <w:rPr>
                <w:rStyle w:val="Strong"/>
                <w:rFonts w:eastAsia="Malgun Gothic"/>
                <w:b w:val="0"/>
              </w:rPr>
              <w:t xml:space="preserve"> – Common Alerting Protocol Subcommittee (CAP-SC)</w:t>
            </w:r>
            <w:r>
              <w:rPr>
                <w:rStyle w:val="Strong"/>
                <w:rFonts w:eastAsia="Malgun Gothic"/>
              </w:rPr>
              <w:br/>
            </w:r>
            <w:r w:rsidRPr="00027622">
              <w:rPr>
                <w:rStyle w:val="Strong"/>
                <w:rFonts w:eastAsia="Malgun Gothic"/>
                <w:b w:val="0"/>
                <w:i/>
              </w:rPr>
              <w:t xml:space="preserve">Copyright </w:t>
            </w:r>
            <w:r w:rsidRPr="00027622">
              <w:rPr>
                <w:rStyle w:val="Emphasis"/>
                <w:i w:val="0"/>
              </w:rPr>
              <w:t xml:space="preserve">© </w:t>
            </w:r>
            <w:r w:rsidRPr="00027622">
              <w:rPr>
                <w:rStyle w:val="Emphasis"/>
              </w:rPr>
              <w:t>OASIS</w:t>
            </w:r>
            <w:r w:rsidRPr="00027622">
              <w:rPr>
                <w:rStyle w:val="Emphasis"/>
                <w:i w:val="0"/>
              </w:rPr>
              <w:t>®</w:t>
            </w:r>
          </w:p>
        </w:tc>
      </w:tr>
      <w:tr w:rsidR="00E90D7D" w14:paraId="560EE159" w14:textId="77777777">
        <w:trPr>
          <w:cantSplit/>
          <w:trHeight w:val="375"/>
        </w:trPr>
        <w:tc>
          <w:tcPr>
            <w:tcW w:w="1162" w:type="dxa"/>
            <w:tcBorders>
              <w:top w:val="single" w:sz="6" w:space="0" w:color="CCCCCC"/>
              <w:left w:val="single" w:sz="4" w:space="0" w:color="000000"/>
              <w:bottom w:val="single" w:sz="12" w:space="0" w:color="95B3D7"/>
              <w:right w:val="single" w:sz="12" w:space="0" w:color="95B3D7"/>
            </w:tcBorders>
            <w:shd w:val="clear" w:color="auto" w:fill="F6F8F9"/>
            <w:tcMar>
              <w:top w:w="0" w:type="dxa"/>
              <w:left w:w="120" w:type="dxa"/>
              <w:bottom w:w="0" w:type="dxa"/>
              <w:right w:w="120" w:type="dxa"/>
            </w:tcMar>
          </w:tcPr>
          <w:p w14:paraId="01F23178" w14:textId="77777777" w:rsidR="00E90D7D" w:rsidRDefault="00EB6D6C">
            <w:r>
              <w:t>2</w:t>
            </w:r>
          </w:p>
        </w:tc>
        <w:tc>
          <w:tcPr>
            <w:tcW w:w="9000" w:type="dxa"/>
            <w:tcBorders>
              <w:top w:val="single" w:sz="6" w:space="0" w:color="CCCCCC"/>
              <w:left w:val="single" w:sz="6" w:space="0" w:color="CCCCCC"/>
              <w:bottom w:val="single" w:sz="12" w:space="0" w:color="95B3D7"/>
              <w:right w:val="single" w:sz="12" w:space="0" w:color="95B3D7"/>
            </w:tcBorders>
            <w:shd w:val="clear" w:color="auto" w:fill="F6F8F9"/>
            <w:tcMar>
              <w:top w:w="0" w:type="dxa"/>
              <w:left w:w="120" w:type="dxa"/>
              <w:bottom w:w="0" w:type="dxa"/>
              <w:right w:w="120" w:type="dxa"/>
            </w:tcMar>
          </w:tcPr>
          <w:p w14:paraId="6625DFFD" w14:textId="005CC2C6" w:rsidR="00027622" w:rsidRDefault="00027622" w:rsidP="002A067B">
            <w:pPr>
              <w:rPr>
                <w:highlight w:val="yellow"/>
              </w:rPr>
            </w:pPr>
            <w:r>
              <w:rPr>
                <w:rStyle w:val="Strong"/>
                <w:rFonts w:eastAsia="Malgun Gothic"/>
              </w:rPr>
              <w:t>Bell, Frank.</w:t>
            </w:r>
            <w:r>
              <w:t xml:space="preserve"> </w:t>
            </w:r>
            <w:r>
              <w:rPr>
                <w:rStyle w:val="Emphasis"/>
              </w:rPr>
              <w:t>[</w:t>
            </w:r>
            <w:r w:rsidR="002A067B">
              <w:rPr>
                <w:rStyle w:val="Emphasis"/>
              </w:rPr>
              <w:t>Hazard Definition &amp; Classification Review</w:t>
            </w:r>
            <w:r>
              <w:rPr>
                <w:rStyle w:val="Emphasis"/>
              </w:rPr>
              <w:t>]</w:t>
            </w:r>
            <w:r>
              <w:t xml:space="preserve">. United Nations Office for Disaster Risk Reduction (UNDRR), </w:t>
            </w:r>
            <w:r w:rsidRPr="002A067B">
              <w:t>[</w:t>
            </w:r>
            <w:r w:rsidR="002A067B" w:rsidRPr="002A067B">
              <w:t>2020</w:t>
            </w:r>
            <w:r w:rsidRPr="002A067B">
              <w:t>]</w:t>
            </w:r>
            <w:r>
              <w:t xml:space="preserve">. </w:t>
            </w:r>
            <w:r w:rsidRPr="00027622">
              <w:rPr>
                <w:i/>
              </w:rPr>
              <w:t>Copyright © UNDRR.</w:t>
            </w:r>
          </w:p>
        </w:tc>
      </w:tr>
      <w:tr w:rsidR="00E90D7D" w14:paraId="3D667971" w14:textId="77777777">
        <w:trPr>
          <w:cantSplit/>
          <w:trHeight w:val="300"/>
        </w:trPr>
        <w:tc>
          <w:tcPr>
            <w:tcW w:w="1162" w:type="dxa"/>
            <w:tcBorders>
              <w:top w:val="single" w:sz="6" w:space="0" w:color="CCCCCC"/>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13E7F784" w14:textId="77777777" w:rsidR="00E90D7D" w:rsidRDefault="00EB6D6C">
            <w:r>
              <w:t>3</w:t>
            </w:r>
          </w:p>
        </w:tc>
        <w:tc>
          <w:tcPr>
            <w:tcW w:w="9000" w:type="dxa"/>
            <w:tcBorders>
              <w:top w:val="single" w:sz="6" w:space="0" w:color="CCCCCC"/>
              <w:left w:val="single" w:sz="6" w:space="0" w:color="CCCCCC"/>
              <w:bottom w:val="single" w:sz="12" w:space="0" w:color="95B3D7"/>
              <w:right w:val="single" w:sz="12" w:space="0" w:color="95B3D7"/>
            </w:tcBorders>
            <w:shd w:val="clear" w:color="auto" w:fill="DBE5F1"/>
            <w:tcMar>
              <w:top w:w="0" w:type="dxa"/>
              <w:left w:w="120" w:type="dxa"/>
              <w:bottom w:w="0" w:type="dxa"/>
              <w:right w:w="120" w:type="dxa"/>
            </w:tcMar>
          </w:tcPr>
          <w:p w14:paraId="72D05554" w14:textId="3492EC31" w:rsidR="00027622" w:rsidRDefault="00027622" w:rsidP="00643EE1">
            <w:pPr>
              <w:rPr>
                <w:highlight w:val="yellow"/>
              </w:rPr>
            </w:pPr>
            <w:r>
              <w:rPr>
                <w:rStyle w:val="Strong"/>
                <w:rFonts w:eastAsia="Malgun Gothic"/>
              </w:rPr>
              <w:t>METEOALARM Website</w:t>
            </w:r>
            <w:r>
              <w:t xml:space="preserve"> Developed by </w:t>
            </w:r>
            <w:r>
              <w:rPr>
                <w:rStyle w:val="Strong"/>
                <w:rFonts w:eastAsia="Malgun Gothic"/>
              </w:rPr>
              <w:t>EUMETNET</w:t>
            </w:r>
            <w:r>
              <w:t xml:space="preserve"> – the European Meteorological Services Network </w:t>
            </w:r>
            <w:r>
              <w:rPr>
                <w:rStyle w:val="Emphasis"/>
              </w:rPr>
              <w:t>Copyright © EUMETNET</w:t>
            </w:r>
          </w:p>
        </w:tc>
      </w:tr>
      <w:tr w:rsidR="00E90D7D" w14:paraId="2D330DCF" w14:textId="77777777">
        <w:trPr>
          <w:cantSplit/>
          <w:trHeight w:val="300"/>
        </w:trPr>
        <w:tc>
          <w:tcPr>
            <w:tcW w:w="1162" w:type="dxa"/>
            <w:tcBorders>
              <w:top w:val="single" w:sz="6" w:space="0" w:color="CCCCCC"/>
              <w:left w:val="single" w:sz="4" w:space="0" w:color="000000"/>
              <w:bottom w:val="single" w:sz="12" w:space="0" w:color="95B3D7"/>
              <w:right w:val="single" w:sz="12" w:space="0" w:color="95B3D7"/>
            </w:tcBorders>
            <w:shd w:val="clear" w:color="auto" w:fill="F6F8F9"/>
            <w:tcMar>
              <w:top w:w="0" w:type="dxa"/>
              <w:left w:w="120" w:type="dxa"/>
              <w:bottom w:w="0" w:type="dxa"/>
              <w:right w:w="120" w:type="dxa"/>
            </w:tcMar>
          </w:tcPr>
          <w:p w14:paraId="1F4DBCB1" w14:textId="77777777" w:rsidR="00E90D7D" w:rsidRDefault="00EB6D6C">
            <w:r>
              <w:t>4</w:t>
            </w:r>
          </w:p>
        </w:tc>
        <w:tc>
          <w:tcPr>
            <w:tcW w:w="9000" w:type="dxa"/>
            <w:tcBorders>
              <w:top w:val="single" w:sz="6" w:space="0" w:color="CCCCCC"/>
              <w:left w:val="single" w:sz="6" w:space="0" w:color="CCCCCC"/>
              <w:bottom w:val="single" w:sz="12" w:space="0" w:color="95B3D7"/>
              <w:right w:val="single" w:sz="12" w:space="0" w:color="95B3D7"/>
            </w:tcBorders>
            <w:shd w:val="clear" w:color="auto" w:fill="F6F8F9"/>
            <w:tcMar>
              <w:top w:w="0" w:type="dxa"/>
              <w:left w:w="120" w:type="dxa"/>
              <w:bottom w:w="0" w:type="dxa"/>
              <w:right w:w="120" w:type="dxa"/>
            </w:tcMar>
          </w:tcPr>
          <w:p w14:paraId="044CA793" w14:textId="77777777" w:rsidR="00E90D7D" w:rsidRDefault="00EB6D6C">
            <w:r w:rsidRPr="00E85703">
              <w:rPr>
                <w:b/>
              </w:rPr>
              <w:t>EMERGENCY WARNING SATELLITE SERVICE</w:t>
            </w:r>
            <w:r w:rsidR="00393F12" w:rsidRPr="00643EE1">
              <w:t xml:space="preserve"> Common Alert Message Format Specification</w:t>
            </w:r>
          </w:p>
          <w:p w14:paraId="0BC55AA4" w14:textId="7C59C177" w:rsidR="00643EE1" w:rsidRPr="00643EE1" w:rsidRDefault="00643EE1" w:rsidP="00643EE1">
            <w:r w:rsidRPr="00E85703">
              <w:rPr>
                <w:i/>
              </w:rPr>
              <w:t>Copyright</w:t>
            </w:r>
            <w:r>
              <w:t xml:space="preserve"> © </w:t>
            </w:r>
            <w:r w:rsidRPr="00E85703">
              <w:rPr>
                <w:i/>
              </w:rPr>
              <w:t>European Union/Japan Cabinet Office</w:t>
            </w:r>
            <w:r>
              <w:t>.</w:t>
            </w:r>
          </w:p>
        </w:tc>
      </w:tr>
      <w:tr w:rsidR="00E90D7D" w14:paraId="2DEF4E57" w14:textId="77777777">
        <w:trPr>
          <w:cantSplit/>
          <w:trHeight w:val="300"/>
        </w:trPr>
        <w:tc>
          <w:tcPr>
            <w:tcW w:w="1162" w:type="dxa"/>
            <w:tcBorders>
              <w:top w:val="single" w:sz="6" w:space="0" w:color="CCCCCC"/>
              <w:left w:val="single" w:sz="6" w:space="0" w:color="284E3F"/>
              <w:bottom w:val="single" w:sz="12" w:space="0" w:color="95B3D7"/>
              <w:right w:val="single" w:sz="12" w:space="0" w:color="95B3D7"/>
            </w:tcBorders>
            <w:shd w:val="clear" w:color="auto" w:fill="DBE5F1"/>
            <w:tcMar>
              <w:top w:w="0" w:type="dxa"/>
              <w:left w:w="120" w:type="dxa"/>
              <w:bottom w:w="0" w:type="dxa"/>
              <w:right w:w="120" w:type="dxa"/>
            </w:tcMar>
          </w:tcPr>
          <w:p w14:paraId="1AA59BF0" w14:textId="77777777" w:rsidR="00E90D7D" w:rsidRDefault="00EB6D6C">
            <w:r>
              <w:t>5</w:t>
            </w:r>
          </w:p>
        </w:tc>
        <w:tc>
          <w:tcPr>
            <w:tcW w:w="9000" w:type="dxa"/>
            <w:tcBorders>
              <w:top w:val="single" w:sz="6" w:space="0" w:color="CCCCCC"/>
              <w:left w:val="single" w:sz="6" w:space="0" w:color="CCCCCC"/>
              <w:bottom w:val="single" w:sz="12" w:space="0" w:color="95B3D7"/>
              <w:right w:val="single" w:sz="12" w:space="0" w:color="95B3D7"/>
            </w:tcBorders>
            <w:shd w:val="clear" w:color="auto" w:fill="DBE5F1"/>
            <w:tcMar>
              <w:top w:w="0" w:type="dxa"/>
              <w:left w:w="120" w:type="dxa"/>
              <w:bottom w:w="0" w:type="dxa"/>
              <w:right w:w="120" w:type="dxa"/>
            </w:tcMar>
          </w:tcPr>
          <w:p w14:paraId="5E5C0294" w14:textId="77777777" w:rsidR="00E90D7D" w:rsidRPr="00E85703" w:rsidRDefault="00643EE1">
            <w:pPr>
              <w:rPr>
                <w:b/>
              </w:rPr>
            </w:pPr>
            <w:r w:rsidRPr="00E85703">
              <w:rPr>
                <w:b/>
              </w:rPr>
              <w:t>World Meteorological Organization</w:t>
            </w:r>
          </w:p>
          <w:p w14:paraId="0ADBD10B" w14:textId="41C98D27" w:rsidR="00643EE1" w:rsidRDefault="00643EE1">
            <w:pPr>
              <w:rPr>
                <w:highlight w:val="yellow"/>
              </w:rPr>
            </w:pPr>
            <w:r w:rsidRPr="00E85703">
              <w:rPr>
                <w:i/>
              </w:rPr>
              <w:t>Copyright</w:t>
            </w:r>
            <w:r>
              <w:t xml:space="preserve"> © </w:t>
            </w:r>
            <w:r w:rsidRPr="00E85703">
              <w:rPr>
                <w:i/>
              </w:rPr>
              <w:t>World Meteorological Organization (WMO)</w:t>
            </w:r>
          </w:p>
        </w:tc>
      </w:tr>
    </w:tbl>
    <w:p w14:paraId="509D340D" w14:textId="77777777" w:rsidR="007F5661" w:rsidRDefault="007F5661">
      <w:pPr>
        <w:rPr>
          <w:rFonts w:eastAsia="Malgun Gothic"/>
          <w:bCs/>
          <w:color w:val="446CAA"/>
          <w:sz w:val="32"/>
          <w:szCs w:val="28"/>
        </w:rPr>
      </w:pPr>
      <w:bookmarkStart w:id="28" w:name="_heading=h.1v1yuxt" w:colFirst="0" w:colLast="0"/>
      <w:bookmarkEnd w:id="28"/>
      <w:r>
        <w:rPr>
          <w:rFonts w:hint="eastAsia"/>
        </w:rPr>
        <w:br w:type="page"/>
      </w:r>
    </w:p>
    <w:p w14:paraId="39E2A566" w14:textId="77777777" w:rsidR="007F5661" w:rsidRDefault="00BB5CD1" w:rsidP="007F5661">
      <w:pPr>
        <w:pStyle w:val="Heading1"/>
      </w:pPr>
      <w:bookmarkStart w:id="29" w:name="_Toc209564874"/>
      <w:r>
        <w:t xml:space="preserve">Submitting </w:t>
      </w:r>
      <w:r w:rsidR="007F5661">
        <w:t>Content</w:t>
      </w:r>
      <w:bookmarkEnd w:id="29"/>
    </w:p>
    <w:p w14:paraId="46F00941" w14:textId="77777777" w:rsidR="007F5661" w:rsidRDefault="007F5661" w:rsidP="007F5661">
      <w:pPr>
        <w:rPr>
          <w:sz w:val="24"/>
        </w:rPr>
      </w:pPr>
    </w:p>
    <w:p w14:paraId="019FDC3B" w14:textId="77777777" w:rsidR="007F5661" w:rsidRDefault="00727F03" w:rsidP="007F5661">
      <w:pPr>
        <w:rPr>
          <w:sz w:val="24"/>
        </w:rPr>
      </w:pPr>
      <w:r>
        <w:rPr>
          <w:sz w:val="24"/>
        </w:rPr>
        <w:t xml:space="preserve">The </w:t>
      </w:r>
      <w:r w:rsidR="00844E11">
        <w:rPr>
          <w:sz w:val="24"/>
        </w:rPr>
        <w:t xml:space="preserve">submission </w:t>
      </w:r>
      <w:r w:rsidR="009877AB">
        <w:rPr>
          <w:sz w:val="24"/>
        </w:rPr>
        <w:t xml:space="preserve">and commenting </w:t>
      </w:r>
      <w:r>
        <w:rPr>
          <w:sz w:val="24"/>
        </w:rPr>
        <w:t xml:space="preserve">process for making content suggestions to the </w:t>
      </w:r>
      <w:r w:rsidRPr="00727F03">
        <w:rPr>
          <w:b/>
          <w:sz w:val="24"/>
        </w:rPr>
        <w:t>OASIS Open Event Terms List – Lookup Table</w:t>
      </w:r>
      <w:r>
        <w:rPr>
          <w:sz w:val="24"/>
        </w:rPr>
        <w:t xml:space="preserve"> involves accessing the</w:t>
      </w:r>
      <w:r w:rsidR="000237AE">
        <w:rPr>
          <w:sz w:val="24"/>
        </w:rPr>
        <w:t xml:space="preserve"> following link</w:t>
      </w:r>
      <w:r>
        <w:rPr>
          <w:sz w:val="24"/>
        </w:rPr>
        <w:t>:</w:t>
      </w:r>
    </w:p>
    <w:p w14:paraId="6CD08033" w14:textId="77777777" w:rsidR="00E90D7D" w:rsidRDefault="00E90D7D">
      <w:pPr>
        <w:rPr>
          <w:sz w:val="24"/>
        </w:rPr>
      </w:pPr>
    </w:p>
    <w:p w14:paraId="15D30A49" w14:textId="77777777" w:rsidR="00E90D7D" w:rsidRDefault="00727F03" w:rsidP="00727F03">
      <w:pPr>
        <w:pBdr>
          <w:top w:val="nil"/>
          <w:left w:val="nil"/>
          <w:bottom w:val="nil"/>
          <w:right w:val="nil"/>
          <w:between w:val="nil"/>
        </w:pBdr>
        <w:rPr>
          <w:rFonts w:eastAsia="Liberation Sans" w:cs="Liberation Sans"/>
          <w:i/>
          <w:color w:val="4C4635"/>
          <w:szCs w:val="20"/>
        </w:rPr>
      </w:pPr>
      <w:r w:rsidRPr="00727F03">
        <w:rPr>
          <w:rFonts w:eastAsia="Liberation Sans" w:cs="Liberation Sans"/>
          <w:i/>
          <w:color w:val="4C4635"/>
          <w:szCs w:val="20"/>
        </w:rPr>
        <w:t>[Web link]</w:t>
      </w:r>
      <w:r w:rsidR="002E24AF">
        <w:rPr>
          <w:rFonts w:eastAsia="Liberation Sans" w:cs="Liberation Sans"/>
          <w:i/>
          <w:color w:val="4C4635"/>
          <w:szCs w:val="20"/>
        </w:rPr>
        <w:t xml:space="preserve"> *To be provided with the OASIS Open Committee Note to be published after completion of the Public Review process of this version of the resource.</w:t>
      </w:r>
    </w:p>
    <w:p w14:paraId="5C3E44CC" w14:textId="77777777" w:rsidR="00727F03" w:rsidRDefault="00727F03" w:rsidP="00727F03">
      <w:pPr>
        <w:pBdr>
          <w:top w:val="nil"/>
          <w:left w:val="nil"/>
          <w:bottom w:val="nil"/>
          <w:right w:val="nil"/>
          <w:between w:val="nil"/>
        </w:pBdr>
        <w:rPr>
          <w:rFonts w:eastAsia="Liberation Sans" w:cs="Liberation Sans"/>
          <w:i/>
          <w:color w:val="4C4635"/>
          <w:szCs w:val="20"/>
        </w:rPr>
      </w:pPr>
    </w:p>
    <w:p w14:paraId="5BE21B60" w14:textId="77777777" w:rsidR="00727F03" w:rsidRPr="002E24AF" w:rsidRDefault="00727F03" w:rsidP="00727F03">
      <w:pPr>
        <w:pBdr>
          <w:top w:val="nil"/>
          <w:left w:val="nil"/>
          <w:bottom w:val="nil"/>
          <w:right w:val="nil"/>
          <w:between w:val="nil"/>
        </w:pBdr>
        <w:rPr>
          <w:rFonts w:eastAsia="Liberation Sans" w:cs="Liberation Sans"/>
          <w:sz w:val="24"/>
        </w:rPr>
      </w:pPr>
      <w:r w:rsidRPr="002E24AF">
        <w:rPr>
          <w:rFonts w:eastAsia="Liberation Sans" w:cs="Liberation Sans"/>
          <w:sz w:val="24"/>
        </w:rPr>
        <w:t xml:space="preserve">The </w:t>
      </w:r>
      <w:r w:rsidR="002E24AF" w:rsidRPr="002E24AF">
        <w:rPr>
          <w:rFonts w:eastAsia="Liberation Sans" w:cs="Liberation Sans"/>
          <w:sz w:val="24"/>
        </w:rPr>
        <w:t xml:space="preserve">web link </w:t>
      </w:r>
      <w:r w:rsidRPr="002E24AF">
        <w:rPr>
          <w:rFonts w:eastAsia="Liberation Sans" w:cs="Liberation Sans"/>
          <w:sz w:val="24"/>
        </w:rPr>
        <w:t xml:space="preserve">form includes fields for </w:t>
      </w:r>
      <w:r w:rsidR="002E24AF">
        <w:rPr>
          <w:rFonts w:eastAsia="Liberation Sans" w:cs="Liberation Sans"/>
          <w:sz w:val="24"/>
        </w:rPr>
        <w:t xml:space="preserve">entering </w:t>
      </w:r>
      <w:r w:rsidRPr="002E24AF">
        <w:rPr>
          <w:rFonts w:eastAsia="Liberation Sans" w:cs="Liberation Sans"/>
          <w:sz w:val="24"/>
        </w:rPr>
        <w:t xml:space="preserve">proposed </w:t>
      </w:r>
      <w:r w:rsidR="00CF7B67" w:rsidRPr="002E24AF">
        <w:rPr>
          <w:rFonts w:eastAsia="Liberation Sans" w:cs="Liberation Sans"/>
          <w:sz w:val="24"/>
        </w:rPr>
        <w:t xml:space="preserve">new event-type </w:t>
      </w:r>
      <w:r w:rsidR="00844E11">
        <w:rPr>
          <w:rFonts w:eastAsia="Liberation Sans" w:cs="Liberation Sans"/>
          <w:sz w:val="24"/>
        </w:rPr>
        <w:t>terms; any</w:t>
      </w:r>
      <w:r w:rsidRPr="002E24AF">
        <w:rPr>
          <w:rFonts w:eastAsia="Liberation Sans" w:cs="Liberation Sans"/>
          <w:sz w:val="24"/>
        </w:rPr>
        <w:t xml:space="preserve"> associated defi</w:t>
      </w:r>
      <w:r w:rsidR="002E24AF">
        <w:rPr>
          <w:rFonts w:eastAsia="Liberation Sans" w:cs="Liberation Sans"/>
          <w:sz w:val="24"/>
        </w:rPr>
        <w:t>nitions</w:t>
      </w:r>
      <w:r w:rsidR="00844E11">
        <w:rPr>
          <w:rFonts w:eastAsia="Liberation Sans" w:cs="Liberation Sans"/>
          <w:sz w:val="24"/>
        </w:rPr>
        <w:t>;</w:t>
      </w:r>
      <w:r w:rsidR="002E24AF">
        <w:rPr>
          <w:rFonts w:eastAsia="Liberation Sans" w:cs="Liberation Sans"/>
          <w:sz w:val="24"/>
        </w:rPr>
        <w:t xml:space="preserve"> </w:t>
      </w:r>
      <w:r w:rsidR="00844E11">
        <w:rPr>
          <w:rFonts w:eastAsia="Liberation Sans" w:cs="Liberation Sans"/>
          <w:sz w:val="24"/>
        </w:rPr>
        <w:t xml:space="preserve">a set of </w:t>
      </w:r>
      <w:r w:rsidR="002E24AF">
        <w:rPr>
          <w:rFonts w:eastAsia="Liberation Sans" w:cs="Liberation Sans"/>
          <w:sz w:val="24"/>
        </w:rPr>
        <w:t>proposed CAP Category mappings</w:t>
      </w:r>
      <w:r w:rsidR="00844E11">
        <w:rPr>
          <w:rFonts w:eastAsia="Liberation Sans" w:cs="Liberation Sans"/>
          <w:sz w:val="24"/>
        </w:rPr>
        <w:t xml:space="preserve"> and </w:t>
      </w:r>
      <w:r w:rsidRPr="002E24AF">
        <w:rPr>
          <w:rFonts w:eastAsia="Liberation Sans" w:cs="Liberation Sans"/>
          <w:sz w:val="24"/>
        </w:rPr>
        <w:t>OASIS</w:t>
      </w:r>
      <w:r w:rsidR="00844E11">
        <w:rPr>
          <w:rFonts w:eastAsia="Liberation Sans" w:cs="Liberation Sans"/>
          <w:sz w:val="24"/>
        </w:rPr>
        <w:t>-Open</w:t>
      </w:r>
      <w:r w:rsidRPr="002E24AF">
        <w:rPr>
          <w:rFonts w:eastAsia="Liberation Sans" w:cs="Liberation Sans"/>
          <w:sz w:val="24"/>
        </w:rPr>
        <w:t xml:space="preserve"> </w:t>
      </w:r>
      <w:r w:rsidR="002E24AF">
        <w:rPr>
          <w:rFonts w:eastAsia="Liberation Sans" w:cs="Liberation Sans"/>
          <w:sz w:val="24"/>
        </w:rPr>
        <w:t>Subcategory mappings</w:t>
      </w:r>
      <w:r w:rsidR="00844E11">
        <w:rPr>
          <w:rFonts w:eastAsia="Liberation Sans" w:cs="Liberation Sans"/>
          <w:sz w:val="24"/>
        </w:rPr>
        <w:t>;</w:t>
      </w:r>
      <w:r w:rsidRPr="002E24AF">
        <w:rPr>
          <w:rFonts w:eastAsia="Liberation Sans" w:cs="Liberation Sans"/>
          <w:sz w:val="24"/>
        </w:rPr>
        <w:t xml:space="preserve"> a</w:t>
      </w:r>
      <w:r w:rsidR="00CF7B67" w:rsidRPr="002E24AF">
        <w:rPr>
          <w:rFonts w:eastAsia="Liberation Sans" w:cs="Liberation Sans"/>
          <w:sz w:val="24"/>
        </w:rPr>
        <w:t>s well as offering</w:t>
      </w:r>
      <w:r w:rsidRPr="002E24AF">
        <w:rPr>
          <w:rFonts w:eastAsia="Liberation Sans" w:cs="Liberation Sans"/>
          <w:sz w:val="24"/>
        </w:rPr>
        <w:t xml:space="preserve"> room for </w:t>
      </w:r>
      <w:r w:rsidR="00CF7B67" w:rsidRPr="002E24AF">
        <w:rPr>
          <w:rFonts w:eastAsia="Liberation Sans" w:cs="Liberation Sans"/>
          <w:sz w:val="24"/>
        </w:rPr>
        <w:t xml:space="preserve">entering additional </w:t>
      </w:r>
      <w:r w:rsidRPr="002E24AF">
        <w:rPr>
          <w:rFonts w:eastAsia="Liberation Sans" w:cs="Liberation Sans"/>
          <w:sz w:val="24"/>
        </w:rPr>
        <w:t>comments as needed.</w:t>
      </w:r>
    </w:p>
    <w:p w14:paraId="0C4126D7" w14:textId="77777777" w:rsidR="00727F03" w:rsidRPr="002E24AF" w:rsidRDefault="00727F03" w:rsidP="00727F03">
      <w:pPr>
        <w:pBdr>
          <w:top w:val="nil"/>
          <w:left w:val="nil"/>
          <w:bottom w:val="nil"/>
          <w:right w:val="nil"/>
          <w:between w:val="nil"/>
        </w:pBdr>
        <w:rPr>
          <w:rFonts w:eastAsia="Liberation Sans" w:cs="Liberation Sans"/>
          <w:sz w:val="24"/>
        </w:rPr>
      </w:pPr>
    </w:p>
    <w:p w14:paraId="3A7BCE56" w14:textId="77777777" w:rsidR="00844E11" w:rsidRDefault="00844E11" w:rsidP="00727F03">
      <w:pPr>
        <w:pBdr>
          <w:top w:val="nil"/>
          <w:left w:val="nil"/>
          <w:bottom w:val="nil"/>
          <w:right w:val="nil"/>
          <w:between w:val="nil"/>
        </w:pBdr>
        <w:rPr>
          <w:rFonts w:eastAsia="Liberation Sans" w:cs="Liberation Sans"/>
          <w:sz w:val="24"/>
        </w:rPr>
      </w:pPr>
      <w:r>
        <w:rPr>
          <w:rFonts w:eastAsia="Liberation Sans" w:cs="Liberation Sans"/>
          <w:sz w:val="24"/>
        </w:rPr>
        <w:t xml:space="preserve">The form </w:t>
      </w:r>
      <w:r w:rsidR="00727F03" w:rsidRPr="002E24AF">
        <w:rPr>
          <w:rFonts w:eastAsia="Liberation Sans" w:cs="Liberation Sans"/>
          <w:sz w:val="24"/>
        </w:rPr>
        <w:t>request</w:t>
      </w:r>
      <w:r>
        <w:rPr>
          <w:rFonts w:eastAsia="Liberation Sans" w:cs="Liberation Sans"/>
          <w:sz w:val="24"/>
        </w:rPr>
        <w:t>s</w:t>
      </w:r>
      <w:r w:rsidR="00727F03" w:rsidRPr="002E24AF">
        <w:rPr>
          <w:rFonts w:eastAsia="Liberation Sans" w:cs="Liberation Sans"/>
          <w:sz w:val="24"/>
        </w:rPr>
        <w:t xml:space="preserve"> a name and an email address</w:t>
      </w:r>
      <w:r>
        <w:rPr>
          <w:rFonts w:eastAsia="Liberation Sans" w:cs="Liberation Sans"/>
          <w:sz w:val="24"/>
        </w:rPr>
        <w:t xml:space="preserve"> for:</w:t>
      </w:r>
    </w:p>
    <w:p w14:paraId="3AA796FA" w14:textId="77777777" w:rsidR="00844E11" w:rsidRPr="00844E11" w:rsidRDefault="00CF7B67" w:rsidP="00844E11">
      <w:pPr>
        <w:pStyle w:val="ListParagraph"/>
        <w:numPr>
          <w:ilvl w:val="0"/>
          <w:numId w:val="14"/>
        </w:numPr>
        <w:pBdr>
          <w:top w:val="nil"/>
          <w:left w:val="nil"/>
          <w:bottom w:val="nil"/>
          <w:right w:val="nil"/>
          <w:between w:val="nil"/>
        </w:pBdr>
        <w:rPr>
          <w:rFonts w:eastAsia="Liberation Sans" w:cs="Liberation Sans"/>
          <w:color w:val="auto"/>
          <w:sz w:val="24"/>
        </w:rPr>
      </w:pPr>
      <w:r w:rsidRPr="00844E11">
        <w:rPr>
          <w:rFonts w:eastAsia="Liberation Sans" w:cs="Liberation Sans"/>
          <w:color w:val="auto"/>
          <w:sz w:val="24"/>
        </w:rPr>
        <w:t>acknowledging</w:t>
      </w:r>
      <w:r w:rsidR="00727F03" w:rsidRPr="00844E11">
        <w:rPr>
          <w:rFonts w:eastAsia="Liberation Sans" w:cs="Liberation Sans"/>
          <w:color w:val="auto"/>
          <w:sz w:val="24"/>
        </w:rPr>
        <w:t xml:space="preserve"> receipt of the submission</w:t>
      </w:r>
      <w:r w:rsidR="00844E11">
        <w:rPr>
          <w:rFonts w:eastAsia="Liberation Sans" w:cs="Liberation Sans"/>
          <w:color w:val="auto"/>
          <w:sz w:val="24"/>
        </w:rPr>
        <w:t>,</w:t>
      </w:r>
      <w:r w:rsidR="002E24AF" w:rsidRPr="00844E11">
        <w:rPr>
          <w:rFonts w:eastAsia="Liberation Sans" w:cs="Liberation Sans"/>
          <w:sz w:val="24"/>
        </w:rPr>
        <w:t xml:space="preserve"> and</w:t>
      </w:r>
    </w:p>
    <w:p w14:paraId="4A57D793" w14:textId="77777777" w:rsidR="00727F03" w:rsidRPr="00844E11" w:rsidRDefault="00844E11" w:rsidP="00844E11">
      <w:pPr>
        <w:pStyle w:val="ListParagraph"/>
        <w:numPr>
          <w:ilvl w:val="0"/>
          <w:numId w:val="14"/>
        </w:numPr>
        <w:pBdr>
          <w:top w:val="nil"/>
          <w:left w:val="nil"/>
          <w:bottom w:val="nil"/>
          <w:right w:val="nil"/>
          <w:between w:val="nil"/>
        </w:pBdr>
        <w:rPr>
          <w:rFonts w:eastAsia="Liberation Sans" w:cs="Liberation Sans"/>
          <w:color w:val="auto"/>
          <w:sz w:val="24"/>
        </w:rPr>
      </w:pPr>
      <w:r>
        <w:rPr>
          <w:rFonts w:eastAsia="Liberation Sans" w:cs="Liberation Sans"/>
          <w:color w:val="auto"/>
          <w:sz w:val="24"/>
        </w:rPr>
        <w:t xml:space="preserve">initiating </w:t>
      </w:r>
      <w:r w:rsidR="002E24AF" w:rsidRPr="00844E11">
        <w:rPr>
          <w:rFonts w:eastAsia="Liberation Sans" w:cs="Liberation Sans"/>
          <w:color w:val="auto"/>
          <w:sz w:val="24"/>
        </w:rPr>
        <w:t>dialogue with regards to the submission</w:t>
      </w:r>
      <w:r>
        <w:rPr>
          <w:rFonts w:eastAsia="Liberation Sans" w:cs="Liberation Sans"/>
          <w:color w:val="auto"/>
          <w:sz w:val="24"/>
        </w:rPr>
        <w:t xml:space="preserve"> as needed</w:t>
      </w:r>
    </w:p>
    <w:p w14:paraId="26F60BAE" w14:textId="77777777" w:rsidR="00CF7B67" w:rsidRPr="002E24AF" w:rsidRDefault="00CF7B67" w:rsidP="00727F03">
      <w:pPr>
        <w:pBdr>
          <w:top w:val="nil"/>
          <w:left w:val="nil"/>
          <w:bottom w:val="nil"/>
          <w:right w:val="nil"/>
          <w:between w:val="nil"/>
        </w:pBdr>
        <w:rPr>
          <w:rFonts w:eastAsia="Liberation Sans" w:cs="Liberation Sans"/>
          <w:sz w:val="24"/>
        </w:rPr>
      </w:pPr>
    </w:p>
    <w:p w14:paraId="482ACD8E" w14:textId="77777777" w:rsidR="00CF7B67" w:rsidRPr="002E24AF" w:rsidRDefault="00CF7B67" w:rsidP="00727F03">
      <w:pPr>
        <w:pBdr>
          <w:top w:val="nil"/>
          <w:left w:val="nil"/>
          <w:bottom w:val="nil"/>
          <w:right w:val="nil"/>
          <w:between w:val="nil"/>
        </w:pBdr>
        <w:rPr>
          <w:rFonts w:eastAsia="Liberation Sans" w:cs="Liberation Sans"/>
          <w:sz w:val="24"/>
        </w:rPr>
      </w:pPr>
      <w:r w:rsidRPr="002E24AF">
        <w:rPr>
          <w:rFonts w:eastAsia="Liberation Sans" w:cs="Liberation Sans"/>
          <w:sz w:val="24"/>
        </w:rPr>
        <w:t>It is recognized that some terms may have “</w:t>
      </w:r>
      <w:r w:rsidRPr="00844E11">
        <w:rPr>
          <w:rFonts w:eastAsia="Liberation Sans" w:cs="Liberation Sans"/>
          <w:b/>
          <w:sz w:val="24"/>
        </w:rPr>
        <w:t>restricted use</w:t>
      </w:r>
      <w:r w:rsidRPr="002E24AF">
        <w:rPr>
          <w:rFonts w:eastAsia="Liberation Sans" w:cs="Liberation Sans"/>
          <w:sz w:val="24"/>
        </w:rPr>
        <w:t>” rights and/or “</w:t>
      </w:r>
      <w:r w:rsidRPr="00844E11">
        <w:rPr>
          <w:rFonts w:eastAsia="Liberation Sans" w:cs="Liberation Sans"/>
          <w:b/>
          <w:sz w:val="24"/>
        </w:rPr>
        <w:t>confidentiality</w:t>
      </w:r>
      <w:r w:rsidR="002E24AF">
        <w:rPr>
          <w:rFonts w:eastAsia="Liberation Sans" w:cs="Liberation Sans"/>
          <w:sz w:val="24"/>
        </w:rPr>
        <w:t>” clauses</w:t>
      </w:r>
      <w:r w:rsidRPr="002E24AF">
        <w:rPr>
          <w:rFonts w:eastAsia="Liberation Sans" w:cs="Liberation Sans"/>
          <w:sz w:val="24"/>
        </w:rPr>
        <w:t xml:space="preserve"> and</w:t>
      </w:r>
      <w:r w:rsidR="00844E11">
        <w:rPr>
          <w:rFonts w:eastAsia="Liberation Sans" w:cs="Liberation Sans"/>
          <w:sz w:val="24"/>
        </w:rPr>
        <w:t>,</w:t>
      </w:r>
      <w:r w:rsidRPr="002E24AF">
        <w:rPr>
          <w:rFonts w:eastAsia="Liberation Sans" w:cs="Liberation Sans"/>
          <w:sz w:val="24"/>
        </w:rPr>
        <w:t xml:space="preserve"> </w:t>
      </w:r>
      <w:r w:rsidR="002E24AF">
        <w:rPr>
          <w:rFonts w:eastAsia="Liberation Sans" w:cs="Liberation Sans"/>
          <w:sz w:val="24"/>
        </w:rPr>
        <w:t>as a standard course of action</w:t>
      </w:r>
      <w:r w:rsidR="00844E11">
        <w:rPr>
          <w:rFonts w:eastAsia="Liberation Sans" w:cs="Liberation Sans"/>
          <w:sz w:val="24"/>
        </w:rPr>
        <w:t>,</w:t>
      </w:r>
      <w:r w:rsidR="002E24AF">
        <w:rPr>
          <w:rFonts w:eastAsia="Liberation Sans" w:cs="Liberation Sans"/>
          <w:sz w:val="24"/>
        </w:rPr>
        <w:t xml:space="preserve"> </w:t>
      </w:r>
      <w:r w:rsidRPr="002E24AF">
        <w:rPr>
          <w:rFonts w:eastAsia="Liberation Sans" w:cs="Liberation Sans"/>
          <w:sz w:val="24"/>
        </w:rPr>
        <w:t>the form will inquire as to the “</w:t>
      </w:r>
      <w:r w:rsidRPr="00844E11">
        <w:rPr>
          <w:rFonts w:eastAsia="Liberation Sans" w:cs="Liberation Sans"/>
          <w:b/>
          <w:sz w:val="24"/>
        </w:rPr>
        <w:t>right to provide</w:t>
      </w:r>
      <w:r w:rsidRPr="002E24AF">
        <w:rPr>
          <w:rFonts w:eastAsia="Liberation Sans" w:cs="Liberation Sans"/>
          <w:sz w:val="24"/>
        </w:rPr>
        <w:t xml:space="preserve">” from the submitter </w:t>
      </w:r>
      <w:r w:rsidR="002E24AF">
        <w:rPr>
          <w:rFonts w:eastAsia="Liberation Sans" w:cs="Liberation Sans"/>
          <w:sz w:val="24"/>
        </w:rPr>
        <w:t>(</w:t>
      </w:r>
      <w:r w:rsidRPr="002E24AF">
        <w:rPr>
          <w:rFonts w:eastAsia="Liberation Sans" w:cs="Liberation Sans"/>
          <w:sz w:val="24"/>
        </w:rPr>
        <w:t>in all cases</w:t>
      </w:r>
      <w:r w:rsidR="002E24AF">
        <w:rPr>
          <w:rFonts w:eastAsia="Liberation Sans" w:cs="Liberation Sans"/>
          <w:sz w:val="24"/>
        </w:rPr>
        <w:t>)</w:t>
      </w:r>
      <w:r w:rsidRPr="002E24AF">
        <w:rPr>
          <w:rFonts w:eastAsia="Liberation Sans" w:cs="Liberation Sans"/>
          <w:sz w:val="24"/>
        </w:rPr>
        <w:t xml:space="preserve"> as a formality.</w:t>
      </w:r>
      <w:r w:rsidR="002E24AF">
        <w:rPr>
          <w:rFonts w:eastAsia="Liberation Sans" w:cs="Liberation Sans"/>
          <w:sz w:val="24"/>
        </w:rPr>
        <w:t xml:space="preserve"> Common language terms</w:t>
      </w:r>
      <w:r w:rsidR="00844E11">
        <w:rPr>
          <w:rFonts w:eastAsia="Liberation Sans" w:cs="Liberation Sans"/>
          <w:sz w:val="24"/>
        </w:rPr>
        <w:t>, ones not</w:t>
      </w:r>
      <w:r w:rsidR="002E24AF">
        <w:rPr>
          <w:rFonts w:eastAsia="Liberation Sans" w:cs="Liberation Sans"/>
          <w:sz w:val="24"/>
        </w:rPr>
        <w:t xml:space="preserve"> copyrighted</w:t>
      </w:r>
      <w:r w:rsidR="00844E11">
        <w:rPr>
          <w:rFonts w:eastAsia="Liberation Sans" w:cs="Liberation Sans"/>
          <w:sz w:val="24"/>
        </w:rPr>
        <w:t xml:space="preserve"> or associated with </w:t>
      </w:r>
      <w:r w:rsidR="002E24AF" w:rsidRPr="002E24AF">
        <w:rPr>
          <w:rFonts w:eastAsia="Liberation Sans" w:cs="Liberation Sans"/>
          <w:sz w:val="24"/>
        </w:rPr>
        <w:t>“</w:t>
      </w:r>
      <w:r w:rsidR="002E24AF" w:rsidRPr="00844E11">
        <w:rPr>
          <w:rFonts w:eastAsia="Liberation Sans" w:cs="Liberation Sans"/>
          <w:b/>
          <w:sz w:val="24"/>
        </w:rPr>
        <w:t>restricted use</w:t>
      </w:r>
      <w:r w:rsidR="002E24AF" w:rsidRPr="002E24AF">
        <w:rPr>
          <w:rFonts w:eastAsia="Liberation Sans" w:cs="Liberation Sans"/>
          <w:sz w:val="24"/>
        </w:rPr>
        <w:t>” and/or “</w:t>
      </w:r>
      <w:r w:rsidR="002E24AF" w:rsidRPr="00844E11">
        <w:rPr>
          <w:rFonts w:eastAsia="Liberation Sans" w:cs="Liberation Sans"/>
          <w:b/>
          <w:sz w:val="24"/>
        </w:rPr>
        <w:t>confidentiality</w:t>
      </w:r>
      <w:r w:rsidR="002E24AF">
        <w:rPr>
          <w:rFonts w:eastAsia="Liberation Sans" w:cs="Liberation Sans"/>
          <w:sz w:val="24"/>
        </w:rPr>
        <w:t>”, are the preferred terms for this list</w:t>
      </w:r>
      <w:r w:rsidR="003A53EE">
        <w:rPr>
          <w:rFonts w:eastAsia="Liberation Sans" w:cs="Liberation Sans"/>
          <w:sz w:val="24"/>
        </w:rPr>
        <w:t xml:space="preserve"> </w:t>
      </w:r>
      <w:r w:rsidR="003A53EE">
        <w:rPr>
          <w:rStyle w:val="FootnoteReference"/>
          <w:rFonts w:eastAsia="Liberation Sans" w:cs="Liberation Sans"/>
          <w:sz w:val="24"/>
        </w:rPr>
        <w:footnoteReference w:id="18"/>
      </w:r>
      <w:r w:rsidR="002E24AF">
        <w:rPr>
          <w:rFonts w:eastAsia="Liberation Sans" w:cs="Liberation Sans"/>
          <w:sz w:val="24"/>
        </w:rPr>
        <w:t>.</w:t>
      </w:r>
    </w:p>
    <w:p w14:paraId="2D1C9508" w14:textId="77777777" w:rsidR="00CF7B67" w:rsidRPr="002E24AF" w:rsidRDefault="00CF7B67" w:rsidP="00727F03">
      <w:pPr>
        <w:pBdr>
          <w:top w:val="nil"/>
          <w:left w:val="nil"/>
          <w:bottom w:val="nil"/>
          <w:right w:val="nil"/>
          <w:between w:val="nil"/>
        </w:pBdr>
        <w:rPr>
          <w:rFonts w:eastAsia="Liberation Sans" w:cs="Liberation Sans"/>
          <w:sz w:val="24"/>
        </w:rPr>
      </w:pPr>
    </w:p>
    <w:p w14:paraId="3C8E2295" w14:textId="77777777" w:rsidR="00CF7B67" w:rsidRPr="002E24AF" w:rsidRDefault="00CF7B67" w:rsidP="00727F03">
      <w:pPr>
        <w:pBdr>
          <w:top w:val="nil"/>
          <w:left w:val="nil"/>
          <w:bottom w:val="nil"/>
          <w:right w:val="nil"/>
          <w:between w:val="nil"/>
        </w:pBdr>
        <w:rPr>
          <w:rFonts w:eastAsia="Liberation Sans" w:cs="Liberation Sans"/>
          <w:sz w:val="24"/>
        </w:rPr>
      </w:pPr>
      <w:r w:rsidRPr="002E24AF">
        <w:rPr>
          <w:rFonts w:eastAsia="Liberation Sans" w:cs="Liberation Sans"/>
          <w:sz w:val="24"/>
        </w:rPr>
        <w:t>In preparation for submitting a new term, a submitter should have:</w:t>
      </w:r>
    </w:p>
    <w:p w14:paraId="33D17D54" w14:textId="77777777" w:rsidR="00CF7B67" w:rsidRPr="002E24AF" w:rsidRDefault="00CF7B67" w:rsidP="00CF7B67">
      <w:pPr>
        <w:pStyle w:val="ListParagraph"/>
        <w:numPr>
          <w:ilvl w:val="0"/>
          <w:numId w:val="14"/>
        </w:numPr>
        <w:pBdr>
          <w:top w:val="nil"/>
          <w:left w:val="nil"/>
          <w:bottom w:val="nil"/>
          <w:right w:val="nil"/>
          <w:between w:val="nil"/>
        </w:pBdr>
        <w:rPr>
          <w:rFonts w:eastAsia="Liberation Sans" w:cs="Liberation Sans"/>
          <w:color w:val="auto"/>
          <w:sz w:val="24"/>
        </w:rPr>
      </w:pPr>
      <w:r w:rsidRPr="002E24AF">
        <w:rPr>
          <w:rFonts w:eastAsia="Liberation Sans" w:cs="Liberation Sans"/>
          <w:color w:val="auto"/>
          <w:sz w:val="24"/>
        </w:rPr>
        <w:t>The event-type term (in English)</w:t>
      </w:r>
    </w:p>
    <w:p w14:paraId="06C1D922" w14:textId="77777777" w:rsidR="00CF7B67" w:rsidRPr="002E24AF" w:rsidRDefault="00CF7B67" w:rsidP="00CF7B67">
      <w:pPr>
        <w:pStyle w:val="ListParagraph"/>
        <w:numPr>
          <w:ilvl w:val="0"/>
          <w:numId w:val="14"/>
        </w:numPr>
        <w:pBdr>
          <w:top w:val="nil"/>
          <w:left w:val="nil"/>
          <w:bottom w:val="nil"/>
          <w:right w:val="nil"/>
          <w:between w:val="nil"/>
        </w:pBdr>
        <w:rPr>
          <w:rFonts w:eastAsia="Liberation Sans" w:cs="Liberation Sans"/>
          <w:color w:val="auto"/>
          <w:sz w:val="24"/>
        </w:rPr>
      </w:pPr>
      <w:r w:rsidRPr="002E24AF">
        <w:rPr>
          <w:rFonts w:eastAsia="Liberation Sans" w:cs="Liberation Sans"/>
          <w:color w:val="auto"/>
          <w:sz w:val="24"/>
        </w:rPr>
        <w:t>The event-type term definition (in English)</w:t>
      </w:r>
    </w:p>
    <w:p w14:paraId="55B3AA1E" w14:textId="77777777" w:rsidR="00CF7B67" w:rsidRPr="002E24AF" w:rsidRDefault="00CF7B67" w:rsidP="00CF7B67">
      <w:pPr>
        <w:pStyle w:val="ListParagraph"/>
        <w:numPr>
          <w:ilvl w:val="0"/>
          <w:numId w:val="14"/>
        </w:numPr>
        <w:pBdr>
          <w:top w:val="nil"/>
          <w:left w:val="nil"/>
          <w:bottom w:val="nil"/>
          <w:right w:val="nil"/>
          <w:between w:val="nil"/>
        </w:pBdr>
        <w:rPr>
          <w:rFonts w:eastAsia="Liberation Sans" w:cs="Liberation Sans"/>
          <w:color w:val="auto"/>
          <w:sz w:val="24"/>
        </w:rPr>
      </w:pPr>
      <w:r w:rsidRPr="002E24AF">
        <w:rPr>
          <w:rFonts w:eastAsia="Liberation Sans" w:cs="Liberation Sans"/>
          <w:color w:val="auto"/>
          <w:sz w:val="24"/>
        </w:rPr>
        <w:t>One or more suggested CAP categories for mapping</w:t>
      </w:r>
    </w:p>
    <w:p w14:paraId="689226A6" w14:textId="77777777" w:rsidR="00CF7B67" w:rsidRPr="002E24AF" w:rsidRDefault="00CF7B67" w:rsidP="00CF7B67">
      <w:pPr>
        <w:pStyle w:val="ListParagraph"/>
        <w:numPr>
          <w:ilvl w:val="0"/>
          <w:numId w:val="14"/>
        </w:numPr>
        <w:pBdr>
          <w:top w:val="nil"/>
          <w:left w:val="nil"/>
          <w:bottom w:val="nil"/>
          <w:right w:val="nil"/>
          <w:between w:val="nil"/>
        </w:pBdr>
        <w:rPr>
          <w:rFonts w:eastAsia="Liberation Sans" w:cs="Liberation Sans"/>
          <w:color w:val="auto"/>
          <w:sz w:val="24"/>
        </w:rPr>
      </w:pPr>
      <w:r w:rsidRPr="002E24AF">
        <w:rPr>
          <w:rFonts w:eastAsia="Liberation Sans" w:cs="Liberation Sans"/>
          <w:color w:val="auto"/>
          <w:sz w:val="24"/>
        </w:rPr>
        <w:t xml:space="preserve">One or more suggested OASIS </w:t>
      </w:r>
      <w:r w:rsidR="002E24AF">
        <w:rPr>
          <w:rFonts w:eastAsia="Liberation Sans" w:cs="Liberation Sans"/>
          <w:color w:val="auto"/>
          <w:sz w:val="24"/>
        </w:rPr>
        <w:t xml:space="preserve">Open </w:t>
      </w:r>
      <w:r w:rsidRPr="002E24AF">
        <w:rPr>
          <w:rFonts w:eastAsia="Liberation Sans" w:cs="Liberation Sans"/>
          <w:color w:val="auto"/>
          <w:sz w:val="24"/>
        </w:rPr>
        <w:t>Subcategories for mapping</w:t>
      </w:r>
    </w:p>
    <w:p w14:paraId="49E1A1C5" w14:textId="77777777" w:rsidR="00CF7B67" w:rsidRPr="002E24AF" w:rsidRDefault="00CF7B67" w:rsidP="00CF7B67">
      <w:pPr>
        <w:pStyle w:val="ListParagraph"/>
        <w:numPr>
          <w:ilvl w:val="0"/>
          <w:numId w:val="14"/>
        </w:numPr>
        <w:pBdr>
          <w:top w:val="nil"/>
          <w:left w:val="nil"/>
          <w:bottom w:val="nil"/>
          <w:right w:val="nil"/>
          <w:between w:val="nil"/>
        </w:pBdr>
        <w:rPr>
          <w:rFonts w:eastAsia="Liberation Sans" w:cs="Liberation Sans"/>
          <w:color w:val="auto"/>
          <w:sz w:val="24"/>
        </w:rPr>
      </w:pPr>
      <w:r w:rsidRPr="002E24AF">
        <w:rPr>
          <w:rFonts w:eastAsia="Liberation Sans" w:cs="Liberation Sans"/>
          <w:color w:val="auto"/>
          <w:sz w:val="24"/>
        </w:rPr>
        <w:t>Additional comments as needed</w:t>
      </w:r>
    </w:p>
    <w:p w14:paraId="7007D8E2" w14:textId="77777777" w:rsidR="00687815" w:rsidRPr="002E24AF" w:rsidRDefault="00687815" w:rsidP="00CF7B67">
      <w:pPr>
        <w:pStyle w:val="ListParagraph"/>
        <w:numPr>
          <w:ilvl w:val="0"/>
          <w:numId w:val="14"/>
        </w:numPr>
        <w:pBdr>
          <w:top w:val="nil"/>
          <w:left w:val="nil"/>
          <w:bottom w:val="nil"/>
          <w:right w:val="nil"/>
          <w:between w:val="nil"/>
        </w:pBdr>
        <w:rPr>
          <w:rFonts w:eastAsia="Liberation Sans" w:cs="Liberation Sans"/>
          <w:color w:val="auto"/>
          <w:sz w:val="24"/>
        </w:rPr>
      </w:pPr>
      <w:r w:rsidRPr="002E24AF">
        <w:rPr>
          <w:rFonts w:eastAsia="Liberation Sans" w:cs="Liberation Sans"/>
          <w:color w:val="auto"/>
          <w:sz w:val="24"/>
        </w:rPr>
        <w:t xml:space="preserve">Your “right-to-use” declaration </w:t>
      </w:r>
    </w:p>
    <w:p w14:paraId="78183987" w14:textId="77777777" w:rsidR="00CF7B67" w:rsidRPr="002E24AF" w:rsidRDefault="00CF7B67" w:rsidP="00CF7B67">
      <w:pPr>
        <w:pStyle w:val="ListParagraph"/>
        <w:numPr>
          <w:ilvl w:val="0"/>
          <w:numId w:val="14"/>
        </w:numPr>
        <w:pBdr>
          <w:top w:val="nil"/>
          <w:left w:val="nil"/>
          <w:bottom w:val="nil"/>
          <w:right w:val="nil"/>
          <w:between w:val="nil"/>
        </w:pBdr>
        <w:rPr>
          <w:rFonts w:eastAsia="Liberation Sans" w:cs="Liberation Sans"/>
          <w:color w:val="auto"/>
          <w:sz w:val="24"/>
        </w:rPr>
      </w:pPr>
      <w:r w:rsidRPr="002E24AF">
        <w:rPr>
          <w:rFonts w:eastAsia="Liberation Sans" w:cs="Liberation Sans"/>
          <w:color w:val="auto"/>
          <w:sz w:val="24"/>
        </w:rPr>
        <w:t>Your full name</w:t>
      </w:r>
    </w:p>
    <w:p w14:paraId="5463F1BE" w14:textId="77777777" w:rsidR="00687815" w:rsidRPr="002E24AF" w:rsidRDefault="00CF7B67" w:rsidP="00687815">
      <w:pPr>
        <w:pStyle w:val="ListParagraph"/>
        <w:numPr>
          <w:ilvl w:val="0"/>
          <w:numId w:val="14"/>
        </w:numPr>
        <w:pBdr>
          <w:top w:val="nil"/>
          <w:left w:val="nil"/>
          <w:bottom w:val="nil"/>
          <w:right w:val="nil"/>
          <w:between w:val="nil"/>
        </w:pBdr>
        <w:rPr>
          <w:rFonts w:eastAsia="Liberation Sans" w:cs="Liberation Sans"/>
          <w:color w:val="auto"/>
          <w:sz w:val="24"/>
        </w:rPr>
      </w:pPr>
      <w:r w:rsidRPr="002E24AF">
        <w:rPr>
          <w:rFonts w:eastAsia="Liberation Sans" w:cs="Liberation Sans"/>
          <w:color w:val="auto"/>
          <w:sz w:val="24"/>
        </w:rPr>
        <w:t>Your email address (for correspondence</w:t>
      </w:r>
      <w:r w:rsidR="00687815" w:rsidRPr="002E24AF">
        <w:rPr>
          <w:rFonts w:eastAsia="Liberation Sans" w:cs="Liberation Sans"/>
          <w:color w:val="auto"/>
          <w:sz w:val="24"/>
        </w:rPr>
        <w:t>)</w:t>
      </w:r>
    </w:p>
    <w:p w14:paraId="193DF00D" w14:textId="77777777" w:rsidR="007F5661" w:rsidRDefault="007F5661">
      <w:pPr>
        <w:rPr>
          <w:rFonts w:ascii="Arial" w:eastAsia="Arial" w:hAnsi="Arial" w:cs="Arial"/>
          <w:color w:val="446CAA"/>
          <w:sz w:val="36"/>
          <w:szCs w:val="36"/>
        </w:rPr>
      </w:pPr>
      <w:r>
        <w:rPr>
          <w:rFonts w:ascii="Arial" w:eastAsia="Arial" w:hAnsi="Arial" w:cs="Arial"/>
          <w:color w:val="446CAA"/>
          <w:sz w:val="36"/>
          <w:szCs w:val="36"/>
        </w:rPr>
        <w:br w:type="page"/>
      </w:r>
    </w:p>
    <w:p w14:paraId="09453346" w14:textId="77777777" w:rsidR="00B12188" w:rsidRPr="00A56129" w:rsidRDefault="00B12188" w:rsidP="00B12188">
      <w:pPr>
        <w:pStyle w:val="Heading1WP"/>
        <w:numPr>
          <w:ilvl w:val="0"/>
          <w:numId w:val="0"/>
        </w:numPr>
        <w:rPr>
          <w:rFonts w:eastAsia="Liberation Sans"/>
        </w:rPr>
      </w:pPr>
      <w:bookmarkStart w:id="30" w:name="_Toc202962985"/>
      <w:r w:rsidRPr="00A56129">
        <w:rPr>
          <w:rFonts w:ascii="Arial" w:hAnsi="Arial"/>
          <w:szCs w:val="20"/>
        </w:rPr>
        <w:t>Appendix A: A</w:t>
      </w:r>
      <w:r w:rsidRPr="00A56129">
        <w:rPr>
          <w:rFonts w:eastAsia="Liberation Sans"/>
        </w:rPr>
        <w:t>cknowledgments</w:t>
      </w:r>
      <w:bookmarkEnd w:id="30"/>
    </w:p>
    <w:p w14:paraId="3ECCB50F" w14:textId="77777777" w:rsidR="00B12188" w:rsidRDefault="00B12188" w:rsidP="00B12188">
      <w:pPr>
        <w:keepNext/>
        <w:numPr>
          <w:ilvl w:val="1"/>
          <w:numId w:val="7"/>
        </w:numPr>
        <w:pBdr>
          <w:top w:val="nil"/>
          <w:left w:val="nil"/>
          <w:bottom w:val="nil"/>
          <w:right w:val="nil"/>
          <w:between w:val="nil"/>
        </w:pBdr>
        <w:spacing w:before="240" w:after="120"/>
        <w:ind w:left="360" w:hanging="360"/>
      </w:pPr>
      <w:r>
        <w:rPr>
          <w:rFonts w:eastAsia="Liberation Sans" w:cs="Liberation Sans"/>
          <w:color w:val="446CAA"/>
          <w:sz w:val="28"/>
          <w:szCs w:val="28"/>
        </w:rPr>
        <w:t xml:space="preserve">TC Participants </w:t>
      </w:r>
    </w:p>
    <w:p w14:paraId="4E4AD5DE" w14:textId="77777777" w:rsidR="00B12188" w:rsidRPr="00B0300A" w:rsidRDefault="00B12188" w:rsidP="00B12188">
      <w:pPr>
        <w:spacing w:line="360" w:lineRule="auto"/>
      </w:pPr>
      <w:r w:rsidRPr="00B0300A">
        <w:t>The following individuals were members of the EMTC during the creation of this document and their oversight and guidance are gratefully acknowledged:</w:t>
      </w:r>
    </w:p>
    <w:p w14:paraId="27FB8230" w14:textId="77777777" w:rsidR="00B12188" w:rsidRPr="00933824" w:rsidRDefault="00B12188" w:rsidP="00B12188">
      <w:pPr>
        <w:spacing w:line="360" w:lineRule="auto"/>
      </w:pPr>
      <w:r w:rsidRPr="00933824">
        <w:t>Elysa Jones</w:t>
      </w:r>
      <w:r w:rsidRPr="00933824">
        <w:tab/>
      </w:r>
      <w:r w:rsidRPr="00933824">
        <w:tab/>
        <w:t>Individual</w:t>
      </w:r>
    </w:p>
    <w:p w14:paraId="76BE2B6C" w14:textId="77777777" w:rsidR="00B12188" w:rsidRPr="00933824" w:rsidRDefault="00B12188" w:rsidP="00B12188">
      <w:pPr>
        <w:spacing w:line="360" w:lineRule="auto"/>
      </w:pPr>
      <w:r w:rsidRPr="00933824">
        <w:t>Gary Ham</w:t>
      </w:r>
      <w:r w:rsidRPr="00933824">
        <w:tab/>
      </w:r>
      <w:r w:rsidRPr="00933824">
        <w:tab/>
        <w:t>Individual</w:t>
      </w:r>
    </w:p>
    <w:p w14:paraId="7894D314" w14:textId="77777777" w:rsidR="00B12188" w:rsidRPr="00933824" w:rsidRDefault="00B12188" w:rsidP="00B12188">
      <w:pPr>
        <w:spacing w:line="360" w:lineRule="auto"/>
      </w:pPr>
      <w:r w:rsidRPr="00933824">
        <w:t>Mark Wood</w:t>
      </w:r>
      <w:r w:rsidRPr="00933824">
        <w:tab/>
      </w:r>
      <w:r w:rsidRPr="00933824">
        <w:tab/>
        <w:t>Disaster Relief Communications Foundation</w:t>
      </w:r>
    </w:p>
    <w:p w14:paraId="0072A86C" w14:textId="77777777" w:rsidR="00B12188" w:rsidRPr="00933824" w:rsidRDefault="00B12188" w:rsidP="00B12188">
      <w:pPr>
        <w:spacing w:line="360" w:lineRule="auto"/>
      </w:pPr>
      <w:r w:rsidRPr="00933824">
        <w:t>Rex Brooks</w:t>
      </w:r>
      <w:r w:rsidRPr="00933824">
        <w:tab/>
      </w:r>
      <w:r w:rsidRPr="00933824">
        <w:tab/>
        <w:t>Individual</w:t>
      </w:r>
    </w:p>
    <w:p w14:paraId="49B3D7FA" w14:textId="77777777" w:rsidR="00B12188" w:rsidRPr="00933824" w:rsidRDefault="00B12188" w:rsidP="00B12188">
      <w:pPr>
        <w:spacing w:line="360" w:lineRule="auto"/>
      </w:pPr>
      <w:r w:rsidRPr="00933824">
        <w:t>Toby Considine</w:t>
      </w:r>
      <w:r w:rsidRPr="00933824">
        <w:tab/>
      </w:r>
      <w:r w:rsidRPr="00933824">
        <w:tab/>
        <w:t>University of North Carolina at Chapel Hill</w:t>
      </w:r>
    </w:p>
    <w:p w14:paraId="13717A20" w14:textId="77777777" w:rsidR="00B12188" w:rsidRPr="00933824" w:rsidRDefault="00B12188" w:rsidP="00B12188">
      <w:pPr>
        <w:spacing w:line="360" w:lineRule="auto"/>
      </w:pPr>
      <w:r w:rsidRPr="00933824">
        <w:t>William Cox</w:t>
      </w:r>
      <w:r w:rsidRPr="00933824">
        <w:tab/>
      </w:r>
      <w:r w:rsidRPr="00933824">
        <w:tab/>
        <w:t>Individual</w:t>
      </w:r>
    </w:p>
    <w:p w14:paraId="0366D693" w14:textId="77777777" w:rsidR="00B12188" w:rsidRPr="00933824" w:rsidRDefault="00B12188" w:rsidP="00B12188">
      <w:pPr>
        <w:spacing w:line="360" w:lineRule="auto"/>
      </w:pPr>
      <w:r w:rsidRPr="00933824">
        <w:t>Thomas Ferrentino</w:t>
      </w:r>
      <w:r w:rsidRPr="00933824">
        <w:tab/>
        <w:t>Individual</w:t>
      </w:r>
    </w:p>
    <w:p w14:paraId="1B427AAE" w14:textId="77777777" w:rsidR="00B12188" w:rsidRPr="00933824" w:rsidRDefault="00B12188" w:rsidP="00B12188">
      <w:pPr>
        <w:spacing w:line="360" w:lineRule="auto"/>
      </w:pPr>
      <w:r w:rsidRPr="00933824">
        <w:t xml:space="preserve">Johannes Fleisch </w:t>
      </w:r>
      <w:r w:rsidRPr="00933824">
        <w:tab/>
        <w:t>EUMETNET</w:t>
      </w:r>
    </w:p>
    <w:p w14:paraId="60691E4E" w14:textId="77777777" w:rsidR="00B12188" w:rsidRPr="00933824" w:rsidRDefault="00B12188" w:rsidP="00B12188">
      <w:pPr>
        <w:spacing w:line="360" w:lineRule="auto"/>
      </w:pPr>
      <w:r w:rsidRPr="00933824">
        <w:t>Mike Gerber</w:t>
      </w:r>
      <w:r w:rsidRPr="00933824">
        <w:tab/>
      </w:r>
      <w:r w:rsidRPr="00933824">
        <w:tab/>
        <w:t>NOAA/NWS</w:t>
      </w:r>
    </w:p>
    <w:p w14:paraId="3BBC7FE9" w14:textId="77777777" w:rsidR="00B12188" w:rsidRPr="00933824" w:rsidRDefault="00B12188" w:rsidP="00B12188">
      <w:pPr>
        <w:spacing w:line="360" w:lineRule="auto"/>
      </w:pPr>
      <w:r w:rsidRPr="00933824">
        <w:t>Steve Hakusa</w:t>
      </w:r>
      <w:r w:rsidRPr="00933824">
        <w:tab/>
      </w:r>
      <w:r w:rsidRPr="00933824">
        <w:tab/>
        <w:t>Google Inc.</w:t>
      </w:r>
    </w:p>
    <w:p w14:paraId="4983E4DC" w14:textId="77777777" w:rsidR="00B12188" w:rsidRPr="00933824" w:rsidRDefault="00B12188" w:rsidP="00B12188">
      <w:pPr>
        <w:spacing w:line="360" w:lineRule="auto"/>
      </w:pPr>
      <w:r w:rsidRPr="00933824">
        <w:t>Andrea</w:t>
      </w:r>
      <w:r w:rsidRPr="00933824">
        <w:tab/>
        <w:t>Hardy</w:t>
      </w:r>
      <w:r w:rsidRPr="00933824">
        <w:tab/>
      </w:r>
      <w:r w:rsidRPr="00933824">
        <w:tab/>
        <w:t>NOAA/NWS</w:t>
      </w:r>
    </w:p>
    <w:p w14:paraId="63EFB63E" w14:textId="77777777" w:rsidR="00B12188" w:rsidRPr="00933824" w:rsidRDefault="00B12188" w:rsidP="00B12188">
      <w:pPr>
        <w:spacing w:line="360" w:lineRule="auto"/>
      </w:pPr>
      <w:r w:rsidRPr="00933824">
        <w:t>Alfred Kenyon</w:t>
      </w:r>
      <w:r w:rsidRPr="00933824">
        <w:tab/>
      </w:r>
      <w:r w:rsidRPr="00933824">
        <w:tab/>
        <w:t>DHS Office of Cybersecurity and Communications</w:t>
      </w:r>
    </w:p>
    <w:p w14:paraId="7E2F5F0E" w14:textId="77777777" w:rsidR="00B12188" w:rsidRPr="00933824" w:rsidRDefault="00B12188" w:rsidP="00B12188">
      <w:pPr>
        <w:spacing w:line="360" w:lineRule="auto"/>
      </w:pPr>
      <w:r w:rsidRPr="00933824">
        <w:t>Mark Lucero</w:t>
      </w:r>
      <w:r w:rsidRPr="00933824">
        <w:tab/>
      </w:r>
      <w:r w:rsidRPr="00933824">
        <w:tab/>
        <w:t xml:space="preserve">DHS Office of Cybersecurity and Communications </w:t>
      </w:r>
    </w:p>
    <w:p w14:paraId="7A5EA9EC" w14:textId="77777777" w:rsidR="00B12188" w:rsidRPr="00933824" w:rsidRDefault="00B12188" w:rsidP="00B12188">
      <w:pPr>
        <w:spacing w:line="360" w:lineRule="auto"/>
      </w:pPr>
      <w:r w:rsidRPr="00933824">
        <w:t>Norm Paulsen</w:t>
      </w:r>
      <w:r w:rsidRPr="00933824">
        <w:tab/>
      </w:r>
      <w:r w:rsidRPr="00933824">
        <w:tab/>
        <w:t>individual</w:t>
      </w:r>
    </w:p>
    <w:p w14:paraId="1CA9BD18" w14:textId="77777777" w:rsidR="00B12188" w:rsidRPr="00933824" w:rsidRDefault="00B12188" w:rsidP="00B12188">
      <w:pPr>
        <w:spacing w:line="360" w:lineRule="auto"/>
      </w:pPr>
      <w:r w:rsidRPr="00933824">
        <w:t>Scott Robertson</w:t>
      </w:r>
      <w:r w:rsidRPr="00933824">
        <w:tab/>
      </w:r>
      <w:r w:rsidRPr="00933824">
        <w:tab/>
        <w:t>Kaiser Permanente</w:t>
      </w:r>
    </w:p>
    <w:p w14:paraId="36C80D06" w14:textId="77777777" w:rsidR="00B12188" w:rsidRPr="00933824" w:rsidRDefault="00B12188" w:rsidP="00B12188">
      <w:pPr>
        <w:spacing w:line="360" w:lineRule="auto"/>
      </w:pPr>
      <w:r w:rsidRPr="00933824">
        <w:t>Andreas Schaffhauser</w:t>
      </w:r>
      <w:r w:rsidRPr="00933824">
        <w:tab/>
        <w:t>EUMETNET</w:t>
      </w:r>
    </w:p>
    <w:p w14:paraId="33A867B6" w14:textId="77777777" w:rsidR="00B12188" w:rsidRPr="00933824" w:rsidRDefault="00B12188" w:rsidP="00B12188">
      <w:pPr>
        <w:spacing w:line="360" w:lineRule="auto"/>
      </w:pPr>
      <w:r w:rsidRPr="00933824">
        <w:t>Jeff Waters</w:t>
      </w:r>
      <w:r w:rsidRPr="00933824">
        <w:tab/>
      </w:r>
      <w:r w:rsidRPr="00933824">
        <w:tab/>
        <w:t>US Department of Defense (DoD)</w:t>
      </w:r>
    </w:p>
    <w:p w14:paraId="5E9F845C" w14:textId="77777777" w:rsidR="00B12188" w:rsidRPr="00933824" w:rsidRDefault="00B12188" w:rsidP="00B12188">
      <w:pPr>
        <w:spacing w:line="360" w:lineRule="auto"/>
      </w:pPr>
      <w:r w:rsidRPr="00933824">
        <w:t>Jacob Westfall</w:t>
      </w:r>
      <w:r w:rsidRPr="00933824">
        <w:tab/>
      </w:r>
      <w:r w:rsidRPr="00933824">
        <w:tab/>
        <w:t>Individual</w:t>
      </w:r>
    </w:p>
    <w:p w14:paraId="28A5B60F" w14:textId="77777777" w:rsidR="00B12188" w:rsidRDefault="00B12188" w:rsidP="00B12188">
      <w:pPr>
        <w:spacing w:line="360" w:lineRule="auto"/>
      </w:pPr>
      <w:r w:rsidRPr="00933824">
        <w:t>Herbert</w:t>
      </w:r>
      <w:r w:rsidRPr="00933824">
        <w:tab/>
        <w:t>White</w:t>
      </w:r>
      <w:r w:rsidRPr="00933824">
        <w:tab/>
      </w:r>
      <w:r w:rsidRPr="00933824">
        <w:tab/>
        <w:t>NOAA/NWS</w:t>
      </w:r>
    </w:p>
    <w:p w14:paraId="784621DB" w14:textId="77777777" w:rsidR="00B12188" w:rsidRDefault="00B12188" w:rsidP="00B12188">
      <w:pPr>
        <w:spacing w:line="360" w:lineRule="auto"/>
      </w:pPr>
      <w:r>
        <w:t>Kai Roddeck</w:t>
      </w:r>
      <w:r>
        <w:tab/>
      </w:r>
      <w:r>
        <w:tab/>
        <w:t>MECOM</w:t>
      </w:r>
    </w:p>
    <w:p w14:paraId="358DC88B" w14:textId="77777777" w:rsidR="00B12188" w:rsidRDefault="00B12188" w:rsidP="00B12188">
      <w:pPr>
        <w:spacing w:line="360" w:lineRule="auto"/>
      </w:pPr>
      <w:r>
        <w:t>Kasia Mohammed</w:t>
      </w:r>
      <w:r>
        <w:tab/>
        <w:t>Google</w:t>
      </w:r>
      <w:r>
        <w:tab/>
      </w:r>
    </w:p>
    <w:p w14:paraId="1B534B40" w14:textId="77777777" w:rsidR="00B12188" w:rsidRDefault="00B12188" w:rsidP="00B12188">
      <w:pPr>
        <w:spacing w:line="360" w:lineRule="auto"/>
      </w:pPr>
      <w:r>
        <w:t>Mandy Best</w:t>
      </w:r>
      <w:r>
        <w:tab/>
      </w:r>
      <w:r>
        <w:tab/>
        <w:t>MECOM</w:t>
      </w:r>
    </w:p>
    <w:p w14:paraId="657A860D" w14:textId="77777777" w:rsidR="00B12188" w:rsidRDefault="00B12188" w:rsidP="00B12188">
      <w:pPr>
        <w:spacing w:line="360" w:lineRule="auto"/>
      </w:pPr>
      <w:r>
        <w:t xml:space="preserve">Rainer </w:t>
      </w:r>
      <w:proofErr w:type="spellStart"/>
      <w:r>
        <w:t>Kaltenberger</w:t>
      </w:r>
      <w:proofErr w:type="spellEnd"/>
      <w:r>
        <w:tab/>
        <w:t>Individual</w:t>
      </w:r>
      <w:r>
        <w:tab/>
      </w:r>
    </w:p>
    <w:p w14:paraId="28759C95" w14:textId="77777777" w:rsidR="00B12188" w:rsidRDefault="00B12188" w:rsidP="00B12188">
      <w:pPr>
        <w:spacing w:line="360" w:lineRule="auto"/>
      </w:pPr>
      <w:r>
        <w:t>Spencer Williams</w:t>
      </w:r>
      <w:r>
        <w:tab/>
        <w:t>FEMA</w:t>
      </w:r>
      <w:r>
        <w:tab/>
      </w:r>
    </w:p>
    <w:p w14:paraId="4304BD45" w14:textId="77777777" w:rsidR="00B12188" w:rsidRDefault="00B12188" w:rsidP="00B12188">
      <w:pPr>
        <w:spacing w:line="360" w:lineRule="auto"/>
      </w:pPr>
      <w:r>
        <w:t>Thomas Wood</w:t>
      </w:r>
      <w:r>
        <w:tab/>
      </w:r>
      <w:r>
        <w:tab/>
        <w:t>Disaster Relief Communications Foundation</w:t>
      </w:r>
    </w:p>
    <w:p w14:paraId="27DDE24D" w14:textId="77777777" w:rsidR="00B12188" w:rsidRDefault="00B12188" w:rsidP="00B12188">
      <w:pPr>
        <w:keepNext/>
        <w:numPr>
          <w:ilvl w:val="1"/>
          <w:numId w:val="7"/>
        </w:numPr>
        <w:pBdr>
          <w:top w:val="nil"/>
          <w:left w:val="nil"/>
          <w:bottom w:val="nil"/>
          <w:right w:val="nil"/>
          <w:between w:val="nil"/>
        </w:pBdr>
        <w:spacing w:before="240" w:after="120" w:line="360" w:lineRule="auto"/>
        <w:ind w:left="360" w:hanging="360"/>
      </w:pPr>
      <w:r>
        <w:rPr>
          <w:rFonts w:eastAsia="Liberation Sans" w:cs="Liberation Sans"/>
          <w:color w:val="446CAA"/>
          <w:sz w:val="28"/>
          <w:szCs w:val="28"/>
        </w:rPr>
        <w:t xml:space="preserve">CAP Subcommittee Participants </w:t>
      </w:r>
    </w:p>
    <w:p w14:paraId="063F5C79" w14:textId="77777777" w:rsidR="00B12188" w:rsidRDefault="00B12188" w:rsidP="00B12188">
      <w:pPr>
        <w:spacing w:line="360" w:lineRule="auto"/>
      </w:pPr>
      <w:r>
        <w:t xml:space="preserve">The </w:t>
      </w:r>
      <w:r w:rsidRPr="00A56129">
        <w:t>CAP Subcommittee is Chaired by Jacob Westfall who has led the committee in the development of this Public Review Committee</w:t>
      </w:r>
      <w:r w:rsidRPr="00572188">
        <w:t xml:space="preserve"> Note.  The tireless efforts of </w:t>
      </w:r>
      <w:r>
        <w:t>Thomas Wood and Norm Paulsen</w:t>
      </w:r>
      <w:r w:rsidRPr="00572188">
        <w:t xml:space="preserve"> supporte</w:t>
      </w:r>
      <w:r>
        <w:t xml:space="preserve">d by lead editor Rex Brooks </w:t>
      </w:r>
      <w:r w:rsidRPr="00572188">
        <w:t xml:space="preserve">have made this document possible.  The following individuals have participated in the subcommittee creating this </w:t>
      </w:r>
      <w:r>
        <w:t>lookup table reference</w:t>
      </w:r>
      <w:r w:rsidRPr="00572188">
        <w:t xml:space="preserve"> and are gratefully acknowledged:</w:t>
      </w:r>
    </w:p>
    <w:p w14:paraId="47CB3FC9" w14:textId="77777777" w:rsidR="00B12188" w:rsidRDefault="00B12188" w:rsidP="00B12188">
      <w:pPr>
        <w:spacing w:line="360" w:lineRule="auto"/>
      </w:pPr>
      <w:r>
        <w:t>Andrea Hardy</w:t>
      </w:r>
      <w:r>
        <w:tab/>
      </w:r>
      <w:r>
        <w:tab/>
      </w:r>
      <w:r>
        <w:tab/>
        <w:t>NOAA/NWS</w:t>
      </w:r>
      <w:r>
        <w:tab/>
      </w:r>
    </w:p>
    <w:p w14:paraId="5B5AD3D7" w14:textId="77777777" w:rsidR="00B12188" w:rsidRDefault="00B12188" w:rsidP="00B12188">
      <w:pPr>
        <w:spacing w:line="360" w:lineRule="auto"/>
      </w:pPr>
      <w:r>
        <w:t>Andreas Schaffhauser</w:t>
      </w:r>
      <w:r>
        <w:tab/>
      </w:r>
      <w:r>
        <w:tab/>
        <w:t>EUMETNET</w:t>
      </w:r>
      <w:r>
        <w:tab/>
      </w:r>
    </w:p>
    <w:p w14:paraId="467DC66E" w14:textId="77777777" w:rsidR="00B12188" w:rsidRDefault="00B12188" w:rsidP="00B12188">
      <w:pPr>
        <w:spacing w:line="360" w:lineRule="auto"/>
      </w:pPr>
      <w:r>
        <w:t>Elysa Jones</w:t>
      </w:r>
      <w:r>
        <w:tab/>
      </w:r>
      <w:r>
        <w:tab/>
      </w:r>
      <w:r>
        <w:tab/>
        <w:t>Individual</w:t>
      </w:r>
      <w:r>
        <w:tab/>
      </w:r>
    </w:p>
    <w:p w14:paraId="6232564E" w14:textId="77777777" w:rsidR="00B12188" w:rsidRDefault="00B12188" w:rsidP="00B12188">
      <w:pPr>
        <w:spacing w:line="360" w:lineRule="auto"/>
      </w:pPr>
      <w:r w:rsidRPr="002E0D22">
        <w:t>Johannes Fleisch</w:t>
      </w:r>
      <w:r>
        <w:tab/>
      </w:r>
      <w:r>
        <w:tab/>
        <w:t>EUMETNET</w:t>
      </w:r>
      <w:r>
        <w:tab/>
      </w:r>
    </w:p>
    <w:p w14:paraId="4025E134" w14:textId="77777777" w:rsidR="00B12188" w:rsidRDefault="00B12188" w:rsidP="00B12188">
      <w:pPr>
        <w:spacing w:line="360" w:lineRule="auto"/>
      </w:pPr>
      <w:r>
        <w:t>Gary Ham</w:t>
      </w:r>
      <w:r>
        <w:tab/>
      </w:r>
      <w:r>
        <w:tab/>
      </w:r>
      <w:r>
        <w:tab/>
        <w:t>Individual</w:t>
      </w:r>
      <w:r>
        <w:tab/>
      </w:r>
    </w:p>
    <w:p w14:paraId="083D4CD4" w14:textId="77777777" w:rsidR="00B12188" w:rsidRDefault="00B12188" w:rsidP="00B12188">
      <w:pPr>
        <w:spacing w:line="360" w:lineRule="auto"/>
      </w:pPr>
      <w:r>
        <w:t>Herbert White</w:t>
      </w:r>
      <w:r>
        <w:tab/>
      </w:r>
      <w:r>
        <w:tab/>
      </w:r>
      <w:r>
        <w:tab/>
        <w:t>NOAA/NWS</w:t>
      </w:r>
      <w:r>
        <w:tab/>
      </w:r>
    </w:p>
    <w:p w14:paraId="32B918B0" w14:textId="77777777" w:rsidR="00B12188" w:rsidRDefault="00B12188" w:rsidP="00B12188">
      <w:pPr>
        <w:spacing w:line="360" w:lineRule="auto"/>
      </w:pPr>
      <w:r>
        <w:t>Jacob Westfall</w:t>
      </w:r>
      <w:r>
        <w:tab/>
      </w:r>
      <w:r>
        <w:tab/>
      </w:r>
      <w:r>
        <w:tab/>
        <w:t>Individual</w:t>
      </w:r>
      <w:r>
        <w:tab/>
      </w:r>
    </w:p>
    <w:p w14:paraId="01F4F035" w14:textId="77777777" w:rsidR="00B12188" w:rsidRDefault="00B12188" w:rsidP="00B12188">
      <w:pPr>
        <w:spacing w:line="360" w:lineRule="auto"/>
      </w:pPr>
      <w:r>
        <w:t>Kai Roddeck</w:t>
      </w:r>
      <w:r>
        <w:tab/>
      </w:r>
      <w:r>
        <w:tab/>
      </w:r>
      <w:r>
        <w:tab/>
        <w:t>MECOM</w:t>
      </w:r>
    </w:p>
    <w:p w14:paraId="2CAFD3AF" w14:textId="77777777" w:rsidR="00B12188" w:rsidRDefault="00B12188" w:rsidP="00B12188">
      <w:pPr>
        <w:spacing w:line="360" w:lineRule="auto"/>
      </w:pPr>
      <w:r>
        <w:t>Kasia Mohammed</w:t>
      </w:r>
      <w:r>
        <w:tab/>
      </w:r>
      <w:r>
        <w:tab/>
        <w:t>Google</w:t>
      </w:r>
      <w:r>
        <w:tab/>
      </w:r>
    </w:p>
    <w:p w14:paraId="70589D6A" w14:textId="77777777" w:rsidR="00B12188" w:rsidRDefault="00B12188" w:rsidP="00B12188">
      <w:pPr>
        <w:spacing w:line="360" w:lineRule="auto"/>
      </w:pPr>
      <w:r>
        <w:t>Mandy Best</w:t>
      </w:r>
      <w:r>
        <w:tab/>
      </w:r>
      <w:r>
        <w:tab/>
      </w:r>
      <w:r>
        <w:tab/>
        <w:t>MECOM</w:t>
      </w:r>
    </w:p>
    <w:p w14:paraId="129BEF3C" w14:textId="77777777" w:rsidR="00B12188" w:rsidRDefault="00B12188" w:rsidP="00B12188">
      <w:pPr>
        <w:spacing w:line="360" w:lineRule="auto"/>
      </w:pPr>
      <w:r>
        <w:t>Mark Wood</w:t>
      </w:r>
      <w:r>
        <w:tab/>
      </w:r>
      <w:r>
        <w:tab/>
      </w:r>
      <w:r>
        <w:tab/>
        <w:t>Disaster Relief Communications Foundation</w:t>
      </w:r>
      <w:r>
        <w:tab/>
      </w:r>
    </w:p>
    <w:p w14:paraId="033590DD" w14:textId="77777777" w:rsidR="00B12188" w:rsidRDefault="00B12188" w:rsidP="00B12188">
      <w:pPr>
        <w:spacing w:line="360" w:lineRule="auto"/>
      </w:pPr>
      <w:r>
        <w:t>Mike Gerber</w:t>
      </w:r>
      <w:r>
        <w:tab/>
      </w:r>
      <w:r>
        <w:tab/>
      </w:r>
      <w:r>
        <w:tab/>
        <w:t>NOAA/NWS</w:t>
      </w:r>
      <w:r>
        <w:tab/>
      </w:r>
    </w:p>
    <w:p w14:paraId="39032D60" w14:textId="77777777" w:rsidR="00B12188" w:rsidRDefault="00B12188" w:rsidP="00B12188">
      <w:pPr>
        <w:spacing w:line="360" w:lineRule="auto"/>
      </w:pPr>
      <w:r>
        <w:t>Norm Paulsen</w:t>
      </w:r>
      <w:r>
        <w:tab/>
      </w:r>
      <w:r>
        <w:tab/>
      </w:r>
      <w:r>
        <w:tab/>
        <w:t>Individual</w:t>
      </w:r>
      <w:r>
        <w:tab/>
      </w:r>
    </w:p>
    <w:p w14:paraId="49F09378" w14:textId="77777777" w:rsidR="00B12188" w:rsidRDefault="00B12188" w:rsidP="00B12188">
      <w:pPr>
        <w:spacing w:line="360" w:lineRule="auto"/>
      </w:pPr>
      <w:r>
        <w:t xml:space="preserve">Rainer </w:t>
      </w:r>
      <w:proofErr w:type="spellStart"/>
      <w:r>
        <w:t>Kaltenberger</w:t>
      </w:r>
      <w:proofErr w:type="spellEnd"/>
      <w:r>
        <w:tab/>
      </w:r>
      <w:r>
        <w:tab/>
        <w:t>Individual</w:t>
      </w:r>
      <w:r>
        <w:tab/>
      </w:r>
    </w:p>
    <w:p w14:paraId="2D563A09" w14:textId="77777777" w:rsidR="00B12188" w:rsidRDefault="00B12188" w:rsidP="00B12188">
      <w:pPr>
        <w:spacing w:line="360" w:lineRule="auto"/>
      </w:pPr>
      <w:r>
        <w:t>Rex Brooks</w:t>
      </w:r>
      <w:r>
        <w:tab/>
      </w:r>
      <w:r>
        <w:tab/>
      </w:r>
      <w:r>
        <w:tab/>
        <w:t>Individual</w:t>
      </w:r>
      <w:r>
        <w:tab/>
      </w:r>
    </w:p>
    <w:p w14:paraId="5FFD4422" w14:textId="77777777" w:rsidR="00B12188" w:rsidRDefault="00B12188" w:rsidP="00B12188">
      <w:pPr>
        <w:spacing w:line="360" w:lineRule="auto"/>
      </w:pPr>
      <w:r>
        <w:t>Spencer Williams</w:t>
      </w:r>
      <w:r>
        <w:tab/>
      </w:r>
      <w:r>
        <w:tab/>
        <w:t>FEMA</w:t>
      </w:r>
      <w:r>
        <w:tab/>
      </w:r>
    </w:p>
    <w:p w14:paraId="122BB687" w14:textId="77777777" w:rsidR="00B12188" w:rsidRDefault="00B12188" w:rsidP="00B12188">
      <w:pPr>
        <w:spacing w:line="360" w:lineRule="auto"/>
      </w:pPr>
      <w:r>
        <w:t>Thomas Wood</w:t>
      </w:r>
      <w:r>
        <w:tab/>
      </w:r>
      <w:r>
        <w:tab/>
      </w:r>
      <w:r>
        <w:tab/>
        <w:t>Disaster Relief Communications Foundation</w:t>
      </w:r>
    </w:p>
    <w:p w14:paraId="32061B48" w14:textId="77777777" w:rsidR="00B12188" w:rsidRDefault="00B12188" w:rsidP="00B12188">
      <w:pPr>
        <w:keepNext/>
        <w:numPr>
          <w:ilvl w:val="1"/>
          <w:numId w:val="7"/>
        </w:numPr>
        <w:pBdr>
          <w:top w:val="nil"/>
          <w:left w:val="nil"/>
          <w:bottom w:val="nil"/>
          <w:right w:val="nil"/>
          <w:between w:val="nil"/>
        </w:pBdr>
        <w:spacing w:before="240" w:after="120" w:line="360" w:lineRule="auto"/>
        <w:ind w:left="360" w:hanging="360"/>
      </w:pPr>
      <w:r>
        <w:rPr>
          <w:rFonts w:eastAsia="Liberation Sans" w:cs="Liberation Sans"/>
          <w:color w:val="446CAA"/>
          <w:sz w:val="28"/>
          <w:szCs w:val="28"/>
        </w:rPr>
        <w:t>Special Thanks</w:t>
      </w:r>
    </w:p>
    <w:p w14:paraId="2F516283" w14:textId="77777777" w:rsidR="00B12188" w:rsidRPr="0067748E" w:rsidRDefault="00B12188" w:rsidP="00B12188">
      <w:pPr>
        <w:spacing w:line="360" w:lineRule="auto"/>
      </w:pPr>
      <w:r w:rsidRPr="0067748E">
        <w:t>The Committee would like to acknowledge the assistance provided to the work of the initial CN from:</w:t>
      </w:r>
    </w:p>
    <w:p w14:paraId="603D0EC2" w14:textId="77777777" w:rsidR="00B12188" w:rsidRPr="0067748E" w:rsidRDefault="00B12188" w:rsidP="00B12188">
      <w:pPr>
        <w:spacing w:line="360" w:lineRule="auto"/>
      </w:pPr>
      <w:r w:rsidRPr="0067748E">
        <w:t>Frank Bell</w:t>
      </w:r>
      <w:r>
        <w:tab/>
      </w:r>
      <w:r>
        <w:tab/>
      </w:r>
      <w:r>
        <w:tab/>
      </w:r>
      <w:proofErr w:type="spellStart"/>
      <w:r w:rsidRPr="0067748E">
        <w:t>Kybernetix</w:t>
      </w:r>
      <w:proofErr w:type="spellEnd"/>
    </w:p>
    <w:p w14:paraId="605589BD" w14:textId="77777777" w:rsidR="00E90D7D" w:rsidRDefault="00E90D7D"/>
    <w:p w14:paraId="4C9205F4" w14:textId="77777777" w:rsidR="00E90D7D" w:rsidRDefault="00EB6D6C">
      <w:pPr>
        <w:keepNext/>
        <w:pageBreakBefore/>
        <w:pBdr>
          <w:top w:val="single" w:sz="4" w:space="6" w:color="000000"/>
        </w:pBdr>
        <w:spacing w:before="480" w:after="120"/>
        <w:rPr>
          <w:rFonts w:ascii="Arial" w:eastAsia="Arial" w:hAnsi="Arial" w:cs="Arial"/>
          <w:color w:val="446CAA"/>
          <w:sz w:val="36"/>
          <w:szCs w:val="36"/>
        </w:rPr>
      </w:pPr>
      <w:r>
        <w:rPr>
          <w:rFonts w:ascii="Arial" w:eastAsia="Arial" w:hAnsi="Arial" w:cs="Arial"/>
          <w:color w:val="446CAA"/>
          <w:sz w:val="36"/>
          <w:szCs w:val="36"/>
        </w:rPr>
        <w:t>A</w:t>
      </w:r>
      <w:r w:rsidR="001F4F75">
        <w:rPr>
          <w:rFonts w:ascii="Arial" w:eastAsia="Arial" w:hAnsi="Arial" w:cs="Arial"/>
          <w:color w:val="446CAA"/>
          <w:sz w:val="36"/>
          <w:szCs w:val="36"/>
        </w:rPr>
        <w:t>ppendix B: Revision History</w:t>
      </w:r>
      <w:r w:rsidR="001F4F75">
        <w:rPr>
          <w:rFonts w:ascii="Arial" w:eastAsia="Arial" w:hAnsi="Arial" w:cs="Arial"/>
          <w:color w:val="446CAA"/>
          <w:sz w:val="36"/>
          <w:szCs w:val="36"/>
        </w:rPr>
        <w:br/>
      </w: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25"/>
        <w:gridCol w:w="1404"/>
        <w:gridCol w:w="2113"/>
        <w:gridCol w:w="4308"/>
      </w:tblGrid>
      <w:tr w:rsidR="00E90D7D" w14:paraId="47E2C1D5" w14:textId="77777777">
        <w:tc>
          <w:tcPr>
            <w:tcW w:w="1525" w:type="dxa"/>
          </w:tcPr>
          <w:p w14:paraId="18FB49DE" w14:textId="77777777" w:rsidR="00E90D7D" w:rsidRDefault="001F4F75">
            <w:pPr>
              <w:jc w:val="center"/>
              <w:rPr>
                <w:b/>
              </w:rPr>
            </w:pPr>
            <w:r>
              <w:rPr>
                <w:b/>
              </w:rPr>
              <w:t>Revision</w:t>
            </w:r>
          </w:p>
        </w:tc>
        <w:tc>
          <w:tcPr>
            <w:tcW w:w="1404" w:type="dxa"/>
          </w:tcPr>
          <w:p w14:paraId="7B4D9686" w14:textId="77777777" w:rsidR="00E90D7D" w:rsidRDefault="001F4F75">
            <w:pPr>
              <w:jc w:val="center"/>
              <w:rPr>
                <w:b/>
              </w:rPr>
            </w:pPr>
            <w:r>
              <w:rPr>
                <w:b/>
              </w:rPr>
              <w:t>Date</w:t>
            </w:r>
          </w:p>
        </w:tc>
        <w:tc>
          <w:tcPr>
            <w:tcW w:w="2113" w:type="dxa"/>
          </w:tcPr>
          <w:p w14:paraId="6A947A74" w14:textId="77777777" w:rsidR="00E90D7D" w:rsidRDefault="001F4F75">
            <w:pPr>
              <w:jc w:val="center"/>
              <w:rPr>
                <w:b/>
              </w:rPr>
            </w:pPr>
            <w:r>
              <w:rPr>
                <w:b/>
              </w:rPr>
              <w:t>Editor</w:t>
            </w:r>
          </w:p>
        </w:tc>
        <w:tc>
          <w:tcPr>
            <w:tcW w:w="4308" w:type="dxa"/>
          </w:tcPr>
          <w:p w14:paraId="5D2AA402" w14:textId="77777777" w:rsidR="00E90D7D" w:rsidRDefault="001F4F75">
            <w:pPr>
              <w:rPr>
                <w:b/>
              </w:rPr>
            </w:pPr>
            <w:r>
              <w:rPr>
                <w:b/>
              </w:rPr>
              <w:t>Changes Made</w:t>
            </w:r>
          </w:p>
        </w:tc>
      </w:tr>
      <w:tr w:rsidR="00E90D7D" w14:paraId="79956309" w14:textId="77777777">
        <w:tc>
          <w:tcPr>
            <w:tcW w:w="1525" w:type="dxa"/>
            <w:tcBorders>
              <w:bottom w:val="single" w:sz="4" w:space="0" w:color="000000"/>
            </w:tcBorders>
          </w:tcPr>
          <w:p w14:paraId="6132F1CD" w14:textId="77777777" w:rsidR="00E90D7D" w:rsidRDefault="001F4F75">
            <w:r>
              <w:t>01</w:t>
            </w:r>
          </w:p>
        </w:tc>
        <w:tc>
          <w:tcPr>
            <w:tcW w:w="1404" w:type="dxa"/>
            <w:tcBorders>
              <w:bottom w:val="single" w:sz="4" w:space="0" w:color="000000"/>
            </w:tcBorders>
          </w:tcPr>
          <w:p w14:paraId="7A73351D" w14:textId="77777777" w:rsidR="00E90D7D" w:rsidRDefault="001F4F75">
            <w:r>
              <w:t>09-16-2020</w:t>
            </w:r>
          </w:p>
        </w:tc>
        <w:tc>
          <w:tcPr>
            <w:tcW w:w="2113" w:type="dxa"/>
            <w:tcBorders>
              <w:bottom w:val="single" w:sz="4" w:space="0" w:color="000000"/>
            </w:tcBorders>
          </w:tcPr>
          <w:p w14:paraId="30C98C1A" w14:textId="77777777" w:rsidR="00E90D7D" w:rsidRDefault="001F4F75">
            <w:r>
              <w:t>Norm Paulsen</w:t>
            </w:r>
          </w:p>
        </w:tc>
        <w:tc>
          <w:tcPr>
            <w:tcW w:w="4308" w:type="dxa"/>
            <w:tcBorders>
              <w:bottom w:val="single" w:sz="4" w:space="0" w:color="000000"/>
            </w:tcBorders>
          </w:tcPr>
          <w:p w14:paraId="3F1090F2" w14:textId="08103AE6" w:rsidR="00E90D7D" w:rsidRDefault="001F4F75">
            <w:r>
              <w:t>First Complete Draft</w:t>
            </w:r>
          </w:p>
        </w:tc>
      </w:tr>
      <w:tr w:rsidR="00E90D7D" w14:paraId="1695B2AB" w14:textId="77777777">
        <w:tc>
          <w:tcPr>
            <w:tcW w:w="1525" w:type="dxa"/>
          </w:tcPr>
          <w:p w14:paraId="73054947" w14:textId="77777777" w:rsidR="00E90D7D" w:rsidRDefault="001F4F75">
            <w:r>
              <w:t>02</w:t>
            </w:r>
          </w:p>
          <w:p w14:paraId="2CD9101F" w14:textId="77777777" w:rsidR="00E90D7D" w:rsidRDefault="00E90D7D"/>
        </w:tc>
        <w:tc>
          <w:tcPr>
            <w:tcW w:w="1404" w:type="dxa"/>
          </w:tcPr>
          <w:p w14:paraId="1E4C3B52" w14:textId="77777777" w:rsidR="00E90D7D" w:rsidRDefault="001F4F75">
            <w:r>
              <w:t>09-23-2020</w:t>
            </w:r>
          </w:p>
        </w:tc>
        <w:tc>
          <w:tcPr>
            <w:tcW w:w="2113" w:type="dxa"/>
          </w:tcPr>
          <w:p w14:paraId="6D8C8C42" w14:textId="77777777" w:rsidR="00E90D7D" w:rsidRDefault="001F4F75">
            <w:r>
              <w:t>Scott Robertson</w:t>
            </w:r>
          </w:p>
        </w:tc>
        <w:tc>
          <w:tcPr>
            <w:tcW w:w="4308" w:type="dxa"/>
          </w:tcPr>
          <w:p w14:paraId="43EDA727" w14:textId="77777777" w:rsidR="00E90D7D" w:rsidRDefault="001F4F75">
            <w:r>
              <w:t>Appendix A Acknowledgments added</w:t>
            </w:r>
          </w:p>
          <w:p w14:paraId="0F3261A8" w14:textId="0E1A3EAB" w:rsidR="00E90D7D" w:rsidRDefault="00697515">
            <w:r>
              <w:t>Appendix B Event Terms</w:t>
            </w:r>
            <w:r w:rsidR="001F4F75">
              <w:t xml:space="preserve"> added</w:t>
            </w:r>
          </w:p>
          <w:p w14:paraId="1AD91F62" w14:textId="77777777" w:rsidR="00E90D7D" w:rsidRDefault="001F4F75">
            <w:r>
              <w:t>Appendix C Revision History added</w:t>
            </w:r>
          </w:p>
        </w:tc>
      </w:tr>
      <w:tr w:rsidR="00E90D7D" w14:paraId="24914DCE" w14:textId="77777777">
        <w:tc>
          <w:tcPr>
            <w:tcW w:w="1525" w:type="dxa"/>
          </w:tcPr>
          <w:p w14:paraId="07F40937" w14:textId="77777777" w:rsidR="00E90D7D" w:rsidRDefault="001F4F75">
            <w:r>
              <w:t>03</w:t>
            </w:r>
          </w:p>
        </w:tc>
        <w:tc>
          <w:tcPr>
            <w:tcW w:w="1404" w:type="dxa"/>
          </w:tcPr>
          <w:p w14:paraId="38123436" w14:textId="77777777" w:rsidR="00E90D7D" w:rsidRDefault="001F4F75">
            <w:r>
              <w:t>10-28-2020</w:t>
            </w:r>
          </w:p>
        </w:tc>
        <w:tc>
          <w:tcPr>
            <w:tcW w:w="2113" w:type="dxa"/>
          </w:tcPr>
          <w:p w14:paraId="2D69BC0F" w14:textId="77777777" w:rsidR="00E90D7D" w:rsidRDefault="001F4F75">
            <w:r>
              <w:t>Rex Brooks</w:t>
            </w:r>
          </w:p>
        </w:tc>
        <w:tc>
          <w:tcPr>
            <w:tcW w:w="4308" w:type="dxa"/>
          </w:tcPr>
          <w:p w14:paraId="4C604704" w14:textId="77777777" w:rsidR="00E90D7D" w:rsidRDefault="001F4F75">
            <w:r>
              <w:t>First Complete Edited Draft</w:t>
            </w:r>
          </w:p>
        </w:tc>
      </w:tr>
      <w:tr w:rsidR="00E90D7D" w14:paraId="6A2309BE" w14:textId="77777777">
        <w:tc>
          <w:tcPr>
            <w:tcW w:w="1525" w:type="dxa"/>
          </w:tcPr>
          <w:p w14:paraId="75629A25" w14:textId="77777777" w:rsidR="00E90D7D" w:rsidRDefault="001F4F75">
            <w:r>
              <w:t>04</w:t>
            </w:r>
          </w:p>
        </w:tc>
        <w:tc>
          <w:tcPr>
            <w:tcW w:w="1404" w:type="dxa"/>
          </w:tcPr>
          <w:p w14:paraId="62C07420" w14:textId="77777777" w:rsidR="00E90D7D" w:rsidRDefault="001F4F75">
            <w:r>
              <w:t>10-01-2021</w:t>
            </w:r>
          </w:p>
        </w:tc>
        <w:tc>
          <w:tcPr>
            <w:tcW w:w="2113" w:type="dxa"/>
          </w:tcPr>
          <w:p w14:paraId="0C33E50B" w14:textId="77777777" w:rsidR="00E90D7D" w:rsidRDefault="001F4F75">
            <w:r>
              <w:t>Norm Paulsen,</w:t>
            </w:r>
          </w:p>
          <w:p w14:paraId="3DE67C50" w14:textId="77777777" w:rsidR="00E90D7D" w:rsidRDefault="001F4F75">
            <w:r>
              <w:t>Rex Brooks</w:t>
            </w:r>
          </w:p>
        </w:tc>
        <w:tc>
          <w:tcPr>
            <w:tcW w:w="4308" w:type="dxa"/>
          </w:tcPr>
          <w:p w14:paraId="4E3BCE12" w14:textId="77777777" w:rsidR="00E90D7D" w:rsidRDefault="001F4F75">
            <w:r>
              <w:t>Multiple additions</w:t>
            </w:r>
          </w:p>
          <w:p w14:paraId="675D6D8A" w14:textId="77777777" w:rsidR="00E90D7D" w:rsidRDefault="001F4F75">
            <w:r>
              <w:t>Appendix A Acknowledgments edited</w:t>
            </w:r>
          </w:p>
          <w:p w14:paraId="064041A5" w14:textId="77777777" w:rsidR="00E90D7D" w:rsidRDefault="001F4F75">
            <w:r>
              <w:t>Second Complete Edited Draft</w:t>
            </w:r>
          </w:p>
        </w:tc>
      </w:tr>
      <w:tr w:rsidR="00E90D7D" w14:paraId="13F9F8E1" w14:textId="77777777">
        <w:tc>
          <w:tcPr>
            <w:tcW w:w="1525" w:type="dxa"/>
          </w:tcPr>
          <w:p w14:paraId="5D399DB5" w14:textId="77777777" w:rsidR="00E90D7D" w:rsidRDefault="001F4F75">
            <w:pPr>
              <w:rPr>
                <w:highlight w:val="cyan"/>
              </w:rPr>
            </w:pPr>
            <w:r w:rsidRPr="00E85703">
              <w:t>05</w:t>
            </w:r>
          </w:p>
        </w:tc>
        <w:tc>
          <w:tcPr>
            <w:tcW w:w="1404" w:type="dxa"/>
          </w:tcPr>
          <w:p w14:paraId="066400E0" w14:textId="79F3272C" w:rsidR="00E90D7D" w:rsidRDefault="002A067B" w:rsidP="005321E3">
            <w:pPr>
              <w:rPr>
                <w:highlight w:val="cyan"/>
              </w:rPr>
            </w:pPr>
            <w:r w:rsidRPr="002A067B">
              <w:t>01-10-2025</w:t>
            </w:r>
          </w:p>
        </w:tc>
        <w:tc>
          <w:tcPr>
            <w:tcW w:w="2113" w:type="dxa"/>
          </w:tcPr>
          <w:p w14:paraId="458235DD" w14:textId="77777777" w:rsidR="00E90D7D" w:rsidRPr="00E85703" w:rsidRDefault="001F4F75">
            <w:r w:rsidRPr="00E85703">
              <w:t>Norm Paulsen, Thomas Wood</w:t>
            </w:r>
          </w:p>
        </w:tc>
        <w:tc>
          <w:tcPr>
            <w:tcW w:w="4308" w:type="dxa"/>
          </w:tcPr>
          <w:p w14:paraId="2F594ABC" w14:textId="4ED427D4" w:rsidR="00E90D7D" w:rsidRPr="00E85703" w:rsidRDefault="001F4F75">
            <w:r w:rsidRPr="00E85703">
              <w:t>First Complete Version 2.0 Draft</w:t>
            </w:r>
          </w:p>
          <w:p w14:paraId="3C08CB5B" w14:textId="2D64E531" w:rsidR="002D734A" w:rsidRPr="00E85703" w:rsidRDefault="002D734A">
            <w:r w:rsidRPr="00E85703">
              <w:t>Appendix A updated</w:t>
            </w:r>
          </w:p>
          <w:p w14:paraId="0F94D3E9" w14:textId="5AAE7FC6" w:rsidR="00E90D7D" w:rsidRPr="00E85703" w:rsidRDefault="00697515">
            <w:r w:rsidRPr="00E85703">
              <w:t xml:space="preserve">Appendix B moved to main content section </w:t>
            </w:r>
          </w:p>
          <w:p w14:paraId="7368AD56" w14:textId="097CEB34" w:rsidR="00697515" w:rsidRPr="00E85703" w:rsidRDefault="00697515">
            <w:r w:rsidRPr="00E85703">
              <w:t>Appendix C retitled as Appendix B</w:t>
            </w:r>
          </w:p>
          <w:p w14:paraId="43D49EAF" w14:textId="77777777" w:rsidR="00AB1798" w:rsidRPr="00E85703" w:rsidRDefault="00AB1798" w:rsidP="00AB1798">
            <w:r w:rsidRPr="00E85703">
              <w:t>Existing content moved out to User’s Guide and forthcoming Concept Guide</w:t>
            </w:r>
          </w:p>
          <w:p w14:paraId="5B923B4E" w14:textId="439B9CA1" w:rsidR="00E90D7D" w:rsidRPr="00E85703" w:rsidRDefault="001F4F75" w:rsidP="00AB1798">
            <w:r w:rsidRPr="00E85703">
              <w:t xml:space="preserve">New </w:t>
            </w:r>
            <w:r w:rsidR="00AB1798" w:rsidRPr="00E85703">
              <w:t xml:space="preserve">Content and </w:t>
            </w:r>
            <w:r w:rsidRPr="00E85703">
              <w:t>Event Terms added</w:t>
            </w:r>
          </w:p>
        </w:tc>
      </w:tr>
    </w:tbl>
    <w:p w14:paraId="77CD8589" w14:textId="77777777" w:rsidR="00E90D7D" w:rsidRDefault="00E90D7D"/>
    <w:sectPr w:rsidR="00E90D7D">
      <w:headerReference w:type="even" r:id="rId35"/>
      <w:headerReference w:type="default" r:id="rId36"/>
      <w:headerReference w:type="first" r:id="rId37"/>
      <w:footerReference w:type="first" r:id="rId38"/>
      <w:type w:val="continuous"/>
      <w:pgSz w:w="12240" w:h="15840"/>
      <w:pgMar w:top="1440" w:right="1440" w:bottom="720" w:left="1440" w:header="720" w:footer="720" w:gutter="0"/>
      <w:lnNumType w:countBy="1"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E0417" w14:textId="77777777" w:rsidR="003D35A6" w:rsidRDefault="003D35A6">
      <w:pPr>
        <w:spacing w:before="0" w:after="0"/>
      </w:pPr>
      <w:r>
        <w:separator/>
      </w:r>
    </w:p>
  </w:endnote>
  <w:endnote w:type="continuationSeparator" w:id="0">
    <w:p w14:paraId="1B87ED95" w14:textId="77777777" w:rsidR="003D35A6" w:rsidRDefault="003D35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Liberation Sans">
    <w:altName w:val="Arial"/>
    <w:panose1 w:val="020B0604020202020204"/>
    <w:charset w:val="00"/>
    <w:family w:val="swiss"/>
    <w:pitch w:val="variable"/>
    <w:sig w:usb0="E0000AFF" w:usb1="500078FF" w:usb2="00000021"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9360B" w14:textId="77777777" w:rsidR="001B2E94" w:rsidRDefault="001B2E94">
    <w:pPr>
      <w:pBdr>
        <w:top w:val="nil"/>
        <w:left w:val="nil"/>
        <w:bottom w:val="nil"/>
        <w:right w:val="nil"/>
        <w:between w:val="nil"/>
      </w:pBdr>
      <w:tabs>
        <w:tab w:val="center" w:pos="4680"/>
        <w:tab w:val="right" w:pos="9360"/>
      </w:tabs>
      <w:spacing w:before="120" w:after="0"/>
      <w:jc w:val="center"/>
      <w:rPr>
        <w:color w:val="000000"/>
        <w:sz w:val="16"/>
        <w:szCs w:val="16"/>
      </w:rPr>
    </w:pPr>
    <w:r>
      <w:rPr>
        <w:color w:val="000000"/>
        <w:sz w:val="18"/>
        <w:szCs w:val="18"/>
      </w:rPr>
      <w:t>This is a Non-Standards Track Work Product. The patent provisions of the OASIS IPR Policy do not apply</w:t>
    </w:r>
    <w:r>
      <w:rPr>
        <w:color w:val="000000"/>
        <w:sz w:val="16"/>
        <w:szCs w:val="16"/>
      </w:rPr>
      <w:t>.</w:t>
    </w:r>
    <w:r>
      <w:rPr>
        <w:noProof/>
        <w:lang w:val="en-CA"/>
      </w:rPr>
      <mc:AlternateContent>
        <mc:Choice Requires="wps">
          <w:drawing>
            <wp:anchor distT="0" distB="0" distL="0" distR="0" simplePos="0" relativeHeight="251658240" behindDoc="1" locked="0" layoutInCell="1" hidden="0" allowOverlap="1" wp14:anchorId="3EC21789" wp14:editId="370DBE42">
              <wp:simplePos x="0" y="0"/>
              <wp:positionH relativeFrom="column">
                <wp:posOffset>-914399</wp:posOffset>
              </wp:positionH>
              <wp:positionV relativeFrom="paragraph">
                <wp:posOffset>0</wp:posOffset>
              </wp:positionV>
              <wp:extent cx="718820" cy="10077450"/>
              <wp:effectExtent l="0" t="0" r="0" b="0"/>
              <wp:wrapNone/>
              <wp:docPr id="30" name="Rectangle 30"/>
              <wp:cNvGraphicFramePr/>
              <a:graphic xmlns:a="http://schemas.openxmlformats.org/drawingml/2006/main">
                <a:graphicData uri="http://schemas.microsoft.com/office/word/2010/wordprocessingShape">
                  <wps:wsp>
                    <wps:cNvSpPr/>
                    <wps:spPr>
                      <a:xfrm>
                        <a:off x="4996115" y="0"/>
                        <a:ext cx="699770" cy="7560000"/>
                      </a:xfrm>
                      <a:prstGeom prst="rect">
                        <a:avLst/>
                      </a:prstGeom>
                      <a:solidFill>
                        <a:srgbClr val="675E47"/>
                      </a:solidFill>
                      <a:ln>
                        <a:noFill/>
                      </a:ln>
                    </wps:spPr>
                    <wps:txbx>
                      <w:txbxContent>
                        <w:p w14:paraId="1E46BBC3" w14:textId="77777777" w:rsidR="001B2E94" w:rsidRDefault="001B2E94">
                          <w:pPr>
                            <w:textDirection w:val="btLr"/>
                          </w:pPr>
                        </w:p>
                      </w:txbxContent>
                    </wps:txbx>
                    <wps:bodyPr spcFirstLastPara="1" wrap="square" lIns="91425" tIns="45700" rIns="91425" bIns="45700" anchor="ctr" anchorCtr="0">
                      <a:noAutofit/>
                    </wps:bodyPr>
                  </wps:wsp>
                </a:graphicData>
              </a:graphic>
            </wp:anchor>
          </w:drawing>
        </mc:Choice>
        <mc:Fallback>
          <w:pict>
            <v:rect w14:anchorId="3EC21789" id="Rectangle 30" o:spid="_x0000_s1030" style="position:absolute;left:0;text-align:left;margin-left:-1in;margin-top:0;width:56.6pt;height:793.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" fillcolor="#675e47" stroked="f">
              <v:textbox inset="2.53958mm,1.2694mm,2.53958mm,1.2694mm">
                <w:txbxContent>
                  <w:p w14:paraId="1E46BBC3" w14:textId="77777777" w:rsidR="001B2E94" w:rsidRDefault="001B2E94">
                    <w:pPr>
                      <w:textDirection w:val="btLr"/>
                    </w:pPr>
                  </w:p>
                </w:txbxContent>
              </v:textbox>
            </v:rect>
          </w:pict>
        </mc:Fallback>
      </mc:AlternateContent>
    </w:r>
    <w:r>
      <w:rPr>
        <w:noProof/>
        <w:lang w:val="en-CA"/>
      </w:rPr>
      <mc:AlternateContent>
        <mc:Choice Requires="wps">
          <w:drawing>
            <wp:anchor distT="0" distB="0" distL="0" distR="0" simplePos="0" relativeHeight="251659264" behindDoc="1" locked="0" layoutInCell="1" hidden="0" allowOverlap="1" wp14:anchorId="2548BB80" wp14:editId="724DE8F3">
              <wp:simplePos x="0" y="0"/>
              <wp:positionH relativeFrom="column">
                <wp:posOffset>-914399</wp:posOffset>
              </wp:positionH>
              <wp:positionV relativeFrom="paragraph">
                <wp:posOffset>0</wp:posOffset>
              </wp:positionV>
              <wp:extent cx="718820" cy="924560"/>
              <wp:effectExtent l="0" t="0" r="0" b="0"/>
              <wp:wrapNone/>
              <wp:docPr id="32" name="Rectangle 32"/>
              <wp:cNvGraphicFramePr/>
              <a:graphic xmlns:a="http://schemas.openxmlformats.org/drawingml/2006/main">
                <a:graphicData uri="http://schemas.microsoft.com/office/word/2010/wordprocessingShape">
                  <wps:wsp>
                    <wps:cNvSpPr/>
                    <wps:spPr>
                      <a:xfrm>
                        <a:off x="4996115" y="3327245"/>
                        <a:ext cx="699770" cy="905510"/>
                      </a:xfrm>
                      <a:prstGeom prst="rect">
                        <a:avLst/>
                      </a:prstGeom>
                      <a:solidFill>
                        <a:srgbClr val="A9A57C"/>
                      </a:solidFill>
                      <a:ln>
                        <a:noFill/>
                      </a:ln>
                    </wps:spPr>
                    <wps:txbx>
                      <w:txbxContent>
                        <w:p w14:paraId="351322AD" w14:textId="77777777" w:rsidR="001B2E94" w:rsidRDefault="001B2E94">
                          <w:pPr>
                            <w:textDirection w:val="btLr"/>
                          </w:pPr>
                        </w:p>
                      </w:txbxContent>
                    </wps:txbx>
                    <wps:bodyPr spcFirstLastPara="1" wrap="square" lIns="91425" tIns="45700" rIns="91425" bIns="45700" anchor="ctr" anchorCtr="0">
                      <a:noAutofit/>
                    </wps:bodyPr>
                  </wps:wsp>
                </a:graphicData>
              </a:graphic>
            </wp:anchor>
          </w:drawing>
        </mc:Choice>
        <mc:Fallback>
          <w:pict>
            <v:rect w14:anchorId="2548BB80" id="Rectangle 32" o:spid="_x0000_s1031" style="position:absolute;left:0;text-align:left;margin-left:-1in;margin-top:0;width:56.6pt;height:72.8pt;z-index:-25165721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" fillcolor="#a9a57c" stroked="f">
              <v:textbox inset="2.53958mm,1.2694mm,2.53958mm,1.2694mm">
                <w:txbxContent>
                  <w:p w14:paraId="351322AD" w14:textId="77777777" w:rsidR="001B2E94" w:rsidRDefault="001B2E94">
                    <w:pPr>
                      <w:textDirection w:val="btLr"/>
                    </w:pPr>
                  </w:p>
                </w:txbxContent>
              </v:textbox>
            </v:rect>
          </w:pict>
        </mc:Fallback>
      </mc:AlternateContent>
    </w:r>
    <w:r>
      <w:rPr>
        <w:noProof/>
        <w:lang w:val="en-CA"/>
      </w:rPr>
      <mc:AlternateContent>
        <mc:Choice Requires="wps">
          <w:drawing>
            <wp:anchor distT="0" distB="0" distL="114300" distR="114300" simplePos="0" relativeHeight="251660288" behindDoc="0" locked="0" layoutInCell="1" hidden="0" allowOverlap="1" wp14:anchorId="31EEAF1C" wp14:editId="2CC09054">
              <wp:simplePos x="0" y="0"/>
              <wp:positionH relativeFrom="column">
                <wp:posOffset>-914399</wp:posOffset>
              </wp:positionH>
              <wp:positionV relativeFrom="paragraph">
                <wp:posOffset>0</wp:posOffset>
              </wp:positionV>
              <wp:extent cx="482600" cy="391160"/>
              <wp:effectExtent l="0" t="0" r="0" b="0"/>
              <wp:wrapNone/>
              <wp:docPr id="36" name="Double Bracket 36"/>
              <wp:cNvGraphicFramePr/>
              <a:graphic xmlns:a="http://schemas.openxmlformats.org/drawingml/2006/main">
                <a:graphicData uri="http://schemas.microsoft.com/office/word/2010/wordprocessingShape">
                  <wps:wsp>
                    <wps:cNvSpPr/>
                    <wps:spPr>
                      <a:xfrm>
                        <a:off x="5117400" y="3597120"/>
                        <a:ext cx="457200" cy="365760"/>
                      </a:xfrm>
                      <a:prstGeom prst="bracketPair">
                        <a:avLst/>
                      </a:prstGeom>
                      <a:solidFill>
                        <a:srgbClr val="A9A57C"/>
                      </a:solidFill>
                      <a:ln w="12700" cap="flat" cmpd="sng">
                        <a:solidFill>
                          <a:srgbClr val="FFFFFF"/>
                        </a:solidFill>
                        <a:prstDash val="solid"/>
                        <a:round/>
                        <a:headEnd type="none" w="sm" len="sm"/>
                        <a:tailEnd type="none" w="sm" len="sm"/>
                      </a:ln>
                    </wps:spPr>
                    <wps:txbx>
                      <w:txbxContent>
                        <w:p w14:paraId="62A43E69" w14:textId="77777777" w:rsidR="001B2E94" w:rsidRDefault="001B2E94">
                          <w:pPr>
                            <w:jc w:val="center"/>
                            <w:textDirection w:val="btLr"/>
                          </w:pPr>
                          <w:r>
                            <w:rPr>
                              <w:rFonts w:eastAsia="Liberation Sans" w:cs="Liberation Sans"/>
                              <w:color w:val="FFFFFF"/>
                              <w:sz w:val="24"/>
                            </w:rPr>
                            <w:t xml:space="preserve"> PAGE    \* MERGEFORMAT 2</w:t>
                          </w:r>
                        </w:p>
                      </w:txbxContent>
                    </wps:txbx>
                    <wps:bodyPr spcFirstLastPara="1" wrap="square" lIns="0" tIns="45700" rIns="0" bIns="45700" anchor="ctr" anchorCtr="0">
                      <a:noAutofit/>
                    </wps:bodyPr>
                  </wps:wsp>
                </a:graphicData>
              </a:graphic>
            </wp:anchor>
          </w:drawing>
        </mc:Choice>
        <mc:Fallback>
          <w:pict>
            <v:shapetype w14:anchorId="31EEAF1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36" o:spid="_x0000_s1032" type="#_x0000_t185" style="position:absolute;left:0;text-align:left;margin-left:-1in;margin-top:0;width:38pt;height:30.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" filled="t" fillcolor="#a9a57c" strokecolor="white" strokeweight="1pt">
              <v:stroke startarrowwidth="narrow" startarrowlength="short" endarrowwidth="narrow" endarrowlength="short"/>
              <v:textbox inset="0,1.2694mm,0,1.2694mm">
                <w:txbxContent>
                  <w:p w14:paraId="62A43E69" w14:textId="77777777" w:rsidR="001B2E94" w:rsidRDefault="001B2E94">
                    <w:pPr>
                      <w:jc w:val="center"/>
                      <w:textDirection w:val="btLr"/>
                    </w:pPr>
                    <w:r>
                      <w:rPr>
                        <w:rFonts w:eastAsia="Liberation Sans" w:cs="Liberation Sans"/>
                        <w:color w:val="FFFFFF"/>
                        <w:sz w:val="24"/>
                      </w:rPr>
                      <w:t xml:space="preserve"> PAGE    \* MERGEFORMAT 2</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75270" w14:textId="696DFDC9" w:rsidR="001B2E94" w:rsidRDefault="001B2E94">
    <w:pPr>
      <w:pBdr>
        <w:top w:val="nil"/>
        <w:left w:val="nil"/>
        <w:bottom w:val="nil"/>
        <w:right w:val="nil"/>
        <w:between w:val="nil"/>
      </w:pBdr>
      <w:tabs>
        <w:tab w:val="center" w:pos="4680"/>
        <w:tab w:val="right" w:pos="9360"/>
      </w:tabs>
      <w:spacing w:before="120" w:after="0"/>
      <w:rPr>
        <w:color w:val="000000"/>
        <w:sz w:val="16"/>
        <w:szCs w:val="16"/>
      </w:rPr>
    </w:pPr>
    <w:r w:rsidRPr="002D661C">
      <w:rPr>
        <w:color w:val="000000"/>
        <w:sz w:val="16"/>
        <w:szCs w:val="16"/>
      </w:rPr>
      <w:t>etl-lt-v2.0-</w:t>
    </w:r>
    <w:r w:rsidR="00194CB1">
      <w:rPr>
        <w:color w:val="000000"/>
        <w:sz w:val="16"/>
        <w:szCs w:val="16"/>
      </w:rPr>
      <w:t>cn01</w:t>
    </w:r>
    <w:r>
      <w:rPr>
        <w:color w:val="000000"/>
        <w:sz w:val="16"/>
        <w:szCs w:val="16"/>
      </w:rPr>
      <w:tab/>
    </w:r>
    <w:r w:rsidR="00194CB1">
      <w:rPr>
        <w:color w:val="000000"/>
        <w:sz w:val="16"/>
        <w:szCs w:val="16"/>
      </w:rPr>
      <w:tab/>
    </w:r>
    <w:r>
      <w:rPr>
        <w:color w:val="000000"/>
        <w:sz w:val="16"/>
        <w:szCs w:val="16"/>
      </w:rPr>
      <w:t>0</w:t>
    </w:r>
    <w:r w:rsidRPr="001B2E94">
      <w:rPr>
        <w:color w:val="000000"/>
        <w:sz w:val="16"/>
        <w:szCs w:val="16"/>
      </w:rPr>
      <w:t>1 October 2025</w:t>
    </w:r>
  </w:p>
  <w:p w14:paraId="7B125C0A" w14:textId="32C2F7C5" w:rsidR="001B2E94" w:rsidRDefault="001B2E94">
    <w:pPr>
      <w:pBdr>
        <w:top w:val="nil"/>
        <w:left w:val="nil"/>
        <w:bottom w:val="nil"/>
        <w:right w:val="nil"/>
        <w:between w:val="nil"/>
      </w:pBdr>
      <w:tabs>
        <w:tab w:val="center" w:pos="4680"/>
        <w:tab w:val="right" w:pos="9360"/>
      </w:tabs>
      <w:spacing w:before="0" w:after="0"/>
      <w:rPr>
        <w:color w:val="000000"/>
        <w:sz w:val="18"/>
        <w:szCs w:val="18"/>
      </w:rPr>
    </w:pPr>
    <w:r>
      <w:rPr>
        <w:color w:val="000000"/>
        <w:sz w:val="16"/>
        <w:szCs w:val="16"/>
      </w:rPr>
      <w:t>Non-Standards Track</w:t>
    </w:r>
    <w:r>
      <w:rPr>
        <w:color w:val="000000"/>
        <w:sz w:val="16"/>
        <w:szCs w:val="16"/>
      </w:rPr>
      <w:tab/>
      <w:t>Copyright © OASIS Open 2025.  All Rights Reserved.</w:t>
    </w:r>
    <w:r>
      <w:rPr>
        <w:color w:val="000000"/>
        <w:sz w:val="16"/>
        <w:szCs w:val="16"/>
      </w:rPr>
      <w:tab/>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2A067B">
      <w:rPr>
        <w:noProof/>
        <w:color w:val="000000"/>
        <w:sz w:val="16"/>
        <w:szCs w:val="16"/>
      </w:rPr>
      <w:t>45</w:t>
    </w:r>
    <w:r>
      <w:rPr>
        <w:color w:val="000000"/>
        <w:sz w:val="16"/>
        <w:szCs w:val="16"/>
      </w:rPr>
      <w:fldChar w:fldCharType="end"/>
    </w:r>
    <w:r>
      <w:rPr>
        <w:color w:val="000000"/>
        <w:sz w:val="16"/>
        <w:szCs w:val="16"/>
      </w:rPr>
      <w:t xml:space="preserve"> of </w:t>
    </w:r>
    <w:r>
      <w:rPr>
        <w:color w:val="000000"/>
        <w:sz w:val="16"/>
        <w:szCs w:val="16"/>
      </w:rPr>
      <w:fldChar w:fldCharType="begin"/>
    </w:r>
    <w:r>
      <w:rPr>
        <w:color w:val="000000"/>
        <w:sz w:val="16"/>
        <w:szCs w:val="16"/>
      </w:rPr>
      <w:instrText>NUMPAGES</w:instrText>
    </w:r>
    <w:r>
      <w:rPr>
        <w:color w:val="000000"/>
        <w:sz w:val="16"/>
        <w:szCs w:val="16"/>
      </w:rPr>
      <w:fldChar w:fldCharType="separate"/>
    </w:r>
    <w:r w:rsidR="002A067B">
      <w:rPr>
        <w:noProof/>
        <w:color w:val="000000"/>
        <w:sz w:val="16"/>
        <w:szCs w:val="16"/>
      </w:rPr>
      <w:t>45</w:t>
    </w:r>
    <w:r>
      <w:rPr>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CF884" w14:textId="77777777" w:rsidR="001B2E94" w:rsidRDefault="001B2E94">
    <w:pPr>
      <w:pBdr>
        <w:top w:val="nil"/>
        <w:left w:val="nil"/>
        <w:bottom w:val="nil"/>
        <w:right w:val="nil"/>
        <w:between w:val="nil"/>
      </w:pBdr>
      <w:tabs>
        <w:tab w:val="center" w:pos="4680"/>
        <w:tab w:val="right" w:pos="9360"/>
      </w:tabs>
      <w:spacing w:before="120" w:after="0"/>
      <w:rPr>
        <w:color w:val="000000"/>
        <w:sz w:val="18"/>
        <w:szCs w:val="18"/>
      </w:rPr>
    </w:pPr>
    <w:r>
      <w:rPr>
        <w:color w:val="000000"/>
        <w:sz w:val="18"/>
        <w:szCs w:val="18"/>
      </w:rPr>
      <w:t>wp-abbrev-v1.0-cndNN</w:t>
    </w:r>
    <w:r>
      <w:rPr>
        <w:color w:val="000000"/>
        <w:sz w:val="18"/>
        <w:szCs w:val="18"/>
      </w:rPr>
      <w:tab/>
    </w:r>
    <w:r>
      <w:rPr>
        <w:color w:val="000000"/>
        <w:sz w:val="18"/>
        <w:szCs w:val="18"/>
      </w:rPr>
      <w:tab/>
      <w:t>DD Month 2018</w:t>
    </w:r>
  </w:p>
  <w:p w14:paraId="2E96B2FA" w14:textId="77777777" w:rsidR="001B2E94" w:rsidRDefault="001B2E94">
    <w:pPr>
      <w:pBdr>
        <w:top w:val="nil"/>
        <w:left w:val="nil"/>
        <w:bottom w:val="nil"/>
        <w:right w:val="nil"/>
        <w:between w:val="nil"/>
      </w:pBdr>
      <w:tabs>
        <w:tab w:val="center" w:pos="4680"/>
        <w:tab w:val="right" w:pos="9360"/>
      </w:tabs>
      <w:spacing w:before="0" w:after="0"/>
      <w:rPr>
        <w:color w:val="000000"/>
        <w:sz w:val="18"/>
        <w:szCs w:val="18"/>
      </w:rPr>
    </w:pPr>
    <w:r>
      <w:rPr>
        <w:color w:val="000000"/>
        <w:sz w:val="18"/>
        <w:szCs w:val="18"/>
      </w:rPr>
      <w:t>Non-Standards Track</w:t>
    </w:r>
    <w:r>
      <w:rPr>
        <w:color w:val="000000"/>
        <w:sz w:val="18"/>
        <w:szCs w:val="18"/>
      </w:rPr>
      <w:tab/>
      <w:t>Copyright © OASIS Open 2018.  All Rights Reserved.</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ins w:id="1" w:author="Robin Paulsen" w:date="2025-05-13T16:32:00Z">
      <w:r>
        <w:rPr>
          <w:noProof/>
          <w:color w:val="000000"/>
          <w:sz w:val="18"/>
          <w:szCs w:val="18"/>
        </w:rPr>
        <w:t>46</w:t>
      </w:r>
    </w:ins>
    <w:del w:id="2" w:author="Robin Paulsen" w:date="2025-05-13T15:36:00Z">
      <w:r w:rsidDel="00F3743E">
        <w:rPr>
          <w:noProof/>
          <w:color w:val="000000"/>
          <w:sz w:val="18"/>
          <w:szCs w:val="18"/>
        </w:rPr>
        <w:delText>40</w:delText>
      </w:r>
    </w:del>
    <w:r>
      <w:rPr>
        <w:color w:val="000000"/>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6357D" w14:textId="77777777" w:rsidR="001B2E94" w:rsidRDefault="001B2E94">
    <w:pPr>
      <w:pBdr>
        <w:top w:val="nil"/>
        <w:left w:val="nil"/>
        <w:bottom w:val="nil"/>
        <w:right w:val="nil"/>
        <w:between w:val="nil"/>
      </w:pBdr>
      <w:tabs>
        <w:tab w:val="center" w:pos="4680"/>
        <w:tab w:val="right" w:pos="9360"/>
      </w:tabs>
      <w:spacing w:before="120" w:after="0"/>
      <w:rPr>
        <w:color w:val="000000"/>
        <w:sz w:val="18"/>
        <w:szCs w:val="18"/>
      </w:rPr>
    </w:pPr>
    <w:r>
      <w:rPr>
        <w:color w:val="000000"/>
        <w:sz w:val="16"/>
        <w:szCs w:val="16"/>
      </w:rPr>
      <w:t>cap-etl-v1.2-cn01</w:t>
    </w:r>
    <w:r>
      <w:rPr>
        <w:color w:val="000000"/>
        <w:sz w:val="16"/>
        <w:szCs w:val="16"/>
      </w:rPr>
      <w:tab/>
    </w:r>
    <w:r>
      <w:rPr>
        <w:color w:val="000000"/>
        <w:sz w:val="16"/>
        <w:szCs w:val="16"/>
      </w:rPr>
      <w:tab/>
      <w:t>19 November 2020</w:t>
    </w:r>
  </w:p>
  <w:p w14:paraId="33DEE589" w14:textId="77777777" w:rsidR="001B2E94" w:rsidRDefault="001B2E94">
    <w:pPr>
      <w:pBdr>
        <w:top w:val="nil"/>
        <w:left w:val="nil"/>
        <w:bottom w:val="nil"/>
        <w:right w:val="nil"/>
        <w:between w:val="nil"/>
      </w:pBdr>
      <w:tabs>
        <w:tab w:val="center" w:pos="4680"/>
        <w:tab w:val="right" w:pos="9360"/>
      </w:tabs>
      <w:spacing w:before="0" w:after="0"/>
      <w:rPr>
        <w:color w:val="000000"/>
        <w:sz w:val="18"/>
        <w:szCs w:val="18"/>
      </w:rPr>
    </w:pPr>
    <w:r>
      <w:rPr>
        <w:color w:val="000000"/>
        <w:sz w:val="18"/>
        <w:szCs w:val="18"/>
      </w:rPr>
      <w:t>Non-Standards Track</w:t>
    </w:r>
    <w:r>
      <w:rPr>
        <w:color w:val="000000"/>
        <w:sz w:val="18"/>
        <w:szCs w:val="18"/>
      </w:rPr>
      <w:tab/>
      <w:t>Copyright © OASIS Open 2018.  All Rights Reserved.</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ins w:id="31" w:author="Robin Paulsen" w:date="2025-05-13T16:32:00Z">
      <w:r>
        <w:rPr>
          <w:noProof/>
          <w:color w:val="000000"/>
          <w:sz w:val="18"/>
          <w:szCs w:val="18"/>
        </w:rPr>
        <w:t>46</w:t>
      </w:r>
    </w:ins>
    <w:del w:id="32" w:author="Robin Paulsen" w:date="2025-05-13T15:36:00Z">
      <w:r w:rsidDel="00F3743E">
        <w:rPr>
          <w:noProof/>
          <w:color w:val="000000"/>
          <w:sz w:val="18"/>
          <w:szCs w:val="18"/>
        </w:rPr>
        <w:delText>40</w:delText>
      </w:r>
    </w:del>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3B780" w14:textId="77777777" w:rsidR="003D35A6" w:rsidRDefault="003D35A6">
      <w:pPr>
        <w:spacing w:before="0" w:after="0"/>
      </w:pPr>
      <w:r>
        <w:separator/>
      </w:r>
    </w:p>
  </w:footnote>
  <w:footnote w:type="continuationSeparator" w:id="0">
    <w:p w14:paraId="5AF80DE4" w14:textId="77777777" w:rsidR="003D35A6" w:rsidRDefault="003D35A6">
      <w:pPr>
        <w:spacing w:before="0" w:after="0"/>
      </w:pPr>
      <w:r>
        <w:continuationSeparator/>
      </w:r>
    </w:p>
  </w:footnote>
  <w:footnote w:id="1">
    <w:p w14:paraId="72CA8AA8" w14:textId="77777777" w:rsidR="001B2E94" w:rsidRPr="00C95FB6" w:rsidRDefault="001B2E94" w:rsidP="00C95FB6">
      <w:pPr>
        <w:pStyle w:val="FootnoteText"/>
      </w:pPr>
      <w:r>
        <w:rPr>
          <w:rStyle w:val="FootnoteReference"/>
        </w:rPr>
        <w:footnoteRef/>
      </w:r>
      <w:r>
        <w:t xml:space="preserve"> </w:t>
      </w:r>
      <w:r w:rsidRPr="00C95FB6">
        <w:t xml:space="preserve">For detailed instructions on how to apply these terms and codes effectively, refer to the </w:t>
      </w:r>
      <w:r w:rsidRPr="00C95FB6">
        <w:rPr>
          <w:b/>
        </w:rPr>
        <w:t xml:space="preserve">OASIS Open Event Terms List </w:t>
      </w:r>
      <w:r w:rsidRPr="00C95FB6">
        <w:rPr>
          <w:rFonts w:hint="eastAsia"/>
          <w:b/>
        </w:rPr>
        <w:t>–</w:t>
      </w:r>
      <w:r w:rsidRPr="00C95FB6">
        <w:rPr>
          <w:b/>
        </w:rPr>
        <w:t xml:space="preserve"> User</w:t>
      </w:r>
      <w:r w:rsidRPr="00C95FB6">
        <w:rPr>
          <w:rFonts w:hint="eastAsia"/>
          <w:b/>
        </w:rPr>
        <w:t>’</w:t>
      </w:r>
      <w:r w:rsidRPr="00C95FB6">
        <w:rPr>
          <w:b/>
        </w:rPr>
        <w:t>s Guide</w:t>
      </w:r>
      <w:r w:rsidRPr="00C95FB6">
        <w:t>.</w:t>
      </w:r>
    </w:p>
  </w:footnote>
  <w:footnote w:id="2">
    <w:p w14:paraId="5F3646FD" w14:textId="383708ED" w:rsidR="001B2E94" w:rsidRPr="00FC645F" w:rsidRDefault="001B2E94">
      <w:pPr>
        <w:pStyle w:val="FootnoteText"/>
        <w:rPr>
          <w:lang w:val="en-CA"/>
        </w:rPr>
      </w:pPr>
      <w:r>
        <w:rPr>
          <w:rStyle w:val="FootnoteReference"/>
        </w:rPr>
        <w:footnoteRef/>
      </w:r>
      <w:r>
        <w:t xml:space="preserve"> The </w:t>
      </w:r>
      <w:r w:rsidRPr="00881AAF">
        <w:rPr>
          <w:b/>
        </w:rPr>
        <w:t>OASIS Open Event Terms List</w:t>
      </w:r>
      <w:r>
        <w:t xml:space="preserve"> that is v1.0, was a work effort that did not fully define what an “</w:t>
      </w:r>
      <w:r w:rsidRPr="00881AAF">
        <w:rPr>
          <w:b/>
        </w:rPr>
        <w:t>event</w:t>
      </w:r>
      <w:r>
        <w:t>” is prior to compiling the list of terms. Consequently, some of the terms used to describe a type of event didn’t truly meet the definition of an event as written.</w:t>
      </w:r>
    </w:p>
  </w:footnote>
  <w:footnote w:id="3">
    <w:p w14:paraId="404E50C5" w14:textId="77777777" w:rsidR="001B2E94" w:rsidRPr="00E1063F" w:rsidRDefault="001B2E94">
      <w:pPr>
        <w:pStyle w:val="FootnoteText"/>
        <w:rPr>
          <w:lang w:val="en-CA"/>
        </w:rPr>
      </w:pPr>
      <w:r>
        <w:rPr>
          <w:rStyle w:val="FootnoteReference"/>
        </w:rPr>
        <w:footnoteRef/>
      </w:r>
      <w:r>
        <w:t xml:space="preserve"> </w:t>
      </w:r>
      <w:r w:rsidRPr="00E1063F">
        <w:t>Systems utilizing th</w:t>
      </w:r>
      <w:r>
        <w:t>e earlier “November 2020”</w:t>
      </w:r>
      <w:r w:rsidRPr="00E1063F">
        <w:t xml:space="preserve"> codes may continue to do so, provided the indexed version in the CAP message </w:t>
      </w:r>
      <w:r>
        <w:t xml:space="preserve">&lt;eventCode&gt; group element </w:t>
      </w:r>
      <w:r w:rsidRPr="00E1063F">
        <w:t xml:space="preserve">is identified as </w:t>
      </w:r>
      <w:r w:rsidRPr="00E1063F">
        <w:rPr>
          <w:rFonts w:hint="eastAsia"/>
        </w:rPr>
        <w:t>“</w:t>
      </w:r>
      <w:r w:rsidRPr="00E1063F">
        <w:t>v1.2</w:t>
      </w:r>
      <w:r w:rsidRPr="00E1063F">
        <w:rPr>
          <w:rFonts w:hint="eastAsia"/>
        </w:rPr>
        <w:t>”</w:t>
      </w:r>
      <w:r w:rsidRPr="00E1063F">
        <w:t>. This approach ensures consuming agencies can distinguish between codes associated with</w:t>
      </w:r>
      <w:r>
        <w:t xml:space="preserve"> the formal</w:t>
      </w:r>
      <w:r w:rsidRPr="00E1063F">
        <w:t xml:space="preserve"> </w:t>
      </w:r>
      <w:r>
        <w:t>“</w:t>
      </w:r>
      <w:r w:rsidRPr="002907F8">
        <w:rPr>
          <w:b/>
        </w:rPr>
        <w:t>ETL v1.0</w:t>
      </w:r>
      <w:r>
        <w:rPr>
          <w:b/>
        </w:rPr>
        <w:t>”</w:t>
      </w:r>
      <w:r w:rsidRPr="00E1063F">
        <w:t xml:space="preserve"> </w:t>
      </w:r>
      <w:r>
        <w:t xml:space="preserve">term set </w:t>
      </w:r>
      <w:r w:rsidRPr="00E1063F">
        <w:t xml:space="preserve">and </w:t>
      </w:r>
      <w:r>
        <w:t>the informal “</w:t>
      </w:r>
      <w:r w:rsidRPr="00E26E52">
        <w:rPr>
          <w:b/>
        </w:rPr>
        <w:t>made for CAP v1.2</w:t>
      </w:r>
      <w:r>
        <w:rPr>
          <w:b/>
        </w:rPr>
        <w:t>”</w:t>
      </w:r>
      <w:r w:rsidRPr="00E26E52">
        <w:rPr>
          <w:b/>
        </w:rPr>
        <w:t xml:space="preserve"> </w:t>
      </w:r>
      <w:r w:rsidRPr="002907F8">
        <w:t>term set</w:t>
      </w:r>
      <w:r>
        <w:t xml:space="preserve"> that is discoverable online.</w:t>
      </w:r>
    </w:p>
  </w:footnote>
  <w:footnote w:id="4">
    <w:p w14:paraId="177D6EE2" w14:textId="77777777" w:rsidR="001B2E94" w:rsidRDefault="001B2E94" w:rsidP="00550B03">
      <w:pPr>
        <w:pStyle w:val="FootnoteText"/>
      </w:pPr>
      <w:r>
        <w:rPr>
          <w:rStyle w:val="FootnoteReference"/>
        </w:rPr>
        <w:footnoteRef/>
      </w:r>
      <w:r>
        <w:t xml:space="preserve"> This Public Review section will be removed before the final Committee Note for v1.0 of this resource is published. </w:t>
      </w:r>
    </w:p>
  </w:footnote>
  <w:footnote w:id="5">
    <w:p w14:paraId="42139B5C" w14:textId="4C261518" w:rsidR="001B2E94" w:rsidRDefault="001B2E94" w:rsidP="00550B03">
      <w:pPr>
        <w:pStyle w:val="FootnoteText"/>
      </w:pPr>
      <w:r>
        <w:rPr>
          <w:rStyle w:val="FootnoteReference"/>
        </w:rPr>
        <w:footnoteRef/>
      </w:r>
      <w:r>
        <w:t xml:space="preserve"> The timeframe for publishing is based on the availability of OASIS Open member volunteers for this effort.</w:t>
      </w:r>
    </w:p>
  </w:footnote>
  <w:footnote w:id="6">
    <w:p w14:paraId="053BE84D" w14:textId="6CFF1D68" w:rsidR="001B2E94" w:rsidRPr="00BF6FFF" w:rsidRDefault="001B2E94" w:rsidP="00971DF0">
      <w:pPr>
        <w:pStyle w:val="FootnoteText"/>
        <w:rPr>
          <w:lang w:val="en-CA"/>
        </w:rPr>
      </w:pPr>
      <w:r>
        <w:rPr>
          <w:rStyle w:val="FootnoteReference"/>
        </w:rPr>
        <w:footnoteRef/>
      </w:r>
      <w:r>
        <w:t xml:space="preserve"> </w:t>
      </w:r>
      <w:r w:rsidRPr="00BF6FFF">
        <w:t xml:space="preserve">Refer to the </w:t>
      </w:r>
      <w:r w:rsidRPr="00BF6FFF">
        <w:rPr>
          <w:b/>
        </w:rPr>
        <w:t xml:space="preserve">OASIS Open Event Terms List </w:t>
      </w:r>
      <w:r>
        <w:rPr>
          <w:b/>
        </w:rPr>
        <w:t>–</w:t>
      </w:r>
      <w:r w:rsidRPr="00BF6FFF">
        <w:rPr>
          <w:b/>
        </w:rPr>
        <w:t xml:space="preserve"> </w:t>
      </w:r>
      <w:r>
        <w:rPr>
          <w:b/>
        </w:rPr>
        <w:t xml:space="preserve">Concept Guide </w:t>
      </w:r>
      <w:r w:rsidRPr="00592222">
        <w:t>and</w:t>
      </w:r>
      <w:r>
        <w:rPr>
          <w:b/>
        </w:rPr>
        <w:t xml:space="preserve"> </w:t>
      </w:r>
      <w:r w:rsidRPr="00BF6FFF">
        <w:rPr>
          <w:b/>
        </w:rPr>
        <w:t>User</w:t>
      </w:r>
      <w:r w:rsidRPr="00BF6FFF">
        <w:rPr>
          <w:rFonts w:hint="eastAsia"/>
          <w:b/>
        </w:rPr>
        <w:t>’</w:t>
      </w:r>
      <w:r w:rsidRPr="00BF6FFF">
        <w:rPr>
          <w:b/>
        </w:rPr>
        <w:t>s Guide</w:t>
      </w:r>
      <w:r w:rsidRPr="00BF6FFF">
        <w:t xml:space="preserve"> for a more comprehensive discussion on th</w:t>
      </w:r>
      <w:r>
        <w:t>e topic of CAP Category and OASIS Open Subcategory mapping assignments</w:t>
      </w:r>
      <w:r w:rsidRPr="00BF6FFF">
        <w:t xml:space="preserve">.   </w:t>
      </w:r>
    </w:p>
  </w:footnote>
  <w:footnote w:id="7">
    <w:p w14:paraId="664B7736" w14:textId="3D0365FB" w:rsidR="001B2E94" w:rsidRPr="00432C6A" w:rsidRDefault="001B2E94" w:rsidP="00432C6A">
      <w:pPr>
        <w:pStyle w:val="FootnoteText"/>
      </w:pPr>
      <w:r>
        <w:rPr>
          <w:rStyle w:val="FootnoteReference"/>
        </w:rPr>
        <w:footnoteRef/>
      </w:r>
      <w:r>
        <w:t xml:space="preserve"> In languages other than English, positional p</w:t>
      </w:r>
      <w:r w:rsidRPr="00432C6A">
        <w:t xml:space="preserve">lacement of the object and descriptor </w:t>
      </w:r>
      <w:r>
        <w:t>portions of a term is highly variable, subject to the rules of the language in use.</w:t>
      </w:r>
    </w:p>
  </w:footnote>
  <w:footnote w:id="8">
    <w:p w14:paraId="02810CFE" w14:textId="0C9C5EC9" w:rsidR="001B2E94" w:rsidRPr="002D21BF" w:rsidRDefault="001B2E94">
      <w:pPr>
        <w:pStyle w:val="FootnoteText"/>
        <w:rPr>
          <w:lang w:val="en-CA"/>
        </w:rPr>
      </w:pPr>
      <w:r>
        <w:rPr>
          <w:rStyle w:val="FootnoteReference"/>
        </w:rPr>
        <w:footnoteRef/>
      </w:r>
      <w:r>
        <w:t xml:space="preserve"> Many of the italicized objects in the table may not seem to be objects on first pass, however, objects can be many things. For example, the act of “taking shelter” is an object when viewed as a specified directive. In the </w:t>
      </w:r>
      <w:r w:rsidRPr="00636DDA">
        <w:rPr>
          <w:i/>
        </w:rPr>
        <w:t>activity</w:t>
      </w:r>
      <w:r>
        <w:rPr>
          <w:i/>
        </w:rPr>
        <w:t>-</w:t>
      </w:r>
      <w:r w:rsidRPr="00636DDA">
        <w:rPr>
          <w:i/>
        </w:rPr>
        <w:t>of</w:t>
      </w:r>
      <w:r>
        <w:rPr>
          <w:i/>
        </w:rPr>
        <w:t>-</w:t>
      </w:r>
      <w:r w:rsidRPr="00636DDA">
        <w:rPr>
          <w:i/>
        </w:rPr>
        <w:t>alerting</w:t>
      </w:r>
      <w:r>
        <w:t xml:space="preserve"> domain, a data construct can be generated around the act of “sheltering”. </w:t>
      </w:r>
    </w:p>
  </w:footnote>
  <w:footnote w:id="9">
    <w:p w14:paraId="78293705" w14:textId="77777777" w:rsidR="001B2E94" w:rsidRPr="00BD365E" w:rsidRDefault="001B2E94">
      <w:pPr>
        <w:pStyle w:val="FootnoteText"/>
        <w:rPr>
          <w:lang w:val="en-CA"/>
        </w:rPr>
      </w:pPr>
      <w:r>
        <w:rPr>
          <w:rStyle w:val="FootnoteReference"/>
        </w:rPr>
        <w:footnoteRef/>
      </w:r>
      <w:r>
        <w:t xml:space="preserve"> Refer to the </w:t>
      </w:r>
      <w:r w:rsidRPr="00BD365E">
        <w:rPr>
          <w:b/>
        </w:rPr>
        <w:t>OASIS Open Event Terms List – Concept Guide</w:t>
      </w:r>
      <w:r>
        <w:t xml:space="preserve"> for more discussion on objects mapped to the CAP Category of “Other”.</w:t>
      </w:r>
    </w:p>
  </w:footnote>
  <w:footnote w:id="10">
    <w:p w14:paraId="10EEC778" w14:textId="5BA3B5B2" w:rsidR="001B2E94" w:rsidRPr="008F3C67" w:rsidRDefault="001B2E94" w:rsidP="008F3C67">
      <w:pPr>
        <w:pStyle w:val="FootnoteText"/>
        <w:rPr>
          <w:lang w:val="en-CA"/>
        </w:rPr>
      </w:pPr>
      <w:r>
        <w:rPr>
          <w:rStyle w:val="FootnoteReference"/>
        </w:rPr>
        <w:footnoteRef/>
      </w:r>
      <w:r>
        <w:t xml:space="preserve"> The case of multi-layered event terms is a lengthy one. Refer to the </w:t>
      </w:r>
      <w:r w:rsidRPr="00BD365E">
        <w:rPr>
          <w:b/>
        </w:rPr>
        <w:t>OASIS Open Event Terms List – Concept Guide</w:t>
      </w:r>
      <w:r>
        <w:t xml:space="preserve"> for more discussion on this topic.</w:t>
      </w:r>
    </w:p>
  </w:footnote>
  <w:footnote w:id="11">
    <w:p w14:paraId="72A333DC" w14:textId="00216480" w:rsidR="001B2E94" w:rsidRPr="001560D5" w:rsidRDefault="001B2E94">
      <w:pPr>
        <w:pStyle w:val="FootnoteText"/>
        <w:rPr>
          <w:lang w:val="en-CA"/>
        </w:rPr>
      </w:pPr>
      <w:r>
        <w:rPr>
          <w:rStyle w:val="FootnoteReference"/>
        </w:rPr>
        <w:footnoteRef/>
      </w:r>
      <w:r>
        <w:t xml:space="preserve"> For the case of </w:t>
      </w:r>
      <w:r>
        <w:rPr>
          <w:lang w:val="en-CA"/>
        </w:rPr>
        <w:t xml:space="preserve">terms that sound like an event, however, in reality are not, refer to the </w:t>
      </w:r>
      <w:r w:rsidRPr="00E353F2">
        <w:rPr>
          <w:b/>
          <w:lang w:val="en-CA"/>
        </w:rPr>
        <w:t>OASIS Open Event Terms List – Concept Guide</w:t>
      </w:r>
      <w:r w:rsidRPr="001560D5">
        <w:rPr>
          <w:lang w:val="en-CA"/>
        </w:rPr>
        <w:t xml:space="preserve"> for more discussion.</w:t>
      </w:r>
    </w:p>
  </w:footnote>
  <w:footnote w:id="12">
    <w:p w14:paraId="5E9BD314" w14:textId="6F78D653" w:rsidR="001B2E94" w:rsidRPr="00E353F2" w:rsidRDefault="001B2E94">
      <w:pPr>
        <w:pStyle w:val="FootnoteText"/>
        <w:rPr>
          <w:lang w:val="en-CA"/>
        </w:rPr>
      </w:pPr>
      <w:r>
        <w:rPr>
          <w:rStyle w:val="FootnoteReference"/>
        </w:rPr>
        <w:footnoteRef/>
      </w:r>
      <w:r>
        <w:t xml:space="preserve"> For the case of </w:t>
      </w:r>
      <w:r>
        <w:rPr>
          <w:lang w:val="en-CA"/>
        </w:rPr>
        <w:t xml:space="preserve">terms that suffer from wordiness, refer to the </w:t>
      </w:r>
      <w:r w:rsidRPr="00E353F2">
        <w:rPr>
          <w:b/>
          <w:lang w:val="en-CA"/>
        </w:rPr>
        <w:t>OASIS Open Event Terms List – Concept Guide</w:t>
      </w:r>
      <w:r w:rsidRPr="001560D5">
        <w:rPr>
          <w:lang w:val="en-CA"/>
        </w:rPr>
        <w:t xml:space="preserve"> for more discussion.</w:t>
      </w:r>
      <w:r>
        <w:rPr>
          <w:lang w:val="en-CA"/>
        </w:rPr>
        <w:t xml:space="preserve"> </w:t>
      </w:r>
    </w:p>
  </w:footnote>
  <w:footnote w:id="13">
    <w:p w14:paraId="6030A3F0" w14:textId="77777777" w:rsidR="001B2E94" w:rsidRPr="003871A4" w:rsidRDefault="001B2E94" w:rsidP="000237AE">
      <w:pPr>
        <w:pStyle w:val="FootnoteText"/>
        <w:rPr>
          <w:lang w:val="en-CA"/>
        </w:rPr>
      </w:pPr>
      <w:r>
        <w:rPr>
          <w:rStyle w:val="FootnoteReference"/>
        </w:rPr>
        <w:footnoteRef/>
      </w:r>
      <w:r>
        <w:t xml:space="preserve"> </w:t>
      </w:r>
      <w:r w:rsidRPr="003871A4">
        <w:t xml:space="preserve">If an event term fits with a subcategory, but does not fit with the </w:t>
      </w:r>
      <w:r>
        <w:t xml:space="preserve">corresponding </w:t>
      </w:r>
      <w:r w:rsidRPr="003871A4">
        <w:t>CAP category, then the subcategory does not apply.</w:t>
      </w:r>
    </w:p>
  </w:footnote>
  <w:footnote w:id="14">
    <w:p w14:paraId="4A37EFE9" w14:textId="4C59FD50" w:rsidR="001B2E94" w:rsidRPr="00CF72A5" w:rsidRDefault="001B2E94">
      <w:pPr>
        <w:pStyle w:val="FootnoteText"/>
        <w:rPr>
          <w:lang w:val="en-CA"/>
        </w:rPr>
      </w:pPr>
      <w:r>
        <w:rPr>
          <w:rStyle w:val="FootnoteReference"/>
        </w:rPr>
        <w:footnoteRef/>
      </w:r>
      <w:r>
        <w:t xml:space="preserve"> </w:t>
      </w:r>
      <w:r>
        <w:rPr>
          <w:lang w:val="en-CA"/>
        </w:rPr>
        <w:t xml:space="preserve">Since “hurricane” is a noun-adjunct, and not exclusively an adjective, it can provide a CAP category. Refer to the </w:t>
      </w:r>
      <w:r w:rsidRPr="00E353F2">
        <w:rPr>
          <w:b/>
          <w:lang w:val="en-CA"/>
        </w:rPr>
        <w:t>OASIS Open Event Terms List – Concept Guide</w:t>
      </w:r>
      <w:r w:rsidRPr="001560D5">
        <w:rPr>
          <w:lang w:val="en-CA"/>
        </w:rPr>
        <w:t xml:space="preserve"> for more discussion</w:t>
      </w:r>
      <w:r>
        <w:rPr>
          <w:lang w:val="en-CA"/>
        </w:rPr>
        <w:t>.</w:t>
      </w:r>
    </w:p>
  </w:footnote>
  <w:footnote w:id="15">
    <w:p w14:paraId="22FD47C0" w14:textId="3D42915B" w:rsidR="001B2E94" w:rsidRPr="00B5328A" w:rsidRDefault="001B2E94" w:rsidP="00B5328A">
      <w:pPr>
        <w:pStyle w:val="FootnoteText"/>
        <w:rPr>
          <w:lang w:val="en-CA"/>
        </w:rPr>
      </w:pPr>
      <w:r>
        <w:rPr>
          <w:rStyle w:val="FootnoteReference"/>
        </w:rPr>
        <w:footnoteRef/>
      </w:r>
      <w:r>
        <w:t xml:space="preserve"> </w:t>
      </w:r>
      <w:r w:rsidRPr="00B5328A">
        <w:t>Some newer wordings have been adjusted to clarify the meaning and/or have the new term truly suggest the idea of an event instead of being a reference to a permanent or semi-permanent object.</w:t>
      </w:r>
    </w:p>
  </w:footnote>
  <w:footnote w:id="16">
    <w:p w14:paraId="4F389B30" w14:textId="0AFB7C97" w:rsidR="001B2E94" w:rsidRPr="00B5328A" w:rsidRDefault="001B2E94">
      <w:pPr>
        <w:pStyle w:val="FootnoteText"/>
        <w:rPr>
          <w:lang w:val="en-CA"/>
        </w:rPr>
      </w:pPr>
      <w:r>
        <w:rPr>
          <w:rStyle w:val="FootnoteReference"/>
        </w:rPr>
        <w:footnoteRef/>
      </w:r>
      <w:r w:rsidRPr="00B5328A">
        <w:rPr>
          <w:lang w:val="en-CA"/>
        </w:rPr>
        <w:t>The terms are not capitalized as they are snippets of text, not proper names or full sentences.</w:t>
      </w:r>
    </w:p>
  </w:footnote>
  <w:footnote w:id="17">
    <w:p w14:paraId="450E2865" w14:textId="77777777" w:rsidR="001B2E94" w:rsidRDefault="001B2E94" w:rsidP="00FD7BFB">
      <w:pPr>
        <w:pBdr>
          <w:top w:val="nil"/>
          <w:left w:val="nil"/>
          <w:bottom w:val="nil"/>
          <w:right w:val="nil"/>
          <w:between w:val="nil"/>
        </w:pBdr>
        <w:rPr>
          <w:rFonts w:eastAsia="Liberation Sans" w:cs="Liberation Sans"/>
          <w:color w:val="000000"/>
          <w:szCs w:val="20"/>
        </w:rPr>
      </w:pPr>
      <w:r>
        <w:rPr>
          <w:rStyle w:val="FootnoteReference"/>
        </w:rPr>
        <w:footnoteRef/>
      </w:r>
      <w:r>
        <w:rPr>
          <w:rFonts w:eastAsia="Liberation Sans" w:cs="Liberation Sans"/>
          <w:color w:val="000000"/>
          <w:szCs w:val="20"/>
        </w:rPr>
        <w:t xml:space="preserve"> Capitalization of the OASIS CAP Category values is due to the reference CAP standard v1.2 capitalizing these values. Therefore, the CAP Category column in this table honors that state. The preferred format of snippets of text in lookup tables for software systems, based on the English language, is not to be capitalized; capitalization in tables should be left to proper names and full sentence entries only.</w:t>
      </w:r>
    </w:p>
  </w:footnote>
  <w:footnote w:id="18">
    <w:p w14:paraId="4B308E58" w14:textId="77777777" w:rsidR="001B2E94" w:rsidRPr="003A53EE" w:rsidRDefault="001B2E94" w:rsidP="001F6BAD">
      <w:pPr>
        <w:pStyle w:val="FootnoteText"/>
        <w:rPr>
          <w:lang w:val="en-CA"/>
        </w:rPr>
      </w:pPr>
      <w:r>
        <w:rPr>
          <w:rStyle w:val="FootnoteReference"/>
        </w:rPr>
        <w:footnoteRef/>
      </w:r>
      <w:r>
        <w:t xml:space="preserve"> The term AMBER (an acronym for America</w:t>
      </w:r>
      <w:r>
        <w:rPr>
          <w:rFonts w:hint="eastAsia"/>
        </w:rPr>
        <w:t>’</w:t>
      </w:r>
      <w:r>
        <w:t xml:space="preserve">s Missing: Broadcast Emergency Response) is equivalent to a child abduction emergency. In some jurisdictions, however, AMBER may have </w:t>
      </w:r>
      <w:r>
        <w:rPr>
          <w:rFonts w:hint="eastAsia"/>
        </w:rPr>
        <w:t>“</w:t>
      </w:r>
      <w:r>
        <w:t>restricted use</w:t>
      </w:r>
      <w:r>
        <w:rPr>
          <w:rFonts w:hint="eastAsia"/>
        </w:rPr>
        <w:t>”</w:t>
      </w:r>
      <w:r>
        <w:t xml:space="preserve"> rights, and as a result, it is not included in the OASIS Open Event Terms List. Furthermore, the term is ambiguous - open to multiple interpretations. Consequently, the equally functional, yet clearer, common language alternative: </w:t>
      </w:r>
      <w:r>
        <w:rPr>
          <w:rFonts w:hint="eastAsia"/>
        </w:rPr>
        <w:t>“</w:t>
      </w:r>
      <w:r>
        <w:t>child abduction emergency</w:t>
      </w:r>
      <w:r>
        <w:rPr>
          <w:rFonts w:hint="eastAsia"/>
        </w:rPr>
        <w:t>”</w:t>
      </w:r>
      <w:r>
        <w:t xml:space="preserve">, is the term used in the </w:t>
      </w:r>
      <w:r w:rsidRPr="001F6BAD">
        <w:rPr>
          <w:b/>
        </w:rPr>
        <w:t>OASIS Open Event Terms List</w:t>
      </w:r>
      <w:r>
        <w:t xml:space="preserve">. </w:t>
      </w:r>
      <w:r w:rsidRPr="003A39F6">
        <w:rPr>
          <w:b/>
        </w:rPr>
        <w:t>OASIS Open</w:t>
      </w:r>
      <w:r>
        <w:t xml:space="preserve">, does however, acknowledge the use of AMBER (as in </w:t>
      </w:r>
      <w:r>
        <w:rPr>
          <w:rFonts w:hint="eastAsia"/>
        </w:rPr>
        <w:t>“</w:t>
      </w:r>
      <w:r>
        <w:t>AMBER Alert</w:t>
      </w:r>
      <w:r>
        <w:rPr>
          <w:rFonts w:hint="eastAsia"/>
        </w:rPr>
        <w:t>”</w:t>
      </w:r>
      <w:r>
        <w:t>) as an effective example of social science in action. Over time, this term has become immediately recognizable and widely understood, particularly in local and regional jurisdictions where audiences have been conditioned to associate the term with urgent child abduction situations.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14645" w14:textId="77777777" w:rsidR="001B2E94" w:rsidRDefault="001B2E94">
    <w:pPr>
      <w:pBdr>
        <w:top w:val="nil"/>
        <w:left w:val="nil"/>
        <w:bottom w:val="nil"/>
        <w:right w:val="nil"/>
        <w:between w:val="nil"/>
      </w:pBdr>
      <w:tabs>
        <w:tab w:val="center" w:pos="4680"/>
        <w:tab w:val="right" w:pos="9360"/>
      </w:tabs>
      <w:spacing w:after="0"/>
      <w:rPr>
        <w:color w:val="000000"/>
      </w:rPr>
    </w:pPr>
    <w:r>
      <w:rPr>
        <w:noProof/>
        <w:color w:val="000000"/>
        <w:lang w:val="en-CA"/>
      </w:rPr>
      <mc:AlternateContent>
        <mc:Choice Requires="wps">
          <w:drawing>
            <wp:anchor distT="0" distB="0" distL="114300" distR="114300" simplePos="0" relativeHeight="251654144" behindDoc="0" locked="0" layoutInCell="1" hidden="0" allowOverlap="1" wp14:anchorId="16BFBE1C" wp14:editId="54ECE86D">
              <wp:simplePos x="0" y="0"/>
              <wp:positionH relativeFrom="page">
                <wp:posOffset>-1795778</wp:posOffset>
              </wp:positionH>
              <wp:positionV relativeFrom="page">
                <wp:posOffset>4811395</wp:posOffset>
              </wp:positionV>
              <wp:extent cx="4545330" cy="430530"/>
              <wp:effectExtent l="0" t="0" r="0" b="0"/>
              <wp:wrapNone/>
              <wp:docPr id="34" name="Rectangle 34"/>
              <wp:cNvGraphicFramePr/>
              <a:graphic xmlns:a="http://schemas.openxmlformats.org/drawingml/2006/main">
                <a:graphicData uri="http://schemas.microsoft.com/office/word/2010/wordprocessingShape">
                  <wps:wsp>
                    <wps:cNvSpPr/>
                    <wps:spPr>
                      <a:xfrm rot="-5400000">
                        <a:off x="3082860" y="3574260"/>
                        <a:ext cx="4526280" cy="411480"/>
                      </a:xfrm>
                      <a:prstGeom prst="rect">
                        <a:avLst/>
                      </a:prstGeom>
                      <a:solidFill>
                        <a:srgbClr val="675E47"/>
                      </a:solidFill>
                      <a:ln>
                        <a:noFill/>
                      </a:ln>
                    </wps:spPr>
                    <wps:txbx>
                      <w:txbxContent>
                        <w:p w14:paraId="28453355" w14:textId="77777777" w:rsidR="001B2E94" w:rsidRDefault="001B2E94">
                          <w:pPr>
                            <w:jc w:val="center"/>
                            <w:textDirection w:val="btLr"/>
                          </w:pPr>
                          <w:r>
                            <w:rPr>
                              <w:rFonts w:eastAsia="Liberation Sans" w:cs="Liberation Sans"/>
                              <w:color w:val="FFFFFF"/>
                            </w:rPr>
                            <w:t>[Type the document title]</w:t>
                          </w:r>
                        </w:p>
                        <w:p w14:paraId="01CF1CD3" w14:textId="77777777" w:rsidR="001B2E94" w:rsidRDefault="001B2E94">
                          <w:pPr>
                            <w:jc w:val="center"/>
                            <w:textDirection w:val="btLr"/>
                          </w:pPr>
                        </w:p>
                      </w:txbxContent>
                    </wps:txbx>
                    <wps:bodyPr spcFirstLastPara="1" wrap="square" lIns="91425" tIns="45700" rIns="91425" bIns="45700" anchor="t" anchorCtr="0">
                      <a:noAutofit/>
                    </wps:bodyPr>
                  </wps:wsp>
                </a:graphicData>
              </a:graphic>
            </wp:anchor>
          </w:drawing>
        </mc:Choice>
        <mc:Fallback>
          <w:pict>
            <v:rect w14:anchorId="16BFBE1C" id="Rectangle 34" o:spid="_x0000_s1026" style="position:absolute;margin-left:-141.4pt;margin-top:378.85pt;width:357.9pt;height:33.9pt;rotation:-90;z-index:2516541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" fillcolor="#675e47" stroked="f">
              <v:textbox inset="2.53958mm,1.2694mm,2.53958mm,1.2694mm">
                <w:txbxContent>
                  <w:p w14:paraId="28453355" w14:textId="77777777" w:rsidR="001B2E94" w:rsidRDefault="001B2E94">
                    <w:pPr>
                      <w:jc w:val="center"/>
                      <w:textDirection w:val="btLr"/>
                    </w:pPr>
                    <w:r>
                      <w:rPr>
                        <w:rFonts w:eastAsia="Liberation Sans" w:cs="Liberation Sans"/>
                        <w:color w:val="FFFFFF"/>
                      </w:rPr>
                      <w:t>[Type the document title]</w:t>
                    </w:r>
                  </w:p>
                  <w:p w14:paraId="01CF1CD3" w14:textId="77777777" w:rsidR="001B2E94" w:rsidRDefault="001B2E94">
                    <w:pPr>
                      <w:jc w:val="center"/>
                      <w:textDirection w:val="btLr"/>
                    </w:pPr>
                  </w:p>
                </w:txbxContent>
              </v:textbox>
              <w10:wrap anchorx="page" anchory="page"/>
            </v:rect>
          </w:pict>
        </mc:Fallback>
      </mc:AlternateContent>
    </w:r>
    <w:r>
      <w:rPr>
        <w:noProof/>
        <w:color w:val="000000"/>
        <w:lang w:val="en-CA"/>
      </w:rPr>
      <mc:AlternateContent>
        <mc:Choice Requires="wps">
          <w:drawing>
            <wp:anchor distT="0" distB="0" distL="0" distR="0" simplePos="0" relativeHeight="251655168" behindDoc="1" locked="0" layoutInCell="1" hidden="0" allowOverlap="1" wp14:anchorId="1F9D768A" wp14:editId="76D956E9">
              <wp:simplePos x="0" y="0"/>
              <wp:positionH relativeFrom="page">
                <wp:posOffset>-9522</wp:posOffset>
              </wp:positionH>
              <wp:positionV relativeFrom="page">
                <wp:posOffset>-9522</wp:posOffset>
              </wp:positionV>
              <wp:extent cx="7091680" cy="10077450"/>
              <wp:effectExtent l="0" t="0" r="0" b="0"/>
              <wp:wrapNone/>
              <wp:docPr id="31" name="Rectangle 31"/>
              <wp:cNvGraphicFramePr/>
              <a:graphic xmlns:a="http://schemas.openxmlformats.org/drawingml/2006/main">
                <a:graphicData uri="http://schemas.microsoft.com/office/word/2010/wordprocessingShape">
                  <wps:wsp>
                    <wps:cNvSpPr/>
                    <wps:spPr>
                      <a:xfrm>
                        <a:off x="1809685" y="0"/>
                        <a:ext cx="7072630" cy="7560000"/>
                      </a:xfrm>
                      <a:prstGeom prst="rect">
                        <a:avLst/>
                      </a:prstGeom>
                      <a:noFill/>
                      <a:ln>
                        <a:noFill/>
                      </a:ln>
                    </wps:spPr>
                    <wps:txbx>
                      <w:txbxContent>
                        <w:p w14:paraId="435EC3A8" w14:textId="77777777" w:rsidR="001B2E94" w:rsidRDefault="001B2E94">
                          <w:pPr>
                            <w:spacing w:before="0" w:after="0"/>
                            <w:textDirection w:val="btLr"/>
                          </w:pPr>
                        </w:p>
                      </w:txbxContent>
                    </wps:txbx>
                    <wps:bodyPr spcFirstLastPara="1" wrap="square" lIns="91425" tIns="91425" rIns="91425" bIns="91425" anchor="ctr" anchorCtr="0">
                      <a:noAutofit/>
                    </wps:bodyPr>
                  </wps:wsp>
                </a:graphicData>
              </a:graphic>
            </wp:anchor>
          </w:drawing>
        </mc:Choice>
        <mc:Fallback>
          <w:pict>
            <v:rect w14:anchorId="1F9D768A" id="Rectangle 31" o:spid="_x0000_s1027" style="position:absolute;margin-left:-.75pt;margin-top:-.75pt;width:558.4pt;height:793.5pt;z-index:-251661312;visibility:visible;mso-wrap-style:square;mso-wrap-distance-left:0;mso-wrap-distance-top:0;mso-wrap-distance-right:0;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" filled="f" stroked="f">
              <v:textbox inset="2.53958mm,2.53958mm,2.53958mm,2.53958mm">
                <w:txbxContent>
                  <w:p w14:paraId="435EC3A8" w14:textId="77777777" w:rsidR="001B2E94" w:rsidRDefault="001B2E94">
                    <w:pPr>
                      <w:spacing w:before="0" w:after="0"/>
                      <w:textDirection w:val="btLr"/>
                    </w:pPr>
                  </w:p>
                </w:txbxContent>
              </v:textbox>
              <w10:wrap anchorx="page" anchory="page"/>
            </v:rect>
          </w:pict>
        </mc:Fallback>
      </mc:AlternateContent>
    </w:r>
    <w:r>
      <w:rPr>
        <w:noProof/>
        <w:color w:val="000000"/>
        <w:lang w:val="en-CA"/>
      </w:rPr>
      <mc:AlternateContent>
        <mc:Choice Requires="wps">
          <w:drawing>
            <wp:anchor distT="0" distB="0" distL="0" distR="0" simplePos="0" relativeHeight="251656192" behindDoc="1" locked="0" layoutInCell="1" hidden="0" allowOverlap="1" wp14:anchorId="0AE80D20" wp14:editId="034C4E6F">
              <wp:simplePos x="0" y="0"/>
              <wp:positionH relativeFrom="page">
                <wp:posOffset>-9522</wp:posOffset>
              </wp:positionH>
              <wp:positionV relativeFrom="page">
                <wp:posOffset>-9522</wp:posOffset>
              </wp:positionV>
              <wp:extent cx="718820" cy="924560"/>
              <wp:effectExtent l="0" t="0" r="0" b="0"/>
              <wp:wrapNone/>
              <wp:docPr id="35" name="Rectangle 35"/>
              <wp:cNvGraphicFramePr/>
              <a:graphic xmlns:a="http://schemas.openxmlformats.org/drawingml/2006/main">
                <a:graphicData uri="http://schemas.microsoft.com/office/word/2010/wordprocessingShape">
                  <wps:wsp>
                    <wps:cNvSpPr/>
                    <wps:spPr>
                      <a:xfrm>
                        <a:off x="4996115" y="3327245"/>
                        <a:ext cx="699770" cy="905510"/>
                      </a:xfrm>
                      <a:prstGeom prst="rect">
                        <a:avLst/>
                      </a:prstGeom>
                      <a:solidFill>
                        <a:srgbClr val="A9A57C"/>
                      </a:solidFill>
                      <a:ln>
                        <a:noFill/>
                      </a:ln>
                    </wps:spPr>
                    <wps:txbx>
                      <w:txbxContent>
                        <w:p w14:paraId="7648C050" w14:textId="77777777" w:rsidR="001B2E94" w:rsidRDefault="001B2E94">
                          <w:pPr>
                            <w:textDirection w:val="btLr"/>
                          </w:pPr>
                        </w:p>
                      </w:txbxContent>
                    </wps:txbx>
                    <wps:bodyPr spcFirstLastPara="1" wrap="square" lIns="91425" tIns="45700" rIns="91425" bIns="45700" anchor="ctr" anchorCtr="0">
                      <a:noAutofit/>
                    </wps:bodyPr>
                  </wps:wsp>
                </a:graphicData>
              </a:graphic>
            </wp:anchor>
          </w:drawing>
        </mc:Choice>
        <mc:Fallback>
          <w:pict>
            <v:rect w14:anchorId="0AE80D20" id="Rectangle 35" o:spid="_x0000_s1028" style="position:absolute;margin-left:-.75pt;margin-top:-.75pt;width:56.6pt;height:72.8pt;z-index:-251660288;visibility:visible;mso-wrap-style:square;mso-wrap-distance-left:0;mso-wrap-distance-top:0;mso-wrap-distance-right:0;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" fillcolor="#a9a57c" stroked="f">
              <v:textbox inset="2.53958mm,1.2694mm,2.53958mm,1.2694mm">
                <w:txbxContent>
                  <w:p w14:paraId="7648C050" w14:textId="77777777" w:rsidR="001B2E94" w:rsidRDefault="001B2E94">
                    <w:pPr>
                      <w:textDirection w:val="btLr"/>
                    </w:pPr>
                  </w:p>
                </w:txbxContent>
              </v:textbox>
              <w10:wrap anchorx="page" anchory="page"/>
            </v:rect>
          </w:pict>
        </mc:Fallback>
      </mc:AlternateContent>
    </w:r>
    <w:r>
      <w:rPr>
        <w:noProof/>
        <w:color w:val="000000"/>
        <w:lang w:val="en-CA"/>
      </w:rPr>
      <mc:AlternateContent>
        <mc:Choice Requires="wps">
          <w:drawing>
            <wp:anchor distT="0" distB="0" distL="0" distR="0" simplePos="0" relativeHeight="251657216" behindDoc="1" locked="0" layoutInCell="1" hidden="0" allowOverlap="1" wp14:anchorId="2169A895" wp14:editId="6D750EB5">
              <wp:simplePos x="0" y="0"/>
              <wp:positionH relativeFrom="page">
                <wp:posOffset>-9522</wp:posOffset>
              </wp:positionH>
              <wp:positionV relativeFrom="page">
                <wp:posOffset>-9522</wp:posOffset>
              </wp:positionV>
              <wp:extent cx="718820" cy="10077450"/>
              <wp:effectExtent l="0" t="0" r="0" b="0"/>
              <wp:wrapNone/>
              <wp:docPr id="33" name="Rectangle 33"/>
              <wp:cNvGraphicFramePr/>
              <a:graphic xmlns:a="http://schemas.openxmlformats.org/drawingml/2006/main">
                <a:graphicData uri="http://schemas.microsoft.com/office/word/2010/wordprocessingShape">
                  <wps:wsp>
                    <wps:cNvSpPr/>
                    <wps:spPr>
                      <a:xfrm>
                        <a:off x="4996115" y="0"/>
                        <a:ext cx="699770" cy="7560000"/>
                      </a:xfrm>
                      <a:prstGeom prst="rect">
                        <a:avLst/>
                      </a:prstGeom>
                      <a:solidFill>
                        <a:srgbClr val="675E47"/>
                      </a:solidFill>
                      <a:ln>
                        <a:noFill/>
                      </a:ln>
                    </wps:spPr>
                    <wps:txbx>
                      <w:txbxContent>
                        <w:p w14:paraId="7C5E599E" w14:textId="77777777" w:rsidR="001B2E94" w:rsidRDefault="001B2E94">
                          <w:pPr>
                            <w:textDirection w:val="btLr"/>
                          </w:pPr>
                        </w:p>
                      </w:txbxContent>
                    </wps:txbx>
                    <wps:bodyPr spcFirstLastPara="1" wrap="square" lIns="91425" tIns="45700" rIns="91425" bIns="45700" anchor="ctr" anchorCtr="0">
                      <a:noAutofit/>
                    </wps:bodyPr>
                  </wps:wsp>
                </a:graphicData>
              </a:graphic>
            </wp:anchor>
          </w:drawing>
        </mc:Choice>
        <mc:Fallback>
          <w:pict>
            <v:rect w14:anchorId="2169A895" id="Rectangle 33" o:spid="_x0000_s1029" style="position:absolute;margin-left:-.75pt;margin-top:-.75pt;width:56.6pt;height:793.5pt;z-index:-251659264;visibility:visible;mso-wrap-style:square;mso-wrap-distance-left:0;mso-wrap-distance-top:0;mso-wrap-distance-right:0;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" fillcolor="#675e47" stroked="f">
              <v:textbox inset="2.53958mm,1.2694mm,2.53958mm,1.2694mm">
                <w:txbxContent>
                  <w:p w14:paraId="7C5E599E" w14:textId="77777777" w:rsidR="001B2E94" w:rsidRDefault="001B2E94">
                    <w:pPr>
                      <w:textDirection w:val="btL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7CA21" w14:textId="77777777" w:rsidR="001B2E94" w:rsidRDefault="001B2E94">
    <w:pPr>
      <w:pBdr>
        <w:top w:val="nil"/>
        <w:left w:val="nil"/>
        <w:bottom w:val="nil"/>
        <w:right w:val="nil"/>
        <w:between w:val="nil"/>
      </w:pBdr>
      <w:tabs>
        <w:tab w:val="center" w:pos="4680"/>
        <w:tab w:val="right" w:pos="9360"/>
      </w:tabs>
      <w:spacing w:before="120" w:after="0"/>
      <w:jc w:val="center"/>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16E12" w14:textId="77777777" w:rsidR="001B2E94" w:rsidRDefault="001B2E94">
    <w:pPr>
      <w:pBdr>
        <w:top w:val="nil"/>
        <w:left w:val="nil"/>
        <w:bottom w:val="nil"/>
        <w:right w:val="nil"/>
        <w:between w:val="nil"/>
      </w:pBdr>
      <w:tabs>
        <w:tab w:val="center" w:pos="4680"/>
        <w:tab w:val="right" w:pos="9360"/>
      </w:tabs>
      <w:spacing w:after="0"/>
      <w:rPr>
        <w:rFonts w:eastAsia="Liberation Sans" w:cs="Liberation Sans"/>
        <w:color w:val="00000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4A837" w14:textId="77777777" w:rsidR="001B2E94" w:rsidRDefault="001B2E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0237643"/>
      <w:docPartObj>
        <w:docPartGallery w:val="Watermarks"/>
        <w:docPartUnique/>
      </w:docPartObj>
    </w:sdtPr>
    <w:sdtContent>
      <w:p w14:paraId="19D61BDA" w14:textId="77777777" w:rsidR="001B2E94" w:rsidRDefault="00604165">
        <w:pPr>
          <w:pStyle w:val="Header"/>
        </w:pPr>
        <w:r>
          <w:rPr>
            <w:noProof/>
            <w:lang w:eastAsia="en-US"/>
          </w:rPr>
        </w:r>
        <w:r w:rsidR="00604165">
          <w:rPr>
            <w:noProof/>
            <w:lang w:eastAsia="en-US"/>
          </w:rPr>
          <w:pict w14:anchorId="6C0EB6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7" type="#_x0000_t136" alt="" style="position:absolute;margin-left:0;margin-top:0;width:412.4pt;height:247.4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6CF04" w14:textId="77777777" w:rsidR="001B2E94" w:rsidRDefault="001B2E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008B0"/>
    <w:multiLevelType w:val="multilevel"/>
    <w:tmpl w:val="F86CFD50"/>
    <w:lvl w:ilvl="0">
      <w:start w:val="2"/>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0F473672"/>
    <w:multiLevelType w:val="hybridMultilevel"/>
    <w:tmpl w:val="D7625F60"/>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0FE4439F"/>
    <w:multiLevelType w:val="multilevel"/>
    <w:tmpl w:val="00CC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C8598E"/>
    <w:multiLevelType w:val="hybridMultilevel"/>
    <w:tmpl w:val="A72CB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200D74"/>
    <w:multiLevelType w:val="multilevel"/>
    <w:tmpl w:val="A0ECF3D0"/>
    <w:lvl w:ilvl="0">
      <w:start w:val="1"/>
      <w:numFmt w:val="decimal"/>
      <w:pStyle w:val="RelatedWork"/>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4B551EB"/>
    <w:multiLevelType w:val="multilevel"/>
    <w:tmpl w:val="FAF4190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2230366"/>
    <w:multiLevelType w:val="multilevel"/>
    <w:tmpl w:val="37EA8328"/>
    <w:lvl w:ilvl="0">
      <w:start w:val="3"/>
      <w:numFmt w:val="decimal"/>
      <w:lvlText w:val="%1"/>
      <w:lvlJc w:val="left"/>
      <w:pPr>
        <w:ind w:left="405" w:hanging="405"/>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15:restartNumberingAfterBreak="0">
    <w:nsid w:val="50731B16"/>
    <w:multiLevelType w:val="multilevel"/>
    <w:tmpl w:val="A5B496EC"/>
    <w:lvl w:ilvl="0">
      <w:start w:val="1"/>
      <w:numFmt w:val="decimal"/>
      <w:pStyle w:val="Heading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2D16AD"/>
    <w:multiLevelType w:val="hybridMultilevel"/>
    <w:tmpl w:val="C240861E"/>
    <w:lvl w:ilvl="0" w:tplc="70886964">
      <w:start w:val="1"/>
      <w:numFmt w:val="decimal"/>
      <w:lvlText w:val="%1)"/>
      <w:lvlJc w:val="left"/>
      <w:pPr>
        <w:ind w:left="1080" w:hanging="360"/>
      </w:pPr>
      <w:rPr>
        <w:rFonts w:eastAsiaTheme="minorHAnsi" w:cstheme="minorBidi" w:hint="default"/>
        <w:color w:val="auto"/>
        <w:sz w:val="22"/>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5CE212CD"/>
    <w:multiLevelType w:val="hybridMultilevel"/>
    <w:tmpl w:val="D1F64378"/>
    <w:lvl w:ilvl="0" w:tplc="7E1677AE">
      <w:numFmt w:val="bullet"/>
      <w:lvlText w:val="-"/>
      <w:lvlJc w:val="left"/>
      <w:pPr>
        <w:ind w:left="720" w:hanging="360"/>
      </w:pPr>
      <w:rPr>
        <w:rFonts w:ascii="Liberation Sans" w:eastAsia="Times New Roman" w:hAnsi="Liberation San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EB50142"/>
    <w:multiLevelType w:val="hybridMultilevel"/>
    <w:tmpl w:val="286C34F4"/>
    <w:lvl w:ilvl="0" w:tplc="E89C2D2E">
      <w:start w:val="1"/>
      <w:numFmt w:val="decimal"/>
      <w:pStyle w:val="Heading3"/>
      <w:lvlText w:val="%1.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5FB31357"/>
    <w:multiLevelType w:val="multilevel"/>
    <w:tmpl w:val="27DC857A"/>
    <w:lvl w:ilvl="0">
      <w:start w:val="1"/>
      <w:numFmt w:val="decimal"/>
      <w:lvlText w:val="%1"/>
      <w:lvlJc w:val="left"/>
      <w:pPr>
        <w:tabs>
          <w:tab w:val="num" w:pos="432"/>
        </w:tabs>
        <w:ind w:left="432" w:hanging="432"/>
      </w:pPr>
      <w:rPr>
        <w:rFonts w:hint="default"/>
      </w:rPr>
    </w:lvl>
    <w:lvl w:ilvl="1">
      <w:start w:val="1"/>
      <w:numFmt w:val="decimal"/>
      <w:suff w:val="space"/>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720" w:hanging="720"/>
      </w:pPr>
      <w:rPr>
        <w:rFonts w:hint="default"/>
        <w:b w:val="0"/>
        <w:sz w:val="28"/>
        <w:szCs w:val="28"/>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72F5217"/>
    <w:multiLevelType w:val="hybridMultilevel"/>
    <w:tmpl w:val="F6A0F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8E3F4E"/>
    <w:multiLevelType w:val="multilevel"/>
    <w:tmpl w:val="8468FE2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6E56353F"/>
    <w:multiLevelType w:val="multilevel"/>
    <w:tmpl w:val="C3E26CD6"/>
    <w:lvl w:ilvl="0">
      <w:start w:val="1"/>
      <w:numFmt w:val="upperLetter"/>
      <w:lvlText w:val="Appendix %1."/>
      <w:lvlJc w:val="left"/>
      <w:pPr>
        <w:ind w:left="360" w:hanging="360"/>
      </w:pPr>
      <w:rPr>
        <w:b/>
      </w:rPr>
    </w:lvl>
    <w:lvl w:ilvl="1">
      <w:start w:val="1"/>
      <w:numFmt w:val="decimal"/>
      <w:lvlText w:val="%1.%2"/>
      <w:lvlJc w:val="left"/>
      <w:pPr>
        <w:ind w:left="0" w:firstLine="0"/>
      </w:pPr>
      <w:rPr>
        <w:b w:val="0"/>
        <w:i w:val="0"/>
        <w:smallCaps w:val="0"/>
        <w:strike w:val="0"/>
        <w:color w:val="446CAA"/>
        <w:u w:val="none"/>
        <w:vertAlign w:val="base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80F1F71"/>
    <w:multiLevelType w:val="multilevel"/>
    <w:tmpl w:val="E930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E602B2"/>
    <w:multiLevelType w:val="multilevel"/>
    <w:tmpl w:val="4E7AED60"/>
    <w:lvl w:ilvl="0">
      <w:start w:val="1"/>
      <w:numFmt w:val="upperLetter"/>
      <w:lvlText w:val="Appendix %1."/>
      <w:lvlJc w:val="left"/>
      <w:pPr>
        <w:ind w:left="360" w:hanging="360"/>
      </w:pPr>
      <w:rPr>
        <w:b/>
      </w:rPr>
    </w:lvl>
    <w:lvl w:ilvl="1">
      <w:start w:val="1"/>
      <w:numFmt w:val="decimal"/>
      <w:lvlText w:val="%1.%2"/>
      <w:lvlJc w:val="left"/>
      <w:pPr>
        <w:ind w:left="0" w:firstLine="0"/>
      </w:pPr>
      <w:rPr>
        <w:b w:val="0"/>
        <w:i w:val="0"/>
        <w:smallCaps w:val="0"/>
        <w:strike w:val="0"/>
        <w:color w:val="446CAA"/>
        <w:u w:val="none"/>
        <w:vertAlign w:val="base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544022706">
    <w:abstractNumId w:val="13"/>
  </w:num>
  <w:num w:numId="2" w16cid:durableId="520163804">
    <w:abstractNumId w:val="5"/>
  </w:num>
  <w:num w:numId="3" w16cid:durableId="471675053">
    <w:abstractNumId w:val="4"/>
  </w:num>
  <w:num w:numId="4" w16cid:durableId="2077703680">
    <w:abstractNumId w:val="0"/>
  </w:num>
  <w:num w:numId="5" w16cid:durableId="712000363">
    <w:abstractNumId w:val="6"/>
  </w:num>
  <w:num w:numId="6" w16cid:durableId="540672739">
    <w:abstractNumId w:val="16"/>
  </w:num>
  <w:num w:numId="7" w16cid:durableId="158160997">
    <w:abstractNumId w:val="14"/>
  </w:num>
  <w:num w:numId="8" w16cid:durableId="815997095">
    <w:abstractNumId w:val="7"/>
  </w:num>
  <w:num w:numId="9" w16cid:durableId="691805222">
    <w:abstractNumId w:val="10"/>
  </w:num>
  <w:num w:numId="10" w16cid:durableId="19440702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6391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7350844">
    <w:abstractNumId w:val="2"/>
  </w:num>
  <w:num w:numId="13" w16cid:durableId="23943299">
    <w:abstractNumId w:val="15"/>
  </w:num>
  <w:num w:numId="14" w16cid:durableId="1182820379">
    <w:abstractNumId w:val="9"/>
  </w:num>
  <w:num w:numId="15" w16cid:durableId="1369062557">
    <w:abstractNumId w:val="1"/>
  </w:num>
  <w:num w:numId="16" w16cid:durableId="1256209708">
    <w:abstractNumId w:val="8"/>
  </w:num>
  <w:num w:numId="17" w16cid:durableId="1961959753">
    <w:abstractNumId w:val="10"/>
  </w:num>
  <w:num w:numId="18" w16cid:durableId="1312829025">
    <w:abstractNumId w:val="10"/>
  </w:num>
  <w:num w:numId="19" w16cid:durableId="338779055">
    <w:abstractNumId w:val="10"/>
  </w:num>
  <w:num w:numId="20" w16cid:durableId="1689285376">
    <w:abstractNumId w:val="10"/>
  </w:num>
  <w:num w:numId="21" w16cid:durableId="245498386">
    <w:abstractNumId w:val="10"/>
  </w:num>
  <w:num w:numId="22" w16cid:durableId="1737312286">
    <w:abstractNumId w:val="10"/>
  </w:num>
  <w:num w:numId="23" w16cid:durableId="332338504">
    <w:abstractNumId w:val="11"/>
  </w:num>
  <w:num w:numId="24" w16cid:durableId="1703744990">
    <w:abstractNumId w:val="3"/>
  </w:num>
  <w:num w:numId="25" w16cid:durableId="87800525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obin Paulsen">
    <w15:presenceInfo w15:providerId="Windows Live" w15:userId="83cd0495468edc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D7D"/>
    <w:rsid w:val="00006FF7"/>
    <w:rsid w:val="00016774"/>
    <w:rsid w:val="000237AE"/>
    <w:rsid w:val="00027622"/>
    <w:rsid w:val="00033A2C"/>
    <w:rsid w:val="00035F5C"/>
    <w:rsid w:val="00046BB8"/>
    <w:rsid w:val="0005372D"/>
    <w:rsid w:val="00080922"/>
    <w:rsid w:val="000916CD"/>
    <w:rsid w:val="00096E71"/>
    <w:rsid w:val="000C3DB8"/>
    <w:rsid w:val="000E21C3"/>
    <w:rsid w:val="0011254E"/>
    <w:rsid w:val="00124E48"/>
    <w:rsid w:val="00152826"/>
    <w:rsid w:val="00153417"/>
    <w:rsid w:val="001560D5"/>
    <w:rsid w:val="00163035"/>
    <w:rsid w:val="00166A1B"/>
    <w:rsid w:val="001858D9"/>
    <w:rsid w:val="0019155C"/>
    <w:rsid w:val="00192C74"/>
    <w:rsid w:val="00194CB1"/>
    <w:rsid w:val="001A006D"/>
    <w:rsid w:val="001A4EB2"/>
    <w:rsid w:val="001A70B8"/>
    <w:rsid w:val="001B0664"/>
    <w:rsid w:val="001B2BCE"/>
    <w:rsid w:val="001B2E94"/>
    <w:rsid w:val="001B32E7"/>
    <w:rsid w:val="001B4769"/>
    <w:rsid w:val="001B65DB"/>
    <w:rsid w:val="001C4C21"/>
    <w:rsid w:val="001D0387"/>
    <w:rsid w:val="001E058E"/>
    <w:rsid w:val="001F4B67"/>
    <w:rsid w:val="001F4F75"/>
    <w:rsid w:val="001F6BAD"/>
    <w:rsid w:val="0021033B"/>
    <w:rsid w:val="00225229"/>
    <w:rsid w:val="00230E5C"/>
    <w:rsid w:val="00241FEC"/>
    <w:rsid w:val="00243231"/>
    <w:rsid w:val="00272599"/>
    <w:rsid w:val="00280E01"/>
    <w:rsid w:val="00280EDB"/>
    <w:rsid w:val="002816A9"/>
    <w:rsid w:val="0028345A"/>
    <w:rsid w:val="002907F8"/>
    <w:rsid w:val="00294B58"/>
    <w:rsid w:val="002A067B"/>
    <w:rsid w:val="002A3CC9"/>
    <w:rsid w:val="002A4982"/>
    <w:rsid w:val="002B2C04"/>
    <w:rsid w:val="002C36D1"/>
    <w:rsid w:val="002D13BE"/>
    <w:rsid w:val="002D21BF"/>
    <w:rsid w:val="002D661C"/>
    <w:rsid w:val="002D6AAF"/>
    <w:rsid w:val="002D734A"/>
    <w:rsid w:val="002E24AF"/>
    <w:rsid w:val="003018AE"/>
    <w:rsid w:val="00313D27"/>
    <w:rsid w:val="00314A7B"/>
    <w:rsid w:val="003153FD"/>
    <w:rsid w:val="00322238"/>
    <w:rsid w:val="0032722E"/>
    <w:rsid w:val="00334D00"/>
    <w:rsid w:val="0035160E"/>
    <w:rsid w:val="00352141"/>
    <w:rsid w:val="003533AA"/>
    <w:rsid w:val="00355FBA"/>
    <w:rsid w:val="00363FA9"/>
    <w:rsid w:val="00373E22"/>
    <w:rsid w:val="003770AA"/>
    <w:rsid w:val="00377E31"/>
    <w:rsid w:val="003871A4"/>
    <w:rsid w:val="00393F12"/>
    <w:rsid w:val="0039796A"/>
    <w:rsid w:val="00397DC0"/>
    <w:rsid w:val="003A23FB"/>
    <w:rsid w:val="003A39F6"/>
    <w:rsid w:val="003A53EE"/>
    <w:rsid w:val="003B063E"/>
    <w:rsid w:val="003C1872"/>
    <w:rsid w:val="003C6970"/>
    <w:rsid w:val="003D03C6"/>
    <w:rsid w:val="003D35A6"/>
    <w:rsid w:val="003D7506"/>
    <w:rsid w:val="003E33B5"/>
    <w:rsid w:val="003E4DA7"/>
    <w:rsid w:val="003E5CC7"/>
    <w:rsid w:val="003F12C8"/>
    <w:rsid w:val="004056C4"/>
    <w:rsid w:val="00432C6A"/>
    <w:rsid w:val="00433653"/>
    <w:rsid w:val="00461BF7"/>
    <w:rsid w:val="00465AB2"/>
    <w:rsid w:val="00465ED7"/>
    <w:rsid w:val="004873A0"/>
    <w:rsid w:val="00496E54"/>
    <w:rsid w:val="004975AA"/>
    <w:rsid w:val="004C1CDA"/>
    <w:rsid w:val="004E47EA"/>
    <w:rsid w:val="004F59DE"/>
    <w:rsid w:val="005026B5"/>
    <w:rsid w:val="00502CD7"/>
    <w:rsid w:val="00504C2A"/>
    <w:rsid w:val="00511A59"/>
    <w:rsid w:val="00515C49"/>
    <w:rsid w:val="005177A5"/>
    <w:rsid w:val="00523B14"/>
    <w:rsid w:val="005321E3"/>
    <w:rsid w:val="0054618B"/>
    <w:rsid w:val="00550B03"/>
    <w:rsid w:val="0055286B"/>
    <w:rsid w:val="00556C78"/>
    <w:rsid w:val="00575292"/>
    <w:rsid w:val="00587E64"/>
    <w:rsid w:val="005902F1"/>
    <w:rsid w:val="00591CF4"/>
    <w:rsid w:val="00592222"/>
    <w:rsid w:val="005A03F5"/>
    <w:rsid w:val="005A37BF"/>
    <w:rsid w:val="005B1A43"/>
    <w:rsid w:val="005B4C11"/>
    <w:rsid w:val="005C568A"/>
    <w:rsid w:val="005D6560"/>
    <w:rsid w:val="005E0145"/>
    <w:rsid w:val="005E038C"/>
    <w:rsid w:val="00601FD2"/>
    <w:rsid w:val="00604165"/>
    <w:rsid w:val="00613B35"/>
    <w:rsid w:val="006224AD"/>
    <w:rsid w:val="00622E5C"/>
    <w:rsid w:val="00634C2A"/>
    <w:rsid w:val="00636DDA"/>
    <w:rsid w:val="00643EE1"/>
    <w:rsid w:val="00651627"/>
    <w:rsid w:val="00652E85"/>
    <w:rsid w:val="006622AD"/>
    <w:rsid w:val="00664AE2"/>
    <w:rsid w:val="0068012C"/>
    <w:rsid w:val="0068252F"/>
    <w:rsid w:val="00687815"/>
    <w:rsid w:val="00697515"/>
    <w:rsid w:val="006B7C28"/>
    <w:rsid w:val="006C28BE"/>
    <w:rsid w:val="006E0B5C"/>
    <w:rsid w:val="006E1094"/>
    <w:rsid w:val="006E4C3D"/>
    <w:rsid w:val="006E702B"/>
    <w:rsid w:val="006F4796"/>
    <w:rsid w:val="006F63B1"/>
    <w:rsid w:val="006F722B"/>
    <w:rsid w:val="00701A1C"/>
    <w:rsid w:val="00710C18"/>
    <w:rsid w:val="0072037E"/>
    <w:rsid w:val="00727F03"/>
    <w:rsid w:val="0073496A"/>
    <w:rsid w:val="0073757C"/>
    <w:rsid w:val="00744B0F"/>
    <w:rsid w:val="00746DF7"/>
    <w:rsid w:val="00757835"/>
    <w:rsid w:val="00761B75"/>
    <w:rsid w:val="0076621A"/>
    <w:rsid w:val="00771246"/>
    <w:rsid w:val="0077568B"/>
    <w:rsid w:val="007769F6"/>
    <w:rsid w:val="0078027B"/>
    <w:rsid w:val="007932F8"/>
    <w:rsid w:val="007A1710"/>
    <w:rsid w:val="007A4E62"/>
    <w:rsid w:val="007C3146"/>
    <w:rsid w:val="007C3B72"/>
    <w:rsid w:val="007C7A21"/>
    <w:rsid w:val="007F4441"/>
    <w:rsid w:val="007F5661"/>
    <w:rsid w:val="00803526"/>
    <w:rsid w:val="00810467"/>
    <w:rsid w:val="00812457"/>
    <w:rsid w:val="008125FC"/>
    <w:rsid w:val="00820827"/>
    <w:rsid w:val="00822251"/>
    <w:rsid w:val="008269E2"/>
    <w:rsid w:val="00844E11"/>
    <w:rsid w:val="0084669C"/>
    <w:rsid w:val="008522B7"/>
    <w:rsid w:val="00853882"/>
    <w:rsid w:val="008549A5"/>
    <w:rsid w:val="00855729"/>
    <w:rsid w:val="008653BE"/>
    <w:rsid w:val="00881AAF"/>
    <w:rsid w:val="00887BD5"/>
    <w:rsid w:val="00894E40"/>
    <w:rsid w:val="008B19D5"/>
    <w:rsid w:val="008C180D"/>
    <w:rsid w:val="008D6316"/>
    <w:rsid w:val="008D665C"/>
    <w:rsid w:val="008F38DC"/>
    <w:rsid w:val="008F3C67"/>
    <w:rsid w:val="008F46A6"/>
    <w:rsid w:val="009057A3"/>
    <w:rsid w:val="00906981"/>
    <w:rsid w:val="009216CF"/>
    <w:rsid w:val="00933410"/>
    <w:rsid w:val="00942CC6"/>
    <w:rsid w:val="009434C1"/>
    <w:rsid w:val="009450B9"/>
    <w:rsid w:val="00946B74"/>
    <w:rsid w:val="00951195"/>
    <w:rsid w:val="00956DCB"/>
    <w:rsid w:val="00960BFE"/>
    <w:rsid w:val="00966EFF"/>
    <w:rsid w:val="00971DF0"/>
    <w:rsid w:val="00972453"/>
    <w:rsid w:val="00973984"/>
    <w:rsid w:val="009877AB"/>
    <w:rsid w:val="009A373D"/>
    <w:rsid w:val="009E18A8"/>
    <w:rsid w:val="009E30F0"/>
    <w:rsid w:val="00A0405E"/>
    <w:rsid w:val="00A07318"/>
    <w:rsid w:val="00A31964"/>
    <w:rsid w:val="00A3378F"/>
    <w:rsid w:val="00A4224C"/>
    <w:rsid w:val="00A53CAB"/>
    <w:rsid w:val="00AA1E48"/>
    <w:rsid w:val="00AA24C0"/>
    <w:rsid w:val="00AA4BAF"/>
    <w:rsid w:val="00AA787F"/>
    <w:rsid w:val="00AB1798"/>
    <w:rsid w:val="00AB30B3"/>
    <w:rsid w:val="00AC1853"/>
    <w:rsid w:val="00AD1B1A"/>
    <w:rsid w:val="00AE3D6F"/>
    <w:rsid w:val="00AE6D67"/>
    <w:rsid w:val="00B016C2"/>
    <w:rsid w:val="00B04F71"/>
    <w:rsid w:val="00B12188"/>
    <w:rsid w:val="00B13B2E"/>
    <w:rsid w:val="00B40BF5"/>
    <w:rsid w:val="00B40CA6"/>
    <w:rsid w:val="00B5328A"/>
    <w:rsid w:val="00B61932"/>
    <w:rsid w:val="00B619F9"/>
    <w:rsid w:val="00B64382"/>
    <w:rsid w:val="00B71634"/>
    <w:rsid w:val="00B75018"/>
    <w:rsid w:val="00B9365F"/>
    <w:rsid w:val="00B9739F"/>
    <w:rsid w:val="00BA1E60"/>
    <w:rsid w:val="00BA28BC"/>
    <w:rsid w:val="00BB5CD1"/>
    <w:rsid w:val="00BB6331"/>
    <w:rsid w:val="00BD187A"/>
    <w:rsid w:val="00BD1CA4"/>
    <w:rsid w:val="00BD2771"/>
    <w:rsid w:val="00BD365E"/>
    <w:rsid w:val="00BE46E5"/>
    <w:rsid w:val="00BF19CF"/>
    <w:rsid w:val="00BF6FFF"/>
    <w:rsid w:val="00C4139F"/>
    <w:rsid w:val="00C4418B"/>
    <w:rsid w:val="00C4488A"/>
    <w:rsid w:val="00C50FE9"/>
    <w:rsid w:val="00C51ACE"/>
    <w:rsid w:val="00C526B9"/>
    <w:rsid w:val="00C575C1"/>
    <w:rsid w:val="00C600B7"/>
    <w:rsid w:val="00C6709E"/>
    <w:rsid w:val="00C7253B"/>
    <w:rsid w:val="00C7422C"/>
    <w:rsid w:val="00C774D6"/>
    <w:rsid w:val="00C809F5"/>
    <w:rsid w:val="00C91F60"/>
    <w:rsid w:val="00C92549"/>
    <w:rsid w:val="00C95FB6"/>
    <w:rsid w:val="00CB5155"/>
    <w:rsid w:val="00CC704E"/>
    <w:rsid w:val="00CF0468"/>
    <w:rsid w:val="00CF14E8"/>
    <w:rsid w:val="00CF72A5"/>
    <w:rsid w:val="00CF7B67"/>
    <w:rsid w:val="00D02533"/>
    <w:rsid w:val="00D04D1D"/>
    <w:rsid w:val="00D05B98"/>
    <w:rsid w:val="00D07ECB"/>
    <w:rsid w:val="00D11234"/>
    <w:rsid w:val="00D21F88"/>
    <w:rsid w:val="00D42555"/>
    <w:rsid w:val="00D643DA"/>
    <w:rsid w:val="00D67E18"/>
    <w:rsid w:val="00D81054"/>
    <w:rsid w:val="00D8251A"/>
    <w:rsid w:val="00DB570D"/>
    <w:rsid w:val="00DB5AD6"/>
    <w:rsid w:val="00DC523B"/>
    <w:rsid w:val="00DC783F"/>
    <w:rsid w:val="00DD3ADE"/>
    <w:rsid w:val="00DD47F6"/>
    <w:rsid w:val="00DD5079"/>
    <w:rsid w:val="00DD5B30"/>
    <w:rsid w:val="00E0186A"/>
    <w:rsid w:val="00E1063F"/>
    <w:rsid w:val="00E13309"/>
    <w:rsid w:val="00E160D3"/>
    <w:rsid w:val="00E20FB4"/>
    <w:rsid w:val="00E26E52"/>
    <w:rsid w:val="00E31901"/>
    <w:rsid w:val="00E3410A"/>
    <w:rsid w:val="00E353F2"/>
    <w:rsid w:val="00E41A4D"/>
    <w:rsid w:val="00E53BFB"/>
    <w:rsid w:val="00E5582C"/>
    <w:rsid w:val="00E636A0"/>
    <w:rsid w:val="00E6770A"/>
    <w:rsid w:val="00E706D7"/>
    <w:rsid w:val="00E74334"/>
    <w:rsid w:val="00E745F1"/>
    <w:rsid w:val="00E85703"/>
    <w:rsid w:val="00E90D7D"/>
    <w:rsid w:val="00E92FC0"/>
    <w:rsid w:val="00EA325C"/>
    <w:rsid w:val="00EA5D1E"/>
    <w:rsid w:val="00EB2CFB"/>
    <w:rsid w:val="00EB5AD9"/>
    <w:rsid w:val="00EB5F0D"/>
    <w:rsid w:val="00EB6D6C"/>
    <w:rsid w:val="00EB72DD"/>
    <w:rsid w:val="00EC47EE"/>
    <w:rsid w:val="00ED0B77"/>
    <w:rsid w:val="00ED7372"/>
    <w:rsid w:val="00EE499B"/>
    <w:rsid w:val="00EE6016"/>
    <w:rsid w:val="00EE7B8F"/>
    <w:rsid w:val="00F027BC"/>
    <w:rsid w:val="00F105E1"/>
    <w:rsid w:val="00F13B24"/>
    <w:rsid w:val="00F17591"/>
    <w:rsid w:val="00F2453B"/>
    <w:rsid w:val="00F24972"/>
    <w:rsid w:val="00F31D53"/>
    <w:rsid w:val="00F34CD2"/>
    <w:rsid w:val="00F3743E"/>
    <w:rsid w:val="00F41A5D"/>
    <w:rsid w:val="00F44159"/>
    <w:rsid w:val="00F83B22"/>
    <w:rsid w:val="00F8707F"/>
    <w:rsid w:val="00FA75C2"/>
    <w:rsid w:val="00FB2947"/>
    <w:rsid w:val="00FB58EB"/>
    <w:rsid w:val="00FB6259"/>
    <w:rsid w:val="00FC645F"/>
    <w:rsid w:val="00FD1A1F"/>
    <w:rsid w:val="00FD7BFB"/>
    <w:rsid w:val="00FE09A8"/>
    <w:rsid w:val="00FE0DEF"/>
    <w:rsid w:val="00FE7CC9"/>
    <w:rsid w:val="00FF0BA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D9835"/>
  <w15:docId w15:val="{3FC78BA9-2664-448C-A02E-E9882D2F2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ans" w:eastAsia="Liberation Sans" w:hAnsi="Liberation Sans" w:cs="Liberation Sans"/>
        <w:lang w:val="en-US" w:eastAsia="en-CA" w:bidi="ar-SA"/>
      </w:rPr>
    </w:rPrDefault>
    <w:pPrDefault>
      <w:pPr>
        <w:spacing w:before="80"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287"/>
    <w:rPr>
      <w:rFonts w:eastAsia="Times New Roman" w:cs="Times New Roman"/>
      <w:szCs w:val="24"/>
    </w:rPr>
  </w:style>
  <w:style w:type="paragraph" w:styleId="Heading1">
    <w:name w:val="heading 1"/>
    <w:basedOn w:val="Normal"/>
    <w:next w:val="Normal"/>
    <w:link w:val="Heading1Char"/>
    <w:uiPriority w:val="9"/>
    <w:qFormat/>
    <w:rsid w:val="00A50406"/>
    <w:pPr>
      <w:keepNext/>
      <w:keepLines/>
      <w:numPr>
        <w:numId w:val="8"/>
      </w:numPr>
      <w:spacing w:before="360" w:after="0"/>
      <w:outlineLvl w:val="0"/>
    </w:pPr>
    <w:rPr>
      <w:rFonts w:eastAsia="Malgun Gothic"/>
      <w:bCs/>
      <w:color w:val="446CAA"/>
      <w:sz w:val="32"/>
      <w:szCs w:val="28"/>
    </w:rPr>
  </w:style>
  <w:style w:type="paragraph" w:styleId="Heading2">
    <w:name w:val="heading 2"/>
    <w:aliases w:val="H2"/>
    <w:basedOn w:val="Heading1"/>
    <w:next w:val="Normal"/>
    <w:link w:val="Heading2Char"/>
    <w:uiPriority w:val="9"/>
    <w:qFormat/>
    <w:rsid w:val="00523B14"/>
    <w:pPr>
      <w:keepLines w:val="0"/>
      <w:numPr>
        <w:numId w:val="0"/>
      </w:numPr>
      <w:spacing w:before="240" w:after="120"/>
      <w:outlineLvl w:val="1"/>
    </w:pPr>
    <w:rPr>
      <w:rFonts w:eastAsia="Times New Roman" w:cs="Arial"/>
      <w:bCs w:val="0"/>
      <w:iCs/>
      <w:kern w:val="32"/>
      <w:sz w:val="28"/>
    </w:rPr>
  </w:style>
  <w:style w:type="paragraph" w:styleId="Heading3">
    <w:name w:val="heading 3"/>
    <w:aliases w:val="H3"/>
    <w:basedOn w:val="Heading2"/>
    <w:next w:val="Normal"/>
    <w:link w:val="Heading3Char"/>
    <w:uiPriority w:val="9"/>
    <w:qFormat/>
    <w:rsid w:val="005202E9"/>
    <w:pPr>
      <w:numPr>
        <w:numId w:val="9"/>
      </w:numPr>
      <w:outlineLvl w:val="2"/>
    </w:pPr>
    <w:rPr>
      <w:bCs/>
      <w:sz w:val="26"/>
      <w:szCs w:val="26"/>
    </w:rPr>
  </w:style>
  <w:style w:type="paragraph" w:styleId="Heading4">
    <w:name w:val="heading 4"/>
    <w:aliases w:val="H4"/>
    <w:basedOn w:val="Heading3"/>
    <w:next w:val="Normal"/>
    <w:link w:val="Heading4Char"/>
    <w:uiPriority w:val="9"/>
    <w:qFormat/>
    <w:rsid w:val="005202E9"/>
    <w:pPr>
      <w:outlineLvl w:val="3"/>
    </w:pPr>
    <w:rPr>
      <w:bCs w:val="0"/>
      <w:sz w:val="24"/>
      <w:szCs w:val="28"/>
    </w:rPr>
  </w:style>
  <w:style w:type="paragraph" w:styleId="Heading5">
    <w:name w:val="heading 5"/>
    <w:basedOn w:val="Heading4"/>
    <w:next w:val="Normal"/>
    <w:link w:val="Heading5Char"/>
    <w:uiPriority w:val="9"/>
    <w:qFormat/>
    <w:rsid w:val="00AB5116"/>
    <w:pPr>
      <w:outlineLvl w:val="4"/>
    </w:pPr>
    <w:rPr>
      <w:bCs/>
      <w:iCs w:val="0"/>
      <w:sz w:val="22"/>
      <w:szCs w:val="26"/>
    </w:rPr>
  </w:style>
  <w:style w:type="paragraph" w:styleId="Heading6">
    <w:name w:val="heading 6"/>
    <w:basedOn w:val="Heading5"/>
    <w:next w:val="Normal"/>
    <w:link w:val="Heading6Char"/>
    <w:uiPriority w:val="9"/>
    <w:qFormat/>
    <w:rsid w:val="00AB5116"/>
    <w:pPr>
      <w:outlineLvl w:val="5"/>
    </w:pPr>
    <w:rPr>
      <w:bCs w:val="0"/>
      <w:sz w:val="20"/>
      <w:szCs w:val="22"/>
    </w:rPr>
  </w:style>
  <w:style w:type="paragraph" w:styleId="Heading7">
    <w:name w:val="heading 7"/>
    <w:basedOn w:val="Heading6"/>
    <w:next w:val="Normal"/>
    <w:link w:val="Heading7Char"/>
    <w:qFormat/>
    <w:rsid w:val="005202E9"/>
    <w:pPr>
      <w:outlineLvl w:val="6"/>
    </w:pPr>
  </w:style>
  <w:style w:type="paragraph" w:styleId="Heading8">
    <w:name w:val="heading 8"/>
    <w:basedOn w:val="Heading7"/>
    <w:next w:val="Normal"/>
    <w:link w:val="Heading8Char"/>
    <w:qFormat/>
    <w:rsid w:val="00AB5116"/>
    <w:pPr>
      <w:outlineLvl w:val="7"/>
    </w:pPr>
    <w:rPr>
      <w:iCs/>
    </w:rPr>
  </w:style>
  <w:style w:type="paragraph" w:styleId="Heading9">
    <w:name w:val="heading 9"/>
    <w:basedOn w:val="Heading8"/>
    <w:next w:val="Normal"/>
    <w:link w:val="Heading9Char"/>
    <w:qFormat/>
    <w:rsid w:val="005202E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748C"/>
    <w:pPr>
      <w:spacing w:before="0" w:after="200"/>
      <w:contextualSpacing/>
    </w:pPr>
    <w:rPr>
      <w:rFonts w:eastAsia="Malgun Gothic"/>
      <w:b/>
      <w:color w:val="446CAA"/>
      <w:kern w:val="28"/>
      <w:sz w:val="48"/>
      <w:szCs w:val="52"/>
    </w:rPr>
  </w:style>
  <w:style w:type="character" w:customStyle="1" w:styleId="Heading1Char">
    <w:name w:val="Heading 1 Char"/>
    <w:link w:val="Heading1"/>
    <w:uiPriority w:val="9"/>
    <w:rsid w:val="00A50406"/>
    <w:rPr>
      <w:rFonts w:ascii="Liberation Sans" w:eastAsia="Malgun Gothic" w:hAnsi="Liberation Sans" w:cs="Times New Roman"/>
      <w:bCs/>
      <w:color w:val="446CAA"/>
      <w:sz w:val="32"/>
      <w:szCs w:val="28"/>
    </w:rPr>
  </w:style>
  <w:style w:type="character" w:customStyle="1" w:styleId="Heading2Char">
    <w:name w:val="Heading 2 Char"/>
    <w:aliases w:val="H2 Char"/>
    <w:link w:val="Heading2"/>
    <w:uiPriority w:val="9"/>
    <w:rsid w:val="00CA2BCA"/>
    <w:rPr>
      <w:rFonts w:ascii="Liberation Sans" w:eastAsia="Times New Roman" w:hAnsi="Liberation Sans"/>
      <w:iCs/>
      <w:color w:val="446CAA"/>
      <w:kern w:val="32"/>
      <w:sz w:val="28"/>
      <w:szCs w:val="28"/>
    </w:rPr>
  </w:style>
  <w:style w:type="character" w:customStyle="1" w:styleId="Heading3Char">
    <w:name w:val="Heading 3 Char"/>
    <w:aliases w:val="H3 Char"/>
    <w:link w:val="Heading3"/>
    <w:rsid w:val="00D20840"/>
    <w:rPr>
      <w:rFonts w:ascii="Liberation Sans" w:eastAsia="Times New Roman" w:hAnsi="Liberation Sans"/>
      <w:bCs/>
      <w:iCs/>
      <w:color w:val="446CAA"/>
      <w:kern w:val="32"/>
      <w:sz w:val="26"/>
      <w:szCs w:val="26"/>
    </w:rPr>
  </w:style>
  <w:style w:type="character" w:customStyle="1" w:styleId="Heading4Char">
    <w:name w:val="Heading 4 Char"/>
    <w:aliases w:val="H4 Char"/>
    <w:link w:val="Heading4"/>
    <w:rsid w:val="00D20840"/>
    <w:rPr>
      <w:rFonts w:ascii="Liberation Sans" w:eastAsia="Times New Roman" w:hAnsi="Liberation Sans"/>
      <w:iCs/>
      <w:color w:val="446CAA"/>
      <w:kern w:val="32"/>
      <w:sz w:val="24"/>
      <w:szCs w:val="28"/>
    </w:rPr>
  </w:style>
  <w:style w:type="character" w:customStyle="1" w:styleId="Heading5Char">
    <w:name w:val="Heading 5 Char"/>
    <w:link w:val="Heading5"/>
    <w:rsid w:val="00AB5116"/>
    <w:rPr>
      <w:rFonts w:ascii="Liberation Sans" w:eastAsia="Times New Roman" w:hAnsi="Liberation Sans"/>
      <w:bCs/>
      <w:color w:val="446CAA"/>
      <w:kern w:val="32"/>
      <w:sz w:val="22"/>
      <w:szCs w:val="26"/>
    </w:rPr>
  </w:style>
  <w:style w:type="character" w:customStyle="1" w:styleId="Heading6Char">
    <w:name w:val="Heading 6 Char"/>
    <w:link w:val="Heading6"/>
    <w:rsid w:val="00AB5116"/>
    <w:rPr>
      <w:rFonts w:ascii="Liberation Sans" w:eastAsia="Times New Roman" w:hAnsi="Liberation Sans"/>
      <w:color w:val="446CAA"/>
      <w:kern w:val="32"/>
      <w:szCs w:val="22"/>
    </w:rPr>
  </w:style>
  <w:style w:type="character" w:customStyle="1" w:styleId="Heading7Char">
    <w:name w:val="Heading 7 Char"/>
    <w:link w:val="Heading7"/>
    <w:rsid w:val="00D20840"/>
    <w:rPr>
      <w:rFonts w:ascii="Liberation Sans" w:eastAsia="Times New Roman" w:hAnsi="Liberation Sans"/>
      <w:color w:val="446CAA"/>
      <w:kern w:val="32"/>
      <w:szCs w:val="22"/>
    </w:rPr>
  </w:style>
  <w:style w:type="character" w:customStyle="1" w:styleId="Heading8Char">
    <w:name w:val="Heading 8 Char"/>
    <w:link w:val="Heading8"/>
    <w:rsid w:val="00AB5116"/>
    <w:rPr>
      <w:rFonts w:ascii="Liberation Sans" w:eastAsia="Times New Roman" w:hAnsi="Liberation Sans"/>
      <w:iCs/>
      <w:color w:val="446CAA"/>
      <w:kern w:val="32"/>
      <w:szCs w:val="22"/>
    </w:rPr>
  </w:style>
  <w:style w:type="character" w:customStyle="1" w:styleId="Heading9Char">
    <w:name w:val="Heading 9 Char"/>
    <w:link w:val="Heading9"/>
    <w:rsid w:val="00D20840"/>
    <w:rPr>
      <w:rFonts w:ascii="Liberation Sans" w:eastAsia="Times New Roman" w:hAnsi="Liberation Sans"/>
      <w:iCs/>
      <w:color w:val="446CAA"/>
      <w:kern w:val="32"/>
      <w:szCs w:val="22"/>
    </w:rPr>
  </w:style>
  <w:style w:type="character" w:customStyle="1" w:styleId="TitleChar">
    <w:name w:val="Title Char"/>
    <w:link w:val="Title"/>
    <w:uiPriority w:val="10"/>
    <w:rsid w:val="00BC748C"/>
    <w:rPr>
      <w:rFonts w:ascii="Liberation Sans" w:eastAsia="Malgun Gothic" w:hAnsi="Liberation Sans" w:cs="Times New Roman"/>
      <w:b/>
      <w:color w:val="446CAA"/>
      <w:kern w:val="28"/>
      <w:sz w:val="48"/>
      <w:szCs w:val="52"/>
    </w:rPr>
  </w:style>
  <w:style w:type="paragraph" w:styleId="Subtitle">
    <w:name w:val="Subtitle"/>
    <w:basedOn w:val="Normal"/>
    <w:next w:val="Normal"/>
    <w:link w:val="SubtitleChar"/>
    <w:pPr>
      <w:spacing w:before="0" w:after="200"/>
    </w:pPr>
    <w:rPr>
      <w:b/>
      <w:color w:val="446CAA"/>
      <w:sz w:val="36"/>
      <w:szCs w:val="36"/>
    </w:rPr>
  </w:style>
  <w:style w:type="character" w:customStyle="1" w:styleId="SubtitleChar">
    <w:name w:val="Subtitle Char"/>
    <w:link w:val="Subtitle"/>
    <w:rsid w:val="00BC748C"/>
    <w:rPr>
      <w:rFonts w:ascii="Liberation Sans" w:eastAsia="Malgun Gothic" w:hAnsi="Liberation Sans" w:cs="Times New Roman"/>
      <w:b/>
      <w:iCs/>
      <w:color w:val="446CAA"/>
      <w:sz w:val="36"/>
      <w:szCs w:val="24"/>
      <w:lang w:bidi="hi-IN"/>
    </w:rPr>
  </w:style>
  <w:style w:type="character" w:styleId="PlaceholderText">
    <w:name w:val="Placeholder Text"/>
    <w:uiPriority w:val="99"/>
    <w:rsid w:val="00D20840"/>
    <w:rPr>
      <w:color w:val="808080"/>
    </w:rPr>
  </w:style>
  <w:style w:type="paragraph" w:styleId="BalloonText">
    <w:name w:val="Balloon Text"/>
    <w:basedOn w:val="Normal"/>
    <w:link w:val="BalloonTextChar"/>
    <w:uiPriority w:val="99"/>
    <w:semiHidden/>
    <w:unhideWhenUsed/>
    <w:rsid w:val="00D20840"/>
    <w:pPr>
      <w:spacing w:after="0"/>
    </w:pPr>
    <w:rPr>
      <w:rFonts w:ascii="Tahoma" w:hAnsi="Tahoma" w:cs="Tahoma"/>
      <w:sz w:val="16"/>
      <w:szCs w:val="16"/>
    </w:rPr>
  </w:style>
  <w:style w:type="character" w:customStyle="1" w:styleId="BalloonTextChar">
    <w:name w:val="Balloon Text Char"/>
    <w:link w:val="BalloonText"/>
    <w:uiPriority w:val="99"/>
    <w:semiHidden/>
    <w:rsid w:val="00D20840"/>
    <w:rPr>
      <w:rFonts w:ascii="Tahoma" w:hAnsi="Tahoma" w:cs="Tahoma"/>
      <w:sz w:val="16"/>
      <w:szCs w:val="16"/>
      <w:lang w:eastAsia="en-US"/>
    </w:rPr>
  </w:style>
  <w:style w:type="paragraph" w:styleId="Caption">
    <w:name w:val="caption"/>
    <w:basedOn w:val="Normal"/>
    <w:next w:val="Normal"/>
    <w:uiPriority w:val="35"/>
    <w:qFormat/>
    <w:rsid w:val="00607C69"/>
    <w:rPr>
      <w:rFonts w:eastAsia="Malgun Gothic"/>
      <w:b/>
      <w:bCs/>
      <w:smallCaps/>
      <w:color w:val="000000" w:themeColor="text1"/>
      <w:spacing w:val="6"/>
      <w:szCs w:val="18"/>
      <w:lang w:bidi="hi-IN"/>
    </w:rPr>
  </w:style>
  <w:style w:type="character" w:styleId="Strong">
    <w:name w:val="Strong"/>
    <w:uiPriority w:val="22"/>
    <w:qFormat/>
    <w:rsid w:val="00D20840"/>
    <w:rPr>
      <w:b/>
      <w:bCs/>
    </w:rPr>
  </w:style>
  <w:style w:type="paragraph" w:styleId="NoSpacing">
    <w:name w:val="No Spacing"/>
    <w:link w:val="NoSpacingChar"/>
    <w:uiPriority w:val="1"/>
    <w:qFormat/>
    <w:rsid w:val="006D1C34"/>
    <w:rPr>
      <w:sz w:val="22"/>
      <w:szCs w:val="22"/>
      <w:lang w:eastAsia="ko-KR"/>
    </w:rPr>
  </w:style>
  <w:style w:type="character" w:customStyle="1" w:styleId="NoSpacingChar">
    <w:name w:val="No Spacing Char"/>
    <w:link w:val="NoSpacing"/>
    <w:uiPriority w:val="1"/>
    <w:rsid w:val="006D1C34"/>
    <w:rPr>
      <w:rFonts w:ascii="Liberation Sans" w:hAnsi="Liberation Sans"/>
      <w:sz w:val="22"/>
      <w:szCs w:val="22"/>
      <w:lang w:eastAsia="ko-KR"/>
    </w:rPr>
  </w:style>
  <w:style w:type="paragraph" w:styleId="ListParagraph">
    <w:name w:val="List Paragraph"/>
    <w:basedOn w:val="Normal"/>
    <w:uiPriority w:val="34"/>
    <w:qFormat/>
    <w:rsid w:val="00D20840"/>
    <w:pPr>
      <w:ind w:left="720" w:hanging="288"/>
      <w:contextualSpacing/>
    </w:pPr>
    <w:rPr>
      <w:color w:val="4C4635"/>
    </w:rPr>
  </w:style>
  <w:style w:type="paragraph" w:customStyle="1" w:styleId="PersonalName">
    <w:name w:val="Personal Name"/>
    <w:basedOn w:val="Title"/>
    <w:qFormat/>
    <w:rsid w:val="00D20840"/>
    <w:rPr>
      <w:b w:val="0"/>
      <w:sz w:val="28"/>
      <w:szCs w:val="28"/>
    </w:rPr>
  </w:style>
  <w:style w:type="paragraph" w:styleId="Header">
    <w:name w:val="header"/>
    <w:basedOn w:val="Normal"/>
    <w:link w:val="HeaderChar"/>
    <w:uiPriority w:val="99"/>
    <w:unhideWhenUsed/>
    <w:rsid w:val="00D20840"/>
    <w:pPr>
      <w:tabs>
        <w:tab w:val="center" w:pos="4680"/>
        <w:tab w:val="right" w:pos="9360"/>
      </w:tabs>
      <w:spacing w:after="0"/>
    </w:pPr>
    <w:rPr>
      <w:lang w:eastAsia="ja-JP"/>
    </w:rPr>
  </w:style>
  <w:style w:type="character" w:customStyle="1" w:styleId="HeaderChar">
    <w:name w:val="Header Char"/>
    <w:link w:val="Header"/>
    <w:uiPriority w:val="99"/>
    <w:rsid w:val="00D20840"/>
    <w:rPr>
      <w:sz w:val="21"/>
      <w:lang w:eastAsia="ja-JP"/>
    </w:rPr>
  </w:style>
  <w:style w:type="paragraph" w:styleId="Footer">
    <w:name w:val="footer"/>
    <w:basedOn w:val="Normal"/>
    <w:link w:val="FooterChar"/>
    <w:uiPriority w:val="99"/>
    <w:unhideWhenUsed/>
    <w:rsid w:val="00D96AEB"/>
    <w:pPr>
      <w:tabs>
        <w:tab w:val="center" w:pos="4680"/>
        <w:tab w:val="right" w:pos="9360"/>
      </w:tabs>
      <w:spacing w:before="120" w:after="0"/>
      <w:contextualSpacing/>
    </w:pPr>
    <w:rPr>
      <w:sz w:val="16"/>
    </w:rPr>
  </w:style>
  <w:style w:type="character" w:customStyle="1" w:styleId="FooterChar">
    <w:name w:val="Footer Char"/>
    <w:link w:val="Footer"/>
    <w:uiPriority w:val="99"/>
    <w:rsid w:val="00D96AEB"/>
    <w:rPr>
      <w:rFonts w:ascii="Liberation Sans" w:eastAsia="Times New Roman" w:hAnsi="Liberation Sans" w:cs="Times New Roman"/>
      <w:sz w:val="16"/>
      <w:szCs w:val="24"/>
    </w:rPr>
  </w:style>
  <w:style w:type="character" w:styleId="PageNumber">
    <w:name w:val="page number"/>
    <w:rsid w:val="008966D6"/>
    <w:rPr>
      <w:rFonts w:ascii="Arial" w:hAnsi="Arial"/>
      <w:b/>
      <w:color w:val="FFFFFF"/>
      <w:sz w:val="20"/>
      <w:szCs w:val="20"/>
    </w:rPr>
  </w:style>
  <w:style w:type="paragraph" w:customStyle="1" w:styleId="Abstract">
    <w:name w:val="Abstract"/>
    <w:basedOn w:val="Normal"/>
    <w:rsid w:val="007B73EE"/>
    <w:rPr>
      <w:szCs w:val="20"/>
    </w:rPr>
  </w:style>
  <w:style w:type="paragraph" w:customStyle="1" w:styleId="AppendixHeading1">
    <w:name w:val="AppendixHeading1"/>
    <w:basedOn w:val="Heading1"/>
    <w:next w:val="Normal"/>
    <w:rsid w:val="00251856"/>
    <w:pPr>
      <w:keepLines w:val="0"/>
      <w:pageBreakBefore/>
      <w:pBdr>
        <w:top w:val="single" w:sz="4" w:space="6" w:color="808080"/>
      </w:pBdr>
      <w:tabs>
        <w:tab w:val="num" w:pos="720"/>
      </w:tabs>
      <w:spacing w:before="100" w:beforeAutospacing="1" w:after="100" w:afterAutospacing="1"/>
      <w:ind w:hanging="720"/>
    </w:pPr>
    <w:rPr>
      <w:rFonts w:eastAsia="Times New Roman" w:cs="Arial"/>
      <w:kern w:val="36"/>
      <w:sz w:val="36"/>
      <w:szCs w:val="36"/>
    </w:rPr>
  </w:style>
  <w:style w:type="paragraph" w:styleId="FootnoteText">
    <w:name w:val="footnote text"/>
    <w:basedOn w:val="Normal"/>
    <w:link w:val="FootnoteTextChar"/>
    <w:uiPriority w:val="99"/>
    <w:semiHidden/>
    <w:unhideWhenUsed/>
    <w:rsid w:val="005132DA"/>
    <w:rPr>
      <w:szCs w:val="20"/>
    </w:rPr>
  </w:style>
  <w:style w:type="character" w:customStyle="1" w:styleId="FootnoteTextChar">
    <w:name w:val="Footnote Text Char"/>
    <w:link w:val="FootnoteText"/>
    <w:uiPriority w:val="99"/>
    <w:semiHidden/>
    <w:rsid w:val="005132DA"/>
    <w:rPr>
      <w:lang w:eastAsia="ko-KR"/>
    </w:rPr>
  </w:style>
  <w:style w:type="paragraph" w:customStyle="1" w:styleId="AppendixHeading3">
    <w:name w:val="AppendixHeading3"/>
    <w:basedOn w:val="Heading3"/>
    <w:next w:val="Normal"/>
    <w:rsid w:val="00FE5966"/>
    <w:pPr>
      <w:tabs>
        <w:tab w:val="num" w:pos="2160"/>
      </w:tabs>
      <w:ind w:left="2160" w:hanging="720"/>
    </w:pPr>
    <w:rPr>
      <w:iCs w:val="0"/>
    </w:rPr>
  </w:style>
  <w:style w:type="paragraph" w:customStyle="1" w:styleId="Titlepageinfo">
    <w:name w:val="Title page info"/>
    <w:basedOn w:val="Normal"/>
    <w:next w:val="Normal"/>
    <w:rsid w:val="00BC748C"/>
    <w:pPr>
      <w:keepNext/>
      <w:spacing w:after="0"/>
    </w:pPr>
    <w:rPr>
      <w:b/>
      <w:color w:val="446CAA"/>
      <w:szCs w:val="20"/>
    </w:rPr>
  </w:style>
  <w:style w:type="paragraph" w:customStyle="1" w:styleId="Titlepageinfodescription">
    <w:name w:val="Title page info description"/>
    <w:basedOn w:val="Normal"/>
    <w:next w:val="Titlepageinfo"/>
    <w:rsid w:val="00A84043"/>
    <w:pPr>
      <w:spacing w:before="0"/>
      <w:contextualSpacing/>
    </w:pPr>
  </w:style>
  <w:style w:type="paragraph" w:customStyle="1" w:styleId="RelatedWork">
    <w:name w:val="Related Work"/>
    <w:basedOn w:val="Titlepageinfodescription"/>
    <w:rsid w:val="00371DF8"/>
    <w:pPr>
      <w:numPr>
        <w:numId w:val="3"/>
      </w:numPr>
      <w:tabs>
        <w:tab w:val="left" w:pos="1080"/>
        <w:tab w:val="left" w:pos="1800"/>
        <w:tab w:val="left" w:pos="2520"/>
      </w:tabs>
      <w:ind w:left="360"/>
    </w:pPr>
  </w:style>
  <w:style w:type="character" w:customStyle="1" w:styleId="Refterm">
    <w:name w:val="Ref term"/>
    <w:rsid w:val="005202E9"/>
    <w:rPr>
      <w:b/>
    </w:rPr>
  </w:style>
  <w:style w:type="paragraph" w:customStyle="1" w:styleId="Ref">
    <w:name w:val="Ref"/>
    <w:basedOn w:val="Normal"/>
    <w:autoRedefine/>
    <w:rsid w:val="006D1C34"/>
    <w:pPr>
      <w:spacing w:before="40" w:after="40"/>
      <w:ind w:left="2160" w:hanging="1800"/>
    </w:pPr>
    <w:rPr>
      <w:rFonts w:cs="Liberation Sans"/>
      <w:bCs/>
      <w:color w:val="000000"/>
    </w:rPr>
  </w:style>
  <w:style w:type="paragraph" w:customStyle="1" w:styleId="Notices">
    <w:name w:val="Notices"/>
    <w:basedOn w:val="Subtitle"/>
    <w:next w:val="Normal"/>
    <w:rsid w:val="000C7882"/>
    <w:pPr>
      <w:pageBreakBefore/>
      <w:pBdr>
        <w:top w:val="single" w:sz="4" w:space="1" w:color="808080"/>
      </w:pBdr>
      <w:spacing w:after="240"/>
    </w:pPr>
    <w:rPr>
      <w:rFonts w:cs="Arial"/>
      <w:b w:val="0"/>
      <w:bCs/>
      <w:kern w:val="28"/>
    </w:rPr>
  </w:style>
  <w:style w:type="paragraph" w:customStyle="1" w:styleId="Note">
    <w:name w:val="Note"/>
    <w:basedOn w:val="Normal"/>
    <w:next w:val="Normal"/>
    <w:rsid w:val="006D1C34"/>
    <w:pPr>
      <w:spacing w:before="120" w:after="120"/>
      <w:ind w:left="720" w:right="720"/>
    </w:pPr>
  </w:style>
  <w:style w:type="paragraph" w:styleId="NoteHeading">
    <w:name w:val="Note Heading"/>
    <w:basedOn w:val="Normal"/>
    <w:next w:val="Normal"/>
    <w:link w:val="NoteHeadingChar"/>
    <w:rsid w:val="00E86DFC"/>
  </w:style>
  <w:style w:type="character" w:customStyle="1" w:styleId="NoteHeadingChar">
    <w:name w:val="Note Heading Char"/>
    <w:link w:val="NoteHeading"/>
    <w:rsid w:val="00E86DFC"/>
    <w:rPr>
      <w:rFonts w:ascii="Liberation Sans" w:eastAsia="Times New Roman" w:hAnsi="Liberation Sans" w:cs="Times New Roman"/>
      <w:szCs w:val="24"/>
    </w:rPr>
  </w:style>
  <w:style w:type="character" w:customStyle="1" w:styleId="Keyword">
    <w:name w:val="Keyword"/>
    <w:rsid w:val="00607C69"/>
    <w:rPr>
      <w:rFonts w:ascii="Courier New" w:hAnsi="Courier New"/>
      <w:sz w:val="20"/>
    </w:rPr>
  </w:style>
  <w:style w:type="paragraph" w:customStyle="1" w:styleId="Example">
    <w:name w:val="Example"/>
    <w:basedOn w:val="Normal"/>
    <w:rsid w:val="00607C69"/>
    <w:pPr>
      <w:keepLines/>
      <w:shd w:val="clear" w:color="auto" w:fill="E6E6E6"/>
      <w:spacing w:after="0"/>
      <w:ind w:left="432" w:right="432"/>
    </w:pPr>
    <w:rPr>
      <w:rFonts w:ascii="Courier New" w:hAnsi="Courier New"/>
      <w:sz w:val="18"/>
    </w:rPr>
  </w:style>
  <w:style w:type="paragraph" w:customStyle="1" w:styleId="Examplesmall">
    <w:name w:val="Example small"/>
    <w:basedOn w:val="Example"/>
    <w:rsid w:val="00607C69"/>
    <w:rPr>
      <w:sz w:val="16"/>
    </w:rPr>
  </w:style>
  <w:style w:type="paragraph" w:customStyle="1" w:styleId="Definition">
    <w:name w:val="Definition"/>
    <w:basedOn w:val="Normal"/>
    <w:next w:val="Normal"/>
    <w:rsid w:val="006D1C34"/>
    <w:pPr>
      <w:spacing w:after="120"/>
      <w:ind w:left="720"/>
    </w:pPr>
    <w:rPr>
      <w:rFonts w:eastAsia="Arial Unicode MS"/>
    </w:rPr>
  </w:style>
  <w:style w:type="paragraph" w:customStyle="1" w:styleId="Definitionterm">
    <w:name w:val="Definition term"/>
    <w:basedOn w:val="Normal"/>
    <w:next w:val="Definition"/>
    <w:rsid w:val="006D1C34"/>
    <w:pPr>
      <w:ind w:right="2880"/>
    </w:pPr>
    <w:rPr>
      <w:rFonts w:eastAsia="Arial Unicode MS"/>
      <w:b/>
    </w:rPr>
  </w:style>
  <w:style w:type="paragraph" w:customStyle="1" w:styleId="Code">
    <w:name w:val="Code"/>
    <w:basedOn w:val="Normal"/>
    <w:rsid w:val="00607C69"/>
    <w:pPr>
      <w:keepLines/>
      <w:pBdr>
        <w:top w:val="single" w:sz="4" w:space="3" w:color="auto"/>
        <w:bottom w:val="single" w:sz="4" w:space="3" w:color="auto"/>
      </w:pBdr>
      <w:shd w:val="clear" w:color="auto" w:fill="D9D9D9"/>
      <w:spacing w:after="0"/>
      <w:ind w:left="432" w:right="432"/>
    </w:pPr>
    <w:rPr>
      <w:rFonts w:ascii="Courier New" w:hAnsi="Courier New"/>
      <w:sz w:val="18"/>
    </w:rPr>
  </w:style>
  <w:style w:type="paragraph" w:customStyle="1" w:styleId="Codesmall">
    <w:name w:val="Code small"/>
    <w:basedOn w:val="Code"/>
    <w:rsid w:val="00607C69"/>
    <w:pPr>
      <w:shd w:val="clear" w:color="auto" w:fill="E6E6E6"/>
    </w:pPr>
    <w:rPr>
      <w:sz w:val="16"/>
    </w:rPr>
  </w:style>
  <w:style w:type="paragraph" w:customStyle="1" w:styleId="Heading1WP">
    <w:name w:val="Heading 1 WP"/>
    <w:basedOn w:val="Heading1"/>
    <w:next w:val="Normal"/>
    <w:link w:val="Heading1WPChar"/>
    <w:qFormat/>
    <w:rsid w:val="00AB5116"/>
    <w:pPr>
      <w:keepLines w:val="0"/>
      <w:pageBreakBefore/>
      <w:pBdr>
        <w:top w:val="single" w:sz="4" w:space="6" w:color="000000" w:themeColor="text1"/>
      </w:pBdr>
      <w:spacing w:before="480" w:after="120"/>
    </w:pPr>
    <w:rPr>
      <w:rFonts w:eastAsia="Times New Roman" w:cs="Arial"/>
      <w:kern w:val="32"/>
      <w:sz w:val="36"/>
      <w:szCs w:val="36"/>
    </w:rPr>
  </w:style>
  <w:style w:type="character" w:customStyle="1" w:styleId="Heading1WPChar">
    <w:name w:val="Heading 1 WP Char"/>
    <w:link w:val="Heading1WP"/>
    <w:rsid w:val="00AB5116"/>
    <w:rPr>
      <w:rFonts w:ascii="Liberation Sans" w:eastAsia="Times New Roman" w:hAnsi="Liberation Sans"/>
      <w:bCs/>
      <w:color w:val="446CAA"/>
      <w:kern w:val="32"/>
      <w:sz w:val="36"/>
      <w:szCs w:val="36"/>
    </w:rPr>
  </w:style>
  <w:style w:type="paragraph" w:customStyle="1" w:styleId="Contributor">
    <w:name w:val="Contributor"/>
    <w:basedOn w:val="Titlepageinfodescription"/>
    <w:rsid w:val="004208EB"/>
  </w:style>
  <w:style w:type="character" w:styleId="Hyperlink">
    <w:name w:val="Hyperlink"/>
    <w:uiPriority w:val="99"/>
    <w:rsid w:val="00607C69"/>
    <w:rPr>
      <w:color w:val="0000FF"/>
      <w:u w:val="none"/>
    </w:rPr>
  </w:style>
  <w:style w:type="paragraph" w:styleId="TOC1">
    <w:name w:val="toc 1"/>
    <w:basedOn w:val="Normal"/>
    <w:next w:val="Normal"/>
    <w:autoRedefine/>
    <w:uiPriority w:val="39"/>
    <w:rsid w:val="005E6D8C"/>
    <w:pPr>
      <w:spacing w:after="0"/>
    </w:pPr>
  </w:style>
  <w:style w:type="paragraph" w:styleId="TOC2">
    <w:name w:val="toc 2"/>
    <w:basedOn w:val="Normal"/>
    <w:next w:val="Normal"/>
    <w:autoRedefine/>
    <w:uiPriority w:val="39"/>
    <w:rsid w:val="005E6D8C"/>
    <w:pPr>
      <w:spacing w:after="0"/>
      <w:ind w:left="210"/>
    </w:pPr>
  </w:style>
  <w:style w:type="paragraph" w:customStyle="1" w:styleId="TOCHeadingWP">
    <w:name w:val="TOC Heading WP"/>
    <w:basedOn w:val="Heading1WP"/>
    <w:link w:val="TOCHeadingWPChar"/>
    <w:qFormat/>
    <w:rsid w:val="004F683E"/>
    <w:pPr>
      <w:outlineLvl w:val="9"/>
    </w:pPr>
  </w:style>
  <w:style w:type="character" w:customStyle="1" w:styleId="TOCHeadingWPChar">
    <w:name w:val="TOC Heading WP Char"/>
    <w:basedOn w:val="Heading1WPChar"/>
    <w:link w:val="TOCHeadingWP"/>
    <w:rsid w:val="004F683E"/>
    <w:rPr>
      <w:rFonts w:ascii="Liberation Sans" w:eastAsia="Times New Roman" w:hAnsi="Liberation Sans"/>
      <w:bCs/>
      <w:color w:val="446CAA"/>
      <w:kern w:val="32"/>
      <w:sz w:val="36"/>
      <w:szCs w:val="36"/>
    </w:rPr>
  </w:style>
  <w:style w:type="paragraph" w:styleId="TOC3">
    <w:name w:val="toc 3"/>
    <w:basedOn w:val="Normal"/>
    <w:next w:val="Normal"/>
    <w:autoRedefine/>
    <w:uiPriority w:val="39"/>
    <w:unhideWhenUsed/>
    <w:rsid w:val="005E6D8C"/>
    <w:pPr>
      <w:spacing w:after="0"/>
      <w:ind w:left="420"/>
    </w:pPr>
  </w:style>
  <w:style w:type="paragraph" w:customStyle="1" w:styleId="AppendixHeading2">
    <w:name w:val="AppendixHeading2"/>
    <w:basedOn w:val="Heading2"/>
    <w:next w:val="Normal"/>
    <w:rsid w:val="00050E79"/>
    <w:pPr>
      <w:tabs>
        <w:tab w:val="num" w:pos="1440"/>
      </w:tabs>
      <w:ind w:left="1440" w:hanging="720"/>
    </w:pPr>
  </w:style>
  <w:style w:type="character" w:styleId="FootnoteReference">
    <w:name w:val="footnote reference"/>
    <w:uiPriority w:val="99"/>
    <w:semiHidden/>
    <w:unhideWhenUsed/>
    <w:rsid w:val="005132DA"/>
    <w:rPr>
      <w:vertAlign w:val="superscript"/>
    </w:rPr>
  </w:style>
  <w:style w:type="paragraph" w:styleId="TOC4">
    <w:name w:val="toc 4"/>
    <w:basedOn w:val="Normal"/>
    <w:next w:val="Normal"/>
    <w:autoRedefine/>
    <w:uiPriority w:val="39"/>
    <w:unhideWhenUsed/>
    <w:rsid w:val="005E6D8C"/>
    <w:pPr>
      <w:spacing w:after="0"/>
      <w:ind w:left="660"/>
    </w:pPr>
  </w:style>
  <w:style w:type="paragraph" w:styleId="TOC5">
    <w:name w:val="toc 5"/>
    <w:basedOn w:val="Normal"/>
    <w:next w:val="Normal"/>
    <w:autoRedefine/>
    <w:uiPriority w:val="39"/>
    <w:unhideWhenUsed/>
    <w:rsid w:val="005E6D8C"/>
    <w:pPr>
      <w:spacing w:after="0"/>
      <w:ind w:left="880"/>
    </w:pPr>
  </w:style>
  <w:style w:type="character" w:customStyle="1" w:styleId="UnresolvedMention1">
    <w:name w:val="Unresolved Mention1"/>
    <w:basedOn w:val="DefaultParagraphFont"/>
    <w:uiPriority w:val="99"/>
    <w:semiHidden/>
    <w:unhideWhenUsed/>
    <w:rsid w:val="001A006B"/>
    <w:rPr>
      <w:color w:val="605E5C"/>
      <w:shd w:val="clear" w:color="auto" w:fill="E1DFDD"/>
    </w:rPr>
  </w:style>
  <w:style w:type="character" w:styleId="LineNumber">
    <w:name w:val="line number"/>
    <w:basedOn w:val="DefaultParagraphFont"/>
    <w:uiPriority w:val="99"/>
    <w:semiHidden/>
    <w:unhideWhenUsed/>
    <w:rsid w:val="00E81CE5"/>
  </w:style>
  <w:style w:type="table" w:styleId="TableGrid">
    <w:name w:val="Table Grid"/>
    <w:basedOn w:val="TableNormal"/>
    <w:uiPriority w:val="39"/>
    <w:rsid w:val="00E81CE5"/>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1CE5"/>
    <w:rPr>
      <w:sz w:val="16"/>
      <w:szCs w:val="16"/>
    </w:rPr>
  </w:style>
  <w:style w:type="paragraph" w:styleId="CommentText">
    <w:name w:val="annotation text"/>
    <w:basedOn w:val="Normal"/>
    <w:link w:val="CommentTextChar"/>
    <w:uiPriority w:val="99"/>
    <w:unhideWhenUsed/>
    <w:rsid w:val="00E81CE5"/>
    <w:pPr>
      <w:spacing w:before="0" w:after="160"/>
    </w:pPr>
    <w:rPr>
      <w:rFonts w:asciiTheme="minorHAnsi" w:eastAsiaTheme="minorHAnsi" w:hAnsiTheme="minorHAnsi" w:cstheme="minorBidi"/>
      <w:szCs w:val="20"/>
      <w:lang w:val="en-CA"/>
    </w:rPr>
  </w:style>
  <w:style w:type="character" w:customStyle="1" w:styleId="CommentTextChar">
    <w:name w:val="Comment Text Char"/>
    <w:basedOn w:val="DefaultParagraphFont"/>
    <w:link w:val="CommentText"/>
    <w:uiPriority w:val="99"/>
    <w:rsid w:val="00E81CE5"/>
    <w:rPr>
      <w:rFonts w:asciiTheme="minorHAnsi" w:eastAsiaTheme="minorHAnsi" w:hAnsiTheme="minorHAnsi" w:cstheme="minorBidi"/>
      <w:lang w:val="en-CA"/>
    </w:rPr>
  </w:style>
  <w:style w:type="table" w:customStyle="1" w:styleId="GridTable4-Accent11">
    <w:name w:val="Grid Table 4 - Accent 11"/>
    <w:basedOn w:val="TableNormal"/>
    <w:uiPriority w:val="49"/>
    <w:rsid w:val="00E81CE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ommentSubjectChar">
    <w:name w:val="Comment Subject Char"/>
    <w:basedOn w:val="CommentTextChar"/>
    <w:link w:val="CommentSubject"/>
    <w:uiPriority w:val="99"/>
    <w:semiHidden/>
    <w:rsid w:val="00E81CE5"/>
    <w:rPr>
      <w:rFonts w:asciiTheme="minorHAnsi" w:eastAsiaTheme="minorHAnsi" w:hAnsiTheme="minorHAnsi" w:cstheme="minorBidi"/>
      <w:b/>
      <w:bCs/>
      <w:lang w:val="en-CA"/>
    </w:rPr>
  </w:style>
  <w:style w:type="paragraph" w:styleId="CommentSubject">
    <w:name w:val="annotation subject"/>
    <w:basedOn w:val="CommentText"/>
    <w:next w:val="CommentText"/>
    <w:link w:val="CommentSubjectChar"/>
    <w:uiPriority w:val="99"/>
    <w:semiHidden/>
    <w:unhideWhenUsed/>
    <w:rsid w:val="00E81CE5"/>
    <w:pPr>
      <w:spacing w:before="80" w:after="80"/>
    </w:pPr>
    <w:rPr>
      <w:b/>
      <w:bCs/>
    </w:rPr>
  </w:style>
  <w:style w:type="character" w:customStyle="1" w:styleId="CommentSubjectChar1">
    <w:name w:val="Comment Subject Char1"/>
    <w:basedOn w:val="CommentTextChar"/>
    <w:uiPriority w:val="99"/>
    <w:semiHidden/>
    <w:rsid w:val="00E81CE5"/>
    <w:rPr>
      <w:rFonts w:asciiTheme="minorHAnsi" w:eastAsiaTheme="minorHAnsi" w:hAnsiTheme="minorHAnsi" w:cstheme="minorBidi"/>
      <w:b/>
      <w:bCs/>
      <w:lang w:val="en-CA"/>
    </w:rPr>
  </w:style>
  <w:style w:type="paragraph" w:styleId="TOCHeading">
    <w:name w:val="TOC Heading"/>
    <w:basedOn w:val="Heading1"/>
    <w:next w:val="Normal"/>
    <w:uiPriority w:val="39"/>
    <w:unhideWhenUsed/>
    <w:qFormat/>
    <w:rsid w:val="00E81CE5"/>
    <w:pPr>
      <w:spacing w:before="240" w:line="259" w:lineRule="auto"/>
      <w:outlineLvl w:val="9"/>
    </w:pPr>
    <w:rPr>
      <w:rFonts w:asciiTheme="majorHAnsi" w:eastAsiaTheme="majorEastAsia" w:hAnsiTheme="majorHAnsi" w:cstheme="majorBidi"/>
      <w:bCs w:val="0"/>
      <w:color w:val="365F91" w:themeColor="accent1" w:themeShade="BF"/>
      <w:szCs w:val="32"/>
    </w:rPr>
  </w:style>
  <w:style w:type="paragraph" w:styleId="Revision">
    <w:name w:val="Revision"/>
    <w:hidden/>
    <w:uiPriority w:val="99"/>
    <w:semiHidden/>
    <w:rsid w:val="00A76BCB"/>
    <w:rPr>
      <w:rFonts w:eastAsia="Times New Roman" w:cs="Times New Roman"/>
      <w:szCs w:val="24"/>
    </w:rPr>
  </w:style>
  <w:style w:type="numbering" w:customStyle="1" w:styleId="NoList1">
    <w:name w:val="No List1"/>
    <w:next w:val="NoList"/>
    <w:uiPriority w:val="99"/>
    <w:semiHidden/>
    <w:unhideWhenUsed/>
    <w:rsid w:val="00277A73"/>
  </w:style>
  <w:style w:type="table" w:customStyle="1" w:styleId="TableGrid1">
    <w:name w:val="Table Grid1"/>
    <w:basedOn w:val="TableNormal"/>
    <w:next w:val="TableGrid"/>
    <w:uiPriority w:val="39"/>
    <w:rsid w:val="00277A73"/>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1">
    <w:name w:val="Grid Table 4 - Accent 111"/>
    <w:basedOn w:val="TableNormal"/>
    <w:uiPriority w:val="49"/>
    <w:rsid w:val="00277A7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11">
    <w:name w:val="No List11"/>
    <w:next w:val="NoList"/>
    <w:uiPriority w:val="99"/>
    <w:semiHidden/>
    <w:unhideWhenUsed/>
    <w:rsid w:val="00277A73"/>
  </w:style>
  <w:style w:type="character" w:styleId="FollowedHyperlink">
    <w:name w:val="FollowedHyperlink"/>
    <w:basedOn w:val="DefaultParagraphFont"/>
    <w:uiPriority w:val="99"/>
    <w:semiHidden/>
    <w:unhideWhenUsed/>
    <w:rsid w:val="00277A73"/>
    <w:rPr>
      <w:color w:val="800080" w:themeColor="followedHyperlink"/>
      <w:u w:val="single"/>
    </w:rPr>
  </w:style>
  <w:style w:type="paragraph" w:styleId="ListBullet">
    <w:name w:val="List Bullet"/>
    <w:basedOn w:val="Normal"/>
    <w:uiPriority w:val="99"/>
    <w:unhideWhenUsed/>
    <w:rsid w:val="00277A73"/>
    <w:pPr>
      <w:tabs>
        <w:tab w:val="num" w:pos="720"/>
      </w:tabs>
      <w:ind w:left="720" w:hanging="720"/>
      <w:contextualSpacing/>
    </w:pPr>
  </w:style>
  <w:style w:type="numbering" w:customStyle="1" w:styleId="NoList2">
    <w:name w:val="No List2"/>
    <w:next w:val="NoList"/>
    <w:uiPriority w:val="99"/>
    <w:semiHidden/>
    <w:unhideWhenUsed/>
    <w:rsid w:val="00CF44A1"/>
  </w:style>
  <w:style w:type="paragraph" w:customStyle="1" w:styleId="msonormal0">
    <w:name w:val="msonormal"/>
    <w:basedOn w:val="Normal"/>
    <w:rsid w:val="00CF44A1"/>
    <w:pPr>
      <w:spacing w:before="100" w:beforeAutospacing="1" w:after="100" w:afterAutospacing="1"/>
    </w:pPr>
    <w:rPr>
      <w:rFonts w:ascii="Times New Roman" w:hAnsi="Times New Roman"/>
      <w:sz w:val="24"/>
    </w:rPr>
  </w:style>
  <w:style w:type="paragraph" w:styleId="EndnoteText">
    <w:name w:val="endnote text"/>
    <w:basedOn w:val="Normal"/>
    <w:link w:val="EndnoteTextChar"/>
    <w:uiPriority w:val="99"/>
    <w:semiHidden/>
    <w:unhideWhenUsed/>
    <w:rsid w:val="00CE6B7A"/>
    <w:pPr>
      <w:spacing w:before="0" w:after="0"/>
    </w:pPr>
    <w:rPr>
      <w:szCs w:val="20"/>
    </w:rPr>
  </w:style>
  <w:style w:type="character" w:customStyle="1" w:styleId="EndnoteTextChar">
    <w:name w:val="Endnote Text Char"/>
    <w:basedOn w:val="DefaultParagraphFont"/>
    <w:link w:val="EndnoteText"/>
    <w:uiPriority w:val="99"/>
    <w:semiHidden/>
    <w:rsid w:val="00CE6B7A"/>
    <w:rPr>
      <w:rFonts w:ascii="Liberation Sans" w:eastAsia="Times New Roman" w:hAnsi="Liberation Sans" w:cs="Times New Roman"/>
    </w:rPr>
  </w:style>
  <w:style w:type="character" w:styleId="EndnoteReference">
    <w:name w:val="endnote reference"/>
    <w:basedOn w:val="DefaultParagraphFont"/>
    <w:uiPriority w:val="99"/>
    <w:semiHidden/>
    <w:unhideWhenUsed/>
    <w:rsid w:val="00CE6B7A"/>
    <w:rPr>
      <w:vertAlign w:val="superscript"/>
    </w:rPr>
  </w:style>
  <w:style w:type="paragraph" w:styleId="NormalWeb">
    <w:name w:val="Normal (Web)"/>
    <w:basedOn w:val="Normal"/>
    <w:uiPriority w:val="99"/>
    <w:unhideWhenUsed/>
    <w:rsid w:val="00587CB1"/>
    <w:pPr>
      <w:spacing w:before="100" w:beforeAutospacing="1" w:after="100" w:afterAutospacing="1"/>
    </w:pPr>
    <w:rPr>
      <w:rFonts w:ascii="Times New Roman" w:hAnsi="Times New Roman"/>
      <w:sz w:val="24"/>
      <w:lang w:val="en-CA"/>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1">
    <w:name w:val="1"/>
    <w:basedOn w:val="TableNormal"/>
    <w:rsid w:val="000E2F90"/>
    <w:rPr>
      <w:lang w:eastAsia="en-US"/>
    </w:rPr>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115" w:type="dxa"/>
        <w:right w:w="115" w:type="dxa"/>
      </w:tblCellMar>
    </w:tblPr>
  </w:style>
  <w:style w:type="character" w:styleId="Emphasis">
    <w:name w:val="Emphasis"/>
    <w:basedOn w:val="DefaultParagraphFont"/>
    <w:uiPriority w:val="20"/>
    <w:qFormat/>
    <w:rsid w:val="00027622"/>
    <w:rPr>
      <w:i/>
      <w:iCs/>
    </w:rPr>
  </w:style>
  <w:style w:type="character" w:styleId="UnresolvedMention">
    <w:name w:val="Unresolved Mention"/>
    <w:basedOn w:val="DefaultParagraphFont"/>
    <w:uiPriority w:val="99"/>
    <w:semiHidden/>
    <w:unhideWhenUsed/>
    <w:rsid w:val="002A49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81795">
      <w:bodyDiv w:val="1"/>
      <w:marLeft w:val="0"/>
      <w:marRight w:val="0"/>
      <w:marTop w:val="0"/>
      <w:marBottom w:val="0"/>
      <w:divBdr>
        <w:top w:val="none" w:sz="0" w:space="0" w:color="auto"/>
        <w:left w:val="none" w:sz="0" w:space="0" w:color="auto"/>
        <w:bottom w:val="none" w:sz="0" w:space="0" w:color="auto"/>
        <w:right w:val="none" w:sz="0" w:space="0" w:color="auto"/>
      </w:divBdr>
    </w:div>
    <w:div w:id="244337940">
      <w:bodyDiv w:val="1"/>
      <w:marLeft w:val="0"/>
      <w:marRight w:val="0"/>
      <w:marTop w:val="0"/>
      <w:marBottom w:val="0"/>
      <w:divBdr>
        <w:top w:val="none" w:sz="0" w:space="0" w:color="auto"/>
        <w:left w:val="none" w:sz="0" w:space="0" w:color="auto"/>
        <w:bottom w:val="none" w:sz="0" w:space="0" w:color="auto"/>
        <w:right w:val="none" w:sz="0" w:space="0" w:color="auto"/>
      </w:divBdr>
    </w:div>
    <w:div w:id="907231432">
      <w:bodyDiv w:val="1"/>
      <w:marLeft w:val="0"/>
      <w:marRight w:val="0"/>
      <w:marTop w:val="0"/>
      <w:marBottom w:val="0"/>
      <w:divBdr>
        <w:top w:val="none" w:sz="0" w:space="0" w:color="auto"/>
        <w:left w:val="none" w:sz="0" w:space="0" w:color="auto"/>
        <w:bottom w:val="none" w:sz="0" w:space="0" w:color="auto"/>
        <w:right w:val="none" w:sz="0" w:space="0" w:color="auto"/>
      </w:divBdr>
    </w:div>
    <w:div w:id="922646359">
      <w:bodyDiv w:val="1"/>
      <w:marLeft w:val="0"/>
      <w:marRight w:val="0"/>
      <w:marTop w:val="0"/>
      <w:marBottom w:val="0"/>
      <w:divBdr>
        <w:top w:val="none" w:sz="0" w:space="0" w:color="auto"/>
        <w:left w:val="none" w:sz="0" w:space="0" w:color="auto"/>
        <w:bottom w:val="none" w:sz="0" w:space="0" w:color="auto"/>
        <w:right w:val="none" w:sz="0" w:space="0" w:color="auto"/>
      </w:divBdr>
    </w:div>
    <w:div w:id="1243492835">
      <w:bodyDiv w:val="1"/>
      <w:marLeft w:val="0"/>
      <w:marRight w:val="0"/>
      <w:marTop w:val="0"/>
      <w:marBottom w:val="0"/>
      <w:divBdr>
        <w:top w:val="none" w:sz="0" w:space="0" w:color="auto"/>
        <w:left w:val="none" w:sz="0" w:space="0" w:color="auto"/>
        <w:bottom w:val="none" w:sz="0" w:space="0" w:color="auto"/>
        <w:right w:val="none" w:sz="0" w:space="0" w:color="auto"/>
      </w:divBdr>
    </w:div>
    <w:div w:id="1335377619">
      <w:bodyDiv w:val="1"/>
      <w:marLeft w:val="0"/>
      <w:marRight w:val="0"/>
      <w:marTop w:val="0"/>
      <w:marBottom w:val="0"/>
      <w:divBdr>
        <w:top w:val="none" w:sz="0" w:space="0" w:color="auto"/>
        <w:left w:val="none" w:sz="0" w:space="0" w:color="auto"/>
        <w:bottom w:val="none" w:sz="0" w:space="0" w:color="auto"/>
        <w:right w:val="none" w:sz="0" w:space="0" w:color="auto"/>
      </w:divBdr>
    </w:div>
    <w:div w:id="1538009010">
      <w:bodyDiv w:val="1"/>
      <w:marLeft w:val="0"/>
      <w:marRight w:val="0"/>
      <w:marTop w:val="0"/>
      <w:marBottom w:val="0"/>
      <w:divBdr>
        <w:top w:val="none" w:sz="0" w:space="0" w:color="auto"/>
        <w:left w:val="none" w:sz="0" w:space="0" w:color="auto"/>
        <w:bottom w:val="none" w:sz="0" w:space="0" w:color="auto"/>
        <w:right w:val="none" w:sz="0" w:space="0" w:color="auto"/>
      </w:divBdr>
    </w:div>
    <w:div w:id="2090999875">
      <w:bodyDiv w:val="1"/>
      <w:marLeft w:val="0"/>
      <w:marRight w:val="0"/>
      <w:marTop w:val="0"/>
      <w:marBottom w:val="0"/>
      <w:divBdr>
        <w:top w:val="none" w:sz="0" w:space="0" w:color="auto"/>
        <w:left w:val="none" w:sz="0" w:space="0" w:color="auto"/>
        <w:bottom w:val="none" w:sz="0" w:space="0" w:color="auto"/>
        <w:right w:val="none" w:sz="0" w:space="0" w:color="auto"/>
      </w:divBdr>
    </w:div>
    <w:div w:id="2104258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emergency/etl/v2.0/etl-v2.0.html" TargetMode="External"/><Relationship Id="rId18" Type="http://schemas.openxmlformats.org/officeDocument/2006/relationships/hyperlink" Target="mailto:jake@jpw.biz" TargetMode="External"/><Relationship Id="rId26" Type="http://schemas.openxmlformats.org/officeDocument/2006/relationships/hyperlink" Target="https://docs.oasis-open.org/emergency/etl/v2.0/etl-v2.0-cn01.html" TargetMode="External"/><Relationship Id="rId39" Type="http://schemas.openxmlformats.org/officeDocument/2006/relationships/fontTable" Target="fontTable.xml"/><Relationship Id="rId21" Type="http://schemas.openxmlformats.org/officeDocument/2006/relationships/hyperlink" Target="mailto:thomas.wood@drcf.net" TargetMode="External"/><Relationship Id="rId34"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elysajones@yahoo.com" TargetMode="External"/><Relationship Id="rId20" Type="http://schemas.openxmlformats.org/officeDocument/2006/relationships/hyperlink" Target="mailto:normpaulsen.fi@gmail.com" TargetMode="External"/><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oasis-open.org/emergency/etl/v2.0/cn01/etl-v2.0-cn01.pdf" TargetMode="External"/><Relationship Id="rId24" Type="http://schemas.openxmlformats.org/officeDocument/2006/relationships/hyperlink" Target="file:///C:\Users\RexBrooks\Downloads\Send%20A%20Commen%20to%20this%20TC" TargetMode="External"/><Relationship Id="rId32" Type="http://schemas.openxmlformats.org/officeDocument/2006/relationships/footer" Target="footer2.xml"/><Relationship Id="rId37" Type="http://schemas.openxmlformats.org/officeDocument/2006/relationships/header" Target="header6.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oasis-open.org/committees/emergency/" TargetMode="External"/><Relationship Id="rId23" Type="http://schemas.openxmlformats.org/officeDocument/2006/relationships/hyperlink" Target="https://www.oasis-open.org/committees/tc_home.php?wg_abbrev=emergency" TargetMode="External"/><Relationship Id="rId28" Type="http://schemas.openxmlformats.org/officeDocument/2006/relationships/hyperlink" Target="https://www.oasis-open.org/policies-guidelines/ipr/" TargetMode="External"/><Relationship Id="rId36" Type="http://schemas.openxmlformats.org/officeDocument/2006/relationships/header" Target="header5.xml"/><Relationship Id="rId10" Type="http://schemas.openxmlformats.org/officeDocument/2006/relationships/hyperlink" Target="https://docs.oasis-open.org/emergency/etl/v2.0/cn01/etl-v2.0-cn01.html" TargetMode="External"/><Relationship Id="rId19" Type="http://schemas.openxmlformats.org/officeDocument/2006/relationships/hyperlink" Target="mailto:rexb@starbourne.co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oasis-open.org/emergency/etl/v2.0/cn01/etl-v2.0-cn01.docx" TargetMode="External"/><Relationship Id="rId14" Type="http://schemas.openxmlformats.org/officeDocument/2006/relationships/hyperlink" Target="https://docs.oasis-open.org/emergency/etl/v2.0/etl-v2.0.pdf" TargetMode="External"/><Relationship Id="rId22" Type="http://schemas.openxmlformats.org/officeDocument/2006/relationships/hyperlink" Target="http://docs.oasis-open.org/emergency/cap/v1.2/CAP-v1.2.html" TargetMode="External"/><Relationship Id="rId27" Type="http://schemas.openxmlformats.org/officeDocument/2006/relationships/hyperlink" Target="https://docs.oasis-open.org/emergency/etl/v1.0/etl-v1.0.docx" TargetMode="External"/><Relationship Id="rId30" Type="http://schemas.openxmlformats.org/officeDocument/2006/relationships/header" Target="header2.xml"/><Relationship Id="rId35"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ocs.oasis-open.org/emergency/etl/v2.0/etl-v2.0.docx" TargetMode="External"/><Relationship Id="rId17" Type="http://schemas.openxmlformats.org/officeDocument/2006/relationships/hyperlink" Target="mailto:https://www.oasis-open.org/committees/tc_home.php?wg_abbrev=emergency-cap" TargetMode="External"/><Relationship Id="rId25" Type="http://schemas.openxmlformats.org/officeDocument/2006/relationships/hyperlink" Target="https://www.oasis-open.org/committees/emergency/" TargetMode="External"/><Relationship Id="rId33" Type="http://schemas.openxmlformats.org/officeDocument/2006/relationships/header" Target="header3.xml"/><Relationship Id="rId38"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KcKgbuGGN+OUron8rc36aPJozg==">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9426</Words>
  <Characters>53734</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OASIS Emergency Management TC</dc:creator>
  <cp:lastModifiedBy>Michael Coletta</cp:lastModifiedBy>
  <cp:revision>5</cp:revision>
  <cp:lastPrinted>2025-05-13T20:32:00Z</cp:lastPrinted>
  <dcterms:created xsi:type="dcterms:W3CDTF">2025-10-08T19:39:00Z</dcterms:created>
  <dcterms:modified xsi:type="dcterms:W3CDTF">2025-10-08T19:49:00Z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vt:lpwstr>
  </property>
  <property fmtid="{D5CDD505-2E9C-101B-9397-08002B2CF9AE}" pid="3" name="Chair #1">
    <vt:lpwstr>Name</vt:lpwstr>
  </property>
  <property fmtid="{D5CDD505-2E9C-101B-9397-08002B2CF9AE}" pid="4" name="Chair #2">
    <vt:lpwstr>Name</vt:lpwstr>
  </property>
  <property fmtid="{D5CDD505-2E9C-101B-9397-08002B2CF9AE}" pid="5" name="Title">
    <vt:lpwstr>Text</vt:lpwstr>
  </property>
  <property fmtid="{D5CDD505-2E9C-101B-9397-08002B2CF9AE}" pid="6" name="WP Abbreviation">
    <vt:lpwstr>Text</vt:lpwstr>
  </property>
  <property fmtid="{D5CDD505-2E9C-101B-9397-08002B2CF9AE}" pid="7" name="Editor #1">
    <vt:lpwstr>Name</vt:lpwstr>
  </property>
  <property fmtid="{D5CDD505-2E9C-101B-9397-08002B2CF9AE}" pid="8" name="Editor #2">
    <vt:lpwstr>Name</vt:lpwstr>
  </property>
  <property fmtid="{D5CDD505-2E9C-101B-9397-08002B2CF9AE}" pid="9" name="namespace">
    <vt:lpwstr>namespace</vt:lpwstr>
  </property>
</Properties>
</file>