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C63E4" w14:textId="77777777" w:rsidR="00153048" w:rsidRDefault="00BA40E7">
      <w:r>
        <w:rPr>
          <w:noProof/>
          <w:lang w:eastAsia="en-CA"/>
        </w:rPr>
        <w:drawing>
          <wp:inline distT="0" distB="0" distL="0" distR="0" wp14:anchorId="154485CA" wp14:editId="00CD5A46">
            <wp:extent cx="2935224" cy="60350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A40E87C" w14:textId="77777777" w:rsidR="00BA40E7" w:rsidRPr="004F683E" w:rsidRDefault="00BA40E7" w:rsidP="00BA40E7">
      <w:pPr>
        <w:pStyle w:val="Subtitle"/>
        <w:pBdr>
          <w:bottom w:val="single" w:sz="4" w:space="1" w:color="auto"/>
        </w:pBdr>
        <w:rPr>
          <w:rFonts w:cs="Liberation Sans"/>
          <w:bCs/>
          <w:iCs w:val="0"/>
          <w:color w:val="717171"/>
          <w:szCs w:val="36"/>
        </w:rPr>
      </w:pPr>
      <w:r w:rsidRPr="004F683E">
        <w:rPr>
          <w:rFonts w:cs="Liberation Sans"/>
          <w:bCs/>
          <w:iCs w:val="0"/>
          <w:color w:val="717171"/>
          <w:szCs w:val="36"/>
        </w:rPr>
        <w:t>OASIS Committee Note</w:t>
      </w:r>
    </w:p>
    <w:p w14:paraId="3D8A042E" w14:textId="67430B67" w:rsidR="002737BC" w:rsidRPr="00350D9A" w:rsidRDefault="002737BC" w:rsidP="002737BC">
      <w:pPr>
        <w:pStyle w:val="Title"/>
        <w:spacing w:after="0"/>
      </w:pPr>
      <w:r w:rsidRPr="00350D9A">
        <w:t>Event Terms List – User’s Guide</w:t>
      </w:r>
    </w:p>
    <w:p w14:paraId="72CF3385" w14:textId="746EAEEC" w:rsidR="002737BC" w:rsidRDefault="002737BC" w:rsidP="002737BC">
      <w:pPr>
        <w:pStyle w:val="Title"/>
        <w:rPr>
          <w:rFonts w:ascii="Cambria" w:eastAsia="Cambria" w:hAnsi="Cambria" w:cs="Cambria"/>
        </w:rPr>
      </w:pPr>
      <w:r w:rsidRPr="00350D9A">
        <w:t>Version 1.0</w:t>
      </w:r>
    </w:p>
    <w:p w14:paraId="11F87B37" w14:textId="55B8D9BC" w:rsidR="002737BC" w:rsidRDefault="00350D9A" w:rsidP="002737BC">
      <w:pPr>
        <w:pStyle w:val="Subtitle"/>
      </w:pPr>
      <w:r w:rsidRPr="00047C64">
        <w:t>Committee N</w:t>
      </w:r>
      <w:r w:rsidRPr="00047C64">
        <w:rPr>
          <w:rFonts w:hint="eastAsia"/>
        </w:rPr>
        <w:t>o</w:t>
      </w:r>
      <w:r w:rsidRPr="00047C64">
        <w:t>te 01</w:t>
      </w:r>
    </w:p>
    <w:p w14:paraId="609A2D33" w14:textId="156241FE" w:rsidR="00786327" w:rsidRPr="00786327" w:rsidRDefault="00540877" w:rsidP="00786327">
      <w:pPr>
        <w:pStyle w:val="Subtitle"/>
      </w:pPr>
      <w:r>
        <w:t xml:space="preserve">Public Review </w:t>
      </w:r>
      <w:r w:rsidR="00350D9A">
        <w:t>0</w:t>
      </w:r>
      <w:r>
        <w:t>1</w:t>
      </w:r>
    </w:p>
    <w:p w14:paraId="3F5549EC" w14:textId="0DBB8170" w:rsidR="00786327" w:rsidRDefault="00540877" w:rsidP="00786327">
      <w:pPr>
        <w:pStyle w:val="Subtitle"/>
      </w:pPr>
      <w:r w:rsidRPr="00540877">
        <w:t>01</w:t>
      </w:r>
      <w:r w:rsidR="00786327" w:rsidRPr="00540877">
        <w:t xml:space="preserve"> </w:t>
      </w:r>
      <w:r w:rsidRPr="00540877">
        <w:t>October</w:t>
      </w:r>
      <w:r w:rsidR="00786327" w:rsidRPr="00540877">
        <w:t xml:space="preserve"> 2025</w:t>
      </w:r>
    </w:p>
    <w:p w14:paraId="64D152DC" w14:textId="17416319" w:rsidR="002737BC" w:rsidRDefault="002737BC" w:rsidP="002737BC">
      <w:pPr>
        <w:keepNext/>
        <w:pBdr>
          <w:top w:val="nil"/>
          <w:left w:val="nil"/>
          <w:bottom w:val="nil"/>
          <w:right w:val="nil"/>
          <w:between w:val="nil"/>
        </w:pBdr>
        <w:spacing w:after="0"/>
        <w:rPr>
          <w:rFonts w:eastAsia="Liberation Sans" w:cs="Liberation Sans"/>
          <w:b/>
          <w:color w:val="446CAA"/>
          <w:szCs w:val="20"/>
        </w:rPr>
      </w:pPr>
      <w:r>
        <w:rPr>
          <w:rFonts w:eastAsia="Liberation Sans" w:cs="Liberation Sans"/>
          <w:b/>
          <w:color w:val="446CAA"/>
          <w:szCs w:val="20"/>
        </w:rPr>
        <w:t>This Version:</w:t>
      </w:r>
    </w:p>
    <w:p w14:paraId="1B6A6CAF" w14:textId="734179B4" w:rsidR="000C46AC" w:rsidRDefault="000C46AC" w:rsidP="000C46AC">
      <w:pPr>
        <w:pBdr>
          <w:top w:val="nil"/>
          <w:left w:val="nil"/>
          <w:bottom w:val="nil"/>
          <w:right w:val="nil"/>
          <w:between w:val="nil"/>
        </w:pBdr>
        <w:spacing w:after="0"/>
        <w:rPr>
          <w:rFonts w:eastAsia="Liberation Sans" w:cs="Liberation Sans"/>
          <w:color w:val="000000"/>
          <w:szCs w:val="20"/>
        </w:rPr>
      </w:pPr>
      <w:hyperlink r:id="rId9" w:history="1">
        <w:r w:rsidRPr="000C46AC">
          <w:rPr>
            <w:rStyle w:val="Hyperlink"/>
          </w:rPr>
          <w:t>https://docs.oasis-open.org/emergency/etl-ug/v1.0/cn01/etl-ug-v1.0-cn01.</w:t>
        </w:r>
        <w:r w:rsidRPr="000C46AC">
          <w:rPr>
            <w:rStyle w:val="Hyperlink"/>
          </w:rPr>
          <w:t>docx</w:t>
        </w:r>
      </w:hyperlink>
      <w:r w:rsidR="002737BC" w:rsidRPr="00350D9A">
        <w:rPr>
          <w:rFonts w:eastAsia="Liberation Sans" w:cs="Liberation Sans"/>
          <w:color w:val="000000"/>
          <w:szCs w:val="20"/>
        </w:rPr>
        <w:t xml:space="preserve"> (Authoritative)</w:t>
      </w:r>
    </w:p>
    <w:p w14:paraId="789723D9" w14:textId="38E6FBA5" w:rsidR="000C46AC" w:rsidRPr="000C46AC" w:rsidRDefault="000C46AC" w:rsidP="000C46AC">
      <w:pPr>
        <w:pBdr>
          <w:top w:val="nil"/>
          <w:left w:val="nil"/>
          <w:bottom w:val="nil"/>
          <w:right w:val="nil"/>
          <w:between w:val="nil"/>
        </w:pBdr>
        <w:spacing w:after="0"/>
        <w:rPr>
          <w:rFonts w:eastAsia="Liberation Sans" w:cs="Liberation Sans"/>
          <w:color w:val="000000"/>
          <w:szCs w:val="20"/>
        </w:rPr>
      </w:pPr>
      <w:r>
        <w:fldChar w:fldCharType="begin"/>
      </w:r>
      <w:r>
        <w:instrText>HYPERLINK "</w:instrText>
      </w:r>
      <w:r w:rsidRPr="000C46AC">
        <w:instrText>https://docs.oasis-open.org/emergency/etl-ug/v1.0/cn01/etl-ug-</w:instrText>
      </w:r>
      <w:r w:rsidRPr="000C46AC">
        <w:instrText>j</w:instrText>
      </w:r>
      <w:r w:rsidRPr="000C46AC">
        <w:instrText>v1.0-cn01.html</w:instrText>
      </w:r>
      <w:r>
        <w:instrText>"</w:instrText>
      </w:r>
      <w:r>
        <w:fldChar w:fldCharType="separate"/>
      </w:r>
      <w:r w:rsidRPr="0089094E">
        <w:rPr>
          <w:rStyle w:val="Hyperlink"/>
        </w:rPr>
        <w:t>https://docs.oasis-open.org/emergency/etl-ug/v1.0/cn01/etl-ug-</w:t>
      </w:r>
      <w:r w:rsidRPr="0089094E">
        <w:rPr>
          <w:rStyle w:val="Hyperlink"/>
        </w:rPr>
        <w:t>j</w:t>
      </w:r>
      <w:r w:rsidRPr="0089094E">
        <w:rPr>
          <w:rStyle w:val="Hyperlink"/>
        </w:rPr>
        <w:t>v</w:t>
      </w:r>
      <w:r w:rsidRPr="0089094E">
        <w:rPr>
          <w:rStyle w:val="Hyperlink"/>
        </w:rPr>
        <w:t>1.0-cn01.html</w:t>
      </w:r>
      <w:r>
        <w:fldChar w:fldCharType="end"/>
      </w:r>
    </w:p>
    <w:p w14:paraId="5AFFF16D" w14:textId="6CF7C6EB" w:rsidR="000C46AC" w:rsidRDefault="000C46AC" w:rsidP="002737BC">
      <w:pPr>
        <w:keepNext/>
        <w:pBdr>
          <w:top w:val="nil"/>
          <w:left w:val="nil"/>
          <w:bottom w:val="nil"/>
          <w:right w:val="nil"/>
          <w:between w:val="nil"/>
        </w:pBdr>
        <w:spacing w:after="0"/>
      </w:pPr>
      <w:r>
        <w:fldChar w:fldCharType="begin"/>
      </w:r>
      <w:r>
        <w:instrText>HYPERLINK "</w:instrText>
      </w:r>
      <w:r w:rsidRPr="000C46AC">
        <w:instrText>https://docs.oasis-open.org/emergency/etl-ug/v1.0/cn01/etl-ug-v1.0-cn01.</w:instrText>
      </w:r>
      <w:r>
        <w:instrText>pdf"</w:instrText>
      </w:r>
      <w:r>
        <w:fldChar w:fldCharType="separate"/>
      </w:r>
      <w:r w:rsidRPr="0089094E">
        <w:rPr>
          <w:rStyle w:val="Hyperlink"/>
        </w:rPr>
        <w:t>https://docs.oasis-open.org/emergency/etl-ug/v1.0/cn01/etl-ug-v1.0-cn01.</w:t>
      </w:r>
      <w:r w:rsidRPr="0089094E">
        <w:rPr>
          <w:rStyle w:val="Hyperlink"/>
        </w:rPr>
        <w:t>pdf</w:t>
      </w:r>
      <w:r>
        <w:fldChar w:fldCharType="end"/>
      </w:r>
    </w:p>
    <w:p w14:paraId="293AE0E1" w14:textId="349BE07D" w:rsidR="002737BC" w:rsidRPr="00350D9A" w:rsidRDefault="002737BC" w:rsidP="002737BC">
      <w:pPr>
        <w:keepNext/>
        <w:pBdr>
          <w:top w:val="nil"/>
          <w:left w:val="nil"/>
          <w:bottom w:val="nil"/>
          <w:right w:val="nil"/>
          <w:between w:val="nil"/>
        </w:pBdr>
        <w:spacing w:after="0"/>
        <w:rPr>
          <w:rFonts w:eastAsia="Liberation Sans" w:cs="Liberation Sans"/>
          <w:b/>
          <w:color w:val="446CAA"/>
          <w:szCs w:val="20"/>
        </w:rPr>
      </w:pPr>
      <w:r w:rsidRPr="00350D9A">
        <w:rPr>
          <w:rFonts w:eastAsia="Liberation Sans" w:cs="Liberation Sans"/>
          <w:b/>
          <w:color w:val="446CAA"/>
          <w:szCs w:val="20"/>
        </w:rPr>
        <w:t>Previous Version:</w:t>
      </w:r>
    </w:p>
    <w:p w14:paraId="52D1F2A0" w14:textId="77777777" w:rsidR="002737BC" w:rsidRPr="00350D9A" w:rsidRDefault="002737BC" w:rsidP="002737BC">
      <w:pPr>
        <w:pBdr>
          <w:top w:val="nil"/>
          <w:left w:val="nil"/>
          <w:bottom w:val="nil"/>
          <w:right w:val="nil"/>
          <w:between w:val="nil"/>
        </w:pBdr>
        <w:rPr>
          <w:rFonts w:eastAsia="Liberation Sans" w:cs="Liberation Sans"/>
          <w:color w:val="000000"/>
          <w:szCs w:val="20"/>
        </w:rPr>
      </w:pPr>
      <w:r w:rsidRPr="00350D9A">
        <w:rPr>
          <w:rFonts w:eastAsia="Liberation Sans" w:cs="Liberation Sans"/>
          <w:color w:val="000000"/>
          <w:szCs w:val="20"/>
        </w:rPr>
        <w:t>[N/A]</w:t>
      </w:r>
    </w:p>
    <w:p w14:paraId="5B55CAA0" w14:textId="77777777" w:rsidR="002737BC" w:rsidRPr="00350D9A" w:rsidRDefault="002737BC" w:rsidP="002737BC">
      <w:pPr>
        <w:keepNext/>
        <w:pBdr>
          <w:top w:val="nil"/>
          <w:left w:val="nil"/>
          <w:bottom w:val="nil"/>
          <w:right w:val="nil"/>
          <w:between w:val="nil"/>
        </w:pBdr>
        <w:spacing w:after="0"/>
        <w:rPr>
          <w:rFonts w:eastAsia="Liberation Sans" w:cs="Liberation Sans"/>
          <w:b/>
          <w:color w:val="446CAA"/>
          <w:szCs w:val="20"/>
        </w:rPr>
      </w:pPr>
      <w:r w:rsidRPr="00350D9A">
        <w:rPr>
          <w:rFonts w:eastAsia="Liberation Sans" w:cs="Liberation Sans"/>
          <w:b/>
          <w:color w:val="446CAA"/>
          <w:szCs w:val="20"/>
        </w:rPr>
        <w:t>Latest Version:</w:t>
      </w:r>
    </w:p>
    <w:p w14:paraId="3B52ADEF" w14:textId="1E51EC9A" w:rsidR="000C46AC" w:rsidRDefault="000C46AC" w:rsidP="000C46AC">
      <w:pPr>
        <w:pBdr>
          <w:top w:val="nil"/>
          <w:left w:val="nil"/>
          <w:bottom w:val="nil"/>
          <w:right w:val="nil"/>
          <w:between w:val="nil"/>
        </w:pBdr>
        <w:spacing w:after="0"/>
        <w:rPr>
          <w:rFonts w:eastAsia="Liberation Sans" w:cs="Liberation Sans"/>
          <w:color w:val="000000"/>
          <w:szCs w:val="20"/>
        </w:rPr>
      </w:pPr>
      <w:r>
        <w:fldChar w:fldCharType="begin"/>
      </w:r>
      <w:r>
        <w:instrText>HYPERLINK "https://docs.oasis-open.org/emergency/etl-ug/v1.0/etl-ug-v1.0.docx"</w:instrText>
      </w:r>
      <w:r>
        <w:fldChar w:fldCharType="separate"/>
      </w:r>
      <w:r w:rsidRPr="000C46AC">
        <w:rPr>
          <w:rStyle w:val="Hyperlink"/>
        </w:rPr>
        <w:t>https://docs.oasis-open.org/emergency/etl-ug/v1.0/etl-ug-v1.0.docx</w:t>
      </w:r>
      <w:r>
        <w:fldChar w:fldCharType="end"/>
      </w:r>
      <w:r w:rsidRPr="00350D9A">
        <w:rPr>
          <w:rFonts w:eastAsia="Liberation Sans" w:cs="Liberation Sans"/>
          <w:color w:val="000000"/>
          <w:szCs w:val="20"/>
        </w:rPr>
        <w:t xml:space="preserve"> (Authoritative)</w:t>
      </w:r>
    </w:p>
    <w:p w14:paraId="7DA44B57" w14:textId="217C0292" w:rsidR="000C46AC" w:rsidRDefault="000C46AC" w:rsidP="000C46AC">
      <w:pPr>
        <w:pBdr>
          <w:top w:val="nil"/>
          <w:left w:val="nil"/>
          <w:bottom w:val="nil"/>
          <w:right w:val="nil"/>
          <w:between w:val="nil"/>
        </w:pBdr>
        <w:spacing w:after="0"/>
        <w:rPr>
          <w:rFonts w:eastAsia="Liberation Sans" w:cs="Liberation Sans"/>
          <w:color w:val="000000"/>
          <w:szCs w:val="20"/>
        </w:rPr>
      </w:pPr>
      <w:r>
        <w:fldChar w:fldCharType="begin"/>
      </w:r>
      <w:r>
        <w:instrText>HYPERLINK "https://docs.oasis-open.org/emergency/etl-ug/v1.0/etl-ug-v1.0.html"</w:instrText>
      </w:r>
      <w:r>
        <w:fldChar w:fldCharType="separate"/>
      </w:r>
      <w:r w:rsidRPr="0089094E">
        <w:rPr>
          <w:rStyle w:val="Hyperlink"/>
        </w:rPr>
        <w:t>https://docs.oasis-open.org/emergency/etl-ug/v1.0/etl-ug-v1.0.</w:t>
      </w:r>
      <w:r w:rsidRPr="0089094E">
        <w:rPr>
          <w:rStyle w:val="Hyperlink"/>
        </w:rPr>
        <w:t>html</w:t>
      </w:r>
      <w:r>
        <w:fldChar w:fldCharType="end"/>
      </w:r>
    </w:p>
    <w:p w14:paraId="74D3C7DD" w14:textId="0395A440" w:rsidR="000C46AC" w:rsidRPr="000C46AC" w:rsidRDefault="000C46AC" w:rsidP="000C46AC">
      <w:pPr>
        <w:pBdr>
          <w:top w:val="nil"/>
          <w:left w:val="nil"/>
          <w:bottom w:val="nil"/>
          <w:right w:val="nil"/>
          <w:between w:val="nil"/>
        </w:pBdr>
        <w:spacing w:after="0"/>
        <w:rPr>
          <w:rFonts w:eastAsia="Liberation Sans" w:cs="Liberation Sans"/>
          <w:color w:val="000000"/>
          <w:szCs w:val="20"/>
        </w:rPr>
      </w:pPr>
      <w:r>
        <w:fldChar w:fldCharType="begin"/>
      </w:r>
      <w:r>
        <w:instrText>HYPERLINK "</w:instrText>
      </w:r>
      <w:r w:rsidRPr="000C46AC">
        <w:instrText>https://docs.oasis-open.org/emergency/etl-ug/v1.0/etl-ug-v1.0.</w:instrText>
      </w:r>
      <w:r w:rsidRPr="000C46AC">
        <w:instrText>pdf</w:instrText>
      </w:r>
      <w:r>
        <w:instrText>"</w:instrText>
      </w:r>
      <w:r>
        <w:fldChar w:fldCharType="separate"/>
      </w:r>
      <w:r w:rsidRPr="0089094E">
        <w:rPr>
          <w:rStyle w:val="Hyperlink"/>
        </w:rPr>
        <w:t>https://docs.oasis-open.org/emergency/etl-ug/v1.0/etl-ug</w:t>
      </w:r>
      <w:r w:rsidRPr="0089094E">
        <w:rPr>
          <w:rStyle w:val="Hyperlink"/>
        </w:rPr>
        <w:t>-</w:t>
      </w:r>
      <w:r w:rsidRPr="0089094E">
        <w:rPr>
          <w:rStyle w:val="Hyperlink"/>
        </w:rPr>
        <w:t>v1.0.</w:t>
      </w:r>
      <w:r w:rsidRPr="0089094E">
        <w:rPr>
          <w:rStyle w:val="Hyperlink"/>
        </w:rPr>
        <w:t>pdf</w:t>
      </w:r>
      <w:r>
        <w:fldChar w:fldCharType="end"/>
      </w:r>
    </w:p>
    <w:p w14:paraId="7350F3B5" w14:textId="77777777" w:rsidR="002737BC" w:rsidRDefault="002737BC" w:rsidP="002737BC">
      <w:pPr>
        <w:keepNext/>
        <w:pBdr>
          <w:top w:val="nil"/>
          <w:left w:val="nil"/>
          <w:bottom w:val="nil"/>
          <w:right w:val="nil"/>
          <w:between w:val="nil"/>
        </w:pBdr>
        <w:spacing w:after="0"/>
        <w:rPr>
          <w:rFonts w:eastAsia="Liberation Sans" w:cs="Liberation Sans"/>
          <w:b/>
          <w:color w:val="446CAA"/>
          <w:szCs w:val="20"/>
        </w:rPr>
      </w:pPr>
      <w:r>
        <w:rPr>
          <w:rFonts w:eastAsia="Liberation Sans" w:cs="Liberation Sans"/>
          <w:b/>
          <w:color w:val="446CAA"/>
          <w:szCs w:val="20"/>
        </w:rPr>
        <w:t>Technical Committee:</w:t>
      </w:r>
    </w:p>
    <w:p w14:paraId="03A261DD" w14:textId="33B99433" w:rsidR="002737BC" w:rsidRDefault="002737BC" w:rsidP="002737BC">
      <w:pPr>
        <w:pBdr>
          <w:top w:val="nil"/>
          <w:left w:val="nil"/>
          <w:bottom w:val="nil"/>
          <w:right w:val="nil"/>
          <w:between w:val="nil"/>
        </w:pBdr>
        <w:rPr>
          <w:rFonts w:eastAsia="Liberation Sans" w:cs="Liberation Sans"/>
          <w:color w:val="000000"/>
          <w:szCs w:val="20"/>
        </w:rPr>
      </w:pPr>
      <w:hyperlink r:id="rId10">
        <w:r>
          <w:rPr>
            <w:rFonts w:eastAsia="Liberation Sans" w:cs="Liberation Sans"/>
            <w:color w:val="0000FF"/>
            <w:szCs w:val="20"/>
          </w:rPr>
          <w:t xml:space="preserve">OASIS </w:t>
        </w:r>
        <w:r w:rsidR="00753461">
          <w:rPr>
            <w:rFonts w:eastAsia="Liberation Sans" w:cs="Liberation Sans"/>
            <w:color w:val="0000FF"/>
            <w:szCs w:val="20"/>
          </w:rPr>
          <w:t xml:space="preserve">Open </w:t>
        </w:r>
        <w:r>
          <w:rPr>
            <w:rFonts w:eastAsia="Liberation Sans" w:cs="Liberation Sans"/>
            <w:color w:val="0000FF"/>
            <w:szCs w:val="20"/>
          </w:rPr>
          <w:t>Emergency Management TC</w:t>
        </w:r>
      </w:hyperlink>
    </w:p>
    <w:p w14:paraId="6414A470" w14:textId="013791F7" w:rsidR="0070632A" w:rsidRDefault="002737BC" w:rsidP="002737BC">
      <w:pPr>
        <w:keepNext/>
        <w:pBdr>
          <w:top w:val="nil"/>
          <w:left w:val="nil"/>
          <w:bottom w:val="nil"/>
          <w:right w:val="nil"/>
          <w:between w:val="nil"/>
        </w:pBdr>
        <w:spacing w:after="0"/>
        <w:rPr>
          <w:rFonts w:eastAsia="Liberation Sans" w:cs="Liberation Sans"/>
          <w:b/>
          <w:color w:val="446CAA"/>
          <w:szCs w:val="20"/>
        </w:rPr>
      </w:pPr>
      <w:r>
        <w:rPr>
          <w:rFonts w:eastAsia="Liberation Sans" w:cs="Liberation Sans"/>
          <w:b/>
          <w:color w:val="446CAA"/>
          <w:szCs w:val="20"/>
        </w:rPr>
        <w:t>Chair:</w:t>
      </w:r>
    </w:p>
    <w:p w14:paraId="2B562561" w14:textId="77777777" w:rsidR="00142AC0" w:rsidRDefault="00142AC0" w:rsidP="00142AC0">
      <w:pPr>
        <w:pBdr>
          <w:top w:val="nil"/>
          <w:left w:val="nil"/>
          <w:bottom w:val="nil"/>
          <w:right w:val="nil"/>
          <w:between w:val="nil"/>
        </w:pBdr>
        <w:rPr>
          <w:rFonts w:eastAsia="Liberation Sans" w:cs="Liberation Sans"/>
          <w:color w:val="000000"/>
          <w:szCs w:val="20"/>
        </w:rPr>
      </w:pPr>
      <w:r w:rsidRPr="00142AC0">
        <w:rPr>
          <w:rFonts w:eastAsia="Liberation Sans" w:cs="Liberation Sans"/>
          <w:color w:val="000000"/>
          <w:szCs w:val="20"/>
        </w:rPr>
        <w:t>Elysa Jones (</w:t>
      </w:r>
      <w:hyperlink r:id="rId11">
        <w:r w:rsidRPr="00142AC0">
          <w:rPr>
            <w:rFonts w:eastAsia="Liberation Sans" w:cs="Liberation Sans"/>
            <w:color w:val="0000FF"/>
            <w:szCs w:val="20"/>
          </w:rPr>
          <w:t>elysajones@yahoo.com</w:t>
        </w:r>
      </w:hyperlink>
      <w:r w:rsidRPr="00142AC0">
        <w:rPr>
          <w:rFonts w:eastAsia="Liberation Sans" w:cs="Liberation Sans"/>
          <w:color w:val="000000"/>
          <w:szCs w:val="20"/>
        </w:rPr>
        <w:t>), Individual Member</w:t>
      </w:r>
    </w:p>
    <w:p w14:paraId="45F26447" w14:textId="77777777" w:rsidR="00485781" w:rsidRPr="00142AC0" w:rsidRDefault="00485781" w:rsidP="00142AC0">
      <w:pPr>
        <w:pBdr>
          <w:top w:val="nil"/>
          <w:left w:val="nil"/>
          <w:bottom w:val="nil"/>
          <w:right w:val="nil"/>
          <w:between w:val="nil"/>
        </w:pBdr>
        <w:rPr>
          <w:rFonts w:eastAsia="Liberation Sans" w:cs="Liberation Sans"/>
          <w:color w:val="000000"/>
          <w:szCs w:val="20"/>
        </w:rPr>
      </w:pPr>
    </w:p>
    <w:p w14:paraId="0235ECC0" w14:textId="77777777" w:rsidR="00540877" w:rsidRPr="00540877" w:rsidRDefault="005F7678" w:rsidP="00540877">
      <w:pPr>
        <w:pBdr>
          <w:top w:val="nil"/>
          <w:left w:val="nil"/>
          <w:bottom w:val="nil"/>
          <w:right w:val="nil"/>
          <w:between w:val="nil"/>
        </w:pBdr>
        <w:rPr>
          <w:rFonts w:eastAsia="Liberation Sans" w:cs="Liberation Sans"/>
          <w:color w:val="0000FF"/>
          <w:szCs w:val="20"/>
        </w:rPr>
      </w:pPr>
      <w:r w:rsidRPr="005F7678">
        <w:rPr>
          <w:rFonts w:eastAsia="Liberation Sans" w:cs="Liberation Sans"/>
          <w:b/>
          <w:color w:val="446CAA"/>
          <w:szCs w:val="20"/>
        </w:rPr>
        <w:t>C</w:t>
      </w:r>
      <w:r>
        <w:rPr>
          <w:rFonts w:eastAsia="Liberation Sans" w:cs="Liberation Sans"/>
          <w:b/>
          <w:color w:val="446CAA"/>
          <w:szCs w:val="20"/>
        </w:rPr>
        <w:t xml:space="preserve">ommon Alerting Protocol (CAP) </w:t>
      </w:r>
      <w:r w:rsidRPr="005F7678">
        <w:rPr>
          <w:rFonts w:eastAsia="Liberation Sans" w:cs="Liberation Sans"/>
          <w:b/>
          <w:color w:val="446CAA"/>
          <w:szCs w:val="20"/>
        </w:rPr>
        <w:t>Sub Committee</w:t>
      </w:r>
      <w:r>
        <w:rPr>
          <w:rFonts w:eastAsia="Liberation Sans" w:cs="Liberation Sans"/>
          <w:b/>
          <w:color w:val="446CAA"/>
          <w:szCs w:val="20"/>
        </w:rPr>
        <w:t>:</w:t>
      </w:r>
      <w:r>
        <w:rPr>
          <w:rFonts w:eastAsia="Liberation Sans" w:cs="Liberation Sans"/>
          <w:color w:val="000000"/>
          <w:szCs w:val="20"/>
        </w:rPr>
        <w:br/>
      </w:r>
      <w:hyperlink r:id="rId12" w:history="1">
        <w:r w:rsidR="00142AC0" w:rsidRPr="00540877">
          <w:t>OASIS Open Emergency Management CAP SC</w:t>
        </w:r>
      </w:hyperlink>
    </w:p>
    <w:p w14:paraId="317631F6" w14:textId="794F2BB4" w:rsidR="00D779B1" w:rsidRPr="00540877" w:rsidRDefault="00142AC0" w:rsidP="00D779B1">
      <w:pPr>
        <w:pBdr>
          <w:top w:val="nil"/>
          <w:left w:val="nil"/>
          <w:bottom w:val="nil"/>
          <w:right w:val="nil"/>
          <w:between w:val="nil"/>
        </w:pBdr>
        <w:rPr>
          <w:rFonts w:eastAsia="Liberation Sans" w:cs="Liberation Sans"/>
          <w:color w:val="0000FF"/>
          <w:szCs w:val="20"/>
        </w:rPr>
      </w:pPr>
      <w:r w:rsidRPr="00540877">
        <w:rPr>
          <w:rFonts w:eastAsia="Liberation Sans" w:cs="Liberation Sans"/>
          <w:color w:val="0000FF"/>
          <w:szCs w:val="20"/>
        </w:rPr>
        <w:t>Chair:</w:t>
      </w:r>
      <w:r w:rsidR="00540877">
        <w:rPr>
          <w:rFonts w:eastAsia="Liberation Sans" w:cs="Liberation Sans"/>
          <w:color w:val="0000FF"/>
          <w:szCs w:val="20"/>
        </w:rPr>
        <w:br/>
      </w:r>
      <w:r w:rsidR="0070632A" w:rsidRPr="005F7678">
        <w:rPr>
          <w:rFonts w:eastAsia="Liberation Sans" w:cs="Liberation Sans"/>
          <w:color w:val="000000"/>
          <w:szCs w:val="20"/>
        </w:rPr>
        <w:t>Ja</w:t>
      </w:r>
      <w:r w:rsidR="00D779B1" w:rsidRPr="005F7678">
        <w:rPr>
          <w:rFonts w:eastAsia="Liberation Sans" w:cs="Liberation Sans"/>
          <w:color w:val="000000"/>
          <w:szCs w:val="20"/>
        </w:rPr>
        <w:t xml:space="preserve">cob Westfall </w:t>
      </w:r>
      <w:r w:rsidR="005F7678">
        <w:rPr>
          <w:rFonts w:eastAsia="Liberation Sans" w:cs="Liberation Sans"/>
          <w:color w:val="000000"/>
          <w:szCs w:val="20"/>
        </w:rPr>
        <w:t xml:space="preserve">(CAP-SC) </w:t>
      </w:r>
      <w:r w:rsidR="00D779B1" w:rsidRPr="005F7678">
        <w:rPr>
          <w:rFonts w:eastAsia="Liberation Sans" w:cs="Liberation Sans"/>
          <w:color w:val="000000"/>
          <w:szCs w:val="20"/>
        </w:rPr>
        <w:t>(</w:t>
      </w:r>
      <w:hyperlink r:id="rId13" w:history="1">
        <w:r w:rsidRPr="00A07B45">
          <w:rPr>
            <w:rStyle w:val="Hyperlink"/>
            <w:rFonts w:eastAsia="Liberation Sans" w:cs="Liberation Sans"/>
            <w:szCs w:val="20"/>
          </w:rPr>
          <w:t>jake@jpw.biz</w:t>
        </w:r>
      </w:hyperlink>
      <w:r w:rsidR="00D779B1" w:rsidRPr="005F7678">
        <w:rPr>
          <w:rFonts w:eastAsia="Liberation Sans" w:cs="Liberation Sans"/>
          <w:color w:val="000000"/>
          <w:szCs w:val="20"/>
        </w:rPr>
        <w:t>), Individual Member</w:t>
      </w:r>
    </w:p>
    <w:p w14:paraId="2F86E029" w14:textId="6EB54B7C" w:rsidR="00B02694" w:rsidRPr="00304A37" w:rsidRDefault="002737BC" w:rsidP="002737BC">
      <w:pPr>
        <w:pBdr>
          <w:top w:val="nil"/>
          <w:left w:val="nil"/>
          <w:bottom w:val="nil"/>
          <w:right w:val="nil"/>
          <w:between w:val="nil"/>
        </w:pBdr>
        <w:rPr>
          <w:rFonts w:eastAsia="Liberation Sans" w:cs="Liberation Sans"/>
          <w:b/>
          <w:color w:val="446CAA"/>
          <w:szCs w:val="20"/>
        </w:rPr>
      </w:pPr>
      <w:r>
        <w:rPr>
          <w:rFonts w:eastAsia="Liberation Sans" w:cs="Liberation Sans"/>
          <w:b/>
          <w:color w:val="446CAA"/>
          <w:szCs w:val="20"/>
        </w:rPr>
        <w:t>Editors:</w:t>
      </w:r>
      <w:r w:rsidR="00304A37">
        <w:rPr>
          <w:rFonts w:eastAsia="Liberation Sans" w:cs="Liberation Sans"/>
          <w:b/>
          <w:color w:val="446CAA"/>
          <w:szCs w:val="20"/>
        </w:rPr>
        <w:br/>
      </w:r>
      <w:r w:rsidR="00E76FA9" w:rsidRPr="00FB7734">
        <w:t>Rex Brooks (</w:t>
      </w:r>
      <w:hyperlink r:id="rId14" w:history="1">
        <w:r w:rsidR="00E76FA9" w:rsidRPr="00FB7734">
          <w:rPr>
            <w:rStyle w:val="Hyperlink"/>
          </w:rPr>
          <w:t>rexb@starbourne.com</w:t>
        </w:r>
      </w:hyperlink>
      <w:r w:rsidR="00E76FA9" w:rsidRPr="00FB7734">
        <w:t>), Individual Member</w:t>
      </w:r>
      <w:r w:rsidR="00786327">
        <w:rPr>
          <w:rFonts w:eastAsia="Liberation Sans" w:cs="Liberation Sans"/>
          <w:color w:val="000000"/>
          <w:szCs w:val="20"/>
        </w:rPr>
        <w:br/>
      </w:r>
      <w:r w:rsidRPr="00F330B7">
        <w:rPr>
          <w:rFonts w:eastAsia="Liberation Sans" w:cs="Liberation Sans"/>
          <w:color w:val="000000"/>
          <w:szCs w:val="20"/>
        </w:rPr>
        <w:t>Norm Paulsen (</w:t>
      </w:r>
      <w:hyperlink r:id="rId15">
        <w:r w:rsidRPr="00F330B7">
          <w:rPr>
            <w:rFonts w:eastAsia="Liberation Sans" w:cs="Liberation Sans"/>
            <w:color w:val="0000FF"/>
            <w:szCs w:val="20"/>
          </w:rPr>
          <w:t>normpaulsen.fi@gmail.com</w:t>
        </w:r>
      </w:hyperlink>
      <w:r w:rsidRPr="00F330B7">
        <w:rPr>
          <w:rFonts w:eastAsia="Liberation Sans" w:cs="Liberation Sans"/>
          <w:color w:val="000000"/>
          <w:szCs w:val="20"/>
        </w:rPr>
        <w:t>), Individual Member</w:t>
      </w:r>
      <w:r w:rsidR="00304A37">
        <w:rPr>
          <w:rFonts w:eastAsia="Liberation Sans" w:cs="Liberation Sans"/>
          <w:b/>
          <w:color w:val="446CAA"/>
          <w:szCs w:val="20"/>
        </w:rPr>
        <w:br/>
      </w:r>
      <w:r w:rsidRPr="00F330B7">
        <w:rPr>
          <w:rFonts w:eastAsia="Liberation Sans" w:cs="Liberation Sans"/>
          <w:color w:val="000000"/>
          <w:szCs w:val="20"/>
        </w:rPr>
        <w:t>Thomas Wood (</w:t>
      </w:r>
      <w:hyperlink r:id="rId16" w:history="1">
        <w:r w:rsidRPr="00F330B7">
          <w:rPr>
            <w:rStyle w:val="Hyperlink"/>
            <w:rFonts w:eastAsia="Liberation Sans" w:cs="Liberation Sans"/>
            <w:szCs w:val="20"/>
          </w:rPr>
          <w:t>thomas.wood@drcf.net</w:t>
        </w:r>
      </w:hyperlink>
      <w:r w:rsidRPr="00F330B7">
        <w:rPr>
          <w:rFonts w:eastAsia="Liberation Sans" w:cs="Liberation Sans"/>
          <w:color w:val="000000"/>
          <w:szCs w:val="20"/>
        </w:rPr>
        <w:t>)</w:t>
      </w:r>
      <w:r>
        <w:rPr>
          <w:rFonts w:eastAsia="Liberation Sans" w:cs="Liberation Sans"/>
          <w:color w:val="000000"/>
          <w:szCs w:val="20"/>
        </w:rPr>
        <w:t>,</w:t>
      </w:r>
      <w:r w:rsidRPr="00F330B7">
        <w:rPr>
          <w:rFonts w:eastAsia="Liberation Sans" w:cs="Liberation Sans"/>
          <w:color w:val="000000"/>
          <w:szCs w:val="20"/>
        </w:rPr>
        <w:t xml:space="preserve"> DRCF</w:t>
      </w:r>
      <w:r w:rsidR="00B02694">
        <w:rPr>
          <w:rFonts w:eastAsia="Liberation Sans" w:cs="Liberation Sans"/>
          <w:color w:val="000000"/>
          <w:szCs w:val="20"/>
        </w:rPr>
        <w:br/>
      </w:r>
    </w:p>
    <w:p w14:paraId="3A9D9A96" w14:textId="77777777" w:rsidR="00142AC0" w:rsidRDefault="00142AC0">
      <w:pPr>
        <w:rPr>
          <w:rFonts w:eastAsia="Liberation Sans" w:cs="Liberation Sans"/>
          <w:b/>
          <w:color w:val="446CAA"/>
          <w:szCs w:val="20"/>
        </w:rPr>
      </w:pPr>
      <w:r>
        <w:rPr>
          <w:rFonts w:eastAsia="Liberation Sans" w:cs="Liberation Sans"/>
          <w:b/>
          <w:color w:val="446CAA"/>
          <w:szCs w:val="20"/>
        </w:rPr>
        <w:br w:type="page"/>
      </w:r>
    </w:p>
    <w:p w14:paraId="4A825E93" w14:textId="3AA72E07" w:rsidR="002737BC" w:rsidRDefault="002737BC" w:rsidP="002737BC">
      <w:pPr>
        <w:keepNext/>
        <w:pBdr>
          <w:top w:val="nil"/>
          <w:left w:val="nil"/>
          <w:bottom w:val="nil"/>
          <w:right w:val="nil"/>
          <w:between w:val="nil"/>
        </w:pBdr>
        <w:spacing w:after="0"/>
        <w:rPr>
          <w:rFonts w:eastAsia="Liberation Sans" w:cs="Liberation Sans"/>
          <w:b/>
          <w:color w:val="446CAA"/>
          <w:szCs w:val="20"/>
        </w:rPr>
      </w:pPr>
      <w:r>
        <w:rPr>
          <w:rFonts w:eastAsia="Liberation Sans" w:cs="Liberation Sans"/>
          <w:b/>
          <w:color w:val="446CAA"/>
          <w:szCs w:val="20"/>
        </w:rPr>
        <w:t>Related work:</w:t>
      </w:r>
    </w:p>
    <w:p w14:paraId="0673176E" w14:textId="77777777" w:rsidR="002737BC" w:rsidRPr="00552D19" w:rsidRDefault="002737BC" w:rsidP="002737BC">
      <w:pPr>
        <w:pBdr>
          <w:top w:val="nil"/>
          <w:left w:val="nil"/>
          <w:bottom w:val="nil"/>
          <w:right w:val="nil"/>
          <w:between w:val="nil"/>
        </w:pBdr>
        <w:tabs>
          <w:tab w:val="left" w:pos="1080"/>
          <w:tab w:val="left" w:pos="1800"/>
          <w:tab w:val="left" w:pos="2520"/>
        </w:tabs>
        <w:spacing w:after="0"/>
        <w:ind w:left="360" w:hanging="360"/>
        <w:rPr>
          <w:rFonts w:eastAsia="Liberation Sans" w:cs="Liberation Sans"/>
          <w:color w:val="000000"/>
          <w:szCs w:val="20"/>
        </w:rPr>
      </w:pPr>
      <w:r w:rsidRPr="00552D19">
        <w:rPr>
          <w:rFonts w:eastAsia="Liberation Sans" w:cs="Liberation Sans"/>
          <w:color w:val="000000"/>
          <w:szCs w:val="20"/>
        </w:rPr>
        <w:t>This document is related to:</w:t>
      </w:r>
    </w:p>
    <w:p w14:paraId="08568B44" w14:textId="116E3DC1" w:rsidR="002737BC" w:rsidRDefault="002737BC" w:rsidP="00C17DDB">
      <w:pPr>
        <w:numPr>
          <w:ilvl w:val="0"/>
          <w:numId w:val="29"/>
        </w:numPr>
        <w:pBdr>
          <w:top w:val="nil"/>
          <w:left w:val="nil"/>
          <w:bottom w:val="nil"/>
          <w:right w:val="nil"/>
          <w:between w:val="nil"/>
        </w:pBdr>
        <w:tabs>
          <w:tab w:val="left" w:pos="1080"/>
          <w:tab w:val="left" w:pos="1800"/>
          <w:tab w:val="left" w:pos="2520"/>
        </w:tabs>
        <w:spacing w:after="120" w:line="240" w:lineRule="auto"/>
        <w:rPr>
          <w:rFonts w:eastAsia="Liberation Sans" w:cs="Liberation Sans"/>
          <w:color w:val="000000"/>
          <w:szCs w:val="20"/>
        </w:rPr>
      </w:pPr>
      <w:r w:rsidRPr="00552D19">
        <w:rPr>
          <w:rFonts w:eastAsia="Liberation Sans" w:cs="Liberation Sans"/>
          <w:i/>
          <w:color w:val="000000"/>
          <w:szCs w:val="20"/>
        </w:rPr>
        <w:t>Common Alerting Protocol Version 1.2</w:t>
      </w:r>
      <w:r w:rsidRPr="00552D19">
        <w:rPr>
          <w:rFonts w:eastAsia="Liberation Sans" w:cs="Liberation Sans"/>
          <w:color w:val="000000"/>
          <w:szCs w:val="20"/>
        </w:rPr>
        <w:t xml:space="preserve">. Edited by Jacob Westfall. 01 July 2010. OASIS Standard. Latest version: </w:t>
      </w:r>
      <w:hyperlink r:id="rId17">
        <w:r w:rsidRPr="00552D19">
          <w:rPr>
            <w:rFonts w:eastAsia="Liberation Sans" w:cs="Liberation Sans"/>
            <w:color w:val="0000FF"/>
            <w:szCs w:val="20"/>
          </w:rPr>
          <w:t>http://docs.oasis-open.org/emergency/cap/v1.2/CAP-v1.2.html</w:t>
        </w:r>
      </w:hyperlink>
      <w:r w:rsidRPr="00552D19">
        <w:rPr>
          <w:rFonts w:eastAsia="Liberation Sans" w:cs="Liberation Sans"/>
          <w:color w:val="000000"/>
          <w:szCs w:val="20"/>
        </w:rPr>
        <w:t>.</w:t>
      </w:r>
    </w:p>
    <w:p w14:paraId="7B295AEF" w14:textId="6F5CB431" w:rsidR="002737BC" w:rsidRDefault="002737BC" w:rsidP="00786327">
      <w:pPr>
        <w:keepNext/>
        <w:pBdr>
          <w:top w:val="nil"/>
          <w:left w:val="nil"/>
          <w:bottom w:val="nil"/>
          <w:right w:val="nil"/>
          <w:between w:val="nil"/>
        </w:pBdr>
        <w:spacing w:after="0"/>
        <w:rPr>
          <w:rFonts w:eastAsia="Liberation Sans" w:cs="Liberation Sans"/>
          <w:b/>
          <w:color w:val="446CAA"/>
          <w:szCs w:val="20"/>
        </w:rPr>
      </w:pPr>
      <w:r>
        <w:rPr>
          <w:rFonts w:eastAsia="Liberation Sans" w:cs="Liberation Sans"/>
          <w:b/>
          <w:color w:val="446CAA"/>
          <w:szCs w:val="20"/>
        </w:rPr>
        <w:t>Abstract:</w:t>
      </w:r>
    </w:p>
    <w:p w14:paraId="7C927B9B" w14:textId="1252BB20" w:rsidR="002737BC" w:rsidRPr="00371B80" w:rsidRDefault="00D95164" w:rsidP="001A6AF6">
      <w:pPr>
        <w:pBdr>
          <w:top w:val="nil"/>
          <w:left w:val="nil"/>
          <w:bottom w:val="nil"/>
          <w:right w:val="nil"/>
          <w:between w:val="nil"/>
        </w:pBdr>
        <w:rPr>
          <w:rFonts w:eastAsia="Liberation Sans" w:cs="Liberation Sans"/>
          <w:color w:val="000000"/>
          <w:szCs w:val="20"/>
        </w:rPr>
      </w:pPr>
      <w:r w:rsidRPr="00371B80">
        <w:rPr>
          <w:rFonts w:eastAsia="Liberation Sans" w:cs="Liberation Sans"/>
          <w:color w:val="000000"/>
          <w:szCs w:val="20"/>
        </w:rPr>
        <w:t>The</w:t>
      </w:r>
      <w:r w:rsidR="002737BC" w:rsidRPr="00371B80">
        <w:rPr>
          <w:rFonts w:eastAsia="Liberation Sans" w:cs="Liberation Sans"/>
          <w:color w:val="000000"/>
          <w:szCs w:val="20"/>
        </w:rPr>
        <w:t xml:space="preserve"> </w:t>
      </w:r>
      <w:r w:rsidR="00263A12" w:rsidRPr="00371B80">
        <w:rPr>
          <w:rFonts w:eastAsia="Liberation Sans" w:cs="Liberation Sans"/>
          <w:b/>
          <w:color w:val="000000"/>
          <w:szCs w:val="20"/>
        </w:rPr>
        <w:t xml:space="preserve">OASIS </w:t>
      </w:r>
      <w:r w:rsidR="00FD2209">
        <w:rPr>
          <w:rFonts w:eastAsia="Liberation Sans" w:cs="Liberation Sans"/>
          <w:b/>
          <w:color w:val="000000"/>
          <w:szCs w:val="20"/>
        </w:rPr>
        <w:t xml:space="preserve">Open </w:t>
      </w:r>
      <w:r w:rsidR="002737BC" w:rsidRPr="00371B80">
        <w:rPr>
          <w:rFonts w:eastAsia="Liberation Sans" w:cs="Liberation Sans"/>
          <w:b/>
          <w:color w:val="000000"/>
          <w:szCs w:val="20"/>
        </w:rPr>
        <w:t xml:space="preserve">Event Terms List </w:t>
      </w:r>
      <w:r w:rsidRPr="00371B80">
        <w:rPr>
          <w:rFonts w:eastAsia="Liberation Sans" w:cs="Liberation Sans"/>
          <w:b/>
          <w:color w:val="000000"/>
          <w:szCs w:val="20"/>
        </w:rPr>
        <w:t xml:space="preserve">– </w:t>
      </w:r>
      <w:r w:rsidR="00B02694" w:rsidRPr="00371B80">
        <w:rPr>
          <w:rFonts w:eastAsia="Liberation Sans" w:cs="Liberation Sans"/>
          <w:b/>
          <w:color w:val="000000"/>
          <w:szCs w:val="20"/>
        </w:rPr>
        <w:t>User’s Guide</w:t>
      </w:r>
      <w:r w:rsidR="002737BC" w:rsidRPr="00371B80">
        <w:rPr>
          <w:rFonts w:eastAsia="Liberation Sans" w:cs="Liberation Sans"/>
          <w:color w:val="000000"/>
          <w:szCs w:val="20"/>
        </w:rPr>
        <w:t xml:space="preserve"> </w:t>
      </w:r>
      <w:r w:rsidR="008F4713">
        <w:rPr>
          <w:rFonts w:eastAsia="Liberation Sans" w:cs="Liberation Sans"/>
          <w:color w:val="000000"/>
          <w:szCs w:val="20"/>
        </w:rPr>
        <w:t xml:space="preserve">is a resource that </w:t>
      </w:r>
      <w:r w:rsidR="002737BC" w:rsidRPr="00371B80">
        <w:rPr>
          <w:rFonts w:eastAsia="Liberation Sans" w:cs="Liberation Sans"/>
          <w:color w:val="000000"/>
          <w:szCs w:val="20"/>
        </w:rPr>
        <w:t xml:space="preserve">has been developed </w:t>
      </w:r>
      <w:r w:rsidR="00FD2209">
        <w:rPr>
          <w:rFonts w:eastAsia="Liberation Sans" w:cs="Liberation Sans"/>
          <w:color w:val="000000"/>
          <w:szCs w:val="20"/>
        </w:rPr>
        <w:t xml:space="preserve">with the aim of </w:t>
      </w:r>
      <w:r w:rsidR="008C4FA4">
        <w:rPr>
          <w:rFonts w:eastAsia="Liberation Sans" w:cs="Liberation Sans"/>
          <w:color w:val="000000"/>
          <w:szCs w:val="20"/>
        </w:rPr>
        <w:t xml:space="preserve">helping originators and consumers of </w:t>
      </w:r>
      <w:r w:rsidR="006365E4">
        <w:rPr>
          <w:rFonts w:eastAsia="Liberation Sans" w:cs="Liberation Sans"/>
          <w:color w:val="000000"/>
          <w:szCs w:val="20"/>
        </w:rPr>
        <w:t xml:space="preserve">CAP </w:t>
      </w:r>
      <w:r w:rsidR="00BD1B2D">
        <w:rPr>
          <w:rFonts w:eastAsia="Liberation Sans" w:cs="Liberation Sans"/>
          <w:color w:val="000000"/>
          <w:szCs w:val="20"/>
        </w:rPr>
        <w:t>alert messag</w:t>
      </w:r>
      <w:r w:rsidR="008C4FA4">
        <w:rPr>
          <w:rFonts w:eastAsia="Liberation Sans" w:cs="Liberation Sans"/>
          <w:color w:val="000000"/>
          <w:szCs w:val="20"/>
        </w:rPr>
        <w:t xml:space="preserve">es use the </w:t>
      </w:r>
      <w:r w:rsidR="008C4FA4" w:rsidRPr="00855729">
        <w:rPr>
          <w:b/>
          <w:color w:val="000000"/>
        </w:rPr>
        <w:t>OASIS Open Event Terms List – Lookup Table</w:t>
      </w:r>
      <w:r w:rsidR="008F4713">
        <w:rPr>
          <w:b/>
          <w:color w:val="000000"/>
        </w:rPr>
        <w:t>.</w:t>
      </w:r>
      <w:r w:rsidR="008F4713" w:rsidRPr="008F4713">
        <w:rPr>
          <w:color w:val="000000"/>
        </w:rPr>
        <w:t xml:space="preserve"> The resource aims</w:t>
      </w:r>
      <w:r w:rsidR="00FD2209">
        <w:rPr>
          <w:rFonts w:eastAsia="Liberation Sans" w:cs="Liberation Sans"/>
          <w:color w:val="000000"/>
          <w:szCs w:val="20"/>
        </w:rPr>
        <w:t xml:space="preserve"> </w:t>
      </w:r>
      <w:r w:rsidR="008C4FA4">
        <w:rPr>
          <w:rFonts w:eastAsia="Liberation Sans" w:cs="Liberation Sans"/>
          <w:color w:val="000000"/>
          <w:szCs w:val="20"/>
        </w:rPr>
        <w:t xml:space="preserve">to increase </w:t>
      </w:r>
      <w:r w:rsidR="00FD2209">
        <w:rPr>
          <w:rFonts w:eastAsia="Liberation Sans" w:cs="Liberation Sans"/>
          <w:color w:val="000000"/>
          <w:szCs w:val="20"/>
        </w:rPr>
        <w:t>interoperab</w:t>
      </w:r>
      <w:r w:rsidR="008C4FA4">
        <w:rPr>
          <w:rFonts w:eastAsia="Liberation Sans" w:cs="Liberation Sans"/>
          <w:color w:val="000000"/>
          <w:szCs w:val="20"/>
        </w:rPr>
        <w:t>ility</w:t>
      </w:r>
      <w:r w:rsidR="00FD2209">
        <w:rPr>
          <w:rFonts w:eastAsia="Liberation Sans" w:cs="Liberation Sans"/>
          <w:color w:val="000000"/>
          <w:szCs w:val="20"/>
        </w:rPr>
        <w:t xml:space="preserve"> </w:t>
      </w:r>
      <w:r w:rsidR="008C4FA4">
        <w:rPr>
          <w:rFonts w:eastAsia="Liberation Sans" w:cs="Liberation Sans"/>
          <w:color w:val="000000"/>
          <w:szCs w:val="20"/>
        </w:rPr>
        <w:t>between digitally connected alerting systems</w:t>
      </w:r>
      <w:r w:rsidR="008F4713">
        <w:rPr>
          <w:rFonts w:eastAsia="Liberation Sans" w:cs="Liberation Sans"/>
          <w:color w:val="000000"/>
          <w:szCs w:val="20"/>
        </w:rPr>
        <w:t xml:space="preserve"> in the business of alerting</w:t>
      </w:r>
      <w:r w:rsidR="008C4FA4">
        <w:rPr>
          <w:rFonts w:eastAsia="Liberation Sans" w:cs="Liberation Sans"/>
          <w:color w:val="000000"/>
          <w:szCs w:val="20"/>
        </w:rPr>
        <w:t>.</w:t>
      </w:r>
      <w:r w:rsidR="001A6AF6">
        <w:rPr>
          <w:rFonts w:eastAsia="Liberation Sans" w:cs="Liberation Sans"/>
          <w:color w:val="000000"/>
          <w:szCs w:val="20"/>
        </w:rPr>
        <w:t xml:space="preserve"> </w:t>
      </w:r>
      <w:r w:rsidR="001A6AF6">
        <w:rPr>
          <w:color w:val="000000"/>
        </w:rPr>
        <w:t xml:space="preserve">The table entries have been formatted and structured to allow for seamless integration </w:t>
      </w:r>
      <w:r w:rsidR="006365E4">
        <w:rPr>
          <w:color w:val="000000"/>
        </w:rPr>
        <w:t xml:space="preserve">into </w:t>
      </w:r>
      <w:r w:rsidR="001A6AF6">
        <w:rPr>
          <w:color w:val="000000"/>
        </w:rPr>
        <w:t xml:space="preserve">any </w:t>
      </w:r>
      <w:r w:rsidR="001A6AF6" w:rsidRPr="00855729">
        <w:rPr>
          <w:color w:val="000000"/>
        </w:rPr>
        <w:t xml:space="preserve">Common Alerting Protocol </w:t>
      </w:r>
      <w:r w:rsidR="001A6AF6">
        <w:rPr>
          <w:color w:val="000000"/>
        </w:rPr>
        <w:t xml:space="preserve">(CAP) based system, and the </w:t>
      </w:r>
      <w:r w:rsidR="001A6AF6" w:rsidRPr="00371B80">
        <w:rPr>
          <w:rFonts w:eastAsia="Liberation Sans" w:cs="Liberation Sans"/>
          <w:b/>
          <w:color w:val="000000"/>
          <w:szCs w:val="20"/>
        </w:rPr>
        <w:t xml:space="preserve">OASIS </w:t>
      </w:r>
      <w:r w:rsidR="001A6AF6">
        <w:rPr>
          <w:rFonts w:eastAsia="Liberation Sans" w:cs="Liberation Sans"/>
          <w:b/>
          <w:color w:val="000000"/>
          <w:szCs w:val="20"/>
        </w:rPr>
        <w:t xml:space="preserve">Open </w:t>
      </w:r>
      <w:r w:rsidR="001A6AF6" w:rsidRPr="00371B80">
        <w:rPr>
          <w:rFonts w:eastAsia="Liberation Sans" w:cs="Liberation Sans"/>
          <w:b/>
          <w:color w:val="000000"/>
          <w:szCs w:val="20"/>
        </w:rPr>
        <w:t>Event Terms List – User’s Guide</w:t>
      </w:r>
      <w:r w:rsidR="001A6AF6" w:rsidRPr="001A6AF6">
        <w:rPr>
          <w:rFonts w:eastAsia="Liberation Sans" w:cs="Liberation Sans"/>
          <w:color w:val="000000"/>
          <w:szCs w:val="20"/>
        </w:rPr>
        <w:t xml:space="preserve"> presents the details on how this can be accomplished</w:t>
      </w:r>
      <w:r w:rsidR="001A6AF6">
        <w:rPr>
          <w:rFonts w:eastAsia="Liberation Sans" w:cs="Liberation Sans"/>
          <w:b/>
          <w:color w:val="000000"/>
          <w:szCs w:val="20"/>
        </w:rPr>
        <w:t>.</w:t>
      </w:r>
    </w:p>
    <w:p w14:paraId="1A9CE205" w14:textId="548F229F" w:rsidR="002737BC" w:rsidRPr="00552D19" w:rsidRDefault="00EE6E9C" w:rsidP="00031F03">
      <w:pPr>
        <w:pBdr>
          <w:top w:val="nil"/>
          <w:left w:val="nil"/>
          <w:bottom w:val="nil"/>
          <w:right w:val="nil"/>
          <w:between w:val="nil"/>
        </w:pBdr>
        <w:rPr>
          <w:rFonts w:eastAsia="Liberation Sans" w:cs="Liberation Sans"/>
          <w:color w:val="000000"/>
          <w:szCs w:val="20"/>
          <w:highlight w:val="cyan"/>
        </w:rPr>
      </w:pPr>
      <w:r>
        <w:rPr>
          <w:rFonts w:eastAsia="Liberation Sans" w:cs="Liberation Sans"/>
          <w:color w:val="000000"/>
          <w:szCs w:val="20"/>
        </w:rPr>
        <w:t>At the time of this writing, t</w:t>
      </w:r>
      <w:r w:rsidR="002737BC" w:rsidRPr="00371B80">
        <w:rPr>
          <w:rFonts w:eastAsia="Liberation Sans" w:cs="Liberation Sans"/>
          <w:color w:val="000000"/>
          <w:szCs w:val="20"/>
        </w:rPr>
        <w:t>he variety o</w:t>
      </w:r>
      <w:r w:rsidR="00263A12" w:rsidRPr="00371B80">
        <w:rPr>
          <w:rFonts w:eastAsia="Liberation Sans" w:cs="Liberation Sans"/>
          <w:color w:val="000000"/>
          <w:szCs w:val="20"/>
        </w:rPr>
        <w:t xml:space="preserve">f practices employed regarding </w:t>
      </w:r>
      <w:r w:rsidR="002737BC" w:rsidRPr="008959DD">
        <w:rPr>
          <w:rFonts w:eastAsia="Liberation Sans" w:cs="Liberation Sans"/>
          <w:b/>
          <w:color w:val="000000"/>
          <w:szCs w:val="20"/>
        </w:rPr>
        <w:t>event</w:t>
      </w:r>
      <w:r w:rsidR="00263A12" w:rsidRPr="008959DD">
        <w:rPr>
          <w:rFonts w:eastAsia="Liberation Sans" w:cs="Liberation Sans"/>
          <w:b/>
          <w:color w:val="000000"/>
          <w:szCs w:val="20"/>
        </w:rPr>
        <w:t>-</w:t>
      </w:r>
      <w:r w:rsidR="002737BC" w:rsidRPr="008959DD">
        <w:rPr>
          <w:rFonts w:eastAsia="Liberation Sans" w:cs="Liberation Sans"/>
          <w:b/>
          <w:color w:val="000000"/>
          <w:szCs w:val="20"/>
        </w:rPr>
        <w:t>types</w:t>
      </w:r>
      <w:r w:rsidR="002737BC" w:rsidRPr="00371B80">
        <w:rPr>
          <w:rFonts w:eastAsia="Liberation Sans" w:cs="Liberation Sans"/>
          <w:color w:val="000000"/>
          <w:szCs w:val="20"/>
        </w:rPr>
        <w:t xml:space="preserve"> in </w:t>
      </w:r>
      <w:r w:rsidR="002737BC" w:rsidRPr="00AD0F9C">
        <w:rPr>
          <w:rFonts w:eastAsia="Liberation Sans" w:cs="Liberation Sans"/>
          <w:b/>
          <w:color w:val="000000"/>
          <w:szCs w:val="20"/>
        </w:rPr>
        <w:t>CAP</w:t>
      </w:r>
      <w:r w:rsidR="002737BC" w:rsidRPr="00371B80">
        <w:rPr>
          <w:rFonts w:eastAsia="Liberation Sans" w:cs="Liberation Sans"/>
          <w:color w:val="000000"/>
          <w:szCs w:val="20"/>
        </w:rPr>
        <w:t xml:space="preserve"> messages </w:t>
      </w:r>
      <w:r>
        <w:rPr>
          <w:rFonts w:eastAsia="Liberation Sans" w:cs="Liberation Sans"/>
          <w:color w:val="000000"/>
          <w:szCs w:val="20"/>
        </w:rPr>
        <w:t>has made</w:t>
      </w:r>
      <w:r w:rsidR="002737BC" w:rsidRPr="00371B80">
        <w:rPr>
          <w:rFonts w:eastAsia="Liberation Sans" w:cs="Liberation Sans"/>
          <w:color w:val="000000"/>
          <w:szCs w:val="20"/>
        </w:rPr>
        <w:t xml:space="preserve"> it difficult to compare </w:t>
      </w:r>
      <w:r w:rsidR="00BD1B2D">
        <w:rPr>
          <w:rFonts w:eastAsia="Liberation Sans" w:cs="Liberation Sans"/>
          <w:color w:val="000000"/>
          <w:szCs w:val="20"/>
        </w:rPr>
        <w:t>alert messag</w:t>
      </w:r>
      <w:r w:rsidR="002737BC" w:rsidRPr="00371B80">
        <w:rPr>
          <w:rFonts w:eastAsia="Liberation Sans" w:cs="Liberation Sans"/>
          <w:color w:val="000000"/>
          <w:szCs w:val="20"/>
        </w:rPr>
        <w:t xml:space="preserve">es from different sources. </w:t>
      </w:r>
      <w:r w:rsidR="00371B80" w:rsidRPr="00371B80">
        <w:t>The problem</w:t>
      </w:r>
      <w:r w:rsidR="00095D1F">
        <w:t xml:space="preserve"> </w:t>
      </w:r>
      <w:r w:rsidR="008959DD">
        <w:t>is</w:t>
      </w:r>
      <w:r w:rsidR="00616778">
        <w:t xml:space="preserve"> </w:t>
      </w:r>
      <w:r w:rsidR="001A6AF6">
        <w:t xml:space="preserve">one of reduced </w:t>
      </w:r>
      <w:r w:rsidR="00371B80" w:rsidRPr="00371B80">
        <w:t xml:space="preserve">interoperability </w:t>
      </w:r>
      <w:r>
        <w:t xml:space="preserve">between alerting systems </w:t>
      </w:r>
      <w:r w:rsidR="00371B80" w:rsidRPr="00371B80">
        <w:t xml:space="preserve">due to differences in </w:t>
      </w:r>
      <w:r>
        <w:t xml:space="preserve">the </w:t>
      </w:r>
      <w:r w:rsidR="001A6AF6">
        <w:t xml:space="preserve">practices </w:t>
      </w:r>
      <w:r>
        <w:t xml:space="preserve">surrounding </w:t>
      </w:r>
      <w:r w:rsidR="001A6AF6">
        <w:t>event-based elements in CAP messages</w:t>
      </w:r>
      <w:r w:rsidR="00371B80">
        <w:t>.</w:t>
      </w:r>
      <w:r w:rsidR="00031F03" w:rsidRPr="00031F03">
        <w:rPr>
          <w:rFonts w:eastAsia="Liberation Sans" w:cs="Liberation Sans"/>
          <w:color w:val="000000"/>
          <w:szCs w:val="20"/>
        </w:rPr>
        <w:t xml:space="preserve"> </w:t>
      </w:r>
      <w:r w:rsidR="00031F03" w:rsidRPr="008959DD">
        <w:rPr>
          <w:rFonts w:eastAsia="Liberation Sans" w:cs="Liberation Sans"/>
          <w:color w:val="000000"/>
          <w:szCs w:val="20"/>
        </w:rPr>
        <w:t xml:space="preserve">Aligning practices </w:t>
      </w:r>
      <w:r w:rsidR="00031F03">
        <w:rPr>
          <w:rFonts w:eastAsia="Liberation Sans" w:cs="Liberation Sans"/>
          <w:color w:val="000000"/>
          <w:szCs w:val="20"/>
        </w:rPr>
        <w:t>around</w:t>
      </w:r>
      <w:r w:rsidR="00031F03" w:rsidRPr="008959DD">
        <w:rPr>
          <w:rFonts w:eastAsia="Liberation Sans" w:cs="Liberation Sans"/>
          <w:color w:val="000000"/>
          <w:szCs w:val="20"/>
        </w:rPr>
        <w:t xml:space="preserve"> these elements is the </w:t>
      </w:r>
      <w:r w:rsidR="00031F03">
        <w:rPr>
          <w:rFonts w:eastAsia="Liberation Sans" w:cs="Liberation Sans"/>
          <w:color w:val="000000"/>
          <w:szCs w:val="20"/>
        </w:rPr>
        <w:t>focus</w:t>
      </w:r>
      <w:r w:rsidR="00031F03" w:rsidRPr="008959DD">
        <w:rPr>
          <w:rFonts w:eastAsia="Liberation Sans" w:cs="Liberation Sans"/>
          <w:color w:val="000000"/>
          <w:szCs w:val="20"/>
        </w:rPr>
        <w:t xml:space="preserve"> adopted </w:t>
      </w:r>
      <w:r w:rsidR="00031F03">
        <w:rPr>
          <w:rFonts w:eastAsia="Liberation Sans" w:cs="Liberation Sans"/>
          <w:color w:val="000000"/>
          <w:szCs w:val="20"/>
        </w:rPr>
        <w:t>for</w:t>
      </w:r>
      <w:r w:rsidR="00031F03" w:rsidRPr="008959DD">
        <w:rPr>
          <w:rFonts w:eastAsia="Liberation Sans" w:cs="Liberation Sans"/>
          <w:color w:val="000000"/>
          <w:szCs w:val="20"/>
        </w:rPr>
        <w:t xml:space="preserve"> this </w:t>
      </w:r>
      <w:r w:rsidR="00031F03">
        <w:rPr>
          <w:rFonts w:eastAsia="Liberation Sans" w:cs="Liberation Sans"/>
          <w:color w:val="000000"/>
          <w:szCs w:val="20"/>
        </w:rPr>
        <w:t xml:space="preserve">OASIS Open </w:t>
      </w:r>
      <w:r w:rsidR="00031F03" w:rsidRPr="008959DD">
        <w:rPr>
          <w:rFonts w:eastAsia="Liberation Sans" w:cs="Liberation Sans"/>
          <w:color w:val="000000"/>
          <w:szCs w:val="20"/>
        </w:rPr>
        <w:t xml:space="preserve">work product to address the interoperability concern.  The </w:t>
      </w:r>
      <w:r w:rsidR="00031F03">
        <w:rPr>
          <w:rFonts w:eastAsia="Liberation Sans" w:cs="Liberation Sans"/>
          <w:color w:val="000000"/>
          <w:szCs w:val="20"/>
        </w:rPr>
        <w:t>approach</w:t>
      </w:r>
      <w:r w:rsidR="00031F03" w:rsidRPr="008959DD">
        <w:rPr>
          <w:rFonts w:eastAsia="Liberation Sans" w:cs="Liberation Sans"/>
          <w:color w:val="000000"/>
          <w:szCs w:val="20"/>
        </w:rPr>
        <w:t xml:space="preserve"> for this User’s Guide is to provide CAP originators and CAP consumers with the </w:t>
      </w:r>
      <w:r w:rsidR="00031F03">
        <w:rPr>
          <w:rFonts w:eastAsia="Liberation Sans" w:cs="Liberation Sans"/>
          <w:color w:val="000000"/>
          <w:szCs w:val="20"/>
        </w:rPr>
        <w:t>guidance needed</w:t>
      </w:r>
      <w:r w:rsidR="00031F03" w:rsidRPr="008959DD">
        <w:rPr>
          <w:rFonts w:eastAsia="Liberation Sans" w:cs="Liberation Sans"/>
          <w:color w:val="000000"/>
          <w:szCs w:val="20"/>
        </w:rPr>
        <w:t xml:space="preserve"> to align their practices for these elements.</w:t>
      </w:r>
    </w:p>
    <w:p w14:paraId="22BAD6F4" w14:textId="77777777" w:rsidR="002737BC" w:rsidRDefault="002737BC" w:rsidP="00786327">
      <w:pPr>
        <w:keepNext/>
        <w:pBdr>
          <w:top w:val="nil"/>
          <w:left w:val="nil"/>
          <w:bottom w:val="nil"/>
          <w:right w:val="nil"/>
          <w:between w:val="nil"/>
        </w:pBdr>
        <w:spacing w:after="0"/>
        <w:rPr>
          <w:rFonts w:eastAsia="Liberation Sans" w:cs="Liberation Sans"/>
          <w:b/>
          <w:color w:val="446CAA"/>
          <w:szCs w:val="20"/>
        </w:rPr>
      </w:pPr>
      <w:r>
        <w:rPr>
          <w:rFonts w:eastAsia="Liberation Sans" w:cs="Liberation Sans"/>
          <w:b/>
          <w:color w:val="446CAA"/>
          <w:szCs w:val="20"/>
        </w:rPr>
        <w:t>Status:</w:t>
      </w:r>
    </w:p>
    <w:p w14:paraId="74D50C01" w14:textId="77777777" w:rsidR="002737BC" w:rsidRPr="00552D19" w:rsidRDefault="002737BC" w:rsidP="00786327">
      <w:pPr>
        <w:pBdr>
          <w:top w:val="nil"/>
          <w:left w:val="nil"/>
          <w:bottom w:val="nil"/>
          <w:right w:val="nil"/>
          <w:between w:val="nil"/>
        </w:pBdr>
        <w:rPr>
          <w:rFonts w:eastAsia="Liberation Sans" w:cs="Liberation Sans"/>
          <w:color w:val="000000"/>
          <w:szCs w:val="20"/>
        </w:rPr>
      </w:pPr>
      <w:r w:rsidRPr="00552D19">
        <w:rPr>
          <w:rFonts w:eastAsia="Liberation Sans" w:cs="Liberation Sans"/>
          <w:color w:val="000000"/>
          <w:szCs w:val="20"/>
        </w:rPr>
        <w:t>This is a Non-Standards Track Work Product. The patent provisions of the OASIS IPR Policy do not apply.</w:t>
      </w:r>
    </w:p>
    <w:p w14:paraId="2C3A7980" w14:textId="157BD92C" w:rsidR="002737BC" w:rsidRPr="00552D19" w:rsidRDefault="002737BC" w:rsidP="00786327">
      <w:pPr>
        <w:pBdr>
          <w:top w:val="nil"/>
          <w:left w:val="nil"/>
          <w:bottom w:val="nil"/>
          <w:right w:val="nil"/>
          <w:between w:val="nil"/>
        </w:pBdr>
        <w:rPr>
          <w:rFonts w:eastAsia="Liberation Sans" w:cs="Liberation Sans"/>
          <w:color w:val="000000"/>
          <w:szCs w:val="20"/>
        </w:rPr>
      </w:pPr>
      <w:r w:rsidRPr="00552D19">
        <w:rPr>
          <w:rFonts w:eastAsia="Liberation Sans" w:cs="Liberation Sans"/>
          <w:color w:val="000000"/>
          <w:szCs w:val="20"/>
        </w:rPr>
        <w:t>This document was last revised or approved by the OASIS Emergency Management TC on the above date. The level of approval is also listed above. Check the "Latest stage" location noted above for possible later revisions of this document. Any other numbered Versions and other technical work produced by the Technical Committee (TC) are listed at</w:t>
      </w:r>
      <w:r w:rsidR="00540877">
        <w:rPr>
          <w:rFonts w:eastAsia="Liberation Sans" w:cs="Liberation Sans"/>
          <w:color w:val="000000"/>
          <w:szCs w:val="20"/>
        </w:rPr>
        <w:br/>
      </w:r>
      <w:hyperlink r:id="rId18" w:anchor="technical">
        <w:r w:rsidRPr="00552D19">
          <w:rPr>
            <w:rFonts w:eastAsia="Liberation Sans" w:cs="Liberation Sans"/>
            <w:color w:val="0000FF"/>
            <w:szCs w:val="20"/>
          </w:rPr>
          <w:t>https://www.oasis-open.org/committees/tc_home.php?wg_abbrev=emergency#technical</w:t>
        </w:r>
      </w:hyperlink>
      <w:r w:rsidRPr="00552D19">
        <w:rPr>
          <w:rFonts w:eastAsia="Liberation Sans" w:cs="Liberation Sans"/>
          <w:color w:val="000000"/>
          <w:szCs w:val="20"/>
        </w:rPr>
        <w:t>.</w:t>
      </w:r>
    </w:p>
    <w:p w14:paraId="5A53F625" w14:textId="0B9E9700" w:rsidR="002737BC" w:rsidRPr="00552D19" w:rsidRDefault="002737BC" w:rsidP="00786327">
      <w:pPr>
        <w:pBdr>
          <w:top w:val="nil"/>
          <w:left w:val="nil"/>
          <w:bottom w:val="nil"/>
          <w:right w:val="nil"/>
          <w:between w:val="nil"/>
        </w:pBdr>
        <w:rPr>
          <w:rFonts w:eastAsia="Liberation Sans" w:cs="Liberation Sans"/>
          <w:color w:val="000000"/>
          <w:szCs w:val="20"/>
        </w:rPr>
      </w:pPr>
      <w:r w:rsidRPr="00552D19">
        <w:rPr>
          <w:rFonts w:eastAsia="Liberation Sans" w:cs="Liberation Sans"/>
          <w:color w:val="000000"/>
          <w:szCs w:val="20"/>
        </w:rPr>
        <w:t>TC members should send comments on this document to the TC's email list. Others</w:t>
      </w:r>
      <w:r w:rsidR="008F4713">
        <w:rPr>
          <w:rFonts w:eastAsia="Liberation Sans" w:cs="Liberation Sans"/>
          <w:color w:val="000000"/>
          <w:szCs w:val="20"/>
        </w:rPr>
        <w:t>, including all resource users,</w:t>
      </w:r>
      <w:r w:rsidRPr="00552D19">
        <w:rPr>
          <w:rFonts w:eastAsia="Liberation Sans" w:cs="Liberation Sans"/>
          <w:color w:val="000000"/>
          <w:szCs w:val="20"/>
        </w:rPr>
        <w:t xml:space="preserve"> should send comments to the TC's public comment list, after subscribing to it by following the instructions at the “</w:t>
      </w:r>
      <w:hyperlink r:id="rId19" w:history="1">
        <w:r w:rsidR="00AD0F9C" w:rsidRPr="00540877">
          <w:rPr>
            <w:rStyle w:val="Hyperlink"/>
            <w:rFonts w:eastAsia="Liberation Sans" w:cs="Liberation Sans"/>
            <w:szCs w:val="20"/>
            <w:highlight w:val="yellow"/>
          </w:rPr>
          <w:t>Send A Comment to this TC</w:t>
        </w:r>
      </w:hyperlink>
      <w:r w:rsidRPr="00552D19">
        <w:rPr>
          <w:rFonts w:eastAsia="Liberation Sans" w:cs="Liberation Sans"/>
          <w:color w:val="000000"/>
          <w:szCs w:val="20"/>
        </w:rPr>
        <w:t xml:space="preserve">” </w:t>
      </w:r>
      <w:r w:rsidR="00AD0F9C">
        <w:rPr>
          <w:rFonts w:eastAsia="Liberation Sans" w:cs="Liberation Sans"/>
          <w:color w:val="000000"/>
          <w:szCs w:val="20"/>
        </w:rPr>
        <w:t>linked page</w:t>
      </w:r>
      <w:r w:rsidRPr="00552D19">
        <w:rPr>
          <w:rFonts w:eastAsia="Liberation Sans" w:cs="Liberation Sans"/>
          <w:color w:val="000000"/>
          <w:szCs w:val="20"/>
        </w:rPr>
        <w:t xml:space="preserve"> on the TC’s web page at </w:t>
      </w:r>
      <w:hyperlink r:id="rId20">
        <w:r w:rsidRPr="00552D19">
          <w:rPr>
            <w:rFonts w:eastAsia="Liberation Sans" w:cs="Liberation Sans"/>
            <w:color w:val="0000FF"/>
            <w:szCs w:val="20"/>
          </w:rPr>
          <w:t>https://www.oasis-open.org/committees/emergency/</w:t>
        </w:r>
      </w:hyperlink>
      <w:r w:rsidRPr="00552D19">
        <w:rPr>
          <w:rFonts w:eastAsia="Liberation Sans" w:cs="Liberation Sans"/>
          <w:color w:val="000000"/>
          <w:szCs w:val="20"/>
        </w:rPr>
        <w:t>.</w:t>
      </w:r>
    </w:p>
    <w:p w14:paraId="6216D0B1" w14:textId="77777777" w:rsidR="002737BC" w:rsidRDefault="002737BC" w:rsidP="00786327">
      <w:pPr>
        <w:keepNext/>
        <w:pBdr>
          <w:top w:val="nil"/>
          <w:left w:val="nil"/>
          <w:bottom w:val="nil"/>
          <w:right w:val="nil"/>
          <w:between w:val="nil"/>
        </w:pBdr>
        <w:spacing w:after="0"/>
        <w:rPr>
          <w:rFonts w:eastAsia="Liberation Sans" w:cs="Liberation Sans"/>
          <w:b/>
          <w:color w:val="446CAA"/>
          <w:szCs w:val="20"/>
          <w:highlight w:val="yellow"/>
        </w:rPr>
      </w:pPr>
      <w:r>
        <w:rPr>
          <w:rFonts w:eastAsia="Liberation Sans" w:cs="Liberation Sans"/>
          <w:b/>
          <w:color w:val="446CAA"/>
          <w:szCs w:val="20"/>
        </w:rPr>
        <w:t>Citation format:</w:t>
      </w:r>
    </w:p>
    <w:p w14:paraId="2050FBAE" w14:textId="77777777" w:rsidR="002737BC" w:rsidRPr="00552D19" w:rsidRDefault="002737BC" w:rsidP="00786327">
      <w:pPr>
        <w:pBdr>
          <w:top w:val="nil"/>
          <w:left w:val="nil"/>
          <w:bottom w:val="nil"/>
          <w:right w:val="nil"/>
          <w:between w:val="nil"/>
        </w:pBdr>
        <w:rPr>
          <w:rFonts w:eastAsia="Liberation Sans" w:cs="Liberation Sans"/>
          <w:color w:val="000000"/>
          <w:szCs w:val="20"/>
        </w:rPr>
      </w:pPr>
      <w:r w:rsidRPr="00552D19">
        <w:rPr>
          <w:rFonts w:eastAsia="Liberation Sans" w:cs="Liberation Sans"/>
          <w:color w:val="000000"/>
          <w:szCs w:val="20"/>
        </w:rPr>
        <w:t>When referencing this document, the following citation format should be used:</w:t>
      </w:r>
    </w:p>
    <w:p w14:paraId="5DD412D5" w14:textId="3D3F35D8" w:rsidR="002737BC" w:rsidRPr="00C51842" w:rsidRDefault="002737BC" w:rsidP="00786327">
      <w:pPr>
        <w:pBdr>
          <w:top w:val="nil"/>
          <w:left w:val="nil"/>
          <w:bottom w:val="nil"/>
          <w:right w:val="nil"/>
          <w:between w:val="nil"/>
        </w:pBdr>
        <w:rPr>
          <w:rFonts w:eastAsia="Liberation Sans" w:cs="Liberation Sans"/>
          <w:color w:val="000000"/>
          <w:szCs w:val="20"/>
        </w:rPr>
      </w:pPr>
      <w:r w:rsidRPr="00C51842">
        <w:rPr>
          <w:rFonts w:eastAsia="Liberation Sans" w:cs="Liberation Sans"/>
          <w:b/>
          <w:color w:val="000000"/>
          <w:szCs w:val="20"/>
        </w:rPr>
        <w:t>[Event-Terms-List-</w:t>
      </w:r>
      <w:r w:rsidR="00C5076B" w:rsidRPr="00C51842">
        <w:rPr>
          <w:rFonts w:eastAsia="Liberation Sans" w:cs="Liberation Sans"/>
          <w:b/>
          <w:color w:val="000000"/>
          <w:szCs w:val="20"/>
        </w:rPr>
        <w:t>Users</w:t>
      </w:r>
      <w:r w:rsidRPr="00C51842">
        <w:rPr>
          <w:rFonts w:eastAsia="Liberation Sans" w:cs="Liberation Sans"/>
          <w:b/>
          <w:color w:val="000000"/>
          <w:szCs w:val="20"/>
        </w:rPr>
        <w:t>-</w:t>
      </w:r>
      <w:r w:rsidR="00C5076B" w:rsidRPr="00C51842">
        <w:rPr>
          <w:rFonts w:eastAsia="Liberation Sans" w:cs="Liberation Sans"/>
          <w:b/>
          <w:color w:val="000000"/>
          <w:szCs w:val="20"/>
        </w:rPr>
        <w:t>Guide-v1</w:t>
      </w:r>
      <w:r w:rsidRPr="00C51842">
        <w:rPr>
          <w:rFonts w:eastAsia="Liberation Sans" w:cs="Liberation Sans"/>
          <w:b/>
          <w:color w:val="000000"/>
          <w:szCs w:val="20"/>
        </w:rPr>
        <w:t>.0]</w:t>
      </w:r>
    </w:p>
    <w:p w14:paraId="29DB80EF" w14:textId="2EE539FC" w:rsidR="00142AC0" w:rsidRDefault="002737BC" w:rsidP="00786327">
      <w:pPr>
        <w:pBdr>
          <w:top w:val="nil"/>
          <w:left w:val="nil"/>
          <w:bottom w:val="nil"/>
          <w:right w:val="nil"/>
          <w:between w:val="nil"/>
        </w:pBdr>
        <w:spacing w:after="0"/>
        <w:rPr>
          <w:rFonts w:eastAsia="Liberation Sans" w:cs="Liberation Sans"/>
          <w:color w:val="000000"/>
          <w:szCs w:val="20"/>
        </w:rPr>
      </w:pPr>
      <w:r w:rsidRPr="00C51842">
        <w:rPr>
          <w:rFonts w:eastAsia="Liberation Sans" w:cs="Liberation Sans"/>
          <w:b/>
          <w:i/>
          <w:color w:val="000000"/>
          <w:szCs w:val="20"/>
        </w:rPr>
        <w:t>Event Terms List</w:t>
      </w:r>
      <w:r w:rsidR="00C51842" w:rsidRPr="00C51842">
        <w:rPr>
          <w:rFonts w:eastAsia="Liberation Sans" w:cs="Liberation Sans"/>
          <w:b/>
          <w:i/>
          <w:color w:val="000000"/>
          <w:szCs w:val="20"/>
        </w:rPr>
        <w:t xml:space="preserve"> -</w:t>
      </w:r>
      <w:r w:rsidRPr="00C51842">
        <w:rPr>
          <w:rFonts w:eastAsia="Liberation Sans" w:cs="Liberation Sans"/>
          <w:b/>
          <w:i/>
          <w:color w:val="000000"/>
          <w:szCs w:val="20"/>
        </w:rPr>
        <w:t xml:space="preserve"> </w:t>
      </w:r>
      <w:r w:rsidR="00C5076B" w:rsidRPr="00C51842">
        <w:rPr>
          <w:rFonts w:eastAsia="Liberation Sans" w:cs="Liberation Sans"/>
          <w:b/>
          <w:i/>
          <w:color w:val="000000"/>
          <w:szCs w:val="20"/>
        </w:rPr>
        <w:t>User</w:t>
      </w:r>
      <w:r w:rsidR="00442187" w:rsidRPr="00C51842">
        <w:rPr>
          <w:rFonts w:eastAsia="Liberation Sans" w:cs="Liberation Sans"/>
          <w:b/>
          <w:i/>
          <w:color w:val="000000"/>
          <w:szCs w:val="20"/>
        </w:rPr>
        <w:t>’</w:t>
      </w:r>
      <w:r w:rsidR="00C5076B" w:rsidRPr="00C51842">
        <w:rPr>
          <w:rFonts w:eastAsia="Liberation Sans" w:cs="Liberation Sans"/>
          <w:b/>
          <w:i/>
          <w:color w:val="000000"/>
          <w:szCs w:val="20"/>
        </w:rPr>
        <w:t xml:space="preserve">s Guide </w:t>
      </w:r>
      <w:r w:rsidR="00C51842" w:rsidRPr="00C51842">
        <w:rPr>
          <w:rFonts w:eastAsia="Liberation Sans" w:cs="Liberation Sans"/>
          <w:b/>
          <w:i/>
          <w:color w:val="000000"/>
          <w:szCs w:val="20"/>
        </w:rPr>
        <w:t>v</w:t>
      </w:r>
      <w:r w:rsidR="00C5076B" w:rsidRPr="00C51842">
        <w:rPr>
          <w:rFonts w:eastAsia="Liberation Sans" w:cs="Liberation Sans"/>
          <w:b/>
          <w:i/>
          <w:color w:val="000000"/>
          <w:szCs w:val="20"/>
        </w:rPr>
        <w:t>1</w:t>
      </w:r>
      <w:r w:rsidRPr="00C51842">
        <w:rPr>
          <w:rFonts w:eastAsia="Liberation Sans" w:cs="Liberation Sans"/>
          <w:b/>
          <w:i/>
          <w:color w:val="000000"/>
          <w:szCs w:val="20"/>
        </w:rPr>
        <w:t>.0</w:t>
      </w:r>
      <w:r w:rsidRPr="00C51842">
        <w:rPr>
          <w:rFonts w:eastAsia="Liberation Sans" w:cs="Liberation Sans"/>
          <w:color w:val="000000"/>
          <w:szCs w:val="20"/>
        </w:rPr>
        <w:t xml:space="preserve">. </w:t>
      </w:r>
      <w:r w:rsidRPr="00142AC0">
        <w:rPr>
          <w:rFonts w:eastAsia="Liberation Sans" w:cs="Liberation Sans"/>
          <w:color w:val="000000"/>
          <w:szCs w:val="20"/>
        </w:rPr>
        <w:t>Edited by Rex Brooks</w:t>
      </w:r>
      <w:r w:rsidR="00304A37" w:rsidRPr="00142AC0">
        <w:rPr>
          <w:rFonts w:eastAsia="Liberation Sans" w:cs="Liberation Sans"/>
          <w:color w:val="000000"/>
          <w:szCs w:val="20"/>
        </w:rPr>
        <w:t xml:space="preserve">, </w:t>
      </w:r>
      <w:r w:rsidRPr="00142AC0">
        <w:rPr>
          <w:rFonts w:eastAsia="Liberation Sans" w:cs="Liberation Sans"/>
          <w:color w:val="000000"/>
          <w:szCs w:val="20"/>
        </w:rPr>
        <w:t>Norm Paulsen</w:t>
      </w:r>
      <w:r w:rsidR="00304A37" w:rsidRPr="00142AC0">
        <w:rPr>
          <w:rFonts w:eastAsia="Liberation Sans" w:cs="Liberation Sans"/>
          <w:color w:val="000000"/>
          <w:szCs w:val="20"/>
        </w:rPr>
        <w:t xml:space="preserve"> and Thomas Wood.</w:t>
      </w:r>
      <w:r w:rsidR="00304A37" w:rsidRPr="00142AC0">
        <w:rPr>
          <w:rFonts w:eastAsia="Liberation Sans" w:cs="Liberation Sans"/>
          <w:color w:val="000000"/>
          <w:szCs w:val="20"/>
        </w:rPr>
        <w:br/>
      </w:r>
      <w:r w:rsidRPr="00142AC0">
        <w:rPr>
          <w:rFonts w:eastAsia="Liberation Sans" w:cs="Liberation Sans"/>
          <w:color w:val="000000"/>
          <w:szCs w:val="20"/>
        </w:rPr>
        <w:t xml:space="preserve">OASIS Public Review </w:t>
      </w:r>
      <w:r w:rsidR="00304A37" w:rsidRPr="00142AC0">
        <w:rPr>
          <w:rFonts w:eastAsia="Liberation Sans" w:cs="Liberation Sans"/>
          <w:color w:val="000000"/>
          <w:szCs w:val="20"/>
        </w:rPr>
        <w:t>Version</w:t>
      </w:r>
      <w:r w:rsidR="00C51842" w:rsidRPr="00142AC0">
        <w:rPr>
          <w:rFonts w:eastAsia="Liberation Sans" w:cs="Liberation Sans"/>
          <w:color w:val="000000"/>
          <w:szCs w:val="20"/>
        </w:rPr>
        <w:t xml:space="preserve"> </w:t>
      </w:r>
      <w:r w:rsidR="00304A37" w:rsidRPr="00142AC0">
        <w:rPr>
          <w:rFonts w:eastAsia="Liberation Sans" w:cs="Liberation Sans"/>
          <w:color w:val="000000"/>
          <w:szCs w:val="20"/>
        </w:rPr>
        <w:t>01</w:t>
      </w:r>
      <w:r w:rsidR="00304A37" w:rsidRPr="00540877">
        <w:rPr>
          <w:rFonts w:eastAsia="Liberation Sans" w:cs="Liberation Sans"/>
          <w:color w:val="000000"/>
          <w:szCs w:val="20"/>
        </w:rPr>
        <w:t xml:space="preserve">, </w:t>
      </w:r>
      <w:r w:rsidR="00540877" w:rsidRPr="00540877">
        <w:rPr>
          <w:rFonts w:eastAsia="Liberation Sans" w:cs="Liberation Sans"/>
          <w:color w:val="000000"/>
          <w:szCs w:val="20"/>
          <w:lang w:val="en-US"/>
        </w:rPr>
        <w:t>01</w:t>
      </w:r>
      <w:r w:rsidR="00304A37" w:rsidRPr="00540877">
        <w:rPr>
          <w:rFonts w:eastAsia="Liberation Sans" w:cs="Liberation Sans"/>
          <w:color w:val="000000"/>
          <w:szCs w:val="20"/>
          <w:lang w:val="en-US"/>
        </w:rPr>
        <w:t xml:space="preserve"> </w:t>
      </w:r>
      <w:r w:rsidR="00540877" w:rsidRPr="00540877">
        <w:rPr>
          <w:rFonts w:eastAsia="Liberation Sans" w:cs="Liberation Sans"/>
          <w:color w:val="000000"/>
          <w:szCs w:val="20"/>
          <w:lang w:val="en-US"/>
        </w:rPr>
        <w:t>October</w:t>
      </w:r>
      <w:r w:rsidR="00304A37" w:rsidRPr="00540877">
        <w:rPr>
          <w:rFonts w:eastAsia="Liberation Sans" w:cs="Liberation Sans"/>
          <w:color w:val="000000"/>
          <w:szCs w:val="20"/>
          <w:lang w:val="en-US"/>
        </w:rPr>
        <w:t xml:space="preserve"> 2025</w:t>
      </w:r>
      <w:r w:rsidR="00304A37" w:rsidRPr="00540877">
        <w:rPr>
          <w:rFonts w:eastAsia="Liberation Sans" w:cs="Liberation Sans"/>
          <w:color w:val="000000"/>
          <w:szCs w:val="20"/>
        </w:rPr>
        <w:t>.</w:t>
      </w:r>
      <w:r w:rsidR="00540877">
        <w:rPr>
          <w:rFonts w:eastAsia="Liberation Sans" w:cs="Liberation Sans"/>
          <w:color w:val="000000"/>
          <w:szCs w:val="20"/>
        </w:rPr>
        <w:br/>
      </w:r>
      <w:hyperlink r:id="rId21">
        <w:r w:rsidR="00C5076B" w:rsidRPr="00C51842">
          <w:rPr>
            <w:rFonts w:eastAsia="Liberation Sans" w:cs="Liberation Sans"/>
            <w:color w:val="0000FF"/>
            <w:szCs w:val="20"/>
          </w:rPr>
          <w:t>https://docs.oasis-open.org/emergency/etl/v</w:t>
        </w:r>
      </w:hyperlink>
      <w:hyperlink r:id="rId22">
        <w:r w:rsidR="00C5076B" w:rsidRPr="00C51842">
          <w:rPr>
            <w:rFonts w:eastAsia="Liberation Sans" w:cs="Liberation Sans"/>
            <w:color w:val="0000FF"/>
            <w:szCs w:val="20"/>
          </w:rPr>
          <w:t>2</w:t>
        </w:r>
      </w:hyperlink>
      <w:hyperlink r:id="rId23">
        <w:r w:rsidR="00C5076B" w:rsidRPr="00C51842">
          <w:rPr>
            <w:rFonts w:eastAsia="Liberation Sans" w:cs="Liberation Sans"/>
            <w:color w:val="0000FF"/>
            <w:szCs w:val="20"/>
          </w:rPr>
          <w:t>.0/</w:t>
        </w:r>
      </w:hyperlink>
      <w:r w:rsidR="00C5076B" w:rsidRPr="00C51842">
        <w:rPr>
          <w:rFonts w:eastAsia="Liberation Sans" w:cs="Liberation Sans"/>
          <w:color w:val="0000FF"/>
          <w:szCs w:val="20"/>
        </w:rPr>
        <w:t>etl-ug/</w:t>
      </w:r>
      <w:hyperlink r:id="rId24">
        <w:r w:rsidR="00C5076B" w:rsidRPr="00C51842">
          <w:rPr>
            <w:rFonts w:eastAsia="Liberation Sans" w:cs="Liberation Sans"/>
            <w:color w:val="0000FF"/>
            <w:szCs w:val="20"/>
          </w:rPr>
          <w:t>pr</w:t>
        </w:r>
      </w:hyperlink>
      <w:hyperlink r:id="rId25">
        <w:r w:rsidR="00C5076B" w:rsidRPr="00C51842">
          <w:rPr>
            <w:rFonts w:eastAsia="Liberation Sans" w:cs="Liberation Sans"/>
            <w:color w:val="0000FF"/>
            <w:szCs w:val="20"/>
          </w:rPr>
          <w:t>0</w:t>
        </w:r>
      </w:hyperlink>
      <w:hyperlink r:id="rId26">
        <w:r w:rsidR="00C5076B" w:rsidRPr="00C51842">
          <w:rPr>
            <w:rFonts w:eastAsia="Liberation Sans" w:cs="Liberation Sans"/>
            <w:color w:val="0000FF"/>
            <w:szCs w:val="20"/>
          </w:rPr>
          <w:t>1</w:t>
        </w:r>
      </w:hyperlink>
      <w:hyperlink r:id="rId27">
        <w:r w:rsidR="00C5076B" w:rsidRPr="00C51842">
          <w:rPr>
            <w:rFonts w:eastAsia="Liberation Sans" w:cs="Liberation Sans"/>
            <w:color w:val="0000FF"/>
            <w:szCs w:val="20"/>
          </w:rPr>
          <w:t>/etl-</w:t>
        </w:r>
      </w:hyperlink>
      <w:hyperlink r:id="rId28">
        <w:r w:rsidR="00C5076B" w:rsidRPr="00C51842">
          <w:rPr>
            <w:rFonts w:eastAsia="Liberation Sans" w:cs="Liberation Sans"/>
            <w:color w:val="0000FF"/>
            <w:szCs w:val="20"/>
          </w:rPr>
          <w:t>ug-</w:t>
        </w:r>
      </w:hyperlink>
      <w:hyperlink r:id="rId29">
        <w:r w:rsidR="00C5076B" w:rsidRPr="00C51842">
          <w:rPr>
            <w:rFonts w:eastAsia="Liberation Sans" w:cs="Liberation Sans"/>
            <w:color w:val="0000FF"/>
            <w:szCs w:val="20"/>
          </w:rPr>
          <w:t>v</w:t>
        </w:r>
      </w:hyperlink>
      <w:hyperlink r:id="rId30">
        <w:r w:rsidR="00C5076B" w:rsidRPr="00C51842">
          <w:rPr>
            <w:rFonts w:eastAsia="Liberation Sans" w:cs="Liberation Sans"/>
            <w:color w:val="0000FF"/>
            <w:szCs w:val="20"/>
          </w:rPr>
          <w:t>1</w:t>
        </w:r>
      </w:hyperlink>
      <w:hyperlink r:id="rId31">
        <w:r w:rsidR="00C5076B" w:rsidRPr="00C51842">
          <w:rPr>
            <w:rFonts w:eastAsia="Liberation Sans" w:cs="Liberation Sans"/>
            <w:color w:val="0000FF"/>
            <w:szCs w:val="20"/>
          </w:rPr>
          <w:t>.0-</w:t>
        </w:r>
      </w:hyperlink>
      <w:hyperlink r:id="rId32">
        <w:r w:rsidR="00C5076B" w:rsidRPr="00C51842">
          <w:rPr>
            <w:rFonts w:eastAsia="Liberation Sans" w:cs="Liberation Sans"/>
            <w:color w:val="0000FF"/>
            <w:szCs w:val="20"/>
          </w:rPr>
          <w:t>pr</w:t>
        </w:r>
      </w:hyperlink>
      <w:hyperlink r:id="rId33">
        <w:r w:rsidR="00C5076B" w:rsidRPr="00C51842">
          <w:rPr>
            <w:rFonts w:eastAsia="Liberation Sans" w:cs="Liberation Sans"/>
            <w:color w:val="0000FF"/>
            <w:szCs w:val="20"/>
          </w:rPr>
          <w:t>0</w:t>
        </w:r>
      </w:hyperlink>
      <w:hyperlink r:id="rId34">
        <w:r w:rsidR="00C5076B" w:rsidRPr="00C51842">
          <w:rPr>
            <w:rFonts w:eastAsia="Liberation Sans" w:cs="Liberation Sans"/>
            <w:color w:val="0000FF"/>
            <w:szCs w:val="20"/>
          </w:rPr>
          <w:t>1.</w:t>
        </w:r>
      </w:hyperlink>
      <w:hyperlink r:id="rId35">
        <w:r w:rsidR="00C5076B" w:rsidRPr="00C51842">
          <w:rPr>
            <w:rFonts w:eastAsia="Liberation Sans" w:cs="Liberation Sans"/>
            <w:color w:val="0000FF"/>
            <w:szCs w:val="20"/>
          </w:rPr>
          <w:t>html</w:t>
        </w:r>
      </w:hyperlink>
      <w:r w:rsidRPr="00C51842">
        <w:rPr>
          <w:rFonts w:eastAsia="Liberation Sans" w:cs="Liberation Sans"/>
          <w:color w:val="000000"/>
          <w:szCs w:val="20"/>
        </w:rPr>
        <w:t xml:space="preserve">. </w:t>
      </w:r>
    </w:p>
    <w:p w14:paraId="2BE3604E" w14:textId="5AB9ED90" w:rsidR="00D779B1" w:rsidRDefault="002737BC" w:rsidP="00786327">
      <w:pPr>
        <w:pBdr>
          <w:top w:val="nil"/>
          <w:left w:val="nil"/>
          <w:bottom w:val="nil"/>
          <w:right w:val="nil"/>
          <w:between w:val="nil"/>
        </w:pBdr>
        <w:spacing w:after="0"/>
        <w:rPr>
          <w:rFonts w:eastAsia="Liberation Sans" w:cs="Liberation Sans"/>
          <w:color w:val="000000"/>
          <w:szCs w:val="20"/>
        </w:rPr>
      </w:pPr>
      <w:r w:rsidRPr="00C51842">
        <w:rPr>
          <w:rFonts w:eastAsia="Liberation Sans" w:cs="Liberation Sans"/>
          <w:color w:val="000000"/>
          <w:szCs w:val="20"/>
        </w:rPr>
        <w:t>Latest stage: N/A</w:t>
      </w:r>
    </w:p>
    <w:p w14:paraId="3266AC82" w14:textId="77777777" w:rsidR="00D779B1" w:rsidRPr="00D779B1" w:rsidRDefault="00D779B1" w:rsidP="00D779B1">
      <w:pPr>
        <w:rPr>
          <w:rFonts w:eastAsia="Liberation Sans" w:cs="Liberation Sans"/>
          <w:szCs w:val="20"/>
        </w:rPr>
      </w:pPr>
    </w:p>
    <w:p w14:paraId="7721DE0B" w14:textId="77777777" w:rsidR="00D779B1" w:rsidRPr="00D779B1" w:rsidRDefault="00D779B1" w:rsidP="00D779B1">
      <w:pPr>
        <w:rPr>
          <w:rFonts w:eastAsia="Liberation Sans" w:cs="Liberation Sans"/>
          <w:szCs w:val="20"/>
        </w:rPr>
      </w:pPr>
    </w:p>
    <w:p w14:paraId="7081B8A9" w14:textId="27F4D87C" w:rsidR="002737BC" w:rsidRPr="00D779B1" w:rsidRDefault="002737BC" w:rsidP="00D779B1">
      <w:pPr>
        <w:jc w:val="right"/>
        <w:rPr>
          <w:rFonts w:eastAsia="Liberation Sans" w:cs="Liberation Sans"/>
          <w:szCs w:val="20"/>
        </w:rPr>
      </w:pPr>
    </w:p>
    <w:p w14:paraId="4CF24B87" w14:textId="6E2B2476" w:rsidR="002737BC" w:rsidRDefault="00D152B0" w:rsidP="002737BC">
      <w:pPr>
        <w:pageBreakBefore/>
        <w:pBdr>
          <w:top w:val="single" w:sz="4" w:space="1" w:color="808080"/>
          <w:left w:val="nil"/>
          <w:bottom w:val="nil"/>
          <w:right w:val="nil"/>
          <w:between w:val="nil"/>
        </w:pBdr>
        <w:spacing w:after="240"/>
        <w:rPr>
          <w:rFonts w:eastAsia="Liberation Sans" w:cs="Liberation Sans"/>
          <w:color w:val="446CAA"/>
          <w:sz w:val="36"/>
          <w:szCs w:val="36"/>
        </w:rPr>
      </w:pPr>
      <w:r>
        <w:rPr>
          <w:rFonts w:eastAsia="Liberation Sans" w:cs="Liberation Sans"/>
          <w:color w:val="446CAA"/>
          <w:sz w:val="36"/>
          <w:szCs w:val="36"/>
        </w:rPr>
        <w:t>N</w:t>
      </w:r>
      <w:r w:rsidR="002737BC">
        <w:rPr>
          <w:rFonts w:eastAsia="Liberation Sans" w:cs="Liberation Sans"/>
          <w:color w:val="446CAA"/>
          <w:sz w:val="36"/>
          <w:szCs w:val="36"/>
        </w:rPr>
        <w:t>otices</w:t>
      </w:r>
    </w:p>
    <w:p w14:paraId="074688F1" w14:textId="22F013FB" w:rsidR="001A0DE9" w:rsidRDefault="00786327" w:rsidP="001A0DE9">
      <w:r>
        <w:t>Copyright © OASIS Open 2025</w:t>
      </w:r>
      <w:r w:rsidR="001A0DE9">
        <w:t>. All Rights Reserved.</w:t>
      </w:r>
    </w:p>
    <w:p w14:paraId="38003C66" w14:textId="32DFAF03" w:rsidR="001A0DE9" w:rsidRDefault="001A0DE9" w:rsidP="001A0DE9">
      <w:r>
        <w:t xml:space="preserve">Distributed under the </w:t>
      </w:r>
      <w:r w:rsidR="00545D9B">
        <w:t xml:space="preserve">terms of the OASIS IPR Policy, </w:t>
      </w:r>
      <w:hyperlink r:id="rId36" w:history="1">
        <w:r w:rsidRPr="00545D9B">
          <w:rPr>
            <w:rStyle w:val="Hyperlink"/>
          </w:rPr>
          <w:t>https://www.oasis-op</w:t>
        </w:r>
        <w:r w:rsidR="00545D9B" w:rsidRPr="00545D9B">
          <w:rPr>
            <w:rStyle w:val="Hyperlink"/>
          </w:rPr>
          <w:t>en.org/policies-guidelines/ipr/</w:t>
        </w:r>
      </w:hyperlink>
      <w:r>
        <w:t xml:space="preserve">. For complete copyright information please see the Notices </w:t>
      </w:r>
      <w:proofErr w:type="gramStart"/>
      <w:r>
        <w:t>section</w:t>
      </w:r>
      <w:proofErr w:type="gramEnd"/>
      <w:r>
        <w:t xml:space="preserve"> in the Appendix.</w:t>
      </w:r>
    </w:p>
    <w:p w14:paraId="691EFD80" w14:textId="77777777" w:rsidR="00786327" w:rsidRDefault="00786327" w:rsidP="001A0DE9"/>
    <w:p w14:paraId="46434EE3" w14:textId="77777777" w:rsidR="002737BC" w:rsidRDefault="002737BC" w:rsidP="00BA40E7">
      <w:pPr>
        <w:pStyle w:val="Title"/>
      </w:pPr>
    </w:p>
    <w:p w14:paraId="767F0BBA" w14:textId="77777777" w:rsidR="002737BC" w:rsidRDefault="002737BC" w:rsidP="00BA40E7">
      <w:pPr>
        <w:pStyle w:val="Title"/>
      </w:pPr>
    </w:p>
    <w:p w14:paraId="3F2AD4F4" w14:textId="77777777" w:rsidR="002737BC" w:rsidRDefault="002737BC" w:rsidP="00BA40E7">
      <w:pPr>
        <w:pStyle w:val="Title"/>
      </w:pPr>
    </w:p>
    <w:p w14:paraId="32D1F317" w14:textId="77777777" w:rsidR="00B02694" w:rsidRDefault="00B02694">
      <w:pPr>
        <w:rPr>
          <w:rFonts w:ascii="Liberation Sans" w:eastAsia="Malgun Gothic" w:hAnsi="Liberation Sans" w:cs="Times New Roman"/>
          <w:b/>
          <w:color w:val="446CAA"/>
          <w:kern w:val="28"/>
          <w:sz w:val="48"/>
          <w:szCs w:val="52"/>
          <w:lang w:val="en-US"/>
        </w:rPr>
      </w:pPr>
      <w:r>
        <w:br w:type="page"/>
      </w:r>
    </w:p>
    <w:p w14:paraId="5723C1E6" w14:textId="13FFE2E1" w:rsidR="00BA40E7" w:rsidRPr="004F683E" w:rsidRDefault="00B02694" w:rsidP="00A15D69">
      <w:pPr>
        <w:keepNext/>
        <w:pageBreakBefore/>
        <w:pBdr>
          <w:top w:val="single" w:sz="4" w:space="6" w:color="000000"/>
          <w:left w:val="nil"/>
          <w:bottom w:val="nil"/>
          <w:right w:val="nil"/>
          <w:between w:val="nil"/>
        </w:pBdr>
        <w:spacing w:before="480" w:after="120"/>
        <w:ind w:left="432" w:hanging="432"/>
        <w:rPr>
          <w:rFonts w:ascii="Cambria" w:hAnsi="Cambria"/>
        </w:rPr>
      </w:pPr>
      <w:r>
        <w:rPr>
          <w:rFonts w:eastAsia="Liberation Sans" w:cs="Liberation Sans"/>
          <w:color w:val="446CAA"/>
          <w:sz w:val="36"/>
          <w:szCs w:val="36"/>
        </w:rPr>
        <w:t>Table of Contents</w:t>
      </w:r>
    </w:p>
    <w:p w14:paraId="01298742" w14:textId="12AE98AF" w:rsidR="00824D94" w:rsidRDefault="004E6386">
      <w:pPr>
        <w:pStyle w:val="TOC1"/>
        <w:tabs>
          <w:tab w:val="left" w:pos="440"/>
          <w:tab w:val="right" w:leader="dot" w:pos="9350"/>
        </w:tabs>
        <w:rPr>
          <w:rFonts w:asciiTheme="minorHAnsi" w:eastAsiaTheme="minorEastAsia" w:hAnsiTheme="minorHAnsi" w:cstheme="minorBidi"/>
          <w:noProof/>
          <w:sz w:val="22"/>
          <w:szCs w:val="22"/>
          <w:lang w:val="en-CA" w:eastAsia="en-CA"/>
        </w:rPr>
      </w:pPr>
      <w:r>
        <w:fldChar w:fldCharType="begin"/>
      </w:r>
      <w:r>
        <w:instrText xml:space="preserve"> TOC \o "1-4" \h \z \u </w:instrText>
      </w:r>
      <w:r>
        <w:fldChar w:fldCharType="separate"/>
      </w:r>
      <w:hyperlink w:anchor="_Toc209523749" w:history="1">
        <w:r w:rsidR="00824D94" w:rsidRPr="005420F7">
          <w:rPr>
            <w:rStyle w:val="Hyperlink"/>
            <w:noProof/>
          </w:rPr>
          <w:t>1</w:t>
        </w:r>
        <w:r w:rsidR="00824D94">
          <w:rPr>
            <w:rFonts w:asciiTheme="minorHAnsi" w:eastAsiaTheme="minorEastAsia" w:hAnsiTheme="minorHAnsi" w:cstheme="minorBidi"/>
            <w:noProof/>
            <w:sz w:val="22"/>
            <w:szCs w:val="22"/>
            <w:lang w:val="en-CA" w:eastAsia="en-CA"/>
          </w:rPr>
          <w:tab/>
        </w:r>
        <w:r w:rsidR="00824D94" w:rsidRPr="005420F7">
          <w:rPr>
            <w:rStyle w:val="Hyperlink"/>
            <w:noProof/>
          </w:rPr>
          <w:t>Introduction</w:t>
        </w:r>
        <w:r w:rsidR="00824D94">
          <w:rPr>
            <w:noProof/>
            <w:webHidden/>
          </w:rPr>
          <w:tab/>
        </w:r>
        <w:r w:rsidR="00824D94">
          <w:rPr>
            <w:noProof/>
            <w:webHidden/>
          </w:rPr>
          <w:fldChar w:fldCharType="begin"/>
        </w:r>
        <w:r w:rsidR="00824D94">
          <w:rPr>
            <w:noProof/>
            <w:webHidden/>
          </w:rPr>
          <w:instrText xml:space="preserve"> PAGEREF _Toc209523749 \h </w:instrText>
        </w:r>
        <w:r w:rsidR="00824D94">
          <w:rPr>
            <w:noProof/>
            <w:webHidden/>
          </w:rPr>
        </w:r>
        <w:r w:rsidR="00824D94">
          <w:rPr>
            <w:noProof/>
            <w:webHidden/>
          </w:rPr>
          <w:fldChar w:fldCharType="separate"/>
        </w:r>
        <w:r w:rsidR="00485781">
          <w:rPr>
            <w:noProof/>
            <w:webHidden/>
          </w:rPr>
          <w:t>5</w:t>
        </w:r>
        <w:r w:rsidR="00824D94">
          <w:rPr>
            <w:noProof/>
            <w:webHidden/>
          </w:rPr>
          <w:fldChar w:fldCharType="end"/>
        </w:r>
      </w:hyperlink>
    </w:p>
    <w:p w14:paraId="3136AD65" w14:textId="3C7409F1" w:rsidR="00824D94" w:rsidRDefault="00824D94">
      <w:pPr>
        <w:pStyle w:val="TOC2"/>
        <w:tabs>
          <w:tab w:val="right" w:leader="dot" w:pos="9350"/>
        </w:tabs>
        <w:rPr>
          <w:rFonts w:asciiTheme="minorHAnsi" w:eastAsiaTheme="minorEastAsia" w:hAnsiTheme="minorHAnsi" w:cstheme="minorBidi"/>
          <w:noProof/>
          <w:sz w:val="22"/>
          <w:szCs w:val="22"/>
          <w:lang w:val="en-CA" w:eastAsia="en-CA"/>
        </w:rPr>
      </w:pPr>
      <w:hyperlink w:anchor="_Toc209523750" w:history="1">
        <w:r w:rsidRPr="005420F7">
          <w:rPr>
            <w:rStyle w:val="Hyperlink"/>
            <w:noProof/>
            <w14:scene3d>
              <w14:camera w14:prst="orthographicFront"/>
              <w14:lightRig w14:rig="threePt" w14:dir="t">
                <w14:rot w14:lat="0" w14:lon="0" w14:rev="0"/>
              </w14:lightRig>
            </w14:scene3d>
          </w:rPr>
          <w:t>1.1</w:t>
        </w:r>
        <w:r w:rsidRPr="005420F7">
          <w:rPr>
            <w:rStyle w:val="Hyperlink"/>
            <w:noProof/>
          </w:rPr>
          <w:t xml:space="preserve"> Executive Summary</w:t>
        </w:r>
        <w:r>
          <w:rPr>
            <w:noProof/>
            <w:webHidden/>
          </w:rPr>
          <w:tab/>
        </w:r>
        <w:r>
          <w:rPr>
            <w:noProof/>
            <w:webHidden/>
          </w:rPr>
          <w:fldChar w:fldCharType="begin"/>
        </w:r>
        <w:r>
          <w:rPr>
            <w:noProof/>
            <w:webHidden/>
          </w:rPr>
          <w:instrText xml:space="preserve"> PAGEREF _Toc209523750 \h </w:instrText>
        </w:r>
        <w:r>
          <w:rPr>
            <w:noProof/>
            <w:webHidden/>
          </w:rPr>
        </w:r>
        <w:r>
          <w:rPr>
            <w:noProof/>
            <w:webHidden/>
          </w:rPr>
          <w:fldChar w:fldCharType="separate"/>
        </w:r>
        <w:r w:rsidR="00485781">
          <w:rPr>
            <w:noProof/>
            <w:webHidden/>
          </w:rPr>
          <w:t>6</w:t>
        </w:r>
        <w:r>
          <w:rPr>
            <w:noProof/>
            <w:webHidden/>
          </w:rPr>
          <w:fldChar w:fldCharType="end"/>
        </w:r>
      </w:hyperlink>
    </w:p>
    <w:p w14:paraId="19A6BAEF" w14:textId="18B460FC" w:rsidR="00824D94" w:rsidRDefault="00824D94">
      <w:pPr>
        <w:pStyle w:val="TOC1"/>
        <w:tabs>
          <w:tab w:val="left" w:pos="440"/>
          <w:tab w:val="right" w:leader="dot" w:pos="9350"/>
        </w:tabs>
        <w:rPr>
          <w:rFonts w:asciiTheme="minorHAnsi" w:eastAsiaTheme="minorEastAsia" w:hAnsiTheme="minorHAnsi" w:cstheme="minorBidi"/>
          <w:noProof/>
          <w:sz w:val="22"/>
          <w:szCs w:val="22"/>
          <w:lang w:val="en-CA" w:eastAsia="en-CA"/>
        </w:rPr>
      </w:pPr>
      <w:hyperlink w:anchor="_Toc209523751" w:history="1">
        <w:r w:rsidRPr="005420F7">
          <w:rPr>
            <w:rStyle w:val="Hyperlink"/>
            <w:noProof/>
          </w:rPr>
          <w:t>2</w:t>
        </w:r>
        <w:r>
          <w:rPr>
            <w:rFonts w:asciiTheme="minorHAnsi" w:eastAsiaTheme="minorEastAsia" w:hAnsiTheme="minorHAnsi" w:cstheme="minorBidi"/>
            <w:noProof/>
            <w:sz w:val="22"/>
            <w:szCs w:val="22"/>
            <w:lang w:val="en-CA" w:eastAsia="en-CA"/>
          </w:rPr>
          <w:tab/>
        </w:r>
        <w:r w:rsidRPr="005420F7">
          <w:rPr>
            <w:rStyle w:val="Hyperlink"/>
            <w:noProof/>
          </w:rPr>
          <w:t>How to Use the Resource?</w:t>
        </w:r>
        <w:r>
          <w:rPr>
            <w:noProof/>
            <w:webHidden/>
          </w:rPr>
          <w:tab/>
        </w:r>
        <w:r>
          <w:rPr>
            <w:noProof/>
            <w:webHidden/>
          </w:rPr>
          <w:fldChar w:fldCharType="begin"/>
        </w:r>
        <w:r>
          <w:rPr>
            <w:noProof/>
            <w:webHidden/>
          </w:rPr>
          <w:instrText xml:space="preserve"> PAGEREF _Toc209523751 \h </w:instrText>
        </w:r>
        <w:r>
          <w:rPr>
            <w:noProof/>
            <w:webHidden/>
          </w:rPr>
        </w:r>
        <w:r>
          <w:rPr>
            <w:noProof/>
            <w:webHidden/>
          </w:rPr>
          <w:fldChar w:fldCharType="separate"/>
        </w:r>
        <w:r w:rsidR="00485781">
          <w:rPr>
            <w:noProof/>
            <w:webHidden/>
          </w:rPr>
          <w:t>7</w:t>
        </w:r>
        <w:r>
          <w:rPr>
            <w:noProof/>
            <w:webHidden/>
          </w:rPr>
          <w:fldChar w:fldCharType="end"/>
        </w:r>
      </w:hyperlink>
    </w:p>
    <w:p w14:paraId="2C5E2D7E" w14:textId="2F159E9B" w:rsidR="00824D94" w:rsidRDefault="00824D94">
      <w:pPr>
        <w:pStyle w:val="TOC2"/>
        <w:tabs>
          <w:tab w:val="right" w:leader="dot" w:pos="9350"/>
        </w:tabs>
        <w:rPr>
          <w:rFonts w:asciiTheme="minorHAnsi" w:eastAsiaTheme="minorEastAsia" w:hAnsiTheme="minorHAnsi" w:cstheme="minorBidi"/>
          <w:noProof/>
          <w:sz w:val="22"/>
          <w:szCs w:val="22"/>
          <w:lang w:val="en-CA" w:eastAsia="en-CA"/>
        </w:rPr>
      </w:pPr>
      <w:hyperlink w:anchor="_Toc209523752" w:history="1">
        <w:r w:rsidRPr="005420F7">
          <w:rPr>
            <w:rStyle w:val="Hyperlink"/>
            <w:noProof/>
            <w14:scene3d>
              <w14:camera w14:prst="orthographicFront"/>
              <w14:lightRig w14:rig="threePt" w14:dir="t">
                <w14:rot w14:lat="0" w14:lon="0" w14:rev="0"/>
              </w14:lightRig>
            </w14:scene3d>
          </w:rPr>
          <w:t>2.1</w:t>
        </w:r>
        <w:r w:rsidRPr="005420F7">
          <w:rPr>
            <w:rStyle w:val="Hyperlink"/>
            <w:noProof/>
          </w:rPr>
          <w:t xml:space="preserve"> Public Review Version </w:t>
        </w:r>
        <w:r>
          <w:rPr>
            <w:noProof/>
            <w:webHidden/>
          </w:rPr>
          <w:tab/>
        </w:r>
        <w:r>
          <w:rPr>
            <w:noProof/>
            <w:webHidden/>
          </w:rPr>
          <w:fldChar w:fldCharType="begin"/>
        </w:r>
        <w:r>
          <w:rPr>
            <w:noProof/>
            <w:webHidden/>
          </w:rPr>
          <w:instrText xml:space="preserve"> PAGEREF _Toc209523752 \h </w:instrText>
        </w:r>
        <w:r>
          <w:rPr>
            <w:noProof/>
            <w:webHidden/>
          </w:rPr>
        </w:r>
        <w:r>
          <w:rPr>
            <w:noProof/>
            <w:webHidden/>
          </w:rPr>
          <w:fldChar w:fldCharType="separate"/>
        </w:r>
        <w:r w:rsidR="00485781">
          <w:rPr>
            <w:noProof/>
            <w:webHidden/>
          </w:rPr>
          <w:t>8</w:t>
        </w:r>
        <w:r>
          <w:rPr>
            <w:noProof/>
            <w:webHidden/>
          </w:rPr>
          <w:fldChar w:fldCharType="end"/>
        </w:r>
      </w:hyperlink>
    </w:p>
    <w:p w14:paraId="3404019F" w14:textId="1F6930A3" w:rsidR="00824D94" w:rsidRDefault="00824D94">
      <w:pPr>
        <w:pStyle w:val="TOC2"/>
        <w:tabs>
          <w:tab w:val="right" w:leader="dot" w:pos="9350"/>
        </w:tabs>
        <w:rPr>
          <w:rFonts w:asciiTheme="minorHAnsi" w:eastAsiaTheme="minorEastAsia" w:hAnsiTheme="minorHAnsi" w:cstheme="minorBidi"/>
          <w:noProof/>
          <w:sz w:val="22"/>
          <w:szCs w:val="22"/>
          <w:lang w:val="en-CA" w:eastAsia="en-CA"/>
        </w:rPr>
      </w:pPr>
      <w:hyperlink w:anchor="_Toc209523753" w:history="1">
        <w:r w:rsidRPr="005420F7">
          <w:rPr>
            <w:rStyle w:val="Hyperlink"/>
            <w:noProof/>
            <w14:scene3d>
              <w14:camera w14:prst="orthographicFront"/>
              <w14:lightRig w14:rig="threePt" w14:dir="t">
                <w14:rot w14:lat="0" w14:lon="0" w14:rev="0"/>
              </w14:lightRig>
            </w14:scene3d>
          </w:rPr>
          <w:t>2.2</w:t>
        </w:r>
        <w:r w:rsidRPr="005420F7">
          <w:rPr>
            <w:rStyle w:val="Hyperlink"/>
            <w:b/>
            <w:noProof/>
          </w:rPr>
          <w:t xml:space="preserve"> Activity-of-Alerting</w:t>
        </w:r>
        <w:r w:rsidRPr="005420F7">
          <w:rPr>
            <w:rStyle w:val="Hyperlink"/>
            <w:noProof/>
          </w:rPr>
          <w:t xml:space="preserve"> Suggested Task List</w:t>
        </w:r>
        <w:r>
          <w:rPr>
            <w:noProof/>
            <w:webHidden/>
          </w:rPr>
          <w:tab/>
        </w:r>
        <w:r>
          <w:rPr>
            <w:noProof/>
            <w:webHidden/>
          </w:rPr>
          <w:fldChar w:fldCharType="begin"/>
        </w:r>
        <w:r>
          <w:rPr>
            <w:noProof/>
            <w:webHidden/>
          </w:rPr>
          <w:instrText xml:space="preserve"> PAGEREF _Toc209523753 \h </w:instrText>
        </w:r>
        <w:r>
          <w:rPr>
            <w:noProof/>
            <w:webHidden/>
          </w:rPr>
        </w:r>
        <w:r>
          <w:rPr>
            <w:noProof/>
            <w:webHidden/>
          </w:rPr>
          <w:fldChar w:fldCharType="separate"/>
        </w:r>
        <w:r w:rsidR="00485781">
          <w:rPr>
            <w:noProof/>
            <w:webHidden/>
          </w:rPr>
          <w:t>9</w:t>
        </w:r>
        <w:r>
          <w:rPr>
            <w:noProof/>
            <w:webHidden/>
          </w:rPr>
          <w:fldChar w:fldCharType="end"/>
        </w:r>
      </w:hyperlink>
    </w:p>
    <w:p w14:paraId="18BEED7E" w14:textId="1F8F83C4" w:rsidR="00824D94" w:rsidRDefault="00824D94">
      <w:pPr>
        <w:pStyle w:val="TOC1"/>
        <w:tabs>
          <w:tab w:val="left" w:pos="440"/>
          <w:tab w:val="right" w:leader="dot" w:pos="9350"/>
        </w:tabs>
        <w:rPr>
          <w:rFonts w:asciiTheme="minorHAnsi" w:eastAsiaTheme="minorEastAsia" w:hAnsiTheme="minorHAnsi" w:cstheme="minorBidi"/>
          <w:noProof/>
          <w:sz w:val="22"/>
          <w:szCs w:val="22"/>
          <w:lang w:val="en-CA" w:eastAsia="en-CA"/>
        </w:rPr>
      </w:pPr>
      <w:hyperlink w:anchor="_Toc209523754" w:history="1">
        <w:r w:rsidRPr="005420F7">
          <w:rPr>
            <w:rStyle w:val="Hyperlink"/>
            <w:noProof/>
          </w:rPr>
          <w:t>3</w:t>
        </w:r>
        <w:r>
          <w:rPr>
            <w:rFonts w:asciiTheme="minorHAnsi" w:eastAsiaTheme="minorEastAsia" w:hAnsiTheme="minorHAnsi" w:cstheme="minorBidi"/>
            <w:noProof/>
            <w:sz w:val="22"/>
            <w:szCs w:val="22"/>
            <w:lang w:val="en-CA" w:eastAsia="en-CA"/>
          </w:rPr>
          <w:tab/>
        </w:r>
        <w:r w:rsidRPr="005420F7">
          <w:rPr>
            <w:rStyle w:val="Hyperlink"/>
            <w:noProof/>
          </w:rPr>
          <w:t>Event-Based Processes</w:t>
        </w:r>
        <w:r>
          <w:rPr>
            <w:noProof/>
            <w:webHidden/>
          </w:rPr>
          <w:tab/>
        </w:r>
        <w:r>
          <w:rPr>
            <w:noProof/>
            <w:webHidden/>
          </w:rPr>
          <w:fldChar w:fldCharType="begin"/>
        </w:r>
        <w:r>
          <w:rPr>
            <w:noProof/>
            <w:webHidden/>
          </w:rPr>
          <w:instrText xml:space="preserve"> PAGEREF _Toc209523754 \h </w:instrText>
        </w:r>
        <w:r>
          <w:rPr>
            <w:noProof/>
            <w:webHidden/>
          </w:rPr>
        </w:r>
        <w:r>
          <w:rPr>
            <w:noProof/>
            <w:webHidden/>
          </w:rPr>
          <w:fldChar w:fldCharType="separate"/>
        </w:r>
        <w:r w:rsidR="00485781">
          <w:rPr>
            <w:noProof/>
            <w:webHidden/>
          </w:rPr>
          <w:t>10</w:t>
        </w:r>
        <w:r>
          <w:rPr>
            <w:noProof/>
            <w:webHidden/>
          </w:rPr>
          <w:fldChar w:fldCharType="end"/>
        </w:r>
      </w:hyperlink>
    </w:p>
    <w:p w14:paraId="6FA9C9DC" w14:textId="2FFC0FD5" w:rsidR="00824D94" w:rsidRDefault="00824D94">
      <w:pPr>
        <w:pStyle w:val="TOC2"/>
        <w:tabs>
          <w:tab w:val="right" w:leader="dot" w:pos="9350"/>
        </w:tabs>
        <w:rPr>
          <w:rFonts w:asciiTheme="minorHAnsi" w:eastAsiaTheme="minorEastAsia" w:hAnsiTheme="minorHAnsi" w:cstheme="minorBidi"/>
          <w:noProof/>
          <w:sz w:val="22"/>
          <w:szCs w:val="22"/>
          <w:lang w:val="en-CA" w:eastAsia="en-CA"/>
        </w:rPr>
      </w:pPr>
      <w:hyperlink w:anchor="_Toc209523755" w:history="1">
        <w:r w:rsidRPr="005420F7">
          <w:rPr>
            <w:rStyle w:val="Hyperlink"/>
            <w:noProof/>
            <w14:scene3d>
              <w14:camera w14:prst="orthographicFront"/>
              <w14:lightRig w14:rig="threePt" w14:dir="t">
                <w14:rot w14:lat="0" w14:lon="0" w14:rev="0"/>
              </w14:lightRig>
            </w14:scene3d>
          </w:rPr>
          <w:t>3.1</w:t>
        </w:r>
        <w:r w:rsidRPr="005420F7">
          <w:rPr>
            <w:rStyle w:val="Hyperlink"/>
            <w:noProof/>
          </w:rPr>
          <w:t xml:space="preserve"> “Observing” Process</w:t>
        </w:r>
        <w:r>
          <w:rPr>
            <w:noProof/>
            <w:webHidden/>
          </w:rPr>
          <w:tab/>
        </w:r>
        <w:r>
          <w:rPr>
            <w:noProof/>
            <w:webHidden/>
          </w:rPr>
          <w:fldChar w:fldCharType="begin"/>
        </w:r>
        <w:r>
          <w:rPr>
            <w:noProof/>
            <w:webHidden/>
          </w:rPr>
          <w:instrText xml:space="preserve"> PAGEREF _Toc209523755 \h </w:instrText>
        </w:r>
        <w:r>
          <w:rPr>
            <w:noProof/>
            <w:webHidden/>
          </w:rPr>
        </w:r>
        <w:r>
          <w:rPr>
            <w:noProof/>
            <w:webHidden/>
          </w:rPr>
          <w:fldChar w:fldCharType="separate"/>
        </w:r>
        <w:r w:rsidR="00485781">
          <w:rPr>
            <w:noProof/>
            <w:webHidden/>
          </w:rPr>
          <w:t>10</w:t>
        </w:r>
        <w:r>
          <w:rPr>
            <w:noProof/>
            <w:webHidden/>
          </w:rPr>
          <w:fldChar w:fldCharType="end"/>
        </w:r>
      </w:hyperlink>
    </w:p>
    <w:p w14:paraId="5FB1DF43" w14:textId="142A12AD" w:rsidR="00824D94" w:rsidRDefault="00824D94">
      <w:pPr>
        <w:pStyle w:val="TOC2"/>
        <w:tabs>
          <w:tab w:val="right" w:leader="dot" w:pos="9350"/>
        </w:tabs>
        <w:rPr>
          <w:rFonts w:asciiTheme="minorHAnsi" w:eastAsiaTheme="minorEastAsia" w:hAnsiTheme="minorHAnsi" w:cstheme="minorBidi"/>
          <w:noProof/>
          <w:sz w:val="22"/>
          <w:szCs w:val="22"/>
          <w:lang w:val="en-CA" w:eastAsia="en-CA"/>
        </w:rPr>
      </w:pPr>
      <w:hyperlink w:anchor="_Toc209523756" w:history="1">
        <w:r w:rsidRPr="005420F7">
          <w:rPr>
            <w:rStyle w:val="Hyperlink"/>
            <w:noProof/>
            <w14:scene3d>
              <w14:camera w14:prst="orthographicFront"/>
              <w14:lightRig w14:rig="threePt" w14:dir="t">
                <w14:rot w14:lat="0" w14:lon="0" w14:rev="0"/>
              </w14:lightRig>
            </w14:scene3d>
          </w:rPr>
          <w:t>3.2</w:t>
        </w:r>
        <w:r w:rsidRPr="005420F7">
          <w:rPr>
            <w:rStyle w:val="Hyperlink"/>
            <w:noProof/>
          </w:rPr>
          <w:t xml:space="preserve"> “Analyzing” Process</w:t>
        </w:r>
        <w:r>
          <w:rPr>
            <w:noProof/>
            <w:webHidden/>
          </w:rPr>
          <w:tab/>
        </w:r>
        <w:r>
          <w:rPr>
            <w:noProof/>
            <w:webHidden/>
          </w:rPr>
          <w:fldChar w:fldCharType="begin"/>
        </w:r>
        <w:r>
          <w:rPr>
            <w:noProof/>
            <w:webHidden/>
          </w:rPr>
          <w:instrText xml:space="preserve"> PAGEREF _Toc209523756 \h </w:instrText>
        </w:r>
        <w:r>
          <w:rPr>
            <w:noProof/>
            <w:webHidden/>
          </w:rPr>
        </w:r>
        <w:r>
          <w:rPr>
            <w:noProof/>
            <w:webHidden/>
          </w:rPr>
          <w:fldChar w:fldCharType="separate"/>
        </w:r>
        <w:r w:rsidR="00485781">
          <w:rPr>
            <w:noProof/>
            <w:webHidden/>
          </w:rPr>
          <w:t>10</w:t>
        </w:r>
        <w:r>
          <w:rPr>
            <w:noProof/>
            <w:webHidden/>
          </w:rPr>
          <w:fldChar w:fldCharType="end"/>
        </w:r>
      </w:hyperlink>
    </w:p>
    <w:p w14:paraId="45CF09F2" w14:textId="055ECD66" w:rsidR="00824D94" w:rsidRDefault="00824D94">
      <w:pPr>
        <w:pStyle w:val="TOC2"/>
        <w:tabs>
          <w:tab w:val="right" w:leader="dot" w:pos="9350"/>
        </w:tabs>
        <w:rPr>
          <w:rFonts w:asciiTheme="minorHAnsi" w:eastAsiaTheme="minorEastAsia" w:hAnsiTheme="minorHAnsi" w:cstheme="minorBidi"/>
          <w:noProof/>
          <w:sz w:val="22"/>
          <w:szCs w:val="22"/>
          <w:lang w:val="en-CA" w:eastAsia="en-CA"/>
        </w:rPr>
      </w:pPr>
      <w:hyperlink w:anchor="_Toc209523757" w:history="1">
        <w:r w:rsidRPr="005420F7">
          <w:rPr>
            <w:rStyle w:val="Hyperlink"/>
            <w:noProof/>
            <w14:scene3d>
              <w14:camera w14:prst="orthographicFront"/>
              <w14:lightRig w14:rig="threePt" w14:dir="t">
                <w14:rot w14:lat="0" w14:lon="0" w14:rev="0"/>
              </w14:lightRig>
            </w14:scene3d>
          </w:rPr>
          <w:t>3.3</w:t>
        </w:r>
        <w:r w:rsidRPr="005420F7">
          <w:rPr>
            <w:rStyle w:val="Hyperlink"/>
            <w:noProof/>
          </w:rPr>
          <w:t xml:space="preserve"> “CAP Originating” Process</w:t>
        </w:r>
        <w:r>
          <w:rPr>
            <w:noProof/>
            <w:webHidden/>
          </w:rPr>
          <w:tab/>
        </w:r>
        <w:r>
          <w:rPr>
            <w:noProof/>
            <w:webHidden/>
          </w:rPr>
          <w:fldChar w:fldCharType="begin"/>
        </w:r>
        <w:r>
          <w:rPr>
            <w:noProof/>
            <w:webHidden/>
          </w:rPr>
          <w:instrText xml:space="preserve"> PAGEREF _Toc209523757 \h </w:instrText>
        </w:r>
        <w:r>
          <w:rPr>
            <w:noProof/>
            <w:webHidden/>
          </w:rPr>
        </w:r>
        <w:r>
          <w:rPr>
            <w:noProof/>
            <w:webHidden/>
          </w:rPr>
          <w:fldChar w:fldCharType="separate"/>
        </w:r>
        <w:r w:rsidR="00485781">
          <w:rPr>
            <w:noProof/>
            <w:webHidden/>
          </w:rPr>
          <w:t>11</w:t>
        </w:r>
        <w:r>
          <w:rPr>
            <w:noProof/>
            <w:webHidden/>
          </w:rPr>
          <w:fldChar w:fldCharType="end"/>
        </w:r>
      </w:hyperlink>
    </w:p>
    <w:p w14:paraId="32BD6560" w14:textId="431FB837" w:rsidR="00824D94" w:rsidRDefault="00824D94">
      <w:pPr>
        <w:pStyle w:val="TOC2"/>
        <w:tabs>
          <w:tab w:val="right" w:leader="dot" w:pos="9350"/>
        </w:tabs>
        <w:rPr>
          <w:rFonts w:asciiTheme="minorHAnsi" w:eastAsiaTheme="minorEastAsia" w:hAnsiTheme="minorHAnsi" w:cstheme="minorBidi"/>
          <w:noProof/>
          <w:sz w:val="22"/>
          <w:szCs w:val="22"/>
          <w:lang w:val="en-CA" w:eastAsia="en-CA"/>
        </w:rPr>
      </w:pPr>
      <w:hyperlink w:anchor="_Toc209523758" w:history="1">
        <w:r w:rsidRPr="005420F7">
          <w:rPr>
            <w:rStyle w:val="Hyperlink"/>
            <w:noProof/>
            <w14:scene3d>
              <w14:camera w14:prst="orthographicFront"/>
              <w14:lightRig w14:rig="threePt" w14:dir="t">
                <w14:rot w14:lat="0" w14:lon="0" w14:rev="0"/>
              </w14:lightRig>
            </w14:scene3d>
          </w:rPr>
          <w:t>3.4</w:t>
        </w:r>
        <w:r w:rsidRPr="005420F7">
          <w:rPr>
            <w:rStyle w:val="Hyperlink"/>
            <w:noProof/>
          </w:rPr>
          <w:t xml:space="preserve"> “CAP Consuming” Process</w:t>
        </w:r>
        <w:r>
          <w:rPr>
            <w:noProof/>
            <w:webHidden/>
          </w:rPr>
          <w:tab/>
        </w:r>
        <w:r>
          <w:rPr>
            <w:noProof/>
            <w:webHidden/>
          </w:rPr>
          <w:fldChar w:fldCharType="begin"/>
        </w:r>
        <w:r>
          <w:rPr>
            <w:noProof/>
            <w:webHidden/>
          </w:rPr>
          <w:instrText xml:space="preserve"> PAGEREF _Toc209523758 \h </w:instrText>
        </w:r>
        <w:r>
          <w:rPr>
            <w:noProof/>
            <w:webHidden/>
          </w:rPr>
        </w:r>
        <w:r>
          <w:rPr>
            <w:noProof/>
            <w:webHidden/>
          </w:rPr>
          <w:fldChar w:fldCharType="separate"/>
        </w:r>
        <w:r w:rsidR="00485781">
          <w:rPr>
            <w:noProof/>
            <w:webHidden/>
          </w:rPr>
          <w:t>11</w:t>
        </w:r>
        <w:r>
          <w:rPr>
            <w:noProof/>
            <w:webHidden/>
          </w:rPr>
          <w:fldChar w:fldCharType="end"/>
        </w:r>
      </w:hyperlink>
    </w:p>
    <w:p w14:paraId="26E6F343" w14:textId="7C71C0C4" w:rsidR="00824D94" w:rsidRDefault="00824D94">
      <w:pPr>
        <w:pStyle w:val="TOC1"/>
        <w:tabs>
          <w:tab w:val="left" w:pos="440"/>
          <w:tab w:val="right" w:leader="dot" w:pos="9350"/>
        </w:tabs>
        <w:rPr>
          <w:rFonts w:asciiTheme="minorHAnsi" w:eastAsiaTheme="minorEastAsia" w:hAnsiTheme="minorHAnsi" w:cstheme="minorBidi"/>
          <w:noProof/>
          <w:sz w:val="22"/>
          <w:szCs w:val="22"/>
          <w:lang w:val="en-CA" w:eastAsia="en-CA"/>
        </w:rPr>
      </w:pPr>
      <w:hyperlink w:anchor="_Toc209523759" w:history="1">
        <w:r w:rsidRPr="005420F7">
          <w:rPr>
            <w:rStyle w:val="Hyperlink"/>
            <w:noProof/>
          </w:rPr>
          <w:t>4</w:t>
        </w:r>
        <w:r>
          <w:rPr>
            <w:rFonts w:asciiTheme="minorHAnsi" w:eastAsiaTheme="minorEastAsia" w:hAnsiTheme="minorHAnsi" w:cstheme="minorBidi"/>
            <w:noProof/>
            <w:sz w:val="22"/>
            <w:szCs w:val="22"/>
            <w:lang w:val="en-CA" w:eastAsia="en-CA"/>
          </w:rPr>
          <w:tab/>
        </w:r>
        <w:r w:rsidRPr="005420F7">
          <w:rPr>
            <w:rStyle w:val="Hyperlink"/>
            <w:noProof/>
          </w:rPr>
          <w:t>Establishing the Baseline for the Alerting Process</w:t>
        </w:r>
        <w:r>
          <w:rPr>
            <w:noProof/>
            <w:webHidden/>
          </w:rPr>
          <w:tab/>
        </w:r>
        <w:r>
          <w:rPr>
            <w:noProof/>
            <w:webHidden/>
          </w:rPr>
          <w:fldChar w:fldCharType="begin"/>
        </w:r>
        <w:r>
          <w:rPr>
            <w:noProof/>
            <w:webHidden/>
          </w:rPr>
          <w:instrText xml:space="preserve"> PAGEREF _Toc209523759 \h </w:instrText>
        </w:r>
        <w:r>
          <w:rPr>
            <w:noProof/>
            <w:webHidden/>
          </w:rPr>
        </w:r>
        <w:r>
          <w:rPr>
            <w:noProof/>
            <w:webHidden/>
          </w:rPr>
          <w:fldChar w:fldCharType="separate"/>
        </w:r>
        <w:r w:rsidR="00485781">
          <w:rPr>
            <w:noProof/>
            <w:webHidden/>
          </w:rPr>
          <w:t>12</w:t>
        </w:r>
        <w:r>
          <w:rPr>
            <w:noProof/>
            <w:webHidden/>
          </w:rPr>
          <w:fldChar w:fldCharType="end"/>
        </w:r>
      </w:hyperlink>
    </w:p>
    <w:p w14:paraId="050F0D96" w14:textId="313246FB" w:rsidR="00824D94" w:rsidRDefault="00824D94">
      <w:pPr>
        <w:pStyle w:val="TOC2"/>
        <w:tabs>
          <w:tab w:val="right" w:leader="dot" w:pos="9350"/>
        </w:tabs>
        <w:rPr>
          <w:rFonts w:asciiTheme="minorHAnsi" w:eastAsiaTheme="minorEastAsia" w:hAnsiTheme="minorHAnsi" w:cstheme="minorBidi"/>
          <w:noProof/>
          <w:sz w:val="22"/>
          <w:szCs w:val="22"/>
          <w:lang w:val="en-CA" w:eastAsia="en-CA"/>
        </w:rPr>
      </w:pPr>
      <w:hyperlink w:anchor="_Toc209523760" w:history="1">
        <w:r w:rsidRPr="005420F7">
          <w:rPr>
            <w:rStyle w:val="Hyperlink"/>
            <w:noProof/>
            <w14:scene3d>
              <w14:camera w14:prst="orthographicFront"/>
              <w14:lightRig w14:rig="threePt" w14:dir="t">
                <w14:rot w14:lat="0" w14:lon="0" w14:rev="0"/>
              </w14:lightRig>
            </w14:scene3d>
          </w:rPr>
          <w:t>4.1</w:t>
        </w:r>
        <w:r w:rsidRPr="005420F7">
          <w:rPr>
            <w:rStyle w:val="Hyperlink"/>
            <w:noProof/>
          </w:rPr>
          <w:t xml:space="preserve"> Baseline Process</w:t>
        </w:r>
        <w:r>
          <w:rPr>
            <w:noProof/>
            <w:webHidden/>
          </w:rPr>
          <w:tab/>
        </w:r>
        <w:r>
          <w:rPr>
            <w:noProof/>
            <w:webHidden/>
          </w:rPr>
          <w:fldChar w:fldCharType="begin"/>
        </w:r>
        <w:r>
          <w:rPr>
            <w:noProof/>
            <w:webHidden/>
          </w:rPr>
          <w:instrText xml:space="preserve"> PAGEREF _Toc209523760 \h </w:instrText>
        </w:r>
        <w:r>
          <w:rPr>
            <w:noProof/>
            <w:webHidden/>
          </w:rPr>
        </w:r>
        <w:r>
          <w:rPr>
            <w:noProof/>
            <w:webHidden/>
          </w:rPr>
          <w:fldChar w:fldCharType="separate"/>
        </w:r>
        <w:r w:rsidR="00485781">
          <w:rPr>
            <w:noProof/>
            <w:webHidden/>
          </w:rPr>
          <w:t>13</w:t>
        </w:r>
        <w:r>
          <w:rPr>
            <w:noProof/>
            <w:webHidden/>
          </w:rPr>
          <w:fldChar w:fldCharType="end"/>
        </w:r>
      </w:hyperlink>
    </w:p>
    <w:p w14:paraId="2D88E878" w14:textId="711195E9" w:rsidR="00824D94" w:rsidRDefault="00824D94">
      <w:pPr>
        <w:pStyle w:val="TOC3"/>
        <w:tabs>
          <w:tab w:val="right" w:leader="dot" w:pos="9350"/>
        </w:tabs>
        <w:rPr>
          <w:rFonts w:eastAsiaTheme="minorEastAsia"/>
          <w:noProof/>
          <w:lang w:eastAsia="en-CA"/>
        </w:rPr>
      </w:pPr>
      <w:hyperlink w:anchor="_Toc209523761" w:history="1">
        <w:r w:rsidRPr="005420F7">
          <w:rPr>
            <w:rStyle w:val="Hyperlink"/>
            <w:noProof/>
          </w:rPr>
          <w:t>4.1.1 Observing Process</w:t>
        </w:r>
        <w:r>
          <w:rPr>
            <w:noProof/>
            <w:webHidden/>
          </w:rPr>
          <w:tab/>
        </w:r>
        <w:r>
          <w:rPr>
            <w:noProof/>
            <w:webHidden/>
          </w:rPr>
          <w:fldChar w:fldCharType="begin"/>
        </w:r>
        <w:r>
          <w:rPr>
            <w:noProof/>
            <w:webHidden/>
          </w:rPr>
          <w:instrText xml:space="preserve"> PAGEREF _Toc209523761 \h </w:instrText>
        </w:r>
        <w:r>
          <w:rPr>
            <w:noProof/>
            <w:webHidden/>
          </w:rPr>
        </w:r>
        <w:r>
          <w:rPr>
            <w:noProof/>
            <w:webHidden/>
          </w:rPr>
          <w:fldChar w:fldCharType="separate"/>
        </w:r>
        <w:r w:rsidR="00485781">
          <w:rPr>
            <w:noProof/>
            <w:webHidden/>
          </w:rPr>
          <w:t>14</w:t>
        </w:r>
        <w:r>
          <w:rPr>
            <w:noProof/>
            <w:webHidden/>
          </w:rPr>
          <w:fldChar w:fldCharType="end"/>
        </w:r>
      </w:hyperlink>
    </w:p>
    <w:p w14:paraId="784B072D" w14:textId="0434A030" w:rsidR="00824D94" w:rsidRDefault="00824D94">
      <w:pPr>
        <w:pStyle w:val="TOC3"/>
        <w:tabs>
          <w:tab w:val="right" w:leader="dot" w:pos="9350"/>
        </w:tabs>
        <w:rPr>
          <w:rFonts w:eastAsiaTheme="minorEastAsia"/>
          <w:noProof/>
          <w:lang w:eastAsia="en-CA"/>
        </w:rPr>
      </w:pPr>
      <w:hyperlink w:anchor="_Toc209523762" w:history="1">
        <w:r w:rsidRPr="005420F7">
          <w:rPr>
            <w:rStyle w:val="Hyperlink"/>
            <w:noProof/>
          </w:rPr>
          <w:t>4.1.2 Analyzing Process</w:t>
        </w:r>
        <w:r>
          <w:rPr>
            <w:noProof/>
            <w:webHidden/>
          </w:rPr>
          <w:tab/>
        </w:r>
        <w:r>
          <w:rPr>
            <w:noProof/>
            <w:webHidden/>
          </w:rPr>
          <w:fldChar w:fldCharType="begin"/>
        </w:r>
        <w:r>
          <w:rPr>
            <w:noProof/>
            <w:webHidden/>
          </w:rPr>
          <w:instrText xml:space="preserve"> PAGEREF _Toc209523762 \h </w:instrText>
        </w:r>
        <w:r>
          <w:rPr>
            <w:noProof/>
            <w:webHidden/>
          </w:rPr>
        </w:r>
        <w:r>
          <w:rPr>
            <w:noProof/>
            <w:webHidden/>
          </w:rPr>
          <w:fldChar w:fldCharType="separate"/>
        </w:r>
        <w:r w:rsidR="00485781">
          <w:rPr>
            <w:noProof/>
            <w:webHidden/>
          </w:rPr>
          <w:t>19</w:t>
        </w:r>
        <w:r>
          <w:rPr>
            <w:noProof/>
            <w:webHidden/>
          </w:rPr>
          <w:fldChar w:fldCharType="end"/>
        </w:r>
      </w:hyperlink>
    </w:p>
    <w:p w14:paraId="715F4367" w14:textId="6C93B81A" w:rsidR="00824D94" w:rsidRDefault="00824D94">
      <w:pPr>
        <w:pStyle w:val="TOC3"/>
        <w:tabs>
          <w:tab w:val="right" w:leader="dot" w:pos="9350"/>
        </w:tabs>
        <w:rPr>
          <w:rFonts w:eastAsiaTheme="minorEastAsia"/>
          <w:noProof/>
          <w:lang w:eastAsia="en-CA"/>
        </w:rPr>
      </w:pPr>
      <w:hyperlink w:anchor="_Toc209523763" w:history="1">
        <w:r w:rsidRPr="005420F7">
          <w:rPr>
            <w:rStyle w:val="Hyperlink"/>
            <w:noProof/>
          </w:rPr>
          <w:t>4.1.3 CAP Originating process</w:t>
        </w:r>
        <w:r>
          <w:rPr>
            <w:noProof/>
            <w:webHidden/>
          </w:rPr>
          <w:tab/>
        </w:r>
        <w:r>
          <w:rPr>
            <w:noProof/>
            <w:webHidden/>
          </w:rPr>
          <w:fldChar w:fldCharType="begin"/>
        </w:r>
        <w:r>
          <w:rPr>
            <w:noProof/>
            <w:webHidden/>
          </w:rPr>
          <w:instrText xml:space="preserve"> PAGEREF _Toc209523763 \h </w:instrText>
        </w:r>
        <w:r>
          <w:rPr>
            <w:noProof/>
            <w:webHidden/>
          </w:rPr>
        </w:r>
        <w:r>
          <w:rPr>
            <w:noProof/>
            <w:webHidden/>
          </w:rPr>
          <w:fldChar w:fldCharType="separate"/>
        </w:r>
        <w:r w:rsidR="00485781">
          <w:rPr>
            <w:noProof/>
            <w:webHidden/>
          </w:rPr>
          <w:t>27</w:t>
        </w:r>
        <w:r>
          <w:rPr>
            <w:noProof/>
            <w:webHidden/>
          </w:rPr>
          <w:fldChar w:fldCharType="end"/>
        </w:r>
      </w:hyperlink>
    </w:p>
    <w:p w14:paraId="6EA9C292" w14:textId="045791E4" w:rsidR="00824D94" w:rsidRDefault="00824D94">
      <w:pPr>
        <w:pStyle w:val="TOC3"/>
        <w:tabs>
          <w:tab w:val="right" w:leader="dot" w:pos="9350"/>
        </w:tabs>
        <w:rPr>
          <w:rFonts w:eastAsiaTheme="minorEastAsia"/>
          <w:noProof/>
          <w:lang w:eastAsia="en-CA"/>
        </w:rPr>
      </w:pPr>
      <w:hyperlink w:anchor="_Toc209523764" w:history="1">
        <w:r w:rsidRPr="005420F7">
          <w:rPr>
            <w:rStyle w:val="Hyperlink"/>
            <w:noProof/>
          </w:rPr>
          <w:t>4.1.4 CAP Consuming process</w:t>
        </w:r>
        <w:r>
          <w:rPr>
            <w:noProof/>
            <w:webHidden/>
          </w:rPr>
          <w:tab/>
        </w:r>
        <w:r>
          <w:rPr>
            <w:noProof/>
            <w:webHidden/>
          </w:rPr>
          <w:fldChar w:fldCharType="begin"/>
        </w:r>
        <w:r>
          <w:rPr>
            <w:noProof/>
            <w:webHidden/>
          </w:rPr>
          <w:instrText xml:space="preserve"> PAGEREF _Toc209523764 \h </w:instrText>
        </w:r>
        <w:r>
          <w:rPr>
            <w:noProof/>
            <w:webHidden/>
          </w:rPr>
        </w:r>
        <w:r>
          <w:rPr>
            <w:noProof/>
            <w:webHidden/>
          </w:rPr>
          <w:fldChar w:fldCharType="separate"/>
        </w:r>
        <w:r w:rsidR="00485781">
          <w:rPr>
            <w:noProof/>
            <w:webHidden/>
          </w:rPr>
          <w:t>42</w:t>
        </w:r>
        <w:r>
          <w:rPr>
            <w:noProof/>
            <w:webHidden/>
          </w:rPr>
          <w:fldChar w:fldCharType="end"/>
        </w:r>
      </w:hyperlink>
    </w:p>
    <w:p w14:paraId="019A5A7F" w14:textId="2C4313A2" w:rsidR="00824D94" w:rsidRDefault="00824D94">
      <w:pPr>
        <w:pStyle w:val="TOC2"/>
        <w:tabs>
          <w:tab w:val="right" w:leader="dot" w:pos="9350"/>
        </w:tabs>
        <w:rPr>
          <w:rFonts w:asciiTheme="minorHAnsi" w:eastAsiaTheme="minorEastAsia" w:hAnsiTheme="minorHAnsi" w:cstheme="minorBidi"/>
          <w:noProof/>
          <w:sz w:val="22"/>
          <w:szCs w:val="22"/>
          <w:lang w:val="en-CA" w:eastAsia="en-CA"/>
        </w:rPr>
      </w:pPr>
      <w:hyperlink w:anchor="_Toc209523765" w:history="1">
        <w:r w:rsidRPr="005420F7">
          <w:rPr>
            <w:rStyle w:val="Hyperlink"/>
            <w:noProof/>
            <w14:scene3d>
              <w14:camera w14:prst="orthographicFront"/>
              <w14:lightRig w14:rig="threePt" w14:dir="t">
                <w14:rot w14:lat="0" w14:lon="0" w14:rev="0"/>
              </w14:lightRig>
            </w14:scene3d>
          </w:rPr>
          <w:t>4.2</w:t>
        </w:r>
        <w:r w:rsidRPr="005420F7">
          <w:rPr>
            <w:rStyle w:val="Hyperlink"/>
            <w:noProof/>
          </w:rPr>
          <w:t xml:space="preserve"> Baseline Case</w:t>
        </w:r>
        <w:r>
          <w:rPr>
            <w:noProof/>
            <w:webHidden/>
          </w:rPr>
          <w:tab/>
        </w:r>
        <w:r>
          <w:rPr>
            <w:noProof/>
            <w:webHidden/>
          </w:rPr>
          <w:fldChar w:fldCharType="begin"/>
        </w:r>
        <w:r>
          <w:rPr>
            <w:noProof/>
            <w:webHidden/>
          </w:rPr>
          <w:instrText xml:space="preserve"> PAGEREF _Toc209523765 \h </w:instrText>
        </w:r>
        <w:r>
          <w:rPr>
            <w:noProof/>
            <w:webHidden/>
          </w:rPr>
        </w:r>
        <w:r>
          <w:rPr>
            <w:noProof/>
            <w:webHidden/>
          </w:rPr>
          <w:fldChar w:fldCharType="separate"/>
        </w:r>
        <w:r w:rsidR="00485781">
          <w:rPr>
            <w:noProof/>
            <w:webHidden/>
          </w:rPr>
          <w:t>47</w:t>
        </w:r>
        <w:r>
          <w:rPr>
            <w:noProof/>
            <w:webHidden/>
          </w:rPr>
          <w:fldChar w:fldCharType="end"/>
        </w:r>
      </w:hyperlink>
    </w:p>
    <w:p w14:paraId="198E6C91" w14:textId="69F5C6EC" w:rsidR="00824D94" w:rsidRDefault="00824D94">
      <w:pPr>
        <w:pStyle w:val="TOC3"/>
        <w:tabs>
          <w:tab w:val="right" w:leader="dot" w:pos="9350"/>
        </w:tabs>
        <w:rPr>
          <w:rFonts w:eastAsiaTheme="minorEastAsia"/>
          <w:noProof/>
          <w:lang w:eastAsia="en-CA"/>
        </w:rPr>
      </w:pPr>
      <w:hyperlink w:anchor="_Toc209523766" w:history="1">
        <w:r w:rsidRPr="005420F7">
          <w:rPr>
            <w:rStyle w:val="Hyperlink"/>
            <w:noProof/>
          </w:rPr>
          <w:t>4.2.1 Example Situation - Flash Flood</w:t>
        </w:r>
        <w:r>
          <w:rPr>
            <w:noProof/>
            <w:webHidden/>
          </w:rPr>
          <w:tab/>
        </w:r>
        <w:r>
          <w:rPr>
            <w:noProof/>
            <w:webHidden/>
          </w:rPr>
          <w:fldChar w:fldCharType="begin"/>
        </w:r>
        <w:r>
          <w:rPr>
            <w:noProof/>
            <w:webHidden/>
          </w:rPr>
          <w:instrText xml:space="preserve"> PAGEREF _Toc209523766 \h </w:instrText>
        </w:r>
        <w:r>
          <w:rPr>
            <w:noProof/>
            <w:webHidden/>
          </w:rPr>
        </w:r>
        <w:r>
          <w:rPr>
            <w:noProof/>
            <w:webHidden/>
          </w:rPr>
          <w:fldChar w:fldCharType="separate"/>
        </w:r>
        <w:r w:rsidR="00485781">
          <w:rPr>
            <w:noProof/>
            <w:webHidden/>
          </w:rPr>
          <w:t>48</w:t>
        </w:r>
        <w:r>
          <w:rPr>
            <w:noProof/>
            <w:webHidden/>
          </w:rPr>
          <w:fldChar w:fldCharType="end"/>
        </w:r>
      </w:hyperlink>
    </w:p>
    <w:p w14:paraId="07E7B386" w14:textId="07DC91B1" w:rsidR="00824D94" w:rsidRDefault="00824D94">
      <w:pPr>
        <w:pStyle w:val="TOC3"/>
        <w:tabs>
          <w:tab w:val="right" w:leader="dot" w:pos="9350"/>
        </w:tabs>
        <w:rPr>
          <w:rFonts w:eastAsiaTheme="minorEastAsia"/>
          <w:noProof/>
          <w:lang w:eastAsia="en-CA"/>
        </w:rPr>
      </w:pPr>
      <w:hyperlink w:anchor="_Toc209523767" w:history="1">
        <w:r w:rsidRPr="005420F7">
          <w:rPr>
            <w:rStyle w:val="Hyperlink"/>
            <w:noProof/>
          </w:rPr>
          <w:t>4.2.2 Observing Process</w:t>
        </w:r>
        <w:r>
          <w:rPr>
            <w:noProof/>
            <w:webHidden/>
          </w:rPr>
          <w:tab/>
        </w:r>
        <w:r>
          <w:rPr>
            <w:noProof/>
            <w:webHidden/>
          </w:rPr>
          <w:fldChar w:fldCharType="begin"/>
        </w:r>
        <w:r>
          <w:rPr>
            <w:noProof/>
            <w:webHidden/>
          </w:rPr>
          <w:instrText xml:space="preserve"> PAGEREF _Toc209523767 \h </w:instrText>
        </w:r>
        <w:r>
          <w:rPr>
            <w:noProof/>
            <w:webHidden/>
          </w:rPr>
        </w:r>
        <w:r>
          <w:rPr>
            <w:noProof/>
            <w:webHidden/>
          </w:rPr>
          <w:fldChar w:fldCharType="separate"/>
        </w:r>
        <w:r w:rsidR="00485781">
          <w:rPr>
            <w:noProof/>
            <w:webHidden/>
          </w:rPr>
          <w:t>48</w:t>
        </w:r>
        <w:r>
          <w:rPr>
            <w:noProof/>
            <w:webHidden/>
          </w:rPr>
          <w:fldChar w:fldCharType="end"/>
        </w:r>
      </w:hyperlink>
    </w:p>
    <w:p w14:paraId="5EDEC72D" w14:textId="7DFB67E0" w:rsidR="00824D94" w:rsidRDefault="00824D94">
      <w:pPr>
        <w:pStyle w:val="TOC3"/>
        <w:tabs>
          <w:tab w:val="right" w:leader="dot" w:pos="9350"/>
        </w:tabs>
        <w:rPr>
          <w:rFonts w:eastAsiaTheme="minorEastAsia"/>
          <w:noProof/>
          <w:lang w:eastAsia="en-CA"/>
        </w:rPr>
      </w:pPr>
      <w:hyperlink w:anchor="_Toc209523768" w:history="1">
        <w:r w:rsidRPr="005420F7">
          <w:rPr>
            <w:rStyle w:val="Hyperlink"/>
            <w:noProof/>
          </w:rPr>
          <w:t>4.2.3 Analyzing Process</w:t>
        </w:r>
        <w:r>
          <w:rPr>
            <w:noProof/>
            <w:webHidden/>
          </w:rPr>
          <w:tab/>
        </w:r>
        <w:r>
          <w:rPr>
            <w:noProof/>
            <w:webHidden/>
          </w:rPr>
          <w:fldChar w:fldCharType="begin"/>
        </w:r>
        <w:r>
          <w:rPr>
            <w:noProof/>
            <w:webHidden/>
          </w:rPr>
          <w:instrText xml:space="preserve"> PAGEREF _Toc209523768 \h </w:instrText>
        </w:r>
        <w:r>
          <w:rPr>
            <w:noProof/>
            <w:webHidden/>
          </w:rPr>
        </w:r>
        <w:r>
          <w:rPr>
            <w:noProof/>
            <w:webHidden/>
          </w:rPr>
          <w:fldChar w:fldCharType="separate"/>
        </w:r>
        <w:r w:rsidR="00485781">
          <w:rPr>
            <w:noProof/>
            <w:webHidden/>
          </w:rPr>
          <w:t>57</w:t>
        </w:r>
        <w:r>
          <w:rPr>
            <w:noProof/>
            <w:webHidden/>
          </w:rPr>
          <w:fldChar w:fldCharType="end"/>
        </w:r>
      </w:hyperlink>
    </w:p>
    <w:p w14:paraId="238BE0FA" w14:textId="40C3A561" w:rsidR="00824D94" w:rsidRDefault="00824D94">
      <w:pPr>
        <w:pStyle w:val="TOC3"/>
        <w:tabs>
          <w:tab w:val="right" w:leader="dot" w:pos="9350"/>
        </w:tabs>
        <w:rPr>
          <w:rFonts w:eastAsiaTheme="minorEastAsia"/>
          <w:noProof/>
          <w:lang w:eastAsia="en-CA"/>
        </w:rPr>
      </w:pPr>
      <w:hyperlink w:anchor="_Toc209523769" w:history="1">
        <w:r w:rsidRPr="005420F7">
          <w:rPr>
            <w:rStyle w:val="Hyperlink"/>
            <w:noProof/>
          </w:rPr>
          <w:t>4.2.4 CAP Originating Process</w:t>
        </w:r>
        <w:r>
          <w:rPr>
            <w:noProof/>
            <w:webHidden/>
          </w:rPr>
          <w:tab/>
        </w:r>
        <w:r>
          <w:rPr>
            <w:noProof/>
            <w:webHidden/>
          </w:rPr>
          <w:fldChar w:fldCharType="begin"/>
        </w:r>
        <w:r>
          <w:rPr>
            <w:noProof/>
            <w:webHidden/>
          </w:rPr>
          <w:instrText xml:space="preserve"> PAGEREF _Toc209523769 \h </w:instrText>
        </w:r>
        <w:r>
          <w:rPr>
            <w:noProof/>
            <w:webHidden/>
          </w:rPr>
        </w:r>
        <w:r>
          <w:rPr>
            <w:noProof/>
            <w:webHidden/>
          </w:rPr>
          <w:fldChar w:fldCharType="separate"/>
        </w:r>
        <w:r w:rsidR="00485781">
          <w:rPr>
            <w:noProof/>
            <w:webHidden/>
          </w:rPr>
          <w:t>77</w:t>
        </w:r>
        <w:r>
          <w:rPr>
            <w:noProof/>
            <w:webHidden/>
          </w:rPr>
          <w:fldChar w:fldCharType="end"/>
        </w:r>
      </w:hyperlink>
    </w:p>
    <w:p w14:paraId="4842ADE3" w14:textId="68258BD3" w:rsidR="00824D94" w:rsidRDefault="00824D94">
      <w:pPr>
        <w:pStyle w:val="TOC3"/>
        <w:tabs>
          <w:tab w:val="right" w:leader="dot" w:pos="9350"/>
        </w:tabs>
        <w:rPr>
          <w:rFonts w:eastAsiaTheme="minorEastAsia"/>
          <w:noProof/>
          <w:lang w:eastAsia="en-CA"/>
        </w:rPr>
      </w:pPr>
      <w:hyperlink w:anchor="_Toc209523770" w:history="1">
        <w:r w:rsidRPr="005420F7">
          <w:rPr>
            <w:rStyle w:val="Hyperlink"/>
            <w:noProof/>
          </w:rPr>
          <w:t>4.2.5 CAP Consuming Process</w:t>
        </w:r>
        <w:r>
          <w:rPr>
            <w:noProof/>
            <w:webHidden/>
          </w:rPr>
          <w:tab/>
        </w:r>
        <w:r>
          <w:rPr>
            <w:noProof/>
            <w:webHidden/>
          </w:rPr>
          <w:fldChar w:fldCharType="begin"/>
        </w:r>
        <w:r>
          <w:rPr>
            <w:noProof/>
            <w:webHidden/>
          </w:rPr>
          <w:instrText xml:space="preserve"> PAGEREF _Toc209523770 \h </w:instrText>
        </w:r>
        <w:r>
          <w:rPr>
            <w:noProof/>
            <w:webHidden/>
          </w:rPr>
        </w:r>
        <w:r>
          <w:rPr>
            <w:noProof/>
            <w:webHidden/>
          </w:rPr>
          <w:fldChar w:fldCharType="separate"/>
        </w:r>
        <w:r w:rsidR="00485781">
          <w:rPr>
            <w:noProof/>
            <w:webHidden/>
          </w:rPr>
          <w:t>88</w:t>
        </w:r>
        <w:r>
          <w:rPr>
            <w:noProof/>
            <w:webHidden/>
          </w:rPr>
          <w:fldChar w:fldCharType="end"/>
        </w:r>
      </w:hyperlink>
    </w:p>
    <w:p w14:paraId="4115B9DA" w14:textId="4BF30C1A" w:rsidR="00824D94" w:rsidRDefault="00824D94">
      <w:pPr>
        <w:pStyle w:val="TOC1"/>
        <w:tabs>
          <w:tab w:val="left" w:pos="440"/>
          <w:tab w:val="right" w:leader="dot" w:pos="9350"/>
        </w:tabs>
        <w:rPr>
          <w:rFonts w:asciiTheme="minorHAnsi" w:eastAsiaTheme="minorEastAsia" w:hAnsiTheme="minorHAnsi" w:cstheme="minorBidi"/>
          <w:noProof/>
          <w:sz w:val="22"/>
          <w:szCs w:val="22"/>
          <w:lang w:val="en-CA" w:eastAsia="en-CA"/>
        </w:rPr>
      </w:pPr>
      <w:hyperlink w:anchor="_Toc209523771" w:history="1">
        <w:r w:rsidRPr="005420F7">
          <w:rPr>
            <w:rStyle w:val="Hyperlink"/>
            <w:noProof/>
          </w:rPr>
          <w:t>5</w:t>
        </w:r>
        <w:r>
          <w:rPr>
            <w:rFonts w:asciiTheme="minorHAnsi" w:eastAsiaTheme="minorEastAsia" w:hAnsiTheme="minorHAnsi" w:cstheme="minorBidi"/>
            <w:noProof/>
            <w:sz w:val="22"/>
            <w:szCs w:val="22"/>
            <w:lang w:val="en-CA" w:eastAsia="en-CA"/>
          </w:rPr>
          <w:tab/>
        </w:r>
        <w:r w:rsidRPr="005420F7">
          <w:rPr>
            <w:rStyle w:val="Hyperlink"/>
            <w:noProof/>
          </w:rPr>
          <w:t>Event Situations</w:t>
        </w:r>
        <w:r>
          <w:rPr>
            <w:noProof/>
            <w:webHidden/>
          </w:rPr>
          <w:tab/>
        </w:r>
        <w:r>
          <w:rPr>
            <w:noProof/>
            <w:webHidden/>
          </w:rPr>
          <w:fldChar w:fldCharType="begin"/>
        </w:r>
        <w:r>
          <w:rPr>
            <w:noProof/>
            <w:webHidden/>
          </w:rPr>
          <w:instrText xml:space="preserve"> PAGEREF _Toc209523771 \h </w:instrText>
        </w:r>
        <w:r>
          <w:rPr>
            <w:noProof/>
            <w:webHidden/>
          </w:rPr>
        </w:r>
        <w:r>
          <w:rPr>
            <w:noProof/>
            <w:webHidden/>
          </w:rPr>
          <w:fldChar w:fldCharType="separate"/>
        </w:r>
        <w:r w:rsidR="00485781">
          <w:rPr>
            <w:noProof/>
            <w:webHidden/>
          </w:rPr>
          <w:t>94</w:t>
        </w:r>
        <w:r>
          <w:rPr>
            <w:noProof/>
            <w:webHidden/>
          </w:rPr>
          <w:fldChar w:fldCharType="end"/>
        </w:r>
      </w:hyperlink>
    </w:p>
    <w:p w14:paraId="7987B89C" w14:textId="71883914" w:rsidR="00824D94" w:rsidRDefault="00824D94">
      <w:pPr>
        <w:pStyle w:val="TOC1"/>
        <w:tabs>
          <w:tab w:val="right" w:leader="dot" w:pos="9350"/>
        </w:tabs>
        <w:rPr>
          <w:rFonts w:asciiTheme="minorHAnsi" w:eastAsiaTheme="minorEastAsia" w:hAnsiTheme="minorHAnsi" w:cstheme="minorBidi"/>
          <w:noProof/>
          <w:sz w:val="22"/>
          <w:szCs w:val="22"/>
          <w:lang w:val="en-CA" w:eastAsia="en-CA"/>
        </w:rPr>
      </w:pPr>
      <w:hyperlink w:anchor="_Toc209523772" w:history="1">
        <w:r w:rsidRPr="005420F7">
          <w:rPr>
            <w:rStyle w:val="Hyperlink"/>
            <w:rFonts w:ascii="Arial" w:hAnsi="Arial"/>
            <w:noProof/>
          </w:rPr>
          <w:t>Appendix A: A</w:t>
        </w:r>
        <w:r w:rsidRPr="005420F7">
          <w:rPr>
            <w:rStyle w:val="Hyperlink"/>
            <w:rFonts w:eastAsia="Liberation Sans"/>
            <w:noProof/>
          </w:rPr>
          <w:t>cknowledgments</w:t>
        </w:r>
        <w:r>
          <w:rPr>
            <w:noProof/>
            <w:webHidden/>
          </w:rPr>
          <w:tab/>
        </w:r>
        <w:r>
          <w:rPr>
            <w:noProof/>
            <w:webHidden/>
          </w:rPr>
          <w:fldChar w:fldCharType="begin"/>
        </w:r>
        <w:r>
          <w:rPr>
            <w:noProof/>
            <w:webHidden/>
          </w:rPr>
          <w:instrText xml:space="preserve"> PAGEREF _Toc209523772 \h </w:instrText>
        </w:r>
        <w:r>
          <w:rPr>
            <w:noProof/>
            <w:webHidden/>
          </w:rPr>
        </w:r>
        <w:r>
          <w:rPr>
            <w:noProof/>
            <w:webHidden/>
          </w:rPr>
          <w:fldChar w:fldCharType="separate"/>
        </w:r>
        <w:r w:rsidR="00485781">
          <w:rPr>
            <w:noProof/>
            <w:webHidden/>
          </w:rPr>
          <w:t>95</w:t>
        </w:r>
        <w:r>
          <w:rPr>
            <w:noProof/>
            <w:webHidden/>
          </w:rPr>
          <w:fldChar w:fldCharType="end"/>
        </w:r>
      </w:hyperlink>
    </w:p>
    <w:p w14:paraId="66C21F66" w14:textId="0A2EAFA9" w:rsidR="00824D94" w:rsidRDefault="00824D94">
      <w:pPr>
        <w:pStyle w:val="TOC1"/>
        <w:tabs>
          <w:tab w:val="right" w:leader="dot" w:pos="9350"/>
        </w:tabs>
        <w:rPr>
          <w:rFonts w:asciiTheme="minorHAnsi" w:eastAsiaTheme="minorEastAsia" w:hAnsiTheme="minorHAnsi" w:cstheme="minorBidi"/>
          <w:noProof/>
          <w:sz w:val="22"/>
          <w:szCs w:val="22"/>
          <w:lang w:val="en-CA" w:eastAsia="en-CA"/>
        </w:rPr>
      </w:pPr>
      <w:hyperlink w:anchor="_Toc209523773" w:history="1">
        <w:r w:rsidRPr="005420F7">
          <w:rPr>
            <w:rStyle w:val="Hyperlink"/>
            <w:rFonts w:ascii="Arial" w:hAnsi="Arial"/>
            <w:noProof/>
          </w:rPr>
          <w:t>Appendix B: Revision History</w:t>
        </w:r>
        <w:r>
          <w:rPr>
            <w:noProof/>
            <w:webHidden/>
          </w:rPr>
          <w:tab/>
        </w:r>
        <w:r>
          <w:rPr>
            <w:noProof/>
            <w:webHidden/>
          </w:rPr>
          <w:fldChar w:fldCharType="begin"/>
        </w:r>
        <w:r>
          <w:rPr>
            <w:noProof/>
            <w:webHidden/>
          </w:rPr>
          <w:instrText xml:space="preserve"> PAGEREF _Toc209523773 \h </w:instrText>
        </w:r>
        <w:r>
          <w:rPr>
            <w:noProof/>
            <w:webHidden/>
          </w:rPr>
        </w:r>
        <w:r>
          <w:rPr>
            <w:noProof/>
            <w:webHidden/>
          </w:rPr>
          <w:fldChar w:fldCharType="separate"/>
        </w:r>
        <w:r w:rsidR="00485781">
          <w:rPr>
            <w:noProof/>
            <w:webHidden/>
          </w:rPr>
          <w:t>97</w:t>
        </w:r>
        <w:r>
          <w:rPr>
            <w:noProof/>
            <w:webHidden/>
          </w:rPr>
          <w:fldChar w:fldCharType="end"/>
        </w:r>
      </w:hyperlink>
    </w:p>
    <w:p w14:paraId="063F49DF" w14:textId="4A17767D" w:rsidR="009D12A9" w:rsidRPr="004F683E" w:rsidRDefault="004E6386" w:rsidP="009D12A9">
      <w:pPr>
        <w:sectPr w:rsidR="009D12A9" w:rsidRPr="004F683E" w:rsidSect="00D01C40">
          <w:headerReference w:type="even" r:id="rId37"/>
          <w:headerReference w:type="default" r:id="rId38"/>
          <w:footerReference w:type="even" r:id="rId39"/>
          <w:footerReference w:type="default" r:id="rId40"/>
          <w:footerReference w:type="first" r:id="rId41"/>
          <w:pgSz w:w="12240" w:h="15840" w:code="1"/>
          <w:pgMar w:top="1440" w:right="1440" w:bottom="720" w:left="1440" w:header="720" w:footer="504" w:gutter="0"/>
          <w:lnNumType w:countBy="1" w:restart="continuous"/>
          <w:cols w:space="720"/>
          <w:docGrid w:linePitch="360"/>
        </w:sectPr>
      </w:pPr>
      <w:r>
        <w:rPr>
          <w:rFonts w:ascii="Liberation Sans" w:eastAsia="Times New Roman" w:hAnsi="Liberation Sans" w:cs="Times New Roman"/>
          <w:sz w:val="20"/>
          <w:szCs w:val="24"/>
          <w:lang w:val="en-US"/>
        </w:rPr>
        <w:fldChar w:fldCharType="end"/>
      </w:r>
      <w:bookmarkStart w:id="0" w:name="_Toc287336978"/>
      <w:bookmarkStart w:id="1" w:name="_Toc287337061"/>
    </w:p>
    <w:p w14:paraId="744F2489" w14:textId="0E294859" w:rsidR="00120EF0" w:rsidRDefault="00120EF0" w:rsidP="000A6A7D">
      <w:pPr>
        <w:pStyle w:val="Heading1WP"/>
      </w:pPr>
      <w:bookmarkStart w:id="2" w:name="_Toc209523749"/>
      <w:bookmarkEnd w:id="0"/>
      <w:bookmarkEnd w:id="1"/>
      <w:r w:rsidRPr="000A6A7D">
        <w:t>Introduction</w:t>
      </w:r>
      <w:bookmarkEnd w:id="2"/>
    </w:p>
    <w:p w14:paraId="61BD8A80" w14:textId="36E4C18A" w:rsidR="00302C17" w:rsidRDefault="00120EF0" w:rsidP="00A75CBD">
      <w:pPr>
        <w:rPr>
          <w:sz w:val="24"/>
        </w:rPr>
      </w:pPr>
      <w:r w:rsidRPr="00451C1A">
        <w:rPr>
          <w:sz w:val="24"/>
        </w:rPr>
        <w:t xml:space="preserve">The </w:t>
      </w:r>
      <w:r w:rsidRPr="005329C8">
        <w:rPr>
          <w:sz w:val="24"/>
        </w:rPr>
        <w:t>Emergency Management Tech</w:t>
      </w:r>
      <w:r w:rsidR="004762A8" w:rsidRPr="005329C8">
        <w:rPr>
          <w:sz w:val="24"/>
        </w:rPr>
        <w:t>nical Committee (</w:t>
      </w:r>
      <w:r w:rsidR="004762A8" w:rsidRPr="005329C8">
        <w:rPr>
          <w:b/>
          <w:sz w:val="24"/>
        </w:rPr>
        <w:t>EMTC</w:t>
      </w:r>
      <w:r w:rsidR="004762A8" w:rsidRPr="005329C8">
        <w:rPr>
          <w:sz w:val="24"/>
        </w:rPr>
        <w:t xml:space="preserve">) of </w:t>
      </w:r>
      <w:r w:rsidR="004762A8" w:rsidRPr="003124A7">
        <w:rPr>
          <w:b/>
          <w:sz w:val="24"/>
        </w:rPr>
        <w:t xml:space="preserve">OASIS </w:t>
      </w:r>
      <w:r w:rsidRPr="003124A7">
        <w:rPr>
          <w:b/>
          <w:sz w:val="24"/>
        </w:rPr>
        <w:t>Open</w:t>
      </w:r>
      <w:r w:rsidRPr="005329C8">
        <w:rPr>
          <w:sz w:val="24"/>
        </w:rPr>
        <w:t>, has</w:t>
      </w:r>
      <w:r w:rsidRPr="00451C1A">
        <w:rPr>
          <w:sz w:val="24"/>
        </w:rPr>
        <w:t xml:space="preserve"> developed </w:t>
      </w:r>
      <w:r w:rsidR="00AF4946">
        <w:rPr>
          <w:sz w:val="24"/>
        </w:rPr>
        <w:t>this</w:t>
      </w:r>
      <w:r w:rsidRPr="00451C1A">
        <w:rPr>
          <w:sz w:val="24"/>
        </w:rPr>
        <w:t xml:space="preserve"> </w:t>
      </w:r>
      <w:r w:rsidR="00B07B2F" w:rsidRPr="00AC7D7F">
        <w:rPr>
          <w:b/>
          <w:i/>
          <w:sz w:val="24"/>
        </w:rPr>
        <w:t>OASIS</w:t>
      </w:r>
      <w:r w:rsidR="00405122" w:rsidRPr="00AC7D7F">
        <w:rPr>
          <w:b/>
          <w:i/>
          <w:sz w:val="24"/>
        </w:rPr>
        <w:t xml:space="preserve"> </w:t>
      </w:r>
      <w:r w:rsidR="00DA6459" w:rsidRPr="00AC7D7F">
        <w:rPr>
          <w:b/>
          <w:i/>
          <w:sz w:val="24"/>
        </w:rPr>
        <w:t>Open</w:t>
      </w:r>
      <w:r w:rsidR="00B07B2F" w:rsidRPr="00AC7D7F">
        <w:rPr>
          <w:i/>
          <w:sz w:val="24"/>
        </w:rPr>
        <w:t xml:space="preserve"> </w:t>
      </w:r>
      <w:r w:rsidRPr="00AC7D7F">
        <w:rPr>
          <w:b/>
          <w:i/>
          <w:sz w:val="24"/>
        </w:rPr>
        <w:t xml:space="preserve">Event Terms </w:t>
      </w:r>
      <w:r w:rsidR="006B4E74" w:rsidRPr="00AC7D7F">
        <w:rPr>
          <w:b/>
          <w:i/>
          <w:sz w:val="24"/>
        </w:rPr>
        <w:t xml:space="preserve">List - </w:t>
      </w:r>
      <w:r w:rsidR="00FA6750" w:rsidRPr="00AC7D7F">
        <w:rPr>
          <w:b/>
          <w:i/>
          <w:sz w:val="24"/>
        </w:rPr>
        <w:t>User’s G</w:t>
      </w:r>
      <w:r w:rsidRPr="00AC7D7F">
        <w:rPr>
          <w:b/>
          <w:i/>
          <w:sz w:val="24"/>
        </w:rPr>
        <w:t>uide</w:t>
      </w:r>
      <w:r w:rsidR="00AF4946">
        <w:rPr>
          <w:sz w:val="24"/>
        </w:rPr>
        <w:t xml:space="preserve"> to</w:t>
      </w:r>
      <w:r w:rsidR="00692BE7">
        <w:rPr>
          <w:sz w:val="24"/>
        </w:rPr>
        <w:t xml:space="preserve"> </w:t>
      </w:r>
      <w:r w:rsidR="004204AC">
        <w:rPr>
          <w:sz w:val="24"/>
        </w:rPr>
        <w:t>support</w:t>
      </w:r>
      <w:r w:rsidR="00692BE7">
        <w:rPr>
          <w:sz w:val="24"/>
        </w:rPr>
        <w:t xml:space="preserve"> the objective of</w:t>
      </w:r>
      <w:r w:rsidR="004204AC">
        <w:rPr>
          <w:sz w:val="24"/>
        </w:rPr>
        <w:t xml:space="preserve"> </w:t>
      </w:r>
      <w:r w:rsidR="00405122" w:rsidRPr="00AC7D7F">
        <w:rPr>
          <w:b/>
          <w:sz w:val="24"/>
          <w:u w:val="single"/>
        </w:rPr>
        <w:t>interoperability</w:t>
      </w:r>
      <w:r w:rsidR="00405122">
        <w:rPr>
          <w:sz w:val="24"/>
        </w:rPr>
        <w:t xml:space="preserve"> </w:t>
      </w:r>
      <w:r w:rsidR="00F73B50">
        <w:rPr>
          <w:sz w:val="24"/>
        </w:rPr>
        <w:t xml:space="preserve">in the </w:t>
      </w:r>
      <w:r w:rsidR="00F73B50" w:rsidRPr="00AC7D7F">
        <w:rPr>
          <w:b/>
          <w:sz w:val="24"/>
          <w:u w:val="single"/>
        </w:rPr>
        <w:t>business</w:t>
      </w:r>
      <w:r w:rsidR="00B1181F" w:rsidRPr="00AC7D7F">
        <w:rPr>
          <w:b/>
          <w:sz w:val="24"/>
          <w:u w:val="single"/>
        </w:rPr>
        <w:t>-</w:t>
      </w:r>
      <w:r w:rsidR="00F73B50" w:rsidRPr="00AC7D7F">
        <w:rPr>
          <w:b/>
          <w:sz w:val="24"/>
          <w:u w:val="single"/>
        </w:rPr>
        <w:t>of</w:t>
      </w:r>
      <w:r w:rsidR="00B1181F" w:rsidRPr="00AC7D7F">
        <w:rPr>
          <w:b/>
          <w:sz w:val="24"/>
          <w:u w:val="single"/>
        </w:rPr>
        <w:t>-</w:t>
      </w:r>
      <w:r w:rsidR="00F73B50" w:rsidRPr="00AC7D7F">
        <w:rPr>
          <w:b/>
          <w:sz w:val="24"/>
          <w:u w:val="single"/>
        </w:rPr>
        <w:t>alerting</w:t>
      </w:r>
      <w:r w:rsidR="00F73B50">
        <w:rPr>
          <w:sz w:val="24"/>
        </w:rPr>
        <w:t>.</w:t>
      </w:r>
      <w:r w:rsidR="00405122">
        <w:rPr>
          <w:sz w:val="24"/>
        </w:rPr>
        <w:t xml:space="preserve"> </w:t>
      </w:r>
      <w:r w:rsidR="00AF4946">
        <w:rPr>
          <w:sz w:val="24"/>
        </w:rPr>
        <w:t>Interoperability is the term given to systems working together for a common cause</w:t>
      </w:r>
      <w:r w:rsidR="003124A7">
        <w:rPr>
          <w:sz w:val="24"/>
        </w:rPr>
        <w:t>,</w:t>
      </w:r>
      <w:r w:rsidR="00AF4946">
        <w:rPr>
          <w:sz w:val="24"/>
        </w:rPr>
        <w:t xml:space="preserve"> and this guide </w:t>
      </w:r>
      <w:r w:rsidR="007071C2">
        <w:rPr>
          <w:sz w:val="24"/>
        </w:rPr>
        <w:t>addresses</w:t>
      </w:r>
      <w:r w:rsidR="00763DBC">
        <w:rPr>
          <w:sz w:val="24"/>
        </w:rPr>
        <w:t xml:space="preserve"> </w:t>
      </w:r>
      <w:r w:rsidR="007071C2">
        <w:rPr>
          <w:sz w:val="24"/>
        </w:rPr>
        <w:t xml:space="preserve">an </w:t>
      </w:r>
      <w:r w:rsidR="004204AC">
        <w:rPr>
          <w:sz w:val="24"/>
        </w:rPr>
        <w:t xml:space="preserve">important </w:t>
      </w:r>
      <w:r w:rsidR="00AF4946">
        <w:rPr>
          <w:sz w:val="24"/>
        </w:rPr>
        <w:t>aspect of</w:t>
      </w:r>
      <w:r w:rsidR="004204AC">
        <w:rPr>
          <w:sz w:val="24"/>
        </w:rPr>
        <w:t xml:space="preserve"> </w:t>
      </w:r>
      <w:r w:rsidR="00561E19">
        <w:rPr>
          <w:sz w:val="24"/>
        </w:rPr>
        <w:t>that cause</w:t>
      </w:r>
      <w:r w:rsidR="00302C17">
        <w:rPr>
          <w:sz w:val="24"/>
        </w:rPr>
        <w:t xml:space="preserve"> </w:t>
      </w:r>
      <w:r w:rsidR="007071C2">
        <w:rPr>
          <w:sz w:val="24"/>
        </w:rPr>
        <w:t>–</w:t>
      </w:r>
      <w:r w:rsidR="00302C17">
        <w:rPr>
          <w:sz w:val="24"/>
        </w:rPr>
        <w:t xml:space="preserve"> </w:t>
      </w:r>
      <w:r w:rsidR="007071C2">
        <w:rPr>
          <w:sz w:val="24"/>
        </w:rPr>
        <w:t xml:space="preserve">the </w:t>
      </w:r>
      <w:r w:rsidR="003E45F5">
        <w:rPr>
          <w:sz w:val="24"/>
        </w:rPr>
        <w:t xml:space="preserve">handling of </w:t>
      </w:r>
      <w:r w:rsidR="00561E19">
        <w:rPr>
          <w:sz w:val="24"/>
        </w:rPr>
        <w:t>information associate</w:t>
      </w:r>
      <w:r w:rsidR="00F61467">
        <w:rPr>
          <w:sz w:val="24"/>
        </w:rPr>
        <w:t xml:space="preserve">d </w:t>
      </w:r>
      <w:r w:rsidR="003124A7">
        <w:rPr>
          <w:sz w:val="24"/>
        </w:rPr>
        <w:t>with</w:t>
      </w:r>
      <w:r w:rsidR="00F61467">
        <w:rPr>
          <w:sz w:val="24"/>
        </w:rPr>
        <w:t xml:space="preserve"> </w:t>
      </w:r>
      <w:r w:rsidR="008B2BA0">
        <w:rPr>
          <w:sz w:val="24"/>
        </w:rPr>
        <w:t>an</w:t>
      </w:r>
      <w:r w:rsidR="00411FEC">
        <w:rPr>
          <w:sz w:val="24"/>
        </w:rPr>
        <w:t xml:space="preserve"> </w:t>
      </w:r>
      <w:r w:rsidR="00AF4946" w:rsidRPr="00AC7D7F">
        <w:rPr>
          <w:b/>
          <w:sz w:val="24"/>
          <w:u w:val="single"/>
        </w:rPr>
        <w:t>event</w:t>
      </w:r>
      <w:r w:rsidR="004204AC">
        <w:rPr>
          <w:sz w:val="24"/>
        </w:rPr>
        <w:t xml:space="preserve"> </w:t>
      </w:r>
      <w:r w:rsidR="00561E19">
        <w:rPr>
          <w:sz w:val="24"/>
        </w:rPr>
        <w:t>deemed worthy</w:t>
      </w:r>
      <w:r w:rsidR="00F61467">
        <w:rPr>
          <w:sz w:val="24"/>
        </w:rPr>
        <w:t xml:space="preserve"> of being alerted </w:t>
      </w:r>
      <w:r w:rsidR="00561E19">
        <w:rPr>
          <w:sz w:val="24"/>
        </w:rPr>
        <w:t>for</w:t>
      </w:r>
      <w:r w:rsidR="004204AC">
        <w:rPr>
          <w:sz w:val="24"/>
        </w:rPr>
        <w:t>.</w:t>
      </w:r>
      <w:r w:rsidR="00A75CBD" w:rsidRPr="00A75CBD">
        <w:rPr>
          <w:sz w:val="24"/>
        </w:rPr>
        <w:t xml:space="preserve"> </w:t>
      </w:r>
      <w:r w:rsidR="006B4E74">
        <w:rPr>
          <w:sz w:val="24"/>
        </w:rPr>
        <w:t>Event</w:t>
      </w:r>
      <w:r w:rsidR="00A75CBD">
        <w:rPr>
          <w:sz w:val="24"/>
        </w:rPr>
        <w:t xml:space="preserve"> information is a key piece of the ov</w:t>
      </w:r>
      <w:r w:rsidR="004B24B6">
        <w:rPr>
          <w:sz w:val="24"/>
        </w:rPr>
        <w:t xml:space="preserve">erall information </w:t>
      </w:r>
      <w:r w:rsidR="004A7BDD">
        <w:rPr>
          <w:sz w:val="24"/>
        </w:rPr>
        <w:t xml:space="preserve">in the </w:t>
      </w:r>
      <w:r w:rsidR="004A7BDD" w:rsidRPr="004A7BDD">
        <w:rPr>
          <w:b/>
          <w:sz w:val="24"/>
          <w:u w:val="single"/>
        </w:rPr>
        <w:t>situation</w:t>
      </w:r>
      <w:r w:rsidR="004A7BDD">
        <w:rPr>
          <w:sz w:val="24"/>
        </w:rPr>
        <w:t>.</w:t>
      </w:r>
    </w:p>
    <w:p w14:paraId="6592ECEC" w14:textId="248A3A66" w:rsidR="004D0311" w:rsidRDefault="003124A7" w:rsidP="00A75CBD">
      <w:pPr>
        <w:rPr>
          <w:sz w:val="24"/>
        </w:rPr>
      </w:pPr>
      <w:r>
        <w:rPr>
          <w:sz w:val="24"/>
        </w:rPr>
        <w:t xml:space="preserve">This User’s Guide discusses the concept of </w:t>
      </w:r>
      <w:r w:rsidR="000D30EB">
        <w:rPr>
          <w:sz w:val="24"/>
        </w:rPr>
        <w:t>an event across</w:t>
      </w:r>
      <w:r w:rsidR="00692BE7">
        <w:rPr>
          <w:sz w:val="24"/>
        </w:rPr>
        <w:t xml:space="preserve"> the alerting</w:t>
      </w:r>
      <w:r w:rsidR="000D30EB">
        <w:rPr>
          <w:sz w:val="24"/>
        </w:rPr>
        <w:t xml:space="preserve"> process – through</w:t>
      </w:r>
      <w:r w:rsidR="004A7BDD">
        <w:rPr>
          <w:sz w:val="24"/>
        </w:rPr>
        <w:t>out</w:t>
      </w:r>
      <w:r>
        <w:rPr>
          <w:sz w:val="24"/>
        </w:rPr>
        <w:t xml:space="preserve"> </w:t>
      </w:r>
      <w:r w:rsidR="000D30EB">
        <w:rPr>
          <w:sz w:val="24"/>
        </w:rPr>
        <w:t xml:space="preserve">the </w:t>
      </w:r>
      <w:r w:rsidR="004A7BDD" w:rsidRPr="004A7BDD">
        <w:rPr>
          <w:b/>
          <w:sz w:val="24"/>
          <w:u w:val="single"/>
        </w:rPr>
        <w:t>originating</w:t>
      </w:r>
      <w:r w:rsidR="004A7BDD">
        <w:rPr>
          <w:sz w:val="24"/>
        </w:rPr>
        <w:t xml:space="preserve"> </w:t>
      </w:r>
      <w:r w:rsidR="00D922D5">
        <w:rPr>
          <w:sz w:val="24"/>
        </w:rPr>
        <w:t xml:space="preserve">phase to the </w:t>
      </w:r>
      <w:r w:rsidR="004A7BDD" w:rsidRPr="004A7BDD">
        <w:rPr>
          <w:b/>
          <w:sz w:val="24"/>
          <w:u w:val="single"/>
        </w:rPr>
        <w:t>consuming</w:t>
      </w:r>
      <w:r w:rsidR="004A7BDD">
        <w:rPr>
          <w:sz w:val="24"/>
        </w:rPr>
        <w:t xml:space="preserve"> </w:t>
      </w:r>
      <w:r w:rsidR="00D922D5">
        <w:rPr>
          <w:sz w:val="24"/>
        </w:rPr>
        <w:t>phase</w:t>
      </w:r>
      <w:r w:rsidR="00DF23CF">
        <w:rPr>
          <w:sz w:val="24"/>
        </w:rPr>
        <w:t xml:space="preserve">. </w:t>
      </w:r>
      <w:r w:rsidR="006924A0">
        <w:rPr>
          <w:sz w:val="24"/>
        </w:rPr>
        <w:t>T</w:t>
      </w:r>
      <w:r w:rsidR="005E0623">
        <w:rPr>
          <w:sz w:val="24"/>
        </w:rPr>
        <w:t>he aim is to</w:t>
      </w:r>
      <w:r w:rsidR="004D0311">
        <w:rPr>
          <w:sz w:val="24"/>
        </w:rPr>
        <w:t xml:space="preserve"> help</w:t>
      </w:r>
      <w:r w:rsidR="005E0623">
        <w:rPr>
          <w:sz w:val="24"/>
        </w:rPr>
        <w:t xml:space="preserve"> </w:t>
      </w:r>
      <w:r w:rsidR="006B4E74">
        <w:rPr>
          <w:sz w:val="24"/>
        </w:rPr>
        <w:t xml:space="preserve">originating </w:t>
      </w:r>
      <w:r w:rsidR="006B4E74" w:rsidRPr="004A7BDD">
        <w:rPr>
          <w:b/>
          <w:sz w:val="24"/>
          <w:u w:val="single"/>
        </w:rPr>
        <w:t>a</w:t>
      </w:r>
      <w:r w:rsidR="00CD4C2D" w:rsidRPr="004A7BDD">
        <w:rPr>
          <w:b/>
          <w:sz w:val="24"/>
          <w:u w:val="single"/>
        </w:rPr>
        <w:t>gent</w:t>
      </w:r>
      <w:r w:rsidR="009A3257" w:rsidRPr="004A7BDD">
        <w:rPr>
          <w:b/>
          <w:sz w:val="24"/>
          <w:u w:val="single"/>
        </w:rPr>
        <w:t>s</w:t>
      </w:r>
      <w:r w:rsidR="009A3257">
        <w:rPr>
          <w:sz w:val="24"/>
        </w:rPr>
        <w:t xml:space="preserve"> </w:t>
      </w:r>
      <w:r w:rsidR="00B26B49">
        <w:rPr>
          <w:sz w:val="24"/>
        </w:rPr>
        <w:t>provide</w:t>
      </w:r>
      <w:r w:rsidR="009A3257">
        <w:rPr>
          <w:sz w:val="24"/>
        </w:rPr>
        <w:t xml:space="preserve"> </w:t>
      </w:r>
      <w:r w:rsidR="00B26B49">
        <w:rPr>
          <w:sz w:val="24"/>
        </w:rPr>
        <w:t xml:space="preserve">standardized </w:t>
      </w:r>
      <w:r w:rsidR="00692BE7">
        <w:rPr>
          <w:sz w:val="24"/>
        </w:rPr>
        <w:t>(</w:t>
      </w:r>
      <w:r w:rsidR="00B26B49">
        <w:rPr>
          <w:sz w:val="24"/>
        </w:rPr>
        <w:t xml:space="preserve">and </w:t>
      </w:r>
      <w:r w:rsidR="004B24B6">
        <w:rPr>
          <w:sz w:val="24"/>
        </w:rPr>
        <w:t>interoperable</w:t>
      </w:r>
      <w:r w:rsidR="00692BE7">
        <w:rPr>
          <w:sz w:val="24"/>
        </w:rPr>
        <w:t>)</w:t>
      </w:r>
      <w:r w:rsidR="004B24B6">
        <w:rPr>
          <w:sz w:val="24"/>
        </w:rPr>
        <w:t xml:space="preserve"> </w:t>
      </w:r>
      <w:r w:rsidR="009A3257" w:rsidRPr="005842FD">
        <w:rPr>
          <w:b/>
          <w:sz w:val="24"/>
          <w:u w:val="single"/>
        </w:rPr>
        <w:t xml:space="preserve">alert-worthy </w:t>
      </w:r>
      <w:r w:rsidR="004D0311" w:rsidRPr="005842FD">
        <w:rPr>
          <w:b/>
          <w:sz w:val="24"/>
          <w:u w:val="single"/>
        </w:rPr>
        <w:t>event</w:t>
      </w:r>
      <w:r w:rsidR="004D0311">
        <w:rPr>
          <w:sz w:val="24"/>
        </w:rPr>
        <w:t xml:space="preserve"> information </w:t>
      </w:r>
      <w:r w:rsidR="00692BE7">
        <w:rPr>
          <w:sz w:val="24"/>
        </w:rPr>
        <w:t xml:space="preserve">in </w:t>
      </w:r>
      <w:r w:rsidR="00BD1B2D">
        <w:rPr>
          <w:sz w:val="24"/>
        </w:rPr>
        <w:t>alert messag</w:t>
      </w:r>
      <w:r w:rsidR="00692BE7">
        <w:rPr>
          <w:sz w:val="24"/>
        </w:rPr>
        <w:t xml:space="preserve">es </w:t>
      </w:r>
      <w:r w:rsidR="004D0311">
        <w:rPr>
          <w:sz w:val="24"/>
        </w:rPr>
        <w:t xml:space="preserve">for </w:t>
      </w:r>
      <w:r w:rsidR="006B4E74">
        <w:rPr>
          <w:sz w:val="24"/>
        </w:rPr>
        <w:t xml:space="preserve">consuming </w:t>
      </w:r>
      <w:r w:rsidR="00302C17">
        <w:rPr>
          <w:sz w:val="24"/>
        </w:rPr>
        <w:t>a</w:t>
      </w:r>
      <w:r w:rsidR="006B4E74">
        <w:rPr>
          <w:sz w:val="24"/>
        </w:rPr>
        <w:t>gents</w:t>
      </w:r>
      <w:r w:rsidR="00D922D5">
        <w:rPr>
          <w:sz w:val="24"/>
        </w:rPr>
        <w:t xml:space="preserve"> </w:t>
      </w:r>
      <w:r w:rsidR="004A7BDD">
        <w:rPr>
          <w:sz w:val="24"/>
        </w:rPr>
        <w:t>in the p</w:t>
      </w:r>
      <w:r w:rsidR="00D922D5">
        <w:rPr>
          <w:sz w:val="24"/>
        </w:rPr>
        <w:t>rocess</w:t>
      </w:r>
      <w:r w:rsidR="00B1181F">
        <w:rPr>
          <w:sz w:val="24"/>
        </w:rPr>
        <w:t xml:space="preserve"> </w:t>
      </w:r>
      <w:r w:rsidR="00B1181F">
        <w:rPr>
          <w:rStyle w:val="FootnoteReference"/>
          <w:sz w:val="24"/>
        </w:rPr>
        <w:t xml:space="preserve"> </w:t>
      </w:r>
      <w:r w:rsidR="00B1181F">
        <w:rPr>
          <w:rStyle w:val="FootnoteReference"/>
          <w:sz w:val="24"/>
        </w:rPr>
        <w:footnoteReference w:id="1"/>
      </w:r>
      <w:r w:rsidR="00B26B49">
        <w:rPr>
          <w:sz w:val="24"/>
        </w:rPr>
        <w:t>.</w:t>
      </w:r>
      <w:r w:rsidR="00A75CBD" w:rsidRPr="00A75CBD">
        <w:rPr>
          <w:sz w:val="24"/>
        </w:rPr>
        <w:t xml:space="preserve"> </w:t>
      </w:r>
      <w:r w:rsidR="004B24B6">
        <w:rPr>
          <w:sz w:val="24"/>
        </w:rPr>
        <w:t xml:space="preserve">This guide </w:t>
      </w:r>
      <w:r w:rsidR="00692BE7">
        <w:rPr>
          <w:sz w:val="24"/>
        </w:rPr>
        <w:t>has been</w:t>
      </w:r>
      <w:r w:rsidR="004B24B6">
        <w:rPr>
          <w:sz w:val="24"/>
        </w:rPr>
        <w:t xml:space="preserve"> </w:t>
      </w:r>
      <w:r w:rsidR="0050623F">
        <w:rPr>
          <w:sz w:val="24"/>
        </w:rPr>
        <w:t>constructed</w:t>
      </w:r>
      <w:r w:rsidR="006924A0">
        <w:rPr>
          <w:sz w:val="24"/>
        </w:rPr>
        <w:t xml:space="preserve"> </w:t>
      </w:r>
      <w:r w:rsidR="006B4E74">
        <w:rPr>
          <w:sz w:val="24"/>
        </w:rPr>
        <w:t xml:space="preserve">to </w:t>
      </w:r>
      <w:r w:rsidR="00692BE7">
        <w:rPr>
          <w:sz w:val="24"/>
        </w:rPr>
        <w:t>address</w:t>
      </w:r>
      <w:r w:rsidR="0050623F">
        <w:rPr>
          <w:sz w:val="24"/>
        </w:rPr>
        <w:t xml:space="preserve"> </w:t>
      </w:r>
      <w:r w:rsidR="00692BE7">
        <w:rPr>
          <w:sz w:val="24"/>
        </w:rPr>
        <w:t xml:space="preserve">both the </w:t>
      </w:r>
      <w:r w:rsidR="004A7BDD">
        <w:rPr>
          <w:sz w:val="24"/>
        </w:rPr>
        <w:t xml:space="preserve">observation and analysis of an </w:t>
      </w:r>
      <w:r w:rsidR="00692BE7">
        <w:rPr>
          <w:sz w:val="24"/>
        </w:rPr>
        <w:t xml:space="preserve">event, and </w:t>
      </w:r>
      <w:r w:rsidR="006365E4">
        <w:rPr>
          <w:sz w:val="24"/>
        </w:rPr>
        <w:t xml:space="preserve">the </w:t>
      </w:r>
      <w:r w:rsidR="00692BE7">
        <w:rPr>
          <w:sz w:val="24"/>
        </w:rPr>
        <w:t xml:space="preserve">larger </w:t>
      </w:r>
      <w:r w:rsidR="00692BE7" w:rsidRPr="00D922D5">
        <w:rPr>
          <w:b/>
          <w:sz w:val="24"/>
          <w:u w:val="single"/>
        </w:rPr>
        <w:t>alerting situation</w:t>
      </w:r>
      <w:r w:rsidR="00692BE7">
        <w:rPr>
          <w:sz w:val="24"/>
        </w:rPr>
        <w:t xml:space="preserve"> </w:t>
      </w:r>
      <w:r w:rsidR="006365E4">
        <w:rPr>
          <w:sz w:val="24"/>
        </w:rPr>
        <w:t xml:space="preserve">the event </w:t>
      </w:r>
      <w:r w:rsidR="00692BE7">
        <w:rPr>
          <w:sz w:val="24"/>
        </w:rPr>
        <w:t xml:space="preserve">creates for an alerting </w:t>
      </w:r>
      <w:r w:rsidR="00692BE7" w:rsidRPr="00AC7D7F">
        <w:rPr>
          <w:b/>
          <w:sz w:val="24"/>
          <w:u w:val="single"/>
        </w:rPr>
        <w:t>audience</w:t>
      </w:r>
      <w:r w:rsidR="009400E4">
        <w:rPr>
          <w:sz w:val="24"/>
        </w:rPr>
        <w:t>.</w:t>
      </w:r>
    </w:p>
    <w:p w14:paraId="10D1E8F5" w14:textId="48217E76" w:rsidR="009400E4" w:rsidRDefault="009400E4" w:rsidP="00A75CBD">
      <w:pPr>
        <w:rPr>
          <w:sz w:val="24"/>
        </w:rPr>
      </w:pPr>
      <w:r w:rsidRPr="00187705">
        <w:rPr>
          <w:sz w:val="24"/>
        </w:rPr>
        <w:t xml:space="preserve">Interoperability is a primary </w:t>
      </w:r>
      <w:r w:rsidRPr="005329C8">
        <w:rPr>
          <w:sz w:val="24"/>
        </w:rPr>
        <w:t xml:space="preserve">objective of the </w:t>
      </w:r>
      <w:r w:rsidRPr="005329C8">
        <w:rPr>
          <w:b/>
          <w:sz w:val="24"/>
        </w:rPr>
        <w:t>EMTC</w:t>
      </w:r>
      <w:r w:rsidR="004A7BDD">
        <w:rPr>
          <w:sz w:val="24"/>
        </w:rPr>
        <w:t xml:space="preserve"> and </w:t>
      </w:r>
      <w:r w:rsidRPr="005329C8">
        <w:rPr>
          <w:sz w:val="24"/>
        </w:rPr>
        <w:t>many</w:t>
      </w:r>
      <w:r w:rsidR="004A7BDD">
        <w:rPr>
          <w:sz w:val="24"/>
        </w:rPr>
        <w:t xml:space="preserve"> of the</w:t>
      </w:r>
      <w:r w:rsidRPr="005329C8">
        <w:rPr>
          <w:sz w:val="24"/>
        </w:rPr>
        <w:t xml:space="preserve"> </w:t>
      </w:r>
      <w:r w:rsidRPr="00AC7D7F">
        <w:rPr>
          <w:b/>
          <w:sz w:val="24"/>
          <w:u w:val="single"/>
        </w:rPr>
        <w:t>Common Alerting Protocol (CAP)</w:t>
      </w:r>
      <w:r w:rsidRPr="005329C8">
        <w:rPr>
          <w:sz w:val="24"/>
        </w:rPr>
        <w:t xml:space="preserve"> based alerting systems that operate world-wide. Many of these systems are digitally connected – originating and/or consuming</w:t>
      </w:r>
      <w:r>
        <w:rPr>
          <w:sz w:val="24"/>
        </w:rPr>
        <w:t xml:space="preserve"> </w:t>
      </w:r>
      <w:r w:rsidRPr="00B1181F">
        <w:rPr>
          <w:sz w:val="24"/>
        </w:rPr>
        <w:t>CAP</w:t>
      </w:r>
      <w:r w:rsidR="00D922D5">
        <w:rPr>
          <w:sz w:val="24"/>
        </w:rPr>
        <w:t>-based</w:t>
      </w:r>
      <w:r>
        <w:rPr>
          <w:sz w:val="24"/>
        </w:rPr>
        <w:t xml:space="preserve"> </w:t>
      </w:r>
      <w:r w:rsidRPr="004A7BDD">
        <w:rPr>
          <w:b/>
          <w:sz w:val="24"/>
          <w:u w:val="single"/>
        </w:rPr>
        <w:t>messages</w:t>
      </w:r>
      <w:r>
        <w:rPr>
          <w:sz w:val="24"/>
        </w:rPr>
        <w:t xml:space="preserve"> on a routine basis. CAP messages are </w:t>
      </w:r>
      <w:r w:rsidR="00D922D5" w:rsidRPr="00D922D5">
        <w:rPr>
          <w:b/>
          <w:sz w:val="24"/>
          <w:u w:val="single"/>
        </w:rPr>
        <w:t>XML</w:t>
      </w:r>
      <w:r w:rsidR="00D922D5">
        <w:rPr>
          <w:sz w:val="24"/>
        </w:rPr>
        <w:t xml:space="preserve">-based </w:t>
      </w:r>
      <w:r>
        <w:rPr>
          <w:sz w:val="24"/>
        </w:rPr>
        <w:t>document files</w:t>
      </w:r>
      <w:r w:rsidR="00D922D5">
        <w:rPr>
          <w:sz w:val="24"/>
        </w:rPr>
        <w:t xml:space="preserve"> where interoperability is </w:t>
      </w:r>
      <w:r w:rsidR="004A7BDD">
        <w:rPr>
          <w:sz w:val="24"/>
        </w:rPr>
        <w:t xml:space="preserve">a </w:t>
      </w:r>
      <w:r w:rsidR="00D922D5">
        <w:rPr>
          <w:sz w:val="24"/>
        </w:rPr>
        <w:t>key</w:t>
      </w:r>
      <w:r w:rsidR="004A7BDD">
        <w:rPr>
          <w:sz w:val="24"/>
        </w:rPr>
        <w:t xml:space="preserve"> objective in its design</w:t>
      </w:r>
      <w:r w:rsidR="00D922D5">
        <w:rPr>
          <w:sz w:val="24"/>
        </w:rPr>
        <w:t>.</w:t>
      </w:r>
      <w:r w:rsidRPr="00187705">
        <w:rPr>
          <w:sz w:val="24"/>
        </w:rPr>
        <w:t xml:space="preserve"> </w:t>
      </w:r>
      <w:r>
        <w:rPr>
          <w:sz w:val="24"/>
        </w:rPr>
        <w:t>CAP is a means for</w:t>
      </w:r>
      <w:r w:rsidRPr="00187705">
        <w:rPr>
          <w:sz w:val="24"/>
        </w:rPr>
        <w:t xml:space="preserve"> </w:t>
      </w:r>
      <w:r w:rsidR="00321A41">
        <w:rPr>
          <w:sz w:val="24"/>
        </w:rPr>
        <w:t xml:space="preserve">alerting </w:t>
      </w:r>
      <w:r w:rsidR="00321A41" w:rsidRPr="00321A41">
        <w:rPr>
          <w:b/>
          <w:sz w:val="24"/>
          <w:u w:val="single"/>
        </w:rPr>
        <w:t>practitioners</w:t>
      </w:r>
      <w:r w:rsidR="00321A41">
        <w:rPr>
          <w:sz w:val="24"/>
        </w:rPr>
        <w:t xml:space="preserve"> </w:t>
      </w:r>
      <w:r w:rsidR="00321A41" w:rsidRPr="001D3048">
        <w:rPr>
          <w:sz w:val="24"/>
        </w:rPr>
        <w:t xml:space="preserve">(a term used to </w:t>
      </w:r>
      <w:r w:rsidR="00711AF5">
        <w:rPr>
          <w:sz w:val="24"/>
        </w:rPr>
        <w:t>combine</w:t>
      </w:r>
      <w:r w:rsidR="00321A41">
        <w:rPr>
          <w:sz w:val="24"/>
        </w:rPr>
        <w:t xml:space="preserve"> originators and consumers</w:t>
      </w:r>
      <w:r w:rsidR="00711AF5">
        <w:rPr>
          <w:sz w:val="24"/>
        </w:rPr>
        <w:t xml:space="preserve"> into one reference</w:t>
      </w:r>
      <w:r w:rsidR="00321A41">
        <w:rPr>
          <w:sz w:val="24"/>
        </w:rPr>
        <w:t>)</w:t>
      </w:r>
      <w:r w:rsidR="00711AF5">
        <w:rPr>
          <w:sz w:val="24"/>
        </w:rPr>
        <w:t>,</w:t>
      </w:r>
      <w:r w:rsidR="00321A41" w:rsidRPr="001D3048">
        <w:rPr>
          <w:sz w:val="24"/>
        </w:rPr>
        <w:t xml:space="preserve"> </w:t>
      </w:r>
      <w:r>
        <w:rPr>
          <w:sz w:val="24"/>
        </w:rPr>
        <w:t xml:space="preserve">to </w:t>
      </w:r>
      <w:r w:rsidR="00321A41">
        <w:rPr>
          <w:sz w:val="24"/>
        </w:rPr>
        <w:t>exchange</w:t>
      </w:r>
      <w:r w:rsidR="00D922D5">
        <w:rPr>
          <w:sz w:val="24"/>
        </w:rPr>
        <w:t xml:space="preserve"> </w:t>
      </w:r>
      <w:r>
        <w:rPr>
          <w:sz w:val="24"/>
        </w:rPr>
        <w:t>alertin</w:t>
      </w:r>
      <w:r w:rsidRPr="005329C8">
        <w:rPr>
          <w:sz w:val="24"/>
        </w:rPr>
        <w:t xml:space="preserve">g information in a standardized way. </w:t>
      </w:r>
    </w:p>
    <w:p w14:paraId="37A32812" w14:textId="0663D28A" w:rsidR="00B16411" w:rsidRDefault="00FF3ACA" w:rsidP="00A75CBD">
      <w:pPr>
        <w:rPr>
          <w:sz w:val="24"/>
          <w:szCs w:val="24"/>
          <w:lang w:val="en-US"/>
        </w:rPr>
      </w:pPr>
      <w:r>
        <w:rPr>
          <w:sz w:val="24"/>
          <w:szCs w:val="24"/>
          <w:lang w:val="en-US"/>
        </w:rPr>
        <w:t>In this guide, the premise is that a</w:t>
      </w:r>
      <w:r w:rsidR="002D7C28">
        <w:rPr>
          <w:sz w:val="24"/>
          <w:szCs w:val="24"/>
          <w:lang w:val="en-US"/>
        </w:rPr>
        <w:t xml:space="preserve">n </w:t>
      </w:r>
      <w:r w:rsidR="002D7C28" w:rsidRPr="002D7C28">
        <w:rPr>
          <w:b/>
          <w:sz w:val="24"/>
          <w:szCs w:val="24"/>
          <w:lang w:val="en-US"/>
        </w:rPr>
        <w:t>event</w:t>
      </w:r>
      <w:r w:rsidR="00B6513F">
        <w:rPr>
          <w:sz w:val="24"/>
          <w:szCs w:val="24"/>
          <w:lang w:val="en-US"/>
        </w:rPr>
        <w:t xml:space="preserve"> </w:t>
      </w:r>
      <w:r w:rsidR="00692BE7">
        <w:rPr>
          <w:sz w:val="24"/>
          <w:szCs w:val="24"/>
          <w:lang w:val="en-US"/>
        </w:rPr>
        <w:t>is</w:t>
      </w:r>
      <w:r w:rsidR="009400E4">
        <w:rPr>
          <w:sz w:val="24"/>
          <w:szCs w:val="24"/>
          <w:lang w:val="en-US"/>
        </w:rPr>
        <w:t xml:space="preserve"> </w:t>
      </w:r>
      <w:proofErr w:type="gramStart"/>
      <w:r w:rsidR="009400E4">
        <w:rPr>
          <w:sz w:val="24"/>
          <w:szCs w:val="24"/>
          <w:lang w:val="en-US"/>
        </w:rPr>
        <w:t>identified</w:t>
      </w:r>
      <w:proofErr w:type="gramEnd"/>
      <w:r w:rsidR="009400E4">
        <w:rPr>
          <w:sz w:val="24"/>
          <w:szCs w:val="24"/>
          <w:lang w:val="en-US"/>
        </w:rPr>
        <w:t xml:space="preserve"> and </w:t>
      </w:r>
      <w:r w:rsidR="00B1181F">
        <w:rPr>
          <w:sz w:val="24"/>
          <w:szCs w:val="24"/>
          <w:lang w:val="en-US"/>
        </w:rPr>
        <w:t>an</w:t>
      </w:r>
      <w:r>
        <w:rPr>
          <w:sz w:val="24"/>
          <w:szCs w:val="24"/>
          <w:lang w:val="en-US"/>
        </w:rPr>
        <w:t xml:space="preserve"> </w:t>
      </w:r>
      <w:r w:rsidR="00692BE7">
        <w:rPr>
          <w:sz w:val="24"/>
          <w:szCs w:val="24"/>
          <w:lang w:val="en-US"/>
        </w:rPr>
        <w:t xml:space="preserve">alerting </w:t>
      </w:r>
      <w:r w:rsidR="006365E4">
        <w:rPr>
          <w:sz w:val="24"/>
          <w:szCs w:val="24"/>
          <w:lang w:val="en-US"/>
        </w:rPr>
        <w:t xml:space="preserve">process </w:t>
      </w:r>
      <w:r w:rsidR="00692BE7">
        <w:rPr>
          <w:sz w:val="24"/>
          <w:szCs w:val="24"/>
          <w:lang w:val="en-US"/>
        </w:rPr>
        <w:t xml:space="preserve">is </w:t>
      </w:r>
      <w:r w:rsidR="006365E4">
        <w:rPr>
          <w:sz w:val="24"/>
          <w:szCs w:val="24"/>
          <w:lang w:val="en-US"/>
        </w:rPr>
        <w:t xml:space="preserve">set </w:t>
      </w:r>
      <w:r w:rsidR="00692BE7">
        <w:rPr>
          <w:sz w:val="24"/>
          <w:szCs w:val="24"/>
          <w:lang w:val="en-US"/>
        </w:rPr>
        <w:t>to begin</w:t>
      </w:r>
      <w:r>
        <w:rPr>
          <w:sz w:val="24"/>
          <w:szCs w:val="24"/>
          <w:lang w:val="en-US"/>
        </w:rPr>
        <w:t xml:space="preserve">. Once </w:t>
      </w:r>
      <w:r w:rsidR="006365E4">
        <w:rPr>
          <w:sz w:val="24"/>
          <w:szCs w:val="24"/>
          <w:lang w:val="en-US"/>
        </w:rPr>
        <w:t>the event’s</w:t>
      </w:r>
      <w:r w:rsidR="00B6513F">
        <w:rPr>
          <w:sz w:val="24"/>
          <w:szCs w:val="24"/>
          <w:lang w:val="en-US"/>
        </w:rPr>
        <w:t xml:space="preserve"> </w:t>
      </w:r>
      <w:r w:rsidR="002D7C28">
        <w:rPr>
          <w:sz w:val="24"/>
          <w:szCs w:val="24"/>
          <w:lang w:val="en-US"/>
        </w:rPr>
        <w:t xml:space="preserve">significance </w:t>
      </w:r>
      <w:r w:rsidR="00B6513F">
        <w:rPr>
          <w:sz w:val="24"/>
          <w:szCs w:val="24"/>
          <w:lang w:val="en-US"/>
        </w:rPr>
        <w:t xml:space="preserve">is </w:t>
      </w:r>
      <w:r>
        <w:rPr>
          <w:sz w:val="24"/>
          <w:szCs w:val="24"/>
          <w:lang w:val="en-US"/>
        </w:rPr>
        <w:t xml:space="preserve">confirmed, </w:t>
      </w:r>
      <w:r w:rsidR="00692BE7">
        <w:rPr>
          <w:sz w:val="24"/>
          <w:szCs w:val="24"/>
          <w:lang w:val="en-US"/>
        </w:rPr>
        <w:t xml:space="preserve">it is designated </w:t>
      </w:r>
      <w:r w:rsidR="006365E4">
        <w:rPr>
          <w:sz w:val="24"/>
          <w:szCs w:val="24"/>
          <w:lang w:val="en-US"/>
        </w:rPr>
        <w:t xml:space="preserve">as </w:t>
      </w:r>
      <w:r w:rsidR="00692BE7">
        <w:rPr>
          <w:sz w:val="24"/>
          <w:szCs w:val="24"/>
          <w:lang w:val="en-US"/>
        </w:rPr>
        <w:t xml:space="preserve">an </w:t>
      </w:r>
      <w:r w:rsidR="00692BE7" w:rsidRPr="002D7C28">
        <w:rPr>
          <w:b/>
          <w:sz w:val="24"/>
          <w:szCs w:val="24"/>
          <w:u w:val="single"/>
          <w:lang w:val="en-US"/>
        </w:rPr>
        <w:t>event-of-interest</w:t>
      </w:r>
      <w:r w:rsidR="00692BE7">
        <w:rPr>
          <w:sz w:val="24"/>
          <w:szCs w:val="24"/>
          <w:lang w:val="en-US"/>
        </w:rPr>
        <w:t xml:space="preserve">, and </w:t>
      </w:r>
      <w:r>
        <w:rPr>
          <w:sz w:val="24"/>
          <w:szCs w:val="24"/>
          <w:lang w:val="en-US"/>
        </w:rPr>
        <w:t xml:space="preserve">the analysis </w:t>
      </w:r>
      <w:r w:rsidR="00B6513F">
        <w:rPr>
          <w:sz w:val="24"/>
          <w:szCs w:val="24"/>
          <w:lang w:val="en-US"/>
        </w:rPr>
        <w:t>broadens</w:t>
      </w:r>
      <w:r>
        <w:rPr>
          <w:sz w:val="24"/>
          <w:szCs w:val="24"/>
          <w:lang w:val="en-US"/>
        </w:rPr>
        <w:t xml:space="preserve"> to </w:t>
      </w:r>
      <w:r w:rsidR="00B6513F">
        <w:rPr>
          <w:sz w:val="24"/>
          <w:szCs w:val="24"/>
          <w:lang w:val="en-US"/>
        </w:rPr>
        <w:t xml:space="preserve">encompass </w:t>
      </w:r>
      <w:r w:rsidR="002D7C28">
        <w:rPr>
          <w:sz w:val="24"/>
          <w:szCs w:val="24"/>
          <w:lang w:val="en-US"/>
        </w:rPr>
        <w:t>the entire</w:t>
      </w:r>
      <w:r w:rsidR="00D922D5">
        <w:rPr>
          <w:sz w:val="24"/>
          <w:szCs w:val="24"/>
          <w:lang w:val="en-US"/>
        </w:rPr>
        <w:t xml:space="preserve"> alerting</w:t>
      </w:r>
      <w:r w:rsidR="00692BE7" w:rsidRPr="00D922D5">
        <w:rPr>
          <w:sz w:val="24"/>
          <w:szCs w:val="24"/>
          <w:lang w:val="en-US"/>
        </w:rPr>
        <w:t xml:space="preserve"> s</w:t>
      </w:r>
      <w:r w:rsidR="002D7C28" w:rsidRPr="00D922D5">
        <w:rPr>
          <w:sz w:val="24"/>
          <w:szCs w:val="24"/>
          <w:lang w:val="en-US"/>
        </w:rPr>
        <w:t>ituation</w:t>
      </w:r>
      <w:r w:rsidR="002D7C28" w:rsidRPr="002D7C28">
        <w:rPr>
          <w:sz w:val="24"/>
          <w:szCs w:val="24"/>
          <w:lang w:val="en-US"/>
        </w:rPr>
        <w:t xml:space="preserve"> (</w:t>
      </w:r>
      <w:r w:rsidR="002D7C28">
        <w:rPr>
          <w:sz w:val="24"/>
          <w:szCs w:val="24"/>
          <w:lang w:val="en-US"/>
        </w:rPr>
        <w:t>inclusive of</w:t>
      </w:r>
      <w:r w:rsidR="002D7C28" w:rsidRPr="002D7C28">
        <w:rPr>
          <w:sz w:val="24"/>
          <w:szCs w:val="24"/>
          <w:lang w:val="en-US"/>
        </w:rPr>
        <w:t xml:space="preserve"> the </w:t>
      </w:r>
      <w:r w:rsidR="002D7C28" w:rsidRPr="00321A41">
        <w:rPr>
          <w:sz w:val="24"/>
          <w:szCs w:val="24"/>
          <w:lang w:val="en-US"/>
        </w:rPr>
        <w:t>event</w:t>
      </w:r>
      <w:r w:rsidR="002D7C28" w:rsidRPr="002D7C28">
        <w:rPr>
          <w:sz w:val="24"/>
          <w:szCs w:val="24"/>
          <w:lang w:val="en-US"/>
        </w:rPr>
        <w:t xml:space="preserve"> and the </w:t>
      </w:r>
      <w:r w:rsidR="002D7C28" w:rsidRPr="00321A41">
        <w:rPr>
          <w:sz w:val="24"/>
          <w:szCs w:val="24"/>
          <w:lang w:val="en-US"/>
        </w:rPr>
        <w:t>alerting</w:t>
      </w:r>
      <w:r w:rsidR="002D7C28" w:rsidRPr="002D7C28">
        <w:rPr>
          <w:sz w:val="24"/>
          <w:szCs w:val="24"/>
          <w:lang w:val="en-US"/>
        </w:rPr>
        <w:t xml:space="preserve"> process)</w:t>
      </w:r>
      <w:r w:rsidR="002D7C28">
        <w:rPr>
          <w:sz w:val="24"/>
          <w:szCs w:val="24"/>
          <w:lang w:val="en-US"/>
        </w:rPr>
        <w:t xml:space="preserve">. Addressing the </w:t>
      </w:r>
      <w:r w:rsidR="00692BE7">
        <w:rPr>
          <w:sz w:val="24"/>
          <w:szCs w:val="24"/>
          <w:lang w:val="en-US"/>
        </w:rPr>
        <w:t>situation</w:t>
      </w:r>
      <w:r w:rsidR="00321A41">
        <w:rPr>
          <w:sz w:val="24"/>
          <w:szCs w:val="24"/>
          <w:lang w:val="en-US"/>
        </w:rPr>
        <w:t>,</w:t>
      </w:r>
      <w:r w:rsidR="002D7C28">
        <w:rPr>
          <w:sz w:val="24"/>
          <w:szCs w:val="24"/>
          <w:lang w:val="en-US"/>
        </w:rPr>
        <w:t xml:space="preserve"> from the event </w:t>
      </w:r>
      <w:r w:rsidR="00321A41" w:rsidRPr="00321A41">
        <w:rPr>
          <w:b/>
          <w:sz w:val="24"/>
          <w:szCs w:val="24"/>
          <w:lang w:val="en-US"/>
        </w:rPr>
        <w:t>inception</w:t>
      </w:r>
      <w:r w:rsidR="00321A41">
        <w:rPr>
          <w:sz w:val="24"/>
          <w:szCs w:val="24"/>
          <w:lang w:val="en-US"/>
        </w:rPr>
        <w:t xml:space="preserve"> </w:t>
      </w:r>
      <w:r w:rsidR="002D7C28">
        <w:rPr>
          <w:sz w:val="24"/>
          <w:szCs w:val="24"/>
          <w:lang w:val="en-US"/>
        </w:rPr>
        <w:t xml:space="preserve">to the audience </w:t>
      </w:r>
      <w:r w:rsidR="002D7C28" w:rsidRPr="002D7C28">
        <w:rPr>
          <w:b/>
          <w:sz w:val="24"/>
          <w:szCs w:val="24"/>
          <w:u w:val="single"/>
          <w:lang w:val="en-US"/>
        </w:rPr>
        <w:t>notification</w:t>
      </w:r>
      <w:r w:rsidR="00321A41">
        <w:rPr>
          <w:sz w:val="24"/>
          <w:szCs w:val="24"/>
          <w:lang w:val="en-US"/>
        </w:rPr>
        <w:t xml:space="preserve">, </w:t>
      </w:r>
      <w:r w:rsidR="00692BE7">
        <w:rPr>
          <w:sz w:val="24"/>
          <w:szCs w:val="24"/>
          <w:lang w:val="en-US"/>
        </w:rPr>
        <w:t xml:space="preserve">is what </w:t>
      </w:r>
      <w:r w:rsidR="00692BE7" w:rsidRPr="00692BE7">
        <w:rPr>
          <w:b/>
          <w:sz w:val="24"/>
          <w:szCs w:val="24"/>
          <w:lang w:val="en-US"/>
        </w:rPr>
        <w:t>OASIS Open</w:t>
      </w:r>
      <w:r w:rsidR="00692BE7">
        <w:rPr>
          <w:sz w:val="24"/>
          <w:szCs w:val="24"/>
          <w:lang w:val="en-US"/>
        </w:rPr>
        <w:t xml:space="preserve"> considers to be </w:t>
      </w:r>
      <w:r w:rsidR="00321A41">
        <w:rPr>
          <w:sz w:val="24"/>
          <w:szCs w:val="24"/>
          <w:lang w:val="en-US"/>
        </w:rPr>
        <w:t>an</w:t>
      </w:r>
      <w:r w:rsidR="00692BE7">
        <w:rPr>
          <w:sz w:val="24"/>
          <w:szCs w:val="24"/>
          <w:lang w:val="en-US"/>
        </w:rPr>
        <w:t xml:space="preserve"> alerting </w:t>
      </w:r>
      <w:r w:rsidR="00692BE7" w:rsidRPr="002D7C28">
        <w:rPr>
          <w:b/>
          <w:sz w:val="24"/>
          <w:szCs w:val="24"/>
          <w:u w:val="single"/>
          <w:lang w:val="en-US"/>
        </w:rPr>
        <w:t>service</w:t>
      </w:r>
      <w:r>
        <w:rPr>
          <w:sz w:val="24"/>
          <w:szCs w:val="24"/>
          <w:lang w:val="en-US"/>
        </w:rPr>
        <w:t>.</w:t>
      </w:r>
      <w:r w:rsidR="009400E4" w:rsidRPr="001D3048">
        <w:rPr>
          <w:sz w:val="24"/>
        </w:rPr>
        <w:t xml:space="preserve"> The </w:t>
      </w:r>
      <w:r w:rsidR="009400E4" w:rsidRPr="002D7C28">
        <w:rPr>
          <w:b/>
          <w:i/>
          <w:sz w:val="24"/>
        </w:rPr>
        <w:t>OASIS Open Event Terms List - User’s Guide</w:t>
      </w:r>
      <w:r w:rsidR="009400E4" w:rsidRPr="001D3048">
        <w:rPr>
          <w:sz w:val="24"/>
        </w:rPr>
        <w:t xml:space="preserve"> makes frequent reference to </w:t>
      </w:r>
      <w:r w:rsidR="009400E4" w:rsidRPr="00321A41">
        <w:rPr>
          <w:sz w:val="24"/>
        </w:rPr>
        <w:t>CAP</w:t>
      </w:r>
      <w:r w:rsidR="009400E4" w:rsidRPr="001D3048">
        <w:rPr>
          <w:sz w:val="24"/>
        </w:rPr>
        <w:t xml:space="preserve"> </w:t>
      </w:r>
      <w:r w:rsidR="002D7C28">
        <w:rPr>
          <w:sz w:val="24"/>
        </w:rPr>
        <w:t xml:space="preserve">in </w:t>
      </w:r>
      <w:r w:rsidR="00321A41">
        <w:rPr>
          <w:sz w:val="24"/>
        </w:rPr>
        <w:t>discussing this service</w:t>
      </w:r>
      <w:r w:rsidR="009400E4" w:rsidRPr="001D3048">
        <w:rPr>
          <w:sz w:val="24"/>
        </w:rPr>
        <w:t xml:space="preserve"> </w:t>
      </w:r>
      <w:r w:rsidR="009400E4" w:rsidRPr="001D3048">
        <w:rPr>
          <w:rStyle w:val="FootnoteReference"/>
          <w:sz w:val="24"/>
        </w:rPr>
        <w:footnoteReference w:id="2"/>
      </w:r>
      <w:r w:rsidR="009400E4" w:rsidRPr="001D3048">
        <w:rPr>
          <w:sz w:val="24"/>
        </w:rPr>
        <w:t>.</w:t>
      </w:r>
    </w:p>
    <w:p w14:paraId="0BBCB942" w14:textId="3E2C17E4" w:rsidR="00D02CE3" w:rsidRDefault="00F61467" w:rsidP="00120EF0">
      <w:pPr>
        <w:rPr>
          <w:sz w:val="24"/>
        </w:rPr>
      </w:pPr>
      <w:r w:rsidRPr="001D3048">
        <w:rPr>
          <w:sz w:val="24"/>
        </w:rPr>
        <w:t>Prior</w:t>
      </w:r>
      <w:r w:rsidR="00CD4C2D" w:rsidRPr="001D3048">
        <w:rPr>
          <w:sz w:val="24"/>
        </w:rPr>
        <w:t xml:space="preserve"> to thi</w:t>
      </w:r>
      <w:r w:rsidR="006924A0" w:rsidRPr="001D3048">
        <w:rPr>
          <w:sz w:val="24"/>
        </w:rPr>
        <w:t xml:space="preserve">s User’s Guide, </w:t>
      </w:r>
      <w:r w:rsidR="006924A0" w:rsidRPr="009400E4">
        <w:rPr>
          <w:b/>
          <w:sz w:val="24"/>
        </w:rPr>
        <w:t xml:space="preserve">OASIS </w:t>
      </w:r>
      <w:r w:rsidR="00753461" w:rsidRPr="009400E4">
        <w:rPr>
          <w:b/>
          <w:sz w:val="24"/>
        </w:rPr>
        <w:t>Open</w:t>
      </w:r>
      <w:r w:rsidR="00753461">
        <w:rPr>
          <w:sz w:val="24"/>
        </w:rPr>
        <w:t xml:space="preserve"> </w:t>
      </w:r>
      <w:r w:rsidR="006924A0" w:rsidRPr="001D3048">
        <w:rPr>
          <w:sz w:val="24"/>
        </w:rPr>
        <w:t>had</w:t>
      </w:r>
      <w:r w:rsidRPr="001D3048">
        <w:rPr>
          <w:sz w:val="24"/>
        </w:rPr>
        <w:t xml:space="preserve"> already </w:t>
      </w:r>
      <w:r w:rsidR="00C54654" w:rsidRPr="001D3048">
        <w:rPr>
          <w:sz w:val="24"/>
        </w:rPr>
        <w:t>published</w:t>
      </w:r>
      <w:r w:rsidR="00F2632E">
        <w:rPr>
          <w:sz w:val="24"/>
        </w:rPr>
        <w:t xml:space="preserve"> version 1.0 of </w:t>
      </w:r>
      <w:r w:rsidRPr="001D3048">
        <w:rPr>
          <w:sz w:val="24"/>
        </w:rPr>
        <w:t>an</w:t>
      </w:r>
      <w:r w:rsidR="00793857" w:rsidRPr="001D3048">
        <w:rPr>
          <w:sz w:val="24"/>
        </w:rPr>
        <w:t xml:space="preserve"> </w:t>
      </w:r>
      <w:r w:rsidR="00793857" w:rsidRPr="002D7C28">
        <w:rPr>
          <w:b/>
          <w:i/>
          <w:sz w:val="24"/>
        </w:rPr>
        <w:t>OASIS Open Event Terms List</w:t>
      </w:r>
      <w:r w:rsidR="00F2632E">
        <w:rPr>
          <w:b/>
          <w:i/>
          <w:sz w:val="24"/>
        </w:rPr>
        <w:t xml:space="preserve"> </w:t>
      </w:r>
      <w:r w:rsidR="00B1181F" w:rsidRPr="00F2632E">
        <w:rPr>
          <w:b/>
          <w:sz w:val="24"/>
          <w:u w:val="single"/>
        </w:rPr>
        <w:t>resource</w:t>
      </w:r>
      <w:r w:rsidR="00E54F5B" w:rsidRPr="001D3048">
        <w:rPr>
          <w:sz w:val="24"/>
        </w:rPr>
        <w:t xml:space="preserve">. </w:t>
      </w:r>
      <w:r w:rsidR="00DD2537" w:rsidRPr="001D3048">
        <w:rPr>
          <w:sz w:val="24"/>
        </w:rPr>
        <w:t>The resource</w:t>
      </w:r>
      <w:r w:rsidR="00E54F5B" w:rsidRPr="001D3048">
        <w:rPr>
          <w:sz w:val="24"/>
        </w:rPr>
        <w:t xml:space="preserve"> was </w:t>
      </w:r>
      <w:r w:rsidR="00B1181F">
        <w:rPr>
          <w:sz w:val="24"/>
        </w:rPr>
        <w:t xml:space="preserve">a work product </w:t>
      </w:r>
      <w:r w:rsidR="00793857" w:rsidRPr="001D3048">
        <w:rPr>
          <w:sz w:val="24"/>
        </w:rPr>
        <w:t xml:space="preserve">published for the purposes of promoting interoperability between alerting </w:t>
      </w:r>
      <w:r w:rsidR="00793857" w:rsidRPr="00321A41">
        <w:rPr>
          <w:sz w:val="24"/>
        </w:rPr>
        <w:t>practitioners</w:t>
      </w:r>
      <w:r w:rsidR="00CD4C2D" w:rsidRPr="001D3048">
        <w:rPr>
          <w:sz w:val="24"/>
        </w:rPr>
        <w:t xml:space="preserve">. </w:t>
      </w:r>
      <w:proofErr w:type="gramStart"/>
      <w:r w:rsidR="00692BE7">
        <w:rPr>
          <w:sz w:val="24"/>
        </w:rPr>
        <w:t>Subsequent to</w:t>
      </w:r>
      <w:proofErr w:type="gramEnd"/>
      <w:r w:rsidR="00692BE7" w:rsidRPr="00884475">
        <w:rPr>
          <w:sz w:val="24"/>
        </w:rPr>
        <w:t xml:space="preserve"> publishing</w:t>
      </w:r>
      <w:r w:rsidR="00F2632E">
        <w:rPr>
          <w:sz w:val="24"/>
        </w:rPr>
        <w:t xml:space="preserve">, many practitioners </w:t>
      </w:r>
      <w:r w:rsidR="00692BE7" w:rsidRPr="00884475">
        <w:rPr>
          <w:sz w:val="24"/>
        </w:rPr>
        <w:t>requested guidance on how</w:t>
      </w:r>
      <w:r w:rsidR="00F2632E">
        <w:rPr>
          <w:sz w:val="24"/>
        </w:rPr>
        <w:t xml:space="preserve"> the content of the list is best </w:t>
      </w:r>
      <w:r w:rsidR="00692BE7" w:rsidRPr="00884475">
        <w:rPr>
          <w:sz w:val="24"/>
        </w:rPr>
        <w:t xml:space="preserve">integrated within CAP. </w:t>
      </w:r>
      <w:r w:rsidR="00793857" w:rsidRPr="001D3048">
        <w:rPr>
          <w:sz w:val="24"/>
        </w:rPr>
        <w:t xml:space="preserve">With </w:t>
      </w:r>
      <w:r w:rsidR="00B1181F" w:rsidRPr="00F2632E">
        <w:rPr>
          <w:b/>
          <w:i/>
          <w:sz w:val="24"/>
        </w:rPr>
        <w:t xml:space="preserve">OASIS Open </w:t>
      </w:r>
      <w:r w:rsidR="00DE60D1" w:rsidRPr="00F2632E">
        <w:rPr>
          <w:b/>
          <w:i/>
          <w:sz w:val="24"/>
        </w:rPr>
        <w:t xml:space="preserve">Event Terms List - </w:t>
      </w:r>
      <w:r w:rsidR="00B6513F" w:rsidRPr="00F2632E">
        <w:rPr>
          <w:b/>
          <w:i/>
          <w:sz w:val="24"/>
        </w:rPr>
        <w:t>User’s Guide</w:t>
      </w:r>
      <w:r w:rsidR="00F2632E">
        <w:rPr>
          <w:b/>
          <w:i/>
          <w:sz w:val="24"/>
        </w:rPr>
        <w:t xml:space="preserve"> v1.0</w:t>
      </w:r>
      <w:r w:rsidR="00793857" w:rsidRPr="001D3048">
        <w:rPr>
          <w:b/>
          <w:sz w:val="24"/>
        </w:rPr>
        <w:t>,</w:t>
      </w:r>
      <w:r w:rsidR="00793857" w:rsidRPr="001D3048">
        <w:rPr>
          <w:sz w:val="24"/>
        </w:rPr>
        <w:t xml:space="preserve"> </w:t>
      </w:r>
      <w:r w:rsidR="00DE60D1">
        <w:rPr>
          <w:sz w:val="24"/>
        </w:rPr>
        <w:t xml:space="preserve">and with a backwards compatible </w:t>
      </w:r>
      <w:r w:rsidR="00B1181F" w:rsidRPr="00F2632E">
        <w:rPr>
          <w:b/>
          <w:i/>
          <w:sz w:val="24"/>
        </w:rPr>
        <w:t xml:space="preserve">OASIS Open </w:t>
      </w:r>
      <w:r w:rsidR="00DE60D1" w:rsidRPr="00F2632E">
        <w:rPr>
          <w:b/>
          <w:i/>
          <w:sz w:val="24"/>
        </w:rPr>
        <w:t>Event Terms List - Lookup Table</w:t>
      </w:r>
      <w:r w:rsidR="00F2632E">
        <w:rPr>
          <w:b/>
          <w:i/>
          <w:sz w:val="24"/>
        </w:rPr>
        <w:t xml:space="preserve"> v2.0</w:t>
      </w:r>
      <w:r w:rsidR="00DE60D1">
        <w:rPr>
          <w:sz w:val="24"/>
        </w:rPr>
        <w:t xml:space="preserve">, </w:t>
      </w:r>
      <w:r w:rsidR="00DE60D1" w:rsidRPr="001D3048">
        <w:rPr>
          <w:sz w:val="24"/>
        </w:rPr>
        <w:t>practitioner</w:t>
      </w:r>
      <w:r w:rsidR="00DE60D1">
        <w:rPr>
          <w:sz w:val="24"/>
        </w:rPr>
        <w:t>s</w:t>
      </w:r>
      <w:r w:rsidR="00B6513F">
        <w:rPr>
          <w:sz w:val="24"/>
        </w:rPr>
        <w:t xml:space="preserve"> now have</w:t>
      </w:r>
      <w:r w:rsidR="00793857" w:rsidRPr="001D3048">
        <w:rPr>
          <w:sz w:val="24"/>
        </w:rPr>
        <w:t xml:space="preserve"> </w:t>
      </w:r>
      <w:r w:rsidR="00321A41">
        <w:rPr>
          <w:sz w:val="24"/>
        </w:rPr>
        <w:t xml:space="preserve">guidance on how to </w:t>
      </w:r>
      <w:r w:rsidR="00F2632E">
        <w:rPr>
          <w:sz w:val="24"/>
        </w:rPr>
        <w:t xml:space="preserve">incorporate the </w:t>
      </w:r>
      <w:r w:rsidR="00F2632E" w:rsidRPr="00F2632E">
        <w:rPr>
          <w:b/>
          <w:sz w:val="24"/>
        </w:rPr>
        <w:t>OASIS Open</w:t>
      </w:r>
      <w:r w:rsidR="00F2632E">
        <w:rPr>
          <w:sz w:val="24"/>
        </w:rPr>
        <w:t xml:space="preserve"> </w:t>
      </w:r>
      <w:r w:rsidR="00DE60D1">
        <w:rPr>
          <w:sz w:val="24"/>
        </w:rPr>
        <w:t xml:space="preserve">managed </w:t>
      </w:r>
      <w:r w:rsidR="00F2632E">
        <w:rPr>
          <w:sz w:val="24"/>
        </w:rPr>
        <w:t xml:space="preserve">list of universal </w:t>
      </w:r>
      <w:r w:rsidR="008F182F" w:rsidRPr="001D3048">
        <w:rPr>
          <w:sz w:val="24"/>
        </w:rPr>
        <w:t xml:space="preserve">event </w:t>
      </w:r>
      <w:r w:rsidR="00793857" w:rsidRPr="00321A41">
        <w:rPr>
          <w:b/>
          <w:sz w:val="24"/>
          <w:u w:val="single"/>
        </w:rPr>
        <w:t>terms</w:t>
      </w:r>
      <w:r w:rsidR="00793857" w:rsidRPr="001D3048">
        <w:rPr>
          <w:sz w:val="24"/>
        </w:rPr>
        <w:t xml:space="preserve"> and </w:t>
      </w:r>
      <w:r w:rsidR="00793857" w:rsidRPr="00321A41">
        <w:rPr>
          <w:b/>
          <w:sz w:val="24"/>
          <w:u w:val="single"/>
        </w:rPr>
        <w:t>codes</w:t>
      </w:r>
      <w:r w:rsidR="00793857" w:rsidRPr="001D3048">
        <w:rPr>
          <w:sz w:val="24"/>
        </w:rPr>
        <w:t xml:space="preserve"> </w:t>
      </w:r>
      <w:r w:rsidR="00B1181F">
        <w:rPr>
          <w:sz w:val="24"/>
        </w:rPr>
        <w:t>in</w:t>
      </w:r>
      <w:r w:rsidR="00F2632E">
        <w:rPr>
          <w:sz w:val="24"/>
        </w:rPr>
        <w:t>to</w:t>
      </w:r>
      <w:r w:rsidR="00B1181F">
        <w:rPr>
          <w:sz w:val="24"/>
        </w:rPr>
        <w:t xml:space="preserve"> </w:t>
      </w:r>
      <w:r w:rsidR="00F2632E">
        <w:rPr>
          <w:sz w:val="24"/>
        </w:rPr>
        <w:t>their service.</w:t>
      </w:r>
      <w:r w:rsidR="00793857" w:rsidRPr="001D3048">
        <w:rPr>
          <w:sz w:val="24"/>
        </w:rPr>
        <w:t xml:space="preserve"> </w:t>
      </w:r>
    </w:p>
    <w:p w14:paraId="113AED9F" w14:textId="3DE24BA1" w:rsidR="008D0FE6" w:rsidRDefault="008D0FE6" w:rsidP="008D0FE6">
      <w:pPr>
        <w:pStyle w:val="Heading2"/>
      </w:pPr>
      <w:bookmarkStart w:id="3" w:name="_Toc209523750"/>
      <w:r>
        <w:t>Executive Summary</w:t>
      </w:r>
      <w:bookmarkEnd w:id="3"/>
    </w:p>
    <w:p w14:paraId="4AFDE10D" w14:textId="0C81DA50" w:rsidR="00F455A9" w:rsidRDefault="00D94C83" w:rsidP="00D94C83">
      <w:pPr>
        <w:rPr>
          <w:ins w:id="4" w:author="Robin Paulsen" w:date="2025-06-06T12:08:00Z"/>
          <w:sz w:val="24"/>
        </w:rPr>
      </w:pPr>
      <w:r w:rsidRPr="00D94C83">
        <w:rPr>
          <w:sz w:val="24"/>
        </w:rPr>
        <w:t xml:space="preserve">The </w:t>
      </w:r>
      <w:r w:rsidRPr="00F2632E">
        <w:rPr>
          <w:b/>
          <w:i/>
          <w:sz w:val="24"/>
        </w:rPr>
        <w:t>OASIS Open Event Terms List - User’s Guide</w:t>
      </w:r>
      <w:r w:rsidRPr="00D94C83">
        <w:rPr>
          <w:sz w:val="24"/>
        </w:rPr>
        <w:t xml:space="preserve"> is less for the casual reader, and more for the expert </w:t>
      </w:r>
      <w:r w:rsidRPr="00F2632E">
        <w:rPr>
          <w:b/>
          <w:sz w:val="24"/>
          <w:u w:val="single"/>
        </w:rPr>
        <w:t>practitioner</w:t>
      </w:r>
      <w:r w:rsidRPr="00D94C83">
        <w:rPr>
          <w:sz w:val="24"/>
        </w:rPr>
        <w:t xml:space="preserve"> (e.g. </w:t>
      </w:r>
      <w:r w:rsidR="00710AE3">
        <w:rPr>
          <w:sz w:val="24"/>
        </w:rPr>
        <w:t xml:space="preserve">service </w:t>
      </w:r>
      <w:r w:rsidRPr="00D94C83">
        <w:rPr>
          <w:sz w:val="24"/>
        </w:rPr>
        <w:t xml:space="preserve">architect, </w:t>
      </w:r>
      <w:r w:rsidR="00710AE3">
        <w:rPr>
          <w:sz w:val="24"/>
        </w:rPr>
        <w:t xml:space="preserve">system designer, </w:t>
      </w:r>
      <w:r w:rsidR="00DF23CF">
        <w:rPr>
          <w:sz w:val="24"/>
        </w:rPr>
        <w:t>processing</w:t>
      </w:r>
      <w:r w:rsidR="00710AE3">
        <w:rPr>
          <w:sz w:val="24"/>
        </w:rPr>
        <w:t xml:space="preserve"> </w:t>
      </w:r>
      <w:r w:rsidRPr="00D94C83">
        <w:rPr>
          <w:sz w:val="24"/>
        </w:rPr>
        <w:t xml:space="preserve">agent, etc.). The aim is to help </w:t>
      </w:r>
      <w:r>
        <w:rPr>
          <w:sz w:val="24"/>
        </w:rPr>
        <w:t xml:space="preserve">practitioners </w:t>
      </w:r>
      <w:r w:rsidRPr="00D94C83">
        <w:rPr>
          <w:sz w:val="24"/>
        </w:rPr>
        <w:t xml:space="preserve">build </w:t>
      </w:r>
      <w:r w:rsidR="00710AE3">
        <w:rPr>
          <w:sz w:val="24"/>
        </w:rPr>
        <w:t xml:space="preserve">and operate </w:t>
      </w:r>
      <w:r w:rsidRPr="00D94C83">
        <w:rPr>
          <w:sz w:val="24"/>
        </w:rPr>
        <w:t xml:space="preserve">a better </w:t>
      </w:r>
      <w:r w:rsidRPr="00F2632E">
        <w:rPr>
          <w:b/>
          <w:sz w:val="24"/>
          <w:u w:val="single"/>
        </w:rPr>
        <w:t>system</w:t>
      </w:r>
      <w:r w:rsidRPr="00D94C83">
        <w:rPr>
          <w:sz w:val="24"/>
        </w:rPr>
        <w:t xml:space="preserve"> - one that conne</w:t>
      </w:r>
      <w:r w:rsidRPr="00AB2524">
        <w:rPr>
          <w:sz w:val="24"/>
        </w:rPr>
        <w:t xml:space="preserve">cts seamlessly (i.e. is </w:t>
      </w:r>
      <w:r w:rsidRPr="004C1306">
        <w:rPr>
          <w:b/>
          <w:sz w:val="24"/>
          <w:u w:val="single"/>
        </w:rPr>
        <w:t>interoperable</w:t>
      </w:r>
      <w:r w:rsidRPr="00AB2524">
        <w:rPr>
          <w:sz w:val="24"/>
        </w:rPr>
        <w:t xml:space="preserve">) with </w:t>
      </w:r>
      <w:r w:rsidR="004C1306" w:rsidRPr="004C1306">
        <w:rPr>
          <w:b/>
          <w:sz w:val="24"/>
          <w:u w:val="single"/>
        </w:rPr>
        <w:t>agencies</w:t>
      </w:r>
      <w:r w:rsidR="004C1306">
        <w:rPr>
          <w:sz w:val="24"/>
        </w:rPr>
        <w:t xml:space="preserve"> and </w:t>
      </w:r>
      <w:r w:rsidRPr="004C1306">
        <w:rPr>
          <w:b/>
          <w:sz w:val="24"/>
          <w:u w:val="single"/>
        </w:rPr>
        <w:t>audiences</w:t>
      </w:r>
      <w:r w:rsidRPr="00AB2524">
        <w:rPr>
          <w:sz w:val="24"/>
        </w:rPr>
        <w:t xml:space="preserve"> </w:t>
      </w:r>
      <w:r w:rsidR="00F455A9">
        <w:rPr>
          <w:sz w:val="24"/>
        </w:rPr>
        <w:t xml:space="preserve">on a business/client level, </w:t>
      </w:r>
      <w:r w:rsidRPr="00AB2524">
        <w:rPr>
          <w:sz w:val="24"/>
        </w:rPr>
        <w:t xml:space="preserve">and </w:t>
      </w:r>
      <w:r w:rsidR="00F455A9">
        <w:rPr>
          <w:sz w:val="24"/>
        </w:rPr>
        <w:t>with</w:t>
      </w:r>
      <w:r w:rsidR="004C1306">
        <w:rPr>
          <w:sz w:val="24"/>
        </w:rPr>
        <w:t xml:space="preserve"> </w:t>
      </w:r>
      <w:r w:rsidR="004C1306" w:rsidRPr="004C1306">
        <w:rPr>
          <w:b/>
          <w:sz w:val="24"/>
          <w:u w:val="single"/>
        </w:rPr>
        <w:t>originating</w:t>
      </w:r>
      <w:r w:rsidR="004C1306">
        <w:rPr>
          <w:sz w:val="24"/>
        </w:rPr>
        <w:t xml:space="preserve"> and </w:t>
      </w:r>
      <w:r w:rsidR="004C1306" w:rsidRPr="004C1306">
        <w:rPr>
          <w:b/>
          <w:sz w:val="24"/>
          <w:u w:val="single"/>
        </w:rPr>
        <w:t>consuming</w:t>
      </w:r>
      <w:r w:rsidR="00F455A9">
        <w:rPr>
          <w:sz w:val="24"/>
        </w:rPr>
        <w:t xml:space="preserve"> </w:t>
      </w:r>
      <w:r w:rsidR="00F455A9" w:rsidRPr="004C1306">
        <w:rPr>
          <w:b/>
          <w:sz w:val="24"/>
          <w:u w:val="single"/>
        </w:rPr>
        <w:t>agents</w:t>
      </w:r>
      <w:r w:rsidR="00F455A9">
        <w:rPr>
          <w:sz w:val="24"/>
        </w:rPr>
        <w:t xml:space="preserve"> on a technical/functional level</w:t>
      </w:r>
      <w:r w:rsidRPr="00AB2524">
        <w:rPr>
          <w:sz w:val="24"/>
        </w:rPr>
        <w:t>.</w:t>
      </w:r>
    </w:p>
    <w:p w14:paraId="2D7C3F9F" w14:textId="17A35F29" w:rsidR="008D0FE6" w:rsidRDefault="00AB2524" w:rsidP="00D94C83">
      <w:pPr>
        <w:rPr>
          <w:sz w:val="24"/>
        </w:rPr>
      </w:pPr>
      <w:r w:rsidRPr="00AB2524">
        <w:rPr>
          <w:sz w:val="24"/>
        </w:rPr>
        <w:t xml:space="preserve">The </w:t>
      </w:r>
      <w:r w:rsidRPr="004C1306">
        <w:rPr>
          <w:b/>
          <w:sz w:val="24"/>
          <w:u w:val="single"/>
        </w:rPr>
        <w:t>CAP</w:t>
      </w:r>
      <w:r w:rsidRPr="00AB2524">
        <w:rPr>
          <w:sz w:val="24"/>
        </w:rPr>
        <w:t xml:space="preserve"> standard is a proven data st</w:t>
      </w:r>
      <w:r w:rsidR="0055475B">
        <w:rPr>
          <w:sz w:val="24"/>
        </w:rPr>
        <w:t xml:space="preserve">andard for </w:t>
      </w:r>
      <w:r w:rsidR="004C1306">
        <w:rPr>
          <w:sz w:val="24"/>
        </w:rPr>
        <w:t xml:space="preserve">obtaining this goal. It is a standard for </w:t>
      </w:r>
      <w:r w:rsidR="0055475B">
        <w:rPr>
          <w:sz w:val="24"/>
        </w:rPr>
        <w:t>conveying all-</w:t>
      </w:r>
      <w:r w:rsidR="005516D3" w:rsidRPr="004C1306">
        <w:rPr>
          <w:b/>
          <w:sz w:val="24"/>
          <w:u w:val="single"/>
        </w:rPr>
        <w:t>event</w:t>
      </w:r>
      <w:r w:rsidR="00CB081A">
        <w:rPr>
          <w:b/>
          <w:i/>
          <w:sz w:val="24"/>
        </w:rPr>
        <w:t>,</w:t>
      </w:r>
      <w:r w:rsidRPr="00AB2524">
        <w:rPr>
          <w:sz w:val="24"/>
        </w:rPr>
        <w:t xml:space="preserve"> all-</w:t>
      </w:r>
      <w:r w:rsidRPr="004C1306">
        <w:rPr>
          <w:b/>
          <w:sz w:val="24"/>
          <w:u w:val="single"/>
        </w:rPr>
        <w:t>alert</w:t>
      </w:r>
      <w:r w:rsidRPr="00AB2524">
        <w:rPr>
          <w:sz w:val="24"/>
        </w:rPr>
        <w:t xml:space="preserve"> information in a</w:t>
      </w:r>
      <w:r w:rsidR="00F455A9">
        <w:rPr>
          <w:sz w:val="24"/>
        </w:rPr>
        <w:t>n end-to-end alerting</w:t>
      </w:r>
      <w:r w:rsidRPr="00AB2524">
        <w:rPr>
          <w:sz w:val="24"/>
        </w:rPr>
        <w:t xml:space="preserve"> system devoted to the alerting objective. The CAP standard allows for a </w:t>
      </w:r>
      <w:r w:rsidR="00692BE7">
        <w:rPr>
          <w:sz w:val="24"/>
        </w:rPr>
        <w:t>“</w:t>
      </w:r>
      <w:r w:rsidRPr="00AB2524">
        <w:rPr>
          <w:sz w:val="24"/>
        </w:rPr>
        <w:t>many</w:t>
      </w:r>
      <w:r w:rsidR="00692BE7">
        <w:rPr>
          <w:sz w:val="24"/>
        </w:rPr>
        <w:t>-</w:t>
      </w:r>
      <w:r w:rsidR="00692BE7" w:rsidRPr="006359BB">
        <w:rPr>
          <w:sz w:val="24"/>
        </w:rPr>
        <w:t>originator</w:t>
      </w:r>
      <w:r w:rsidR="00692BE7" w:rsidRPr="00692BE7">
        <w:rPr>
          <w:sz w:val="24"/>
        </w:rPr>
        <w:t>”</w:t>
      </w:r>
      <w:r w:rsidR="00692BE7">
        <w:rPr>
          <w:b/>
          <w:i/>
          <w:sz w:val="24"/>
        </w:rPr>
        <w:t xml:space="preserve"> </w:t>
      </w:r>
      <w:r w:rsidRPr="00AB2524">
        <w:rPr>
          <w:sz w:val="24"/>
        </w:rPr>
        <w:t>to</w:t>
      </w:r>
      <w:r w:rsidR="00692BE7">
        <w:rPr>
          <w:sz w:val="24"/>
        </w:rPr>
        <w:t xml:space="preserve"> “many-</w:t>
      </w:r>
      <w:r w:rsidR="00692BE7" w:rsidRPr="006359BB">
        <w:rPr>
          <w:sz w:val="24"/>
        </w:rPr>
        <w:t>consumer</w:t>
      </w:r>
      <w:r w:rsidR="00692BE7" w:rsidRPr="00692BE7">
        <w:rPr>
          <w:sz w:val="24"/>
        </w:rPr>
        <w:t>”</w:t>
      </w:r>
      <w:r w:rsidR="00692BE7">
        <w:rPr>
          <w:b/>
          <w:i/>
          <w:sz w:val="24"/>
        </w:rPr>
        <w:t xml:space="preserve"> </w:t>
      </w:r>
      <w:r w:rsidRPr="00AB2524">
        <w:rPr>
          <w:sz w:val="24"/>
        </w:rPr>
        <w:t>t</w:t>
      </w:r>
      <w:r w:rsidR="00EF721F">
        <w:rPr>
          <w:sz w:val="24"/>
        </w:rPr>
        <w:t xml:space="preserve">ransfer of </w:t>
      </w:r>
      <w:r w:rsidR="00692BE7">
        <w:rPr>
          <w:sz w:val="24"/>
        </w:rPr>
        <w:t xml:space="preserve">information </w:t>
      </w:r>
      <w:r w:rsidR="00F455A9">
        <w:rPr>
          <w:sz w:val="24"/>
        </w:rPr>
        <w:t>on the technical</w:t>
      </w:r>
      <w:r w:rsidR="004C1306">
        <w:rPr>
          <w:sz w:val="24"/>
        </w:rPr>
        <w:t xml:space="preserve"> and </w:t>
      </w:r>
      <w:r w:rsidR="00F455A9">
        <w:rPr>
          <w:sz w:val="24"/>
        </w:rPr>
        <w:t>functional level</w:t>
      </w:r>
      <w:r w:rsidR="004C1306">
        <w:rPr>
          <w:sz w:val="24"/>
        </w:rPr>
        <w:t>,</w:t>
      </w:r>
      <w:r w:rsidR="00F455A9">
        <w:rPr>
          <w:sz w:val="24"/>
        </w:rPr>
        <w:t xml:space="preserve"> </w:t>
      </w:r>
      <w:r w:rsidR="004C1306">
        <w:rPr>
          <w:sz w:val="24"/>
        </w:rPr>
        <w:t xml:space="preserve">including the use of </w:t>
      </w:r>
      <w:r w:rsidR="00692BE7">
        <w:rPr>
          <w:sz w:val="24"/>
        </w:rPr>
        <w:t xml:space="preserve">customized </w:t>
      </w:r>
      <w:r w:rsidR="00EF721F">
        <w:rPr>
          <w:sz w:val="24"/>
        </w:rPr>
        <w:t xml:space="preserve">alerting </w:t>
      </w:r>
      <w:r w:rsidR="004C1306">
        <w:rPr>
          <w:sz w:val="24"/>
        </w:rPr>
        <w:t xml:space="preserve">information </w:t>
      </w:r>
      <w:r w:rsidR="00EF721F">
        <w:rPr>
          <w:sz w:val="24"/>
        </w:rPr>
        <w:t>(</w:t>
      </w:r>
      <w:r w:rsidR="004C1306">
        <w:rPr>
          <w:sz w:val="24"/>
        </w:rPr>
        <w:t>if needed</w:t>
      </w:r>
      <w:r w:rsidR="00EF721F">
        <w:rPr>
          <w:sz w:val="24"/>
        </w:rPr>
        <w:t>),</w:t>
      </w:r>
      <w:r w:rsidR="004C1306">
        <w:rPr>
          <w:sz w:val="24"/>
        </w:rPr>
        <w:t xml:space="preserve"> </w:t>
      </w:r>
      <w:r w:rsidR="00EF721F">
        <w:rPr>
          <w:sz w:val="24"/>
        </w:rPr>
        <w:t>in any</w:t>
      </w:r>
      <w:r w:rsidR="00692BE7">
        <w:rPr>
          <w:sz w:val="24"/>
        </w:rPr>
        <w:t xml:space="preserve"> originator</w:t>
      </w:r>
      <w:r w:rsidR="00EF721F">
        <w:rPr>
          <w:sz w:val="24"/>
        </w:rPr>
        <w:t>/</w:t>
      </w:r>
      <w:r w:rsidR="00692BE7">
        <w:rPr>
          <w:sz w:val="24"/>
        </w:rPr>
        <w:t xml:space="preserve">consumer </w:t>
      </w:r>
      <w:r w:rsidR="004C1306">
        <w:rPr>
          <w:sz w:val="24"/>
        </w:rPr>
        <w:t>relationship</w:t>
      </w:r>
      <w:r w:rsidRPr="00692BE7">
        <w:rPr>
          <w:sz w:val="24"/>
        </w:rPr>
        <w:t>.</w:t>
      </w:r>
    </w:p>
    <w:p w14:paraId="44F58797" w14:textId="4C646CFB" w:rsidR="00692BE7" w:rsidRDefault="00D94C83" w:rsidP="00F90B8B">
      <w:pPr>
        <w:rPr>
          <w:sz w:val="24"/>
        </w:rPr>
      </w:pPr>
      <w:r>
        <w:rPr>
          <w:sz w:val="24"/>
        </w:rPr>
        <w:t>The</w:t>
      </w:r>
      <w:r w:rsidR="00EF721F">
        <w:rPr>
          <w:sz w:val="24"/>
        </w:rPr>
        <w:t xml:space="preserve"> focus of this</w:t>
      </w:r>
      <w:r>
        <w:rPr>
          <w:sz w:val="24"/>
        </w:rPr>
        <w:t xml:space="preserve"> </w:t>
      </w:r>
      <w:r w:rsidR="00555D10" w:rsidRPr="00C8698F">
        <w:rPr>
          <w:b/>
          <w:i/>
          <w:sz w:val="24"/>
        </w:rPr>
        <w:t>User’s Guide</w:t>
      </w:r>
      <w:r w:rsidR="00C8698F">
        <w:rPr>
          <w:b/>
          <w:i/>
          <w:sz w:val="24"/>
        </w:rPr>
        <w:t xml:space="preserve"> </w:t>
      </w:r>
      <w:r w:rsidR="006359BB">
        <w:rPr>
          <w:sz w:val="24"/>
        </w:rPr>
        <w:t xml:space="preserve">- </w:t>
      </w:r>
      <w:r w:rsidR="00C8698F">
        <w:rPr>
          <w:sz w:val="24"/>
        </w:rPr>
        <w:t xml:space="preserve">the </w:t>
      </w:r>
      <w:r w:rsidR="00C8698F" w:rsidRPr="00EF721F">
        <w:rPr>
          <w:b/>
          <w:sz w:val="24"/>
          <w:u w:val="single"/>
        </w:rPr>
        <w:t>alert-worthy</w:t>
      </w:r>
      <w:r w:rsidR="00C8698F">
        <w:rPr>
          <w:sz w:val="24"/>
        </w:rPr>
        <w:t xml:space="preserve"> event and its larger alerting situation </w:t>
      </w:r>
      <w:r w:rsidR="00C8698F">
        <w:rPr>
          <w:rStyle w:val="FootnoteReference"/>
          <w:sz w:val="24"/>
        </w:rPr>
        <w:footnoteReference w:id="3"/>
      </w:r>
      <w:r w:rsidR="006359BB">
        <w:rPr>
          <w:sz w:val="24"/>
        </w:rPr>
        <w:t xml:space="preserve"> - </w:t>
      </w:r>
      <w:r w:rsidR="00555D10">
        <w:rPr>
          <w:sz w:val="24"/>
        </w:rPr>
        <w:t xml:space="preserve">is </w:t>
      </w:r>
      <w:r w:rsidR="00EF721F">
        <w:rPr>
          <w:sz w:val="24"/>
        </w:rPr>
        <w:t xml:space="preserve">just </w:t>
      </w:r>
      <w:r w:rsidR="00F455A9">
        <w:rPr>
          <w:sz w:val="24"/>
        </w:rPr>
        <w:t>one</w:t>
      </w:r>
      <w:r>
        <w:rPr>
          <w:sz w:val="24"/>
        </w:rPr>
        <w:t xml:space="preserve"> key component of </w:t>
      </w:r>
      <w:r w:rsidR="00EF721F">
        <w:rPr>
          <w:sz w:val="24"/>
        </w:rPr>
        <w:t xml:space="preserve">alerting </w:t>
      </w:r>
      <w:r>
        <w:rPr>
          <w:sz w:val="24"/>
        </w:rPr>
        <w:t xml:space="preserve">information to be conveyed to consuming </w:t>
      </w:r>
      <w:r w:rsidR="00692BE7">
        <w:rPr>
          <w:sz w:val="24"/>
        </w:rPr>
        <w:t xml:space="preserve">agents and </w:t>
      </w:r>
      <w:r>
        <w:rPr>
          <w:sz w:val="24"/>
        </w:rPr>
        <w:t>audiences. T</w:t>
      </w:r>
      <w:r w:rsidR="006359BB">
        <w:rPr>
          <w:sz w:val="24"/>
        </w:rPr>
        <w:t>o that end, t</w:t>
      </w:r>
      <w:r>
        <w:rPr>
          <w:sz w:val="24"/>
        </w:rPr>
        <w:t xml:space="preserve">he </w:t>
      </w:r>
      <w:r w:rsidR="006359BB" w:rsidRPr="00C8698F">
        <w:rPr>
          <w:b/>
          <w:i/>
          <w:sz w:val="24"/>
        </w:rPr>
        <w:t>User’s Guide</w:t>
      </w:r>
      <w:r w:rsidR="00710AE3">
        <w:rPr>
          <w:sz w:val="24"/>
        </w:rPr>
        <w:t xml:space="preserve"> discusses </w:t>
      </w:r>
      <w:r w:rsidR="00D264E4">
        <w:rPr>
          <w:sz w:val="24"/>
        </w:rPr>
        <w:t xml:space="preserve">how </w:t>
      </w:r>
      <w:r w:rsidR="00555D10">
        <w:rPr>
          <w:sz w:val="24"/>
        </w:rPr>
        <w:t xml:space="preserve">to </w:t>
      </w:r>
      <w:r w:rsidR="0028162B">
        <w:rPr>
          <w:sz w:val="24"/>
        </w:rPr>
        <w:t xml:space="preserve">organize, </w:t>
      </w:r>
      <w:r w:rsidR="00692BE7">
        <w:rPr>
          <w:sz w:val="24"/>
        </w:rPr>
        <w:t xml:space="preserve">structure, format, </w:t>
      </w:r>
      <w:r w:rsidR="0028162B">
        <w:rPr>
          <w:sz w:val="24"/>
        </w:rPr>
        <w:t xml:space="preserve">and subsequently </w:t>
      </w:r>
      <w:r w:rsidR="0028162B" w:rsidRPr="006359BB">
        <w:rPr>
          <w:sz w:val="24"/>
        </w:rPr>
        <w:t>originate</w:t>
      </w:r>
      <w:r w:rsidR="0028162B">
        <w:rPr>
          <w:sz w:val="24"/>
        </w:rPr>
        <w:t xml:space="preserve"> and </w:t>
      </w:r>
      <w:r w:rsidR="0028162B" w:rsidRPr="006359BB">
        <w:rPr>
          <w:sz w:val="24"/>
        </w:rPr>
        <w:t>consume</w:t>
      </w:r>
      <w:r w:rsidR="0028162B">
        <w:rPr>
          <w:sz w:val="24"/>
        </w:rPr>
        <w:t xml:space="preserve">, </w:t>
      </w:r>
      <w:r w:rsidR="00F455A9">
        <w:rPr>
          <w:sz w:val="24"/>
        </w:rPr>
        <w:t xml:space="preserve">the following </w:t>
      </w:r>
      <w:r w:rsidR="00555D10">
        <w:rPr>
          <w:sz w:val="24"/>
        </w:rPr>
        <w:t xml:space="preserve">event-based </w:t>
      </w:r>
      <w:r w:rsidR="0028162B">
        <w:rPr>
          <w:sz w:val="24"/>
        </w:rPr>
        <w:t xml:space="preserve">information within a CAP </w:t>
      </w:r>
      <w:r w:rsidR="00BD1B2D">
        <w:rPr>
          <w:sz w:val="24"/>
        </w:rPr>
        <w:t>alert messag</w:t>
      </w:r>
      <w:r w:rsidR="0028162B">
        <w:rPr>
          <w:sz w:val="24"/>
        </w:rPr>
        <w:t>e:</w:t>
      </w:r>
    </w:p>
    <w:p w14:paraId="7D4D1909" w14:textId="58F80641" w:rsidR="00692BE7" w:rsidRDefault="0028162B" w:rsidP="00C17DDB">
      <w:pPr>
        <w:pStyle w:val="ListParagraph"/>
        <w:numPr>
          <w:ilvl w:val="0"/>
          <w:numId w:val="49"/>
        </w:numPr>
        <w:rPr>
          <w:sz w:val="24"/>
        </w:rPr>
      </w:pPr>
      <w:r w:rsidRPr="00692BE7">
        <w:rPr>
          <w:sz w:val="24"/>
        </w:rPr>
        <w:t xml:space="preserve">the </w:t>
      </w:r>
      <w:r w:rsidR="00540877">
        <w:rPr>
          <w:b/>
          <w:sz w:val="24"/>
          <w:u w:val="single"/>
        </w:rPr>
        <w:t>nature</w:t>
      </w:r>
      <w:r w:rsidR="00EF721F">
        <w:rPr>
          <w:sz w:val="24"/>
        </w:rPr>
        <w:t xml:space="preserve"> </w:t>
      </w:r>
      <w:r w:rsidR="00540877">
        <w:rPr>
          <w:sz w:val="24"/>
        </w:rPr>
        <w:t>of</w:t>
      </w:r>
      <w:r w:rsidR="00EF721F">
        <w:rPr>
          <w:sz w:val="24"/>
        </w:rPr>
        <w:t xml:space="preserve"> </w:t>
      </w:r>
      <w:r w:rsidRPr="00692BE7">
        <w:rPr>
          <w:sz w:val="24"/>
        </w:rPr>
        <w:t xml:space="preserve">an </w:t>
      </w:r>
      <w:proofErr w:type="gramStart"/>
      <w:r w:rsidRPr="00692BE7">
        <w:rPr>
          <w:sz w:val="24"/>
        </w:rPr>
        <w:t>event</w:t>
      </w:r>
      <w:r w:rsidR="00710AE3" w:rsidRPr="00692BE7">
        <w:rPr>
          <w:sz w:val="24"/>
        </w:rPr>
        <w:t>;</w:t>
      </w:r>
      <w:proofErr w:type="gramEnd"/>
    </w:p>
    <w:p w14:paraId="5BB34179" w14:textId="77777777" w:rsidR="00692BE7" w:rsidRDefault="00710AE3" w:rsidP="00C17DDB">
      <w:pPr>
        <w:pStyle w:val="ListParagraph"/>
        <w:numPr>
          <w:ilvl w:val="0"/>
          <w:numId w:val="49"/>
        </w:numPr>
        <w:rPr>
          <w:sz w:val="24"/>
        </w:rPr>
      </w:pPr>
      <w:r w:rsidRPr="00692BE7">
        <w:rPr>
          <w:sz w:val="24"/>
        </w:rPr>
        <w:t xml:space="preserve">the </w:t>
      </w:r>
      <w:r w:rsidRPr="00EF721F">
        <w:rPr>
          <w:b/>
          <w:sz w:val="24"/>
          <w:u w:val="single"/>
        </w:rPr>
        <w:t>impacts</w:t>
      </w:r>
      <w:r w:rsidRPr="00692BE7">
        <w:rPr>
          <w:sz w:val="24"/>
        </w:rPr>
        <w:t xml:space="preserve"> of </w:t>
      </w:r>
      <w:r w:rsidR="0028162B" w:rsidRPr="00692BE7">
        <w:rPr>
          <w:sz w:val="24"/>
        </w:rPr>
        <w:t xml:space="preserve">an </w:t>
      </w:r>
      <w:proofErr w:type="gramStart"/>
      <w:r w:rsidR="0028162B" w:rsidRPr="00692BE7">
        <w:rPr>
          <w:sz w:val="24"/>
        </w:rPr>
        <w:t>event</w:t>
      </w:r>
      <w:r w:rsidRPr="00692BE7">
        <w:rPr>
          <w:sz w:val="24"/>
        </w:rPr>
        <w:t>;</w:t>
      </w:r>
      <w:proofErr w:type="gramEnd"/>
    </w:p>
    <w:p w14:paraId="2C3AF189" w14:textId="77777777" w:rsidR="00692BE7" w:rsidRDefault="00D94C83" w:rsidP="00C17DDB">
      <w:pPr>
        <w:pStyle w:val="ListParagraph"/>
        <w:numPr>
          <w:ilvl w:val="0"/>
          <w:numId w:val="49"/>
        </w:numPr>
        <w:rPr>
          <w:sz w:val="24"/>
        </w:rPr>
      </w:pPr>
      <w:r w:rsidRPr="00692BE7">
        <w:rPr>
          <w:sz w:val="24"/>
        </w:rPr>
        <w:t>th</w:t>
      </w:r>
      <w:r w:rsidR="00710AE3" w:rsidRPr="00692BE7">
        <w:rPr>
          <w:sz w:val="24"/>
        </w:rPr>
        <w:t xml:space="preserve">e </w:t>
      </w:r>
      <w:r w:rsidR="00710AE3" w:rsidRPr="00EF721F">
        <w:rPr>
          <w:b/>
          <w:sz w:val="24"/>
          <w:u w:val="single"/>
        </w:rPr>
        <w:t>location</w:t>
      </w:r>
      <w:r w:rsidR="00710AE3" w:rsidRPr="00692BE7">
        <w:rPr>
          <w:sz w:val="24"/>
        </w:rPr>
        <w:t xml:space="preserve"> and </w:t>
      </w:r>
      <w:r w:rsidR="00710AE3" w:rsidRPr="00EF721F">
        <w:rPr>
          <w:b/>
          <w:sz w:val="24"/>
          <w:u w:val="single"/>
        </w:rPr>
        <w:t>timing</w:t>
      </w:r>
      <w:r w:rsidR="00710AE3" w:rsidRPr="00692BE7">
        <w:rPr>
          <w:sz w:val="24"/>
        </w:rPr>
        <w:t xml:space="preserve"> of </w:t>
      </w:r>
      <w:r w:rsidR="0028162B" w:rsidRPr="00692BE7">
        <w:rPr>
          <w:sz w:val="24"/>
        </w:rPr>
        <w:t xml:space="preserve">an </w:t>
      </w:r>
      <w:proofErr w:type="gramStart"/>
      <w:r w:rsidR="0028162B" w:rsidRPr="00692BE7">
        <w:rPr>
          <w:sz w:val="24"/>
        </w:rPr>
        <w:t>event</w:t>
      </w:r>
      <w:r w:rsidR="00710AE3" w:rsidRPr="00692BE7">
        <w:rPr>
          <w:sz w:val="24"/>
        </w:rPr>
        <w:t>;</w:t>
      </w:r>
      <w:proofErr w:type="gramEnd"/>
    </w:p>
    <w:p w14:paraId="0DD34121" w14:textId="52921AC0" w:rsidR="00692BE7" w:rsidRDefault="00710AE3" w:rsidP="00C17DDB">
      <w:pPr>
        <w:pStyle w:val="ListParagraph"/>
        <w:numPr>
          <w:ilvl w:val="0"/>
          <w:numId w:val="49"/>
        </w:numPr>
        <w:rPr>
          <w:sz w:val="24"/>
        </w:rPr>
      </w:pPr>
      <w:r w:rsidRPr="00692BE7">
        <w:rPr>
          <w:sz w:val="24"/>
        </w:rPr>
        <w:t xml:space="preserve">the </w:t>
      </w:r>
      <w:r w:rsidR="0028162B" w:rsidRPr="00692BE7">
        <w:rPr>
          <w:sz w:val="24"/>
        </w:rPr>
        <w:t xml:space="preserve">event and its </w:t>
      </w:r>
      <w:r w:rsidR="0028162B" w:rsidRPr="00EF721F">
        <w:rPr>
          <w:b/>
          <w:sz w:val="24"/>
          <w:u w:val="single"/>
        </w:rPr>
        <w:t>relationship</w:t>
      </w:r>
      <w:r w:rsidR="0028162B" w:rsidRPr="00692BE7">
        <w:rPr>
          <w:sz w:val="24"/>
        </w:rPr>
        <w:t xml:space="preserve"> to any </w:t>
      </w:r>
      <w:r w:rsidRPr="00692BE7">
        <w:rPr>
          <w:sz w:val="24"/>
        </w:rPr>
        <w:t xml:space="preserve">associated </w:t>
      </w:r>
      <w:r w:rsidR="0028162B" w:rsidRPr="00692BE7">
        <w:rPr>
          <w:sz w:val="24"/>
        </w:rPr>
        <w:t>secondary event</w:t>
      </w:r>
      <w:r w:rsidR="00692BE7">
        <w:rPr>
          <w:sz w:val="24"/>
        </w:rPr>
        <w:t>s</w:t>
      </w:r>
      <w:r w:rsidRPr="00692BE7">
        <w:rPr>
          <w:sz w:val="24"/>
        </w:rPr>
        <w:t>;</w:t>
      </w:r>
      <w:r w:rsidR="001C02E2">
        <w:rPr>
          <w:sz w:val="24"/>
        </w:rPr>
        <w:t xml:space="preserve"> and</w:t>
      </w:r>
    </w:p>
    <w:p w14:paraId="4F6F2F3C" w14:textId="23E2122B" w:rsidR="00F90B8B" w:rsidRPr="00692BE7" w:rsidRDefault="00710AE3" w:rsidP="00C17DDB">
      <w:pPr>
        <w:pStyle w:val="ListParagraph"/>
        <w:numPr>
          <w:ilvl w:val="0"/>
          <w:numId w:val="49"/>
        </w:numPr>
        <w:rPr>
          <w:sz w:val="24"/>
        </w:rPr>
      </w:pPr>
      <w:r w:rsidRPr="00692BE7">
        <w:rPr>
          <w:sz w:val="24"/>
        </w:rPr>
        <w:t xml:space="preserve">the </w:t>
      </w:r>
      <w:r w:rsidR="00032DDF" w:rsidRPr="00EF721F">
        <w:rPr>
          <w:b/>
          <w:sz w:val="24"/>
          <w:u w:val="single"/>
        </w:rPr>
        <w:t>calls</w:t>
      </w:r>
      <w:r w:rsidR="00555D10" w:rsidRPr="00EF721F">
        <w:rPr>
          <w:b/>
          <w:sz w:val="24"/>
          <w:u w:val="single"/>
        </w:rPr>
        <w:t>-</w:t>
      </w:r>
      <w:r w:rsidR="00032DDF" w:rsidRPr="00EF721F">
        <w:rPr>
          <w:b/>
          <w:sz w:val="24"/>
          <w:u w:val="single"/>
        </w:rPr>
        <w:t>to</w:t>
      </w:r>
      <w:r w:rsidR="00555D10" w:rsidRPr="00EF721F">
        <w:rPr>
          <w:b/>
          <w:sz w:val="24"/>
          <w:u w:val="single"/>
        </w:rPr>
        <w:t>-</w:t>
      </w:r>
      <w:r w:rsidR="00032DDF" w:rsidRPr="00EF721F">
        <w:rPr>
          <w:b/>
          <w:sz w:val="24"/>
          <w:u w:val="single"/>
        </w:rPr>
        <w:t>action</w:t>
      </w:r>
      <w:r w:rsidR="00032DDF" w:rsidRPr="00692BE7">
        <w:rPr>
          <w:sz w:val="24"/>
        </w:rPr>
        <w:t xml:space="preserve"> </w:t>
      </w:r>
      <w:r w:rsidR="0028162B" w:rsidRPr="00692BE7">
        <w:rPr>
          <w:sz w:val="24"/>
        </w:rPr>
        <w:t>the</w:t>
      </w:r>
      <w:r w:rsidR="00032DDF" w:rsidRPr="00692BE7">
        <w:rPr>
          <w:sz w:val="24"/>
        </w:rPr>
        <w:t xml:space="preserve"> </w:t>
      </w:r>
      <w:r w:rsidR="0028162B" w:rsidRPr="00692BE7">
        <w:rPr>
          <w:sz w:val="24"/>
        </w:rPr>
        <w:t>event</w:t>
      </w:r>
      <w:r w:rsidR="00032DDF" w:rsidRPr="00692BE7">
        <w:rPr>
          <w:sz w:val="24"/>
        </w:rPr>
        <w:t xml:space="preserve"> may warrant</w:t>
      </w:r>
      <w:r w:rsidR="0028162B" w:rsidRPr="00692BE7">
        <w:rPr>
          <w:sz w:val="24"/>
        </w:rPr>
        <w:t>.</w:t>
      </w:r>
    </w:p>
    <w:p w14:paraId="50B2061A" w14:textId="02ECD83C" w:rsidR="00692BE7" w:rsidRDefault="00B16411" w:rsidP="00F90B8B">
      <w:pPr>
        <w:rPr>
          <w:sz w:val="24"/>
        </w:rPr>
      </w:pPr>
      <w:r>
        <w:rPr>
          <w:sz w:val="24"/>
        </w:rPr>
        <w:t xml:space="preserve">The guide </w:t>
      </w:r>
      <w:r w:rsidR="00692BE7">
        <w:rPr>
          <w:sz w:val="24"/>
        </w:rPr>
        <w:t xml:space="preserve">also </w:t>
      </w:r>
      <w:r>
        <w:rPr>
          <w:sz w:val="24"/>
        </w:rPr>
        <w:t xml:space="preserve">discusses the tasks of the various </w:t>
      </w:r>
      <w:r w:rsidR="00DF23CF">
        <w:rPr>
          <w:sz w:val="24"/>
        </w:rPr>
        <w:t>processing</w:t>
      </w:r>
      <w:r w:rsidR="00032DDF">
        <w:rPr>
          <w:sz w:val="24"/>
        </w:rPr>
        <w:t xml:space="preserve"> agents</w:t>
      </w:r>
      <w:r w:rsidR="00F90B8B">
        <w:rPr>
          <w:sz w:val="24"/>
        </w:rPr>
        <w:t xml:space="preserve"> </w:t>
      </w:r>
      <w:r>
        <w:rPr>
          <w:sz w:val="24"/>
        </w:rPr>
        <w:t xml:space="preserve">involved </w:t>
      </w:r>
      <w:r w:rsidR="00EF721F">
        <w:rPr>
          <w:sz w:val="24"/>
        </w:rPr>
        <w:t>in the</w:t>
      </w:r>
      <w:r>
        <w:rPr>
          <w:sz w:val="24"/>
        </w:rPr>
        <w:t xml:space="preserve"> </w:t>
      </w:r>
      <w:r w:rsidRPr="006359BB">
        <w:rPr>
          <w:sz w:val="24"/>
        </w:rPr>
        <w:t>alerting</w:t>
      </w:r>
      <w:r w:rsidRPr="00EF721F">
        <w:rPr>
          <w:b/>
          <w:sz w:val="24"/>
          <w:u w:val="single"/>
        </w:rPr>
        <w:t xml:space="preserve"> </w:t>
      </w:r>
      <w:r w:rsidR="00DF23CF" w:rsidRPr="00EF721F">
        <w:rPr>
          <w:b/>
          <w:sz w:val="24"/>
          <w:u w:val="single"/>
        </w:rPr>
        <w:t>service</w:t>
      </w:r>
      <w:r w:rsidR="00B303F7">
        <w:rPr>
          <w:sz w:val="24"/>
        </w:rPr>
        <w:t>.</w:t>
      </w:r>
      <w:r>
        <w:rPr>
          <w:sz w:val="24"/>
        </w:rPr>
        <w:t xml:space="preserve"> This </w:t>
      </w:r>
      <w:r w:rsidR="00F90B8B">
        <w:rPr>
          <w:sz w:val="24"/>
        </w:rPr>
        <w:t>include</w:t>
      </w:r>
      <w:r>
        <w:rPr>
          <w:sz w:val="24"/>
        </w:rPr>
        <w:t>s</w:t>
      </w:r>
      <w:r w:rsidR="00692BE7">
        <w:rPr>
          <w:sz w:val="24"/>
        </w:rPr>
        <w:t>:</w:t>
      </w:r>
    </w:p>
    <w:p w14:paraId="680556A8" w14:textId="03C188B5" w:rsidR="00692BE7" w:rsidRDefault="005516D3" w:rsidP="00C17DDB">
      <w:pPr>
        <w:pStyle w:val="ListParagraph"/>
        <w:numPr>
          <w:ilvl w:val="0"/>
          <w:numId w:val="50"/>
        </w:numPr>
        <w:rPr>
          <w:sz w:val="24"/>
        </w:rPr>
      </w:pPr>
      <w:r w:rsidRPr="00692BE7">
        <w:rPr>
          <w:sz w:val="24"/>
        </w:rPr>
        <w:t xml:space="preserve">the </w:t>
      </w:r>
      <w:r w:rsidR="001C02E2">
        <w:rPr>
          <w:sz w:val="24"/>
        </w:rPr>
        <w:t xml:space="preserve">business </w:t>
      </w:r>
      <w:r w:rsidRPr="00692BE7">
        <w:rPr>
          <w:sz w:val="24"/>
        </w:rPr>
        <w:t>front-</w:t>
      </w:r>
      <w:r w:rsidR="00F90B8B" w:rsidRPr="00692BE7">
        <w:rPr>
          <w:sz w:val="24"/>
        </w:rPr>
        <w:t xml:space="preserve">line </w:t>
      </w:r>
      <w:r w:rsidR="00692BE7">
        <w:rPr>
          <w:sz w:val="24"/>
        </w:rPr>
        <w:t xml:space="preserve">alert </w:t>
      </w:r>
      <w:r w:rsidR="00F90B8B" w:rsidRPr="00692BE7">
        <w:rPr>
          <w:sz w:val="24"/>
        </w:rPr>
        <w:t>origi</w:t>
      </w:r>
      <w:r w:rsidR="00692BE7">
        <w:rPr>
          <w:sz w:val="24"/>
        </w:rPr>
        <w:t>nators (observers</w:t>
      </w:r>
      <w:r w:rsidR="001C02E2">
        <w:rPr>
          <w:sz w:val="24"/>
        </w:rPr>
        <w:t>,</w:t>
      </w:r>
      <w:r w:rsidR="00692BE7">
        <w:rPr>
          <w:sz w:val="24"/>
        </w:rPr>
        <w:t xml:space="preserve"> </w:t>
      </w:r>
      <w:r w:rsidR="00F90B8B" w:rsidRPr="00692BE7">
        <w:rPr>
          <w:sz w:val="24"/>
        </w:rPr>
        <w:t>analysts</w:t>
      </w:r>
      <w:r w:rsidR="001C02E2">
        <w:rPr>
          <w:sz w:val="24"/>
        </w:rPr>
        <w:t>, social scientists</w:t>
      </w:r>
      <w:proofErr w:type="gramStart"/>
      <w:r w:rsidR="00F90B8B" w:rsidRPr="00692BE7">
        <w:rPr>
          <w:sz w:val="24"/>
        </w:rPr>
        <w:t>);</w:t>
      </w:r>
      <w:proofErr w:type="gramEnd"/>
    </w:p>
    <w:p w14:paraId="70CDBF0D" w14:textId="1171D989" w:rsidR="00692BE7" w:rsidRDefault="00F90B8B" w:rsidP="00C17DDB">
      <w:pPr>
        <w:pStyle w:val="ListParagraph"/>
        <w:numPr>
          <w:ilvl w:val="0"/>
          <w:numId w:val="50"/>
        </w:numPr>
        <w:rPr>
          <w:sz w:val="24"/>
        </w:rPr>
      </w:pPr>
      <w:r w:rsidRPr="00692BE7">
        <w:rPr>
          <w:sz w:val="24"/>
        </w:rPr>
        <w:t>the</w:t>
      </w:r>
      <w:r w:rsidR="001C02E2">
        <w:rPr>
          <w:sz w:val="24"/>
        </w:rPr>
        <w:t xml:space="preserve"> technical</w:t>
      </w:r>
      <w:r w:rsidRPr="00692BE7">
        <w:rPr>
          <w:sz w:val="24"/>
        </w:rPr>
        <w:t xml:space="preserve"> </w:t>
      </w:r>
      <w:r w:rsidR="006359BB">
        <w:rPr>
          <w:sz w:val="24"/>
        </w:rPr>
        <w:t xml:space="preserve">and functional </w:t>
      </w:r>
      <w:r w:rsidRPr="00692BE7">
        <w:rPr>
          <w:sz w:val="24"/>
        </w:rPr>
        <w:t>back-line</w:t>
      </w:r>
      <w:r w:rsidR="00692BE7">
        <w:rPr>
          <w:sz w:val="24"/>
        </w:rPr>
        <w:t xml:space="preserve"> CAP originators (</w:t>
      </w:r>
      <w:r w:rsidRPr="00692BE7">
        <w:rPr>
          <w:sz w:val="24"/>
        </w:rPr>
        <w:t>builders</w:t>
      </w:r>
      <w:r w:rsidR="00032DDF" w:rsidRPr="00692BE7">
        <w:rPr>
          <w:sz w:val="24"/>
        </w:rPr>
        <w:t xml:space="preserve">, publishers, </w:t>
      </w:r>
      <w:r w:rsidR="00692BE7">
        <w:rPr>
          <w:sz w:val="24"/>
        </w:rPr>
        <w:t>data operators</w:t>
      </w:r>
      <w:proofErr w:type="gramStart"/>
      <w:r w:rsidR="00692BE7">
        <w:rPr>
          <w:sz w:val="24"/>
        </w:rPr>
        <w:t>);</w:t>
      </w:r>
      <w:proofErr w:type="gramEnd"/>
    </w:p>
    <w:p w14:paraId="4D8617D5" w14:textId="5CF83525" w:rsidR="00692BE7" w:rsidRPr="00692BE7" w:rsidRDefault="00692BE7" w:rsidP="00C17DDB">
      <w:pPr>
        <w:pStyle w:val="ListParagraph"/>
        <w:numPr>
          <w:ilvl w:val="0"/>
          <w:numId w:val="50"/>
        </w:numPr>
        <w:rPr>
          <w:sz w:val="24"/>
        </w:rPr>
      </w:pPr>
      <w:r>
        <w:rPr>
          <w:sz w:val="24"/>
        </w:rPr>
        <w:t xml:space="preserve">the </w:t>
      </w:r>
      <w:r w:rsidR="001C02E2">
        <w:rPr>
          <w:sz w:val="24"/>
        </w:rPr>
        <w:t xml:space="preserve">technical </w:t>
      </w:r>
      <w:r w:rsidR="006359BB">
        <w:rPr>
          <w:sz w:val="24"/>
        </w:rPr>
        <w:t xml:space="preserve">and functional </w:t>
      </w:r>
      <w:r>
        <w:rPr>
          <w:sz w:val="24"/>
        </w:rPr>
        <w:t>back-line CAP consumers (aggregators,</w:t>
      </w:r>
      <w:r w:rsidR="001C02E2">
        <w:rPr>
          <w:sz w:val="24"/>
        </w:rPr>
        <w:t xml:space="preserve"> re-distributers, presenters</w:t>
      </w:r>
      <w:r>
        <w:rPr>
          <w:sz w:val="24"/>
        </w:rPr>
        <w:t>).</w:t>
      </w:r>
    </w:p>
    <w:p w14:paraId="26BA2742" w14:textId="08884C70" w:rsidR="00F90B8B" w:rsidRPr="00692BE7" w:rsidRDefault="00EF721F" w:rsidP="00692BE7">
      <w:pPr>
        <w:rPr>
          <w:sz w:val="24"/>
        </w:rPr>
      </w:pPr>
      <w:r>
        <w:rPr>
          <w:sz w:val="24"/>
        </w:rPr>
        <w:t>It is the b</w:t>
      </w:r>
      <w:r w:rsidR="00692BE7">
        <w:rPr>
          <w:sz w:val="24"/>
        </w:rPr>
        <w:t xml:space="preserve">ack-line consuming </w:t>
      </w:r>
      <w:r w:rsidR="00032DDF" w:rsidRPr="00692BE7">
        <w:rPr>
          <w:sz w:val="24"/>
        </w:rPr>
        <w:t xml:space="preserve">agents </w:t>
      </w:r>
      <w:r>
        <w:rPr>
          <w:sz w:val="24"/>
        </w:rPr>
        <w:t xml:space="preserve">that </w:t>
      </w:r>
      <w:r w:rsidR="00032DDF" w:rsidRPr="00692BE7">
        <w:rPr>
          <w:sz w:val="24"/>
        </w:rPr>
        <w:t>are employed to service the</w:t>
      </w:r>
      <w:r w:rsidR="006359BB">
        <w:rPr>
          <w:sz w:val="24"/>
        </w:rPr>
        <w:t xml:space="preserve"> target alerting</w:t>
      </w:r>
      <w:r w:rsidR="00F90B8B" w:rsidRPr="00692BE7">
        <w:rPr>
          <w:sz w:val="24"/>
        </w:rPr>
        <w:t xml:space="preserve"> </w:t>
      </w:r>
      <w:r w:rsidR="00692BE7">
        <w:rPr>
          <w:sz w:val="24"/>
        </w:rPr>
        <w:t>audi</w:t>
      </w:r>
      <w:r w:rsidR="006359BB">
        <w:rPr>
          <w:sz w:val="24"/>
        </w:rPr>
        <w:t>ence</w:t>
      </w:r>
      <w:r>
        <w:rPr>
          <w:sz w:val="24"/>
        </w:rPr>
        <w:t xml:space="preserve">. It is the front-line </w:t>
      </w:r>
      <w:r w:rsidR="00251966">
        <w:rPr>
          <w:sz w:val="24"/>
        </w:rPr>
        <w:t>originating agents that start the process.</w:t>
      </w:r>
      <w:r w:rsidR="00692BE7">
        <w:rPr>
          <w:sz w:val="24"/>
        </w:rPr>
        <w:t xml:space="preserve"> </w:t>
      </w:r>
    </w:p>
    <w:p w14:paraId="7DAD3F2F" w14:textId="3F7B5B0D" w:rsidR="00D94C83" w:rsidRPr="00D94C83" w:rsidRDefault="00B303F7" w:rsidP="00D94C83">
      <w:pPr>
        <w:rPr>
          <w:lang w:val="en-US"/>
        </w:rPr>
      </w:pPr>
      <w:r w:rsidRPr="00014085">
        <w:rPr>
          <w:sz w:val="24"/>
        </w:rPr>
        <w:t xml:space="preserve">This </w:t>
      </w:r>
      <w:r w:rsidR="00251966" w:rsidRPr="006359BB">
        <w:rPr>
          <w:b/>
          <w:i/>
          <w:sz w:val="24"/>
        </w:rPr>
        <w:t>User’s G</w:t>
      </w:r>
      <w:r w:rsidRPr="006359BB">
        <w:rPr>
          <w:b/>
          <w:i/>
          <w:sz w:val="24"/>
        </w:rPr>
        <w:t>uide</w:t>
      </w:r>
      <w:r w:rsidRPr="00014085">
        <w:rPr>
          <w:sz w:val="24"/>
        </w:rPr>
        <w:t xml:space="preserve"> is </w:t>
      </w:r>
      <w:r w:rsidR="00692BE7" w:rsidRPr="00014085">
        <w:rPr>
          <w:sz w:val="24"/>
        </w:rPr>
        <w:t xml:space="preserve">also </w:t>
      </w:r>
      <w:r w:rsidRPr="00014085">
        <w:rPr>
          <w:sz w:val="24"/>
        </w:rPr>
        <w:t>part of a series o</w:t>
      </w:r>
      <w:r w:rsidR="006359BB">
        <w:rPr>
          <w:sz w:val="24"/>
        </w:rPr>
        <w:t>f event-</w:t>
      </w:r>
      <w:r w:rsidR="00014085">
        <w:rPr>
          <w:sz w:val="24"/>
        </w:rPr>
        <w:t>focussed</w:t>
      </w:r>
      <w:r w:rsidR="005516D3" w:rsidRPr="00014085">
        <w:rPr>
          <w:sz w:val="24"/>
        </w:rPr>
        <w:t xml:space="preserve"> alerting </w:t>
      </w:r>
      <w:r w:rsidR="005516D3" w:rsidRPr="006359BB">
        <w:rPr>
          <w:b/>
          <w:sz w:val="24"/>
          <w:u w:val="single"/>
        </w:rPr>
        <w:t>resources</w:t>
      </w:r>
      <w:r w:rsidRPr="00014085">
        <w:rPr>
          <w:sz w:val="24"/>
        </w:rPr>
        <w:t xml:space="preserve"> prepared by</w:t>
      </w:r>
      <w:r w:rsidR="00824D94">
        <w:rPr>
          <w:sz w:val="24"/>
        </w:rPr>
        <w:t xml:space="preserve"> the</w:t>
      </w:r>
      <w:r w:rsidRPr="00014085">
        <w:rPr>
          <w:sz w:val="24"/>
        </w:rPr>
        <w:t xml:space="preserve"> </w:t>
      </w:r>
      <w:r w:rsidRPr="00014085">
        <w:rPr>
          <w:b/>
          <w:sz w:val="24"/>
        </w:rPr>
        <w:t>OASIS Open</w:t>
      </w:r>
      <w:r w:rsidRPr="00014085">
        <w:rPr>
          <w:sz w:val="24"/>
        </w:rPr>
        <w:t xml:space="preserve"> </w:t>
      </w:r>
      <w:r w:rsidR="00824D94" w:rsidRPr="00824D94">
        <w:rPr>
          <w:b/>
          <w:sz w:val="24"/>
        </w:rPr>
        <w:t xml:space="preserve">EMTC </w:t>
      </w:r>
      <w:r w:rsidRPr="00014085">
        <w:rPr>
          <w:sz w:val="24"/>
        </w:rPr>
        <w:t>to cover the full spectrum of event-based information in a</w:t>
      </w:r>
      <w:r w:rsidR="0069298C" w:rsidRPr="00014085">
        <w:rPr>
          <w:sz w:val="24"/>
        </w:rPr>
        <w:t xml:space="preserve"> </w:t>
      </w:r>
      <w:r w:rsidR="0069298C" w:rsidRPr="00014085">
        <w:rPr>
          <w:b/>
          <w:sz w:val="24"/>
          <w:u w:val="single"/>
        </w:rPr>
        <w:t>business</w:t>
      </w:r>
      <w:r w:rsidR="00692BE7" w:rsidRPr="00014085">
        <w:rPr>
          <w:b/>
          <w:sz w:val="24"/>
          <w:u w:val="single"/>
        </w:rPr>
        <w:t>-</w:t>
      </w:r>
      <w:r w:rsidR="0069298C" w:rsidRPr="00014085">
        <w:rPr>
          <w:b/>
          <w:sz w:val="24"/>
          <w:u w:val="single"/>
        </w:rPr>
        <w:t>of</w:t>
      </w:r>
      <w:r w:rsidR="00692BE7" w:rsidRPr="00014085">
        <w:rPr>
          <w:b/>
          <w:sz w:val="24"/>
          <w:u w:val="single"/>
        </w:rPr>
        <w:t>-</w:t>
      </w:r>
      <w:r w:rsidRPr="00014085">
        <w:rPr>
          <w:b/>
          <w:sz w:val="24"/>
          <w:u w:val="single"/>
        </w:rPr>
        <w:t>alerting</w:t>
      </w:r>
      <w:r w:rsidR="0069298C" w:rsidRPr="00014085">
        <w:rPr>
          <w:b/>
          <w:sz w:val="24"/>
        </w:rPr>
        <w:t>.</w:t>
      </w:r>
    </w:p>
    <w:p w14:paraId="2D1034E3" w14:textId="1A75EE7D" w:rsidR="00EE13AB" w:rsidRPr="00686F9E" w:rsidRDefault="00963857" w:rsidP="000A6A7D">
      <w:pPr>
        <w:pStyle w:val="Heading1WP"/>
      </w:pPr>
      <w:bookmarkStart w:id="5" w:name="_Toc209523751"/>
      <w:r w:rsidRPr="00686F9E">
        <w:t xml:space="preserve">How to Use the </w:t>
      </w:r>
      <w:r w:rsidR="000D30EB">
        <w:t>Resource</w:t>
      </w:r>
      <w:r w:rsidR="00BC0223" w:rsidRPr="00686F9E">
        <w:t>?</w:t>
      </w:r>
      <w:bookmarkEnd w:id="5"/>
    </w:p>
    <w:p w14:paraId="37110F06" w14:textId="03CB68FF" w:rsidR="00FD2BA7" w:rsidRPr="00BC0223" w:rsidRDefault="00EA6349" w:rsidP="00BC0223">
      <w:pPr>
        <w:rPr>
          <w:b/>
          <w:sz w:val="24"/>
          <w:szCs w:val="24"/>
          <w:lang w:val="en-US"/>
        </w:rPr>
      </w:pPr>
      <w:r>
        <w:rPr>
          <w:sz w:val="24"/>
          <w:szCs w:val="24"/>
          <w:lang w:val="en-US"/>
        </w:rPr>
        <w:t>T</w:t>
      </w:r>
      <w:r w:rsidR="00FD2BA7" w:rsidRPr="00BC0223">
        <w:rPr>
          <w:sz w:val="24"/>
          <w:szCs w:val="24"/>
          <w:lang w:val="en-US"/>
        </w:rPr>
        <w:t xml:space="preserve">he </w:t>
      </w:r>
      <w:r w:rsidR="00FD2BA7" w:rsidRPr="00014085">
        <w:rPr>
          <w:b/>
          <w:sz w:val="24"/>
          <w:szCs w:val="24"/>
          <w:lang w:val="en-US"/>
        </w:rPr>
        <w:t>OASIS</w:t>
      </w:r>
      <w:r w:rsidR="00974F59" w:rsidRPr="00014085">
        <w:rPr>
          <w:b/>
          <w:sz w:val="24"/>
          <w:szCs w:val="24"/>
          <w:lang w:val="en-US"/>
        </w:rPr>
        <w:t xml:space="preserve"> </w:t>
      </w:r>
      <w:r w:rsidR="00F63B3C" w:rsidRPr="00014085">
        <w:rPr>
          <w:b/>
          <w:sz w:val="24"/>
          <w:szCs w:val="24"/>
          <w:lang w:val="en-US"/>
        </w:rPr>
        <w:t>Open</w:t>
      </w:r>
      <w:r w:rsidR="00FD2BA7" w:rsidRPr="00014085">
        <w:rPr>
          <w:b/>
          <w:i/>
          <w:sz w:val="24"/>
          <w:szCs w:val="24"/>
          <w:lang w:val="en-US"/>
        </w:rPr>
        <w:t xml:space="preserve"> </w:t>
      </w:r>
      <w:r w:rsidR="00FD2BA7" w:rsidRPr="00014085">
        <w:rPr>
          <w:b/>
          <w:sz w:val="24"/>
          <w:szCs w:val="24"/>
          <w:lang w:val="en-US"/>
        </w:rPr>
        <w:t>Event Terms List</w:t>
      </w:r>
      <w:r w:rsidR="00FD2BA7" w:rsidRPr="00014085">
        <w:rPr>
          <w:sz w:val="24"/>
          <w:szCs w:val="24"/>
          <w:lang w:val="en-US"/>
        </w:rPr>
        <w:t xml:space="preserve"> </w:t>
      </w:r>
      <w:r w:rsidR="00F63B3C" w:rsidRPr="00014085">
        <w:rPr>
          <w:b/>
          <w:sz w:val="24"/>
          <w:szCs w:val="24"/>
          <w:lang w:val="en-US"/>
        </w:rPr>
        <w:t>(ETL</w:t>
      </w:r>
      <w:r w:rsidR="00F63B3C" w:rsidRPr="00BC0223">
        <w:rPr>
          <w:b/>
          <w:sz w:val="24"/>
          <w:szCs w:val="24"/>
          <w:lang w:val="en-US"/>
        </w:rPr>
        <w:t>)</w:t>
      </w:r>
      <w:r w:rsidR="00F63B3C" w:rsidRPr="00BC0223">
        <w:rPr>
          <w:sz w:val="24"/>
          <w:szCs w:val="24"/>
          <w:lang w:val="en-US"/>
        </w:rPr>
        <w:t xml:space="preserve"> </w:t>
      </w:r>
      <w:r w:rsidR="00C51B78" w:rsidRPr="00BC0223">
        <w:rPr>
          <w:sz w:val="24"/>
          <w:szCs w:val="24"/>
          <w:lang w:val="en-US"/>
        </w:rPr>
        <w:t>is a collection of 4</w:t>
      </w:r>
      <w:r w:rsidR="00FD2BA7" w:rsidRPr="00BC0223">
        <w:rPr>
          <w:sz w:val="24"/>
          <w:szCs w:val="24"/>
          <w:lang w:val="en-US"/>
        </w:rPr>
        <w:t xml:space="preserve"> </w:t>
      </w:r>
      <w:r w:rsidR="00014085">
        <w:rPr>
          <w:sz w:val="24"/>
          <w:szCs w:val="24"/>
          <w:lang w:val="en-US"/>
        </w:rPr>
        <w:t>resources</w:t>
      </w:r>
      <w:r w:rsidR="00FD2BA7" w:rsidRPr="00BC0223">
        <w:rPr>
          <w:sz w:val="24"/>
          <w:szCs w:val="24"/>
          <w:lang w:val="en-US"/>
        </w:rPr>
        <w:t>.</w:t>
      </w:r>
      <w:r w:rsidR="008F5FA0">
        <w:rPr>
          <w:sz w:val="24"/>
          <w:szCs w:val="24"/>
          <w:lang w:val="en-US"/>
        </w:rPr>
        <w:t xml:space="preserve"> </w:t>
      </w:r>
    </w:p>
    <w:p w14:paraId="247A314C" w14:textId="6BB83DA1" w:rsidR="00FD2BA7" w:rsidRPr="00014085" w:rsidRDefault="00FB102C" w:rsidP="00C17DDB">
      <w:pPr>
        <w:pStyle w:val="ListParagraph"/>
        <w:numPr>
          <w:ilvl w:val="0"/>
          <w:numId w:val="25"/>
        </w:numPr>
        <w:rPr>
          <w:b/>
          <w:i/>
          <w:sz w:val="24"/>
          <w:szCs w:val="24"/>
          <w:lang w:val="en-US"/>
        </w:rPr>
      </w:pPr>
      <w:r w:rsidRPr="00014085">
        <w:rPr>
          <w:b/>
          <w:i/>
          <w:sz w:val="24"/>
          <w:szCs w:val="24"/>
          <w:lang w:val="en-US"/>
        </w:rPr>
        <w:t>Event Terms List</w:t>
      </w:r>
      <w:r w:rsidRPr="00014085">
        <w:rPr>
          <w:i/>
          <w:sz w:val="24"/>
          <w:szCs w:val="24"/>
          <w:lang w:val="en-US"/>
        </w:rPr>
        <w:t xml:space="preserve"> </w:t>
      </w:r>
      <w:r w:rsidR="00F63B3C" w:rsidRPr="00014085">
        <w:rPr>
          <w:b/>
          <w:i/>
          <w:sz w:val="24"/>
          <w:szCs w:val="24"/>
          <w:lang w:val="en-US"/>
        </w:rPr>
        <w:t xml:space="preserve">- </w:t>
      </w:r>
      <w:r w:rsidR="00FD2BA7" w:rsidRPr="00014085">
        <w:rPr>
          <w:b/>
          <w:i/>
          <w:sz w:val="24"/>
          <w:szCs w:val="24"/>
          <w:lang w:val="en-US"/>
        </w:rPr>
        <w:t>Lookup Table</w:t>
      </w:r>
    </w:p>
    <w:p w14:paraId="7EC1FB76" w14:textId="2874E19E" w:rsidR="00FD2BA7" w:rsidRPr="00014085" w:rsidRDefault="00FB102C" w:rsidP="00C17DDB">
      <w:pPr>
        <w:pStyle w:val="ListParagraph"/>
        <w:numPr>
          <w:ilvl w:val="0"/>
          <w:numId w:val="25"/>
        </w:numPr>
        <w:rPr>
          <w:b/>
          <w:i/>
          <w:sz w:val="24"/>
          <w:szCs w:val="24"/>
          <w:lang w:val="en-US"/>
        </w:rPr>
      </w:pPr>
      <w:r w:rsidRPr="00014085">
        <w:rPr>
          <w:b/>
          <w:i/>
          <w:sz w:val="24"/>
          <w:szCs w:val="24"/>
          <w:lang w:val="en-US"/>
        </w:rPr>
        <w:t>Event Terms List</w:t>
      </w:r>
      <w:r w:rsidRPr="00014085">
        <w:rPr>
          <w:i/>
          <w:sz w:val="24"/>
          <w:szCs w:val="24"/>
          <w:lang w:val="en-US"/>
        </w:rPr>
        <w:t xml:space="preserve"> </w:t>
      </w:r>
      <w:r w:rsidR="00F63B3C" w:rsidRPr="00014085">
        <w:rPr>
          <w:b/>
          <w:i/>
          <w:sz w:val="24"/>
          <w:szCs w:val="24"/>
          <w:lang w:val="en-US"/>
        </w:rPr>
        <w:t>-</w:t>
      </w:r>
      <w:r w:rsidR="00E959D1" w:rsidRPr="00014085">
        <w:rPr>
          <w:b/>
          <w:i/>
          <w:sz w:val="24"/>
          <w:szCs w:val="24"/>
          <w:lang w:val="en-US"/>
        </w:rPr>
        <w:t xml:space="preserve"> </w:t>
      </w:r>
      <w:r w:rsidR="00FD2BA7" w:rsidRPr="00014085">
        <w:rPr>
          <w:b/>
          <w:i/>
          <w:sz w:val="24"/>
          <w:szCs w:val="24"/>
          <w:lang w:val="en-US"/>
        </w:rPr>
        <w:t>User’s Guide</w:t>
      </w:r>
    </w:p>
    <w:p w14:paraId="27002D3C" w14:textId="723A93C2" w:rsidR="00C51B78" w:rsidRPr="00014085" w:rsidRDefault="00C51B78" w:rsidP="00C17DDB">
      <w:pPr>
        <w:pStyle w:val="ListParagraph"/>
        <w:numPr>
          <w:ilvl w:val="0"/>
          <w:numId w:val="25"/>
        </w:numPr>
        <w:rPr>
          <w:b/>
          <w:i/>
          <w:sz w:val="24"/>
          <w:szCs w:val="24"/>
          <w:lang w:val="en-US"/>
        </w:rPr>
      </w:pPr>
      <w:r w:rsidRPr="00014085">
        <w:rPr>
          <w:b/>
          <w:i/>
          <w:sz w:val="24"/>
          <w:szCs w:val="24"/>
          <w:lang w:val="en-US"/>
        </w:rPr>
        <w:t xml:space="preserve">Event Terms List </w:t>
      </w:r>
      <w:r w:rsidR="00C002D4" w:rsidRPr="00014085">
        <w:rPr>
          <w:b/>
          <w:i/>
          <w:sz w:val="24"/>
          <w:szCs w:val="24"/>
          <w:lang w:val="en-US"/>
        </w:rPr>
        <w:t xml:space="preserve">- </w:t>
      </w:r>
      <w:r w:rsidRPr="00014085">
        <w:rPr>
          <w:b/>
          <w:i/>
          <w:sz w:val="24"/>
          <w:szCs w:val="24"/>
          <w:lang w:val="en-US"/>
        </w:rPr>
        <w:t>Concept</w:t>
      </w:r>
      <w:r w:rsidR="00C002D4" w:rsidRPr="00014085">
        <w:rPr>
          <w:b/>
          <w:i/>
          <w:sz w:val="24"/>
          <w:szCs w:val="24"/>
          <w:lang w:val="en-US"/>
        </w:rPr>
        <w:t xml:space="preserve"> Guide</w:t>
      </w:r>
    </w:p>
    <w:p w14:paraId="696A2717" w14:textId="38012447" w:rsidR="00FD2BA7" w:rsidRPr="00014085" w:rsidRDefault="00FB102C" w:rsidP="00C17DDB">
      <w:pPr>
        <w:pStyle w:val="ListParagraph"/>
        <w:numPr>
          <w:ilvl w:val="0"/>
          <w:numId w:val="25"/>
        </w:numPr>
        <w:rPr>
          <w:b/>
          <w:i/>
          <w:sz w:val="24"/>
          <w:szCs w:val="24"/>
          <w:lang w:val="en-US"/>
        </w:rPr>
      </w:pPr>
      <w:r w:rsidRPr="00014085">
        <w:rPr>
          <w:b/>
          <w:i/>
          <w:sz w:val="24"/>
          <w:szCs w:val="24"/>
          <w:lang w:val="en-US"/>
        </w:rPr>
        <w:t>Event Terms List</w:t>
      </w:r>
      <w:r w:rsidRPr="00014085">
        <w:rPr>
          <w:i/>
          <w:sz w:val="24"/>
          <w:szCs w:val="24"/>
          <w:lang w:val="en-US"/>
        </w:rPr>
        <w:t xml:space="preserve"> </w:t>
      </w:r>
      <w:r w:rsidR="00F63B3C" w:rsidRPr="00014085">
        <w:rPr>
          <w:b/>
          <w:i/>
          <w:sz w:val="24"/>
          <w:szCs w:val="24"/>
          <w:lang w:val="en-US"/>
        </w:rPr>
        <w:t>- S</w:t>
      </w:r>
      <w:r w:rsidR="00FD2BA7" w:rsidRPr="00014085">
        <w:rPr>
          <w:b/>
          <w:i/>
          <w:sz w:val="24"/>
          <w:szCs w:val="24"/>
          <w:lang w:val="en-US"/>
        </w:rPr>
        <w:t>pectrum Analysis</w:t>
      </w:r>
    </w:p>
    <w:p w14:paraId="772930C9" w14:textId="601D4AB7" w:rsidR="007666F5" w:rsidRPr="007666F5" w:rsidRDefault="00014085" w:rsidP="007666F5">
      <w:pPr>
        <w:rPr>
          <w:sz w:val="24"/>
          <w:szCs w:val="24"/>
          <w:lang w:val="en-US"/>
        </w:rPr>
      </w:pPr>
      <w:r w:rsidRPr="00014085">
        <w:rPr>
          <w:sz w:val="24"/>
          <w:szCs w:val="24"/>
          <w:lang w:val="en-US"/>
        </w:rPr>
        <w:t xml:space="preserve">The </w:t>
      </w:r>
      <w:r w:rsidRPr="00014085">
        <w:rPr>
          <w:b/>
          <w:sz w:val="24"/>
          <w:szCs w:val="24"/>
          <w:lang w:val="en-US"/>
        </w:rPr>
        <w:t>OASIS Open Event Terms List - User’s Guide</w:t>
      </w:r>
      <w:r>
        <w:rPr>
          <w:sz w:val="24"/>
          <w:szCs w:val="24"/>
          <w:lang w:val="en-US"/>
        </w:rPr>
        <w:t xml:space="preserve">, </w:t>
      </w:r>
      <w:r w:rsidRPr="00014085">
        <w:rPr>
          <w:sz w:val="24"/>
          <w:szCs w:val="24"/>
          <w:lang w:val="en-US"/>
        </w:rPr>
        <w:t>as part of this collection</w:t>
      </w:r>
      <w:r>
        <w:rPr>
          <w:sz w:val="24"/>
          <w:szCs w:val="24"/>
          <w:lang w:val="en-US"/>
        </w:rPr>
        <w:t>,</w:t>
      </w:r>
      <w:r w:rsidRPr="00014085">
        <w:rPr>
          <w:sz w:val="24"/>
          <w:szCs w:val="24"/>
          <w:lang w:val="en-US"/>
        </w:rPr>
        <w:t xml:space="preserve"> will </w:t>
      </w:r>
      <w:proofErr w:type="gramStart"/>
      <w:r w:rsidRPr="00014085">
        <w:rPr>
          <w:sz w:val="24"/>
          <w:szCs w:val="24"/>
          <w:lang w:val="en-US"/>
        </w:rPr>
        <w:t>make reference</w:t>
      </w:r>
      <w:proofErr w:type="gramEnd"/>
      <w:r w:rsidRPr="00014085">
        <w:rPr>
          <w:sz w:val="24"/>
          <w:szCs w:val="24"/>
          <w:lang w:val="en-US"/>
        </w:rPr>
        <w:t xml:space="preserve"> to the other resources as needed.</w:t>
      </w:r>
      <w:r>
        <w:rPr>
          <w:sz w:val="24"/>
          <w:szCs w:val="24"/>
          <w:lang w:val="en-US"/>
        </w:rPr>
        <w:t xml:space="preserve"> </w:t>
      </w:r>
      <w:r w:rsidR="007666F5" w:rsidRPr="007666F5">
        <w:rPr>
          <w:sz w:val="24"/>
          <w:szCs w:val="24"/>
          <w:lang w:val="en-US"/>
        </w:rPr>
        <w:t xml:space="preserve">For more on a compiled list of </w:t>
      </w:r>
      <w:r w:rsidR="007666F5" w:rsidRPr="00884475">
        <w:rPr>
          <w:b/>
          <w:sz w:val="24"/>
          <w:szCs w:val="24"/>
          <w:lang w:val="en-US"/>
        </w:rPr>
        <w:t>OASIS Open</w:t>
      </w:r>
      <w:r w:rsidR="007666F5" w:rsidRPr="007666F5">
        <w:rPr>
          <w:sz w:val="24"/>
          <w:szCs w:val="24"/>
          <w:lang w:val="en-US"/>
        </w:rPr>
        <w:t xml:space="preserve"> event terms and codes, see the </w:t>
      </w:r>
      <w:r w:rsidR="007666F5" w:rsidRPr="00014085">
        <w:rPr>
          <w:b/>
          <w:i/>
          <w:sz w:val="24"/>
          <w:szCs w:val="24"/>
          <w:lang w:val="en-US"/>
        </w:rPr>
        <w:t>OASIS Open Event Terms List – Lookup Table</w:t>
      </w:r>
      <w:r w:rsidR="000A0CF9">
        <w:rPr>
          <w:sz w:val="24"/>
          <w:szCs w:val="24"/>
          <w:lang w:val="en-US"/>
        </w:rPr>
        <w:t>.</w:t>
      </w:r>
      <w:r w:rsidR="007666F5" w:rsidRPr="007666F5">
        <w:rPr>
          <w:sz w:val="24"/>
          <w:szCs w:val="24"/>
          <w:lang w:val="en-US"/>
        </w:rPr>
        <w:t xml:space="preserve"> For more on understanding the basic characteristics of an event, including ways to classify the nature, impacts, location, timing, and behaviors of an event, see the </w:t>
      </w:r>
      <w:r w:rsidR="007666F5" w:rsidRPr="00014085">
        <w:rPr>
          <w:b/>
          <w:i/>
          <w:sz w:val="24"/>
          <w:szCs w:val="24"/>
          <w:lang w:val="en-US"/>
        </w:rPr>
        <w:t>OASIS Open Event Terms List – Event Concepts</w:t>
      </w:r>
      <w:r w:rsidR="007666F5">
        <w:rPr>
          <w:sz w:val="24"/>
          <w:szCs w:val="24"/>
          <w:lang w:val="en-US"/>
        </w:rPr>
        <w:t xml:space="preserve">. </w:t>
      </w:r>
      <w:r w:rsidR="007666F5" w:rsidRPr="007666F5">
        <w:rPr>
          <w:sz w:val="24"/>
          <w:szCs w:val="24"/>
          <w:lang w:val="en-US"/>
        </w:rPr>
        <w:t>And finally, for more on und</w:t>
      </w:r>
      <w:r>
        <w:rPr>
          <w:sz w:val="24"/>
          <w:szCs w:val="24"/>
          <w:lang w:val="en-US"/>
        </w:rPr>
        <w:t>erstanding the naming of events,</w:t>
      </w:r>
      <w:r w:rsidR="007666F5" w:rsidRPr="007666F5">
        <w:rPr>
          <w:sz w:val="24"/>
          <w:szCs w:val="24"/>
          <w:lang w:val="en-US"/>
        </w:rPr>
        <w:t xml:space="preserve"> and social science that accompanies </w:t>
      </w:r>
      <w:r w:rsidR="007666F5">
        <w:rPr>
          <w:sz w:val="24"/>
          <w:szCs w:val="24"/>
          <w:lang w:val="en-US"/>
        </w:rPr>
        <w:t xml:space="preserve">those </w:t>
      </w:r>
      <w:r w:rsidR="00BC0223">
        <w:rPr>
          <w:sz w:val="24"/>
          <w:szCs w:val="24"/>
          <w:lang w:val="en-US"/>
        </w:rPr>
        <w:t xml:space="preserve">naming </w:t>
      </w:r>
      <w:r w:rsidR="007666F5">
        <w:rPr>
          <w:sz w:val="24"/>
          <w:szCs w:val="24"/>
          <w:lang w:val="en-US"/>
        </w:rPr>
        <w:t>decisions</w:t>
      </w:r>
      <w:r w:rsidR="007666F5" w:rsidRPr="007666F5">
        <w:rPr>
          <w:sz w:val="24"/>
          <w:szCs w:val="24"/>
          <w:lang w:val="en-US"/>
        </w:rPr>
        <w:t xml:space="preserve">, see the </w:t>
      </w:r>
      <w:r w:rsidR="007666F5" w:rsidRPr="00014085">
        <w:rPr>
          <w:b/>
          <w:i/>
          <w:sz w:val="24"/>
          <w:szCs w:val="24"/>
          <w:lang w:val="en-US"/>
        </w:rPr>
        <w:t>OASIS Open Event Terms List – Spectrum Analysis</w:t>
      </w:r>
      <w:r w:rsidR="007666F5" w:rsidRPr="007666F5">
        <w:rPr>
          <w:sz w:val="24"/>
          <w:szCs w:val="24"/>
          <w:lang w:val="en-US"/>
        </w:rPr>
        <w:t>.</w:t>
      </w:r>
    </w:p>
    <w:p w14:paraId="012E7FD4" w14:textId="69BC3FA4" w:rsidR="00F02140" w:rsidRPr="00884475" w:rsidRDefault="00F63B3C" w:rsidP="00EA5991">
      <w:pPr>
        <w:rPr>
          <w:sz w:val="24"/>
        </w:rPr>
      </w:pPr>
      <w:r w:rsidRPr="00884475">
        <w:rPr>
          <w:sz w:val="24"/>
        </w:rPr>
        <w:t xml:space="preserve">The </w:t>
      </w:r>
      <w:r w:rsidR="00D871E3" w:rsidRPr="00824D94">
        <w:rPr>
          <w:b/>
          <w:sz w:val="24"/>
        </w:rPr>
        <w:t>OASIS Open</w:t>
      </w:r>
      <w:r w:rsidR="00D871E3" w:rsidRPr="00884475">
        <w:rPr>
          <w:b/>
          <w:sz w:val="24"/>
        </w:rPr>
        <w:t xml:space="preserve"> </w:t>
      </w:r>
      <w:r w:rsidR="00D871E3" w:rsidRPr="00014085">
        <w:rPr>
          <w:b/>
          <w:i/>
          <w:sz w:val="24"/>
        </w:rPr>
        <w:t xml:space="preserve">Event Terms List </w:t>
      </w:r>
      <w:r w:rsidR="00D871E3" w:rsidRPr="00014085">
        <w:rPr>
          <w:i/>
          <w:sz w:val="24"/>
        </w:rPr>
        <w:t xml:space="preserve">- </w:t>
      </w:r>
      <w:r w:rsidRPr="00014085">
        <w:rPr>
          <w:b/>
          <w:i/>
          <w:sz w:val="24"/>
        </w:rPr>
        <w:t>User’s Guide</w:t>
      </w:r>
      <w:r w:rsidR="00014085">
        <w:rPr>
          <w:sz w:val="24"/>
        </w:rPr>
        <w:t xml:space="preserve"> resource</w:t>
      </w:r>
      <w:r w:rsidRPr="00884475">
        <w:rPr>
          <w:sz w:val="24"/>
        </w:rPr>
        <w:t xml:space="preserve"> was </w:t>
      </w:r>
      <w:r w:rsidR="00014085">
        <w:rPr>
          <w:sz w:val="24"/>
        </w:rPr>
        <w:t xml:space="preserve">compiled </w:t>
      </w:r>
      <w:r w:rsidRPr="00884475">
        <w:rPr>
          <w:sz w:val="24"/>
        </w:rPr>
        <w:t>to</w:t>
      </w:r>
      <w:r w:rsidR="009910E8" w:rsidRPr="00884475">
        <w:rPr>
          <w:sz w:val="24"/>
        </w:rPr>
        <w:t xml:space="preserve"> </w:t>
      </w:r>
      <w:r w:rsidR="00EA5991" w:rsidRPr="00884475">
        <w:rPr>
          <w:sz w:val="24"/>
        </w:rPr>
        <w:t xml:space="preserve">provide guidance </w:t>
      </w:r>
      <w:r w:rsidR="007666F5" w:rsidRPr="00884475">
        <w:rPr>
          <w:sz w:val="24"/>
        </w:rPr>
        <w:t>for</w:t>
      </w:r>
      <w:r w:rsidR="00EA5991" w:rsidRPr="00884475">
        <w:rPr>
          <w:sz w:val="24"/>
        </w:rPr>
        <w:t xml:space="preserve"> </w:t>
      </w:r>
      <w:r w:rsidR="00EA5991" w:rsidRPr="00884475">
        <w:rPr>
          <w:b/>
          <w:sz w:val="24"/>
        </w:rPr>
        <w:t>originat</w:t>
      </w:r>
      <w:r w:rsidR="00C62B28" w:rsidRPr="00884475">
        <w:rPr>
          <w:b/>
          <w:sz w:val="24"/>
        </w:rPr>
        <w:t xml:space="preserve">ing </w:t>
      </w:r>
      <w:r w:rsidR="00884475" w:rsidRPr="00014085">
        <w:rPr>
          <w:b/>
          <w:sz w:val="24"/>
          <w:u w:val="single"/>
        </w:rPr>
        <w:t>agencies</w:t>
      </w:r>
      <w:r w:rsidR="00884475" w:rsidRPr="00884475">
        <w:rPr>
          <w:sz w:val="24"/>
        </w:rPr>
        <w:t xml:space="preserve"> and their </w:t>
      </w:r>
      <w:r w:rsidR="00C62B28" w:rsidRPr="00014085">
        <w:rPr>
          <w:b/>
          <w:sz w:val="24"/>
          <w:u w:val="single"/>
        </w:rPr>
        <w:t>agents</w:t>
      </w:r>
      <w:r w:rsidR="00EA5991" w:rsidRPr="00884475">
        <w:rPr>
          <w:sz w:val="24"/>
        </w:rPr>
        <w:t xml:space="preserve"> </w:t>
      </w:r>
      <w:r w:rsidR="007666F5" w:rsidRPr="00884475">
        <w:rPr>
          <w:sz w:val="24"/>
        </w:rPr>
        <w:t xml:space="preserve">on how to </w:t>
      </w:r>
      <w:r w:rsidR="00EA5991" w:rsidRPr="00884475">
        <w:rPr>
          <w:sz w:val="24"/>
        </w:rPr>
        <w:t xml:space="preserve">select the best </w:t>
      </w:r>
      <w:r w:rsidR="00F02140" w:rsidRPr="00884475">
        <w:rPr>
          <w:sz w:val="24"/>
        </w:rPr>
        <w:t xml:space="preserve">terms and </w:t>
      </w:r>
      <w:r w:rsidR="00EA5991" w:rsidRPr="00884475">
        <w:rPr>
          <w:sz w:val="24"/>
        </w:rPr>
        <w:t>code</w:t>
      </w:r>
      <w:r w:rsidR="00F02140" w:rsidRPr="00884475">
        <w:rPr>
          <w:sz w:val="24"/>
        </w:rPr>
        <w:t>s</w:t>
      </w:r>
      <w:r w:rsidR="00EA5991" w:rsidRPr="00884475">
        <w:rPr>
          <w:sz w:val="24"/>
        </w:rPr>
        <w:t xml:space="preserve"> from the </w:t>
      </w:r>
      <w:r w:rsidR="00D871E3" w:rsidRPr="00014085">
        <w:rPr>
          <w:b/>
          <w:i/>
          <w:sz w:val="24"/>
        </w:rPr>
        <w:t xml:space="preserve">OASIS </w:t>
      </w:r>
      <w:r w:rsidR="00F02140" w:rsidRPr="00014085">
        <w:rPr>
          <w:b/>
          <w:i/>
          <w:sz w:val="24"/>
        </w:rPr>
        <w:t xml:space="preserve">Open Event Terms List </w:t>
      </w:r>
      <w:r w:rsidR="00F02140" w:rsidRPr="00014085">
        <w:rPr>
          <w:i/>
          <w:sz w:val="24"/>
        </w:rPr>
        <w:t xml:space="preserve">- </w:t>
      </w:r>
      <w:r w:rsidR="001924D6" w:rsidRPr="00014085">
        <w:rPr>
          <w:b/>
          <w:i/>
          <w:sz w:val="24"/>
        </w:rPr>
        <w:t>Lookup Table</w:t>
      </w:r>
      <w:r w:rsidR="00C62B28" w:rsidRPr="00884475">
        <w:rPr>
          <w:sz w:val="24"/>
        </w:rPr>
        <w:t xml:space="preserve">, and how </w:t>
      </w:r>
      <w:r w:rsidR="00C62B28" w:rsidRPr="00884475">
        <w:rPr>
          <w:b/>
          <w:sz w:val="24"/>
        </w:rPr>
        <w:t xml:space="preserve">consuming </w:t>
      </w:r>
      <w:r w:rsidR="00014085">
        <w:rPr>
          <w:b/>
          <w:sz w:val="24"/>
        </w:rPr>
        <w:t>agencies</w:t>
      </w:r>
      <w:r w:rsidR="00014085" w:rsidRPr="00014085">
        <w:rPr>
          <w:sz w:val="24"/>
        </w:rPr>
        <w:t xml:space="preserve"> and their </w:t>
      </w:r>
      <w:r w:rsidR="00C62B28" w:rsidRPr="00884475">
        <w:rPr>
          <w:b/>
          <w:sz w:val="24"/>
        </w:rPr>
        <w:t>agents</w:t>
      </w:r>
      <w:r w:rsidR="00EA5991" w:rsidRPr="00884475">
        <w:rPr>
          <w:sz w:val="24"/>
        </w:rPr>
        <w:t xml:space="preserve"> can subsequently process the </w:t>
      </w:r>
      <w:r w:rsidR="00884475" w:rsidRPr="00884475">
        <w:rPr>
          <w:sz w:val="24"/>
        </w:rPr>
        <w:t xml:space="preserve">chosen </w:t>
      </w:r>
      <w:r w:rsidR="00F02140" w:rsidRPr="00884475">
        <w:rPr>
          <w:sz w:val="24"/>
        </w:rPr>
        <w:t xml:space="preserve">terms and </w:t>
      </w:r>
      <w:r w:rsidR="00884475" w:rsidRPr="00884475">
        <w:rPr>
          <w:sz w:val="24"/>
        </w:rPr>
        <w:t>codes. If a</w:t>
      </w:r>
      <w:r w:rsidR="00EA5991" w:rsidRPr="00884475">
        <w:rPr>
          <w:sz w:val="24"/>
        </w:rPr>
        <w:t xml:space="preserve">lerting </w:t>
      </w:r>
      <w:r w:rsidR="00EA5991" w:rsidRPr="00014085">
        <w:rPr>
          <w:b/>
          <w:sz w:val="24"/>
          <w:u w:val="single"/>
        </w:rPr>
        <w:t>practitioner</w:t>
      </w:r>
      <w:r w:rsidR="00884475" w:rsidRPr="00014085">
        <w:rPr>
          <w:b/>
          <w:sz w:val="24"/>
          <w:u w:val="single"/>
        </w:rPr>
        <w:t>s</w:t>
      </w:r>
      <w:r w:rsidR="00EA5991" w:rsidRPr="00884475">
        <w:rPr>
          <w:sz w:val="24"/>
        </w:rPr>
        <w:t xml:space="preserve"> </w:t>
      </w:r>
      <w:r w:rsidR="00884475" w:rsidRPr="00014085">
        <w:rPr>
          <w:sz w:val="24"/>
        </w:rPr>
        <w:t>(originators and consumers)</w:t>
      </w:r>
      <w:r w:rsidR="00884475" w:rsidRPr="00884475">
        <w:rPr>
          <w:sz w:val="24"/>
        </w:rPr>
        <w:t xml:space="preserve"> are</w:t>
      </w:r>
      <w:r w:rsidR="00EA5991" w:rsidRPr="00884475">
        <w:rPr>
          <w:sz w:val="24"/>
        </w:rPr>
        <w:t xml:space="preserve"> only looking </w:t>
      </w:r>
      <w:r w:rsidR="00884475" w:rsidRPr="00884475">
        <w:rPr>
          <w:sz w:val="24"/>
        </w:rPr>
        <w:t xml:space="preserve">to obtain a </w:t>
      </w:r>
      <w:r w:rsidR="00EA5991" w:rsidRPr="00884475">
        <w:rPr>
          <w:sz w:val="24"/>
        </w:rPr>
        <w:t xml:space="preserve">basic </w:t>
      </w:r>
      <w:r w:rsidR="00884475" w:rsidRPr="00884475">
        <w:rPr>
          <w:sz w:val="24"/>
        </w:rPr>
        <w:t xml:space="preserve">level of functionality with this material </w:t>
      </w:r>
      <w:r w:rsidR="00014085">
        <w:rPr>
          <w:sz w:val="24"/>
        </w:rPr>
        <w:t>(i.e</w:t>
      </w:r>
      <w:r w:rsidR="001924D6" w:rsidRPr="00884475">
        <w:rPr>
          <w:sz w:val="24"/>
        </w:rPr>
        <w:t xml:space="preserve">. its standardized use and </w:t>
      </w:r>
      <w:r w:rsidR="00884475" w:rsidRPr="00884475">
        <w:rPr>
          <w:sz w:val="24"/>
        </w:rPr>
        <w:t xml:space="preserve">its basic </w:t>
      </w:r>
      <w:r w:rsidR="00692BE7">
        <w:rPr>
          <w:sz w:val="24"/>
        </w:rPr>
        <w:t>benefit</w:t>
      </w:r>
      <w:r w:rsidR="00884475" w:rsidRPr="00884475">
        <w:rPr>
          <w:sz w:val="24"/>
        </w:rPr>
        <w:t xml:space="preserve"> of</w:t>
      </w:r>
      <w:r w:rsidR="001924D6" w:rsidRPr="00884475">
        <w:rPr>
          <w:sz w:val="24"/>
        </w:rPr>
        <w:t xml:space="preserve"> </w:t>
      </w:r>
      <w:r w:rsidR="00EA5991" w:rsidRPr="00884475">
        <w:rPr>
          <w:sz w:val="24"/>
        </w:rPr>
        <w:t>interoperability</w:t>
      </w:r>
      <w:r w:rsidR="001924D6" w:rsidRPr="00884475">
        <w:rPr>
          <w:sz w:val="24"/>
        </w:rPr>
        <w:t>)</w:t>
      </w:r>
      <w:r w:rsidR="00EA5991" w:rsidRPr="00884475">
        <w:rPr>
          <w:sz w:val="24"/>
        </w:rPr>
        <w:t xml:space="preserve">, </w:t>
      </w:r>
      <w:r w:rsidR="00884475" w:rsidRPr="00884475">
        <w:rPr>
          <w:sz w:val="24"/>
        </w:rPr>
        <w:t>the</w:t>
      </w:r>
      <w:r w:rsidR="00014085">
        <w:rPr>
          <w:sz w:val="24"/>
        </w:rPr>
        <w:t xml:space="preserve"> subsections</w:t>
      </w:r>
      <w:r w:rsidR="00884475" w:rsidRPr="00884475">
        <w:rPr>
          <w:sz w:val="24"/>
        </w:rPr>
        <w:t xml:space="preserve"> </w:t>
      </w:r>
      <w:r w:rsidR="008F5FA0">
        <w:rPr>
          <w:sz w:val="24"/>
        </w:rPr>
        <w:t xml:space="preserve">marked </w:t>
      </w:r>
      <w:r w:rsidR="00014085">
        <w:rPr>
          <w:sz w:val="24"/>
        </w:rPr>
        <w:t xml:space="preserve">as </w:t>
      </w:r>
      <w:r w:rsidR="00884475" w:rsidRPr="00884475">
        <w:rPr>
          <w:sz w:val="24"/>
        </w:rPr>
        <w:t>“</w:t>
      </w:r>
      <w:r w:rsidR="00884475" w:rsidRPr="00884475">
        <w:rPr>
          <w:b/>
          <w:sz w:val="24"/>
        </w:rPr>
        <w:t>Basic</w:t>
      </w:r>
      <w:r w:rsidR="00884475" w:rsidRPr="00884475">
        <w:rPr>
          <w:sz w:val="24"/>
        </w:rPr>
        <w:t xml:space="preserve">” </w:t>
      </w:r>
      <w:r w:rsidR="00014085">
        <w:rPr>
          <w:sz w:val="24"/>
        </w:rPr>
        <w:t xml:space="preserve">in </w:t>
      </w:r>
      <w:r w:rsidR="00884475" w:rsidRPr="00884475">
        <w:rPr>
          <w:sz w:val="24"/>
        </w:rPr>
        <w:t xml:space="preserve">section 4 will </w:t>
      </w:r>
      <w:r w:rsidR="001D71C1" w:rsidRPr="00884475">
        <w:rPr>
          <w:sz w:val="24"/>
        </w:rPr>
        <w:t>suffice.</w:t>
      </w:r>
      <w:r w:rsidR="00692BE7" w:rsidRPr="00692BE7">
        <w:rPr>
          <w:sz w:val="24"/>
        </w:rPr>
        <w:t xml:space="preserve"> </w:t>
      </w:r>
      <w:r w:rsidR="00692BE7" w:rsidRPr="00884475">
        <w:rPr>
          <w:sz w:val="24"/>
        </w:rPr>
        <w:t xml:space="preserve">With the guidance of this </w:t>
      </w:r>
      <w:r w:rsidR="00692BE7" w:rsidRPr="00DC0AE2">
        <w:rPr>
          <w:sz w:val="24"/>
        </w:rPr>
        <w:t xml:space="preserve">User’s Guide, the </w:t>
      </w:r>
      <w:r w:rsidR="00692BE7" w:rsidRPr="00824D94">
        <w:rPr>
          <w:b/>
          <w:sz w:val="24"/>
        </w:rPr>
        <w:t>OASIS Open EMTC</w:t>
      </w:r>
      <w:r w:rsidR="00692BE7" w:rsidRPr="00DC0AE2">
        <w:rPr>
          <w:sz w:val="24"/>
        </w:rPr>
        <w:t xml:space="preserve"> </w:t>
      </w:r>
      <w:r w:rsidR="00692BE7" w:rsidRPr="00884475">
        <w:rPr>
          <w:sz w:val="24"/>
        </w:rPr>
        <w:t xml:space="preserve">is asking all CAP </w:t>
      </w:r>
      <w:r w:rsidR="00692BE7" w:rsidRPr="00014085">
        <w:rPr>
          <w:sz w:val="24"/>
        </w:rPr>
        <w:t>practitioners</w:t>
      </w:r>
      <w:r w:rsidR="00692BE7" w:rsidRPr="00884475">
        <w:rPr>
          <w:sz w:val="24"/>
        </w:rPr>
        <w:t xml:space="preserve"> to minimally incorporate the “</w:t>
      </w:r>
      <w:r w:rsidR="00692BE7" w:rsidRPr="00DC0AE2">
        <w:rPr>
          <w:sz w:val="24"/>
        </w:rPr>
        <w:t>Basic</w:t>
      </w:r>
      <w:r w:rsidR="00692BE7" w:rsidRPr="00884475">
        <w:rPr>
          <w:sz w:val="24"/>
        </w:rPr>
        <w:t xml:space="preserve">” function of the </w:t>
      </w:r>
      <w:r w:rsidR="00692BE7" w:rsidRPr="00DC0AE2">
        <w:rPr>
          <w:b/>
          <w:i/>
          <w:sz w:val="24"/>
        </w:rPr>
        <w:t>OASIS Open Event Terms List</w:t>
      </w:r>
      <w:r w:rsidR="00692BE7" w:rsidRPr="00884475">
        <w:rPr>
          <w:sz w:val="24"/>
        </w:rPr>
        <w:t xml:space="preserve"> into </w:t>
      </w:r>
      <w:r w:rsidR="00692BE7" w:rsidRPr="00DC0AE2">
        <w:rPr>
          <w:sz w:val="24"/>
        </w:rPr>
        <w:t xml:space="preserve">their </w:t>
      </w:r>
      <w:r w:rsidR="00DC0AE2" w:rsidRPr="00DC0AE2">
        <w:rPr>
          <w:sz w:val="24"/>
        </w:rPr>
        <w:t xml:space="preserve">business-of-alerting </w:t>
      </w:r>
      <w:r w:rsidR="00692BE7" w:rsidRPr="00DC0AE2">
        <w:rPr>
          <w:sz w:val="24"/>
        </w:rPr>
        <w:t>service to further the objective of interoperability.</w:t>
      </w:r>
    </w:p>
    <w:p w14:paraId="2351DE7B" w14:textId="3DA411E3" w:rsidR="00BC0223" w:rsidRDefault="00EA5991">
      <w:pPr>
        <w:rPr>
          <w:sz w:val="24"/>
        </w:rPr>
      </w:pPr>
      <w:r w:rsidRPr="00884475">
        <w:rPr>
          <w:sz w:val="24"/>
        </w:rPr>
        <w:t xml:space="preserve">However, if the practitioner is looking to take full advantage of the </w:t>
      </w:r>
      <w:r w:rsidRPr="00DC0AE2">
        <w:rPr>
          <w:b/>
          <w:i/>
          <w:sz w:val="24"/>
        </w:rPr>
        <w:t xml:space="preserve">OASIS Open Event Terms </w:t>
      </w:r>
      <w:proofErr w:type="gramStart"/>
      <w:r w:rsidRPr="00DC0AE2">
        <w:rPr>
          <w:b/>
          <w:i/>
          <w:sz w:val="24"/>
        </w:rPr>
        <w:t>List</w:t>
      </w:r>
      <w:r w:rsidR="001D71C1" w:rsidRPr="00884475">
        <w:rPr>
          <w:sz w:val="24"/>
        </w:rPr>
        <w:t>, and</w:t>
      </w:r>
      <w:proofErr w:type="gramEnd"/>
      <w:r w:rsidR="001D71C1" w:rsidRPr="00884475">
        <w:rPr>
          <w:sz w:val="24"/>
        </w:rPr>
        <w:t xml:space="preserve"> gain a deeper understanding of events and </w:t>
      </w:r>
      <w:r w:rsidR="00C62B28" w:rsidRPr="00884475">
        <w:rPr>
          <w:sz w:val="24"/>
        </w:rPr>
        <w:t xml:space="preserve">the </w:t>
      </w:r>
      <w:r w:rsidR="00F02140" w:rsidRPr="00884475">
        <w:rPr>
          <w:sz w:val="24"/>
        </w:rPr>
        <w:t xml:space="preserve">alerting </w:t>
      </w:r>
      <w:r w:rsidR="001D71C1" w:rsidRPr="00884475">
        <w:rPr>
          <w:sz w:val="24"/>
        </w:rPr>
        <w:t>situati</w:t>
      </w:r>
      <w:r w:rsidR="00884475" w:rsidRPr="00884475">
        <w:rPr>
          <w:sz w:val="24"/>
        </w:rPr>
        <w:t xml:space="preserve">on in the process, the </w:t>
      </w:r>
      <w:r w:rsidR="00DC0AE2">
        <w:rPr>
          <w:sz w:val="24"/>
        </w:rPr>
        <w:t xml:space="preserve">subsections marked </w:t>
      </w:r>
      <w:r w:rsidR="00884475" w:rsidRPr="00884475">
        <w:rPr>
          <w:sz w:val="24"/>
        </w:rPr>
        <w:t>“</w:t>
      </w:r>
      <w:r w:rsidR="00884475" w:rsidRPr="00884475">
        <w:rPr>
          <w:b/>
          <w:sz w:val="24"/>
        </w:rPr>
        <w:t>More advanced</w:t>
      </w:r>
      <w:r w:rsidR="00884475" w:rsidRPr="00884475">
        <w:rPr>
          <w:sz w:val="24"/>
        </w:rPr>
        <w:t>” and “</w:t>
      </w:r>
      <w:r w:rsidR="00884475" w:rsidRPr="00884475">
        <w:rPr>
          <w:b/>
          <w:sz w:val="24"/>
        </w:rPr>
        <w:t>Fully advanced</w:t>
      </w:r>
      <w:r w:rsidR="00884475" w:rsidRPr="00884475">
        <w:rPr>
          <w:sz w:val="24"/>
        </w:rPr>
        <w:t xml:space="preserve">” </w:t>
      </w:r>
      <w:r w:rsidR="00DC0AE2">
        <w:rPr>
          <w:sz w:val="24"/>
        </w:rPr>
        <w:t>in</w:t>
      </w:r>
      <w:r w:rsidR="00884475" w:rsidRPr="00884475">
        <w:rPr>
          <w:sz w:val="24"/>
        </w:rPr>
        <w:t xml:space="preserve"> section 4 are recommended. </w:t>
      </w:r>
      <w:r w:rsidR="001D71C1" w:rsidRPr="00884475">
        <w:rPr>
          <w:sz w:val="24"/>
        </w:rPr>
        <w:t xml:space="preserve">The advanced material presented makes it possible to handle any </w:t>
      </w:r>
      <w:r w:rsidR="00BC0223" w:rsidRPr="00884475">
        <w:rPr>
          <w:sz w:val="24"/>
        </w:rPr>
        <w:t xml:space="preserve">conceivable </w:t>
      </w:r>
      <w:r w:rsidR="001D71C1" w:rsidRPr="00884475">
        <w:rPr>
          <w:sz w:val="24"/>
        </w:rPr>
        <w:t xml:space="preserve">type of event </w:t>
      </w:r>
      <w:r w:rsidR="00F02140" w:rsidRPr="00884475">
        <w:rPr>
          <w:sz w:val="24"/>
        </w:rPr>
        <w:t xml:space="preserve">that </w:t>
      </w:r>
      <w:r w:rsidR="00884475" w:rsidRPr="00884475">
        <w:rPr>
          <w:sz w:val="24"/>
        </w:rPr>
        <w:t xml:space="preserve">may be </w:t>
      </w:r>
      <w:r w:rsidR="00F02140" w:rsidRPr="00884475">
        <w:rPr>
          <w:sz w:val="24"/>
        </w:rPr>
        <w:t>consider</w:t>
      </w:r>
      <w:r w:rsidR="00884475" w:rsidRPr="00884475">
        <w:rPr>
          <w:sz w:val="24"/>
        </w:rPr>
        <w:t>ed</w:t>
      </w:r>
      <w:r w:rsidR="001D71C1" w:rsidRPr="00884475">
        <w:rPr>
          <w:sz w:val="24"/>
        </w:rPr>
        <w:t xml:space="preserve"> </w:t>
      </w:r>
      <w:r w:rsidR="00DC0AE2">
        <w:rPr>
          <w:sz w:val="24"/>
        </w:rPr>
        <w:t xml:space="preserve">an </w:t>
      </w:r>
      <w:r w:rsidR="00DC0AE2" w:rsidRPr="00DC0AE2">
        <w:rPr>
          <w:b/>
          <w:sz w:val="24"/>
          <w:u w:val="single"/>
        </w:rPr>
        <w:t>event-of-interest</w:t>
      </w:r>
      <w:r w:rsidR="00DC0AE2">
        <w:rPr>
          <w:sz w:val="24"/>
        </w:rPr>
        <w:t xml:space="preserve"> worth</w:t>
      </w:r>
      <w:r w:rsidR="001D71C1" w:rsidRPr="00884475">
        <w:rPr>
          <w:sz w:val="24"/>
        </w:rPr>
        <w:t xml:space="preserve"> </w:t>
      </w:r>
      <w:r w:rsidR="00DC0AE2">
        <w:rPr>
          <w:sz w:val="24"/>
        </w:rPr>
        <w:t>alerting</w:t>
      </w:r>
      <w:r w:rsidR="00F02140" w:rsidRPr="00884475">
        <w:rPr>
          <w:sz w:val="24"/>
        </w:rPr>
        <w:t xml:space="preserve"> for</w:t>
      </w:r>
      <w:r w:rsidR="00C62B28" w:rsidRPr="00884475">
        <w:rPr>
          <w:sz w:val="24"/>
        </w:rPr>
        <w:t>.</w:t>
      </w:r>
      <w:r w:rsidR="00692BE7">
        <w:rPr>
          <w:sz w:val="24"/>
        </w:rPr>
        <w:t xml:space="preserve"> </w:t>
      </w:r>
    </w:p>
    <w:p w14:paraId="7C29CAA8" w14:textId="766B4C36" w:rsidR="00BC0223" w:rsidRDefault="00BC0223">
      <w:pPr>
        <w:rPr>
          <w:rFonts w:eastAsia="Times New Roman" w:cstheme="minorHAnsi"/>
          <w:iCs/>
          <w:color w:val="446CAA"/>
          <w:kern w:val="32"/>
          <w:sz w:val="36"/>
          <w:szCs w:val="40"/>
          <w:lang w:val="en-US"/>
        </w:rPr>
      </w:pPr>
      <w:r>
        <w:rPr>
          <w:sz w:val="24"/>
        </w:rPr>
        <w:t>This Users’ Guide breaks down the process of creating a</w:t>
      </w:r>
      <w:r w:rsidR="008F5FA0">
        <w:rPr>
          <w:sz w:val="24"/>
        </w:rPr>
        <w:t xml:space="preserve"> </w:t>
      </w:r>
      <w:r w:rsidR="008F5FA0" w:rsidRPr="00DC0AE2">
        <w:rPr>
          <w:b/>
          <w:sz w:val="24"/>
          <w:u w:val="single"/>
        </w:rPr>
        <w:t>subject event</w:t>
      </w:r>
      <w:r w:rsidR="008F5FA0">
        <w:rPr>
          <w:sz w:val="24"/>
        </w:rPr>
        <w:t xml:space="preserve"> </w:t>
      </w:r>
      <w:r w:rsidR="00DC0AE2">
        <w:rPr>
          <w:sz w:val="24"/>
        </w:rPr>
        <w:t xml:space="preserve">– the topic of discussion in an </w:t>
      </w:r>
      <w:r w:rsidR="00BD1B2D">
        <w:rPr>
          <w:sz w:val="24"/>
        </w:rPr>
        <w:t>alert messag</w:t>
      </w:r>
      <w:r w:rsidR="00DC0AE2">
        <w:rPr>
          <w:sz w:val="24"/>
        </w:rPr>
        <w:t>e</w:t>
      </w:r>
      <w:r w:rsidR="00177F2B">
        <w:rPr>
          <w:sz w:val="24"/>
        </w:rPr>
        <w:t xml:space="preserve">. It does this </w:t>
      </w:r>
      <w:r>
        <w:rPr>
          <w:sz w:val="24"/>
        </w:rPr>
        <w:t xml:space="preserve">by utilizing a series of event-based </w:t>
      </w:r>
      <w:r w:rsidR="00177F2B">
        <w:rPr>
          <w:sz w:val="24"/>
        </w:rPr>
        <w:t>sub-processes</w:t>
      </w:r>
      <w:r>
        <w:rPr>
          <w:sz w:val="24"/>
        </w:rPr>
        <w:t xml:space="preserve"> appropriate for </w:t>
      </w:r>
      <w:r w:rsidR="00177F2B">
        <w:rPr>
          <w:sz w:val="24"/>
        </w:rPr>
        <w:t>various entities</w:t>
      </w:r>
      <w:r w:rsidR="00DC0AE2">
        <w:rPr>
          <w:sz w:val="24"/>
        </w:rPr>
        <w:t xml:space="preserve"> involved in </w:t>
      </w:r>
      <w:r>
        <w:rPr>
          <w:sz w:val="24"/>
        </w:rPr>
        <w:t xml:space="preserve">the exercise. It begins with an </w:t>
      </w:r>
      <w:r w:rsidRPr="00BC0223">
        <w:rPr>
          <w:b/>
          <w:sz w:val="24"/>
        </w:rPr>
        <w:t>observing</w:t>
      </w:r>
      <w:r>
        <w:rPr>
          <w:sz w:val="24"/>
        </w:rPr>
        <w:t xml:space="preserve"> </w:t>
      </w:r>
      <w:r w:rsidR="00177F2B">
        <w:rPr>
          <w:sz w:val="24"/>
        </w:rPr>
        <w:t>sub-process</w:t>
      </w:r>
      <w:r>
        <w:rPr>
          <w:sz w:val="24"/>
        </w:rPr>
        <w:t xml:space="preserve">, followed by an </w:t>
      </w:r>
      <w:r w:rsidRPr="00BC0223">
        <w:rPr>
          <w:b/>
          <w:sz w:val="24"/>
        </w:rPr>
        <w:t>analyzing</w:t>
      </w:r>
      <w:r>
        <w:rPr>
          <w:sz w:val="24"/>
        </w:rPr>
        <w:t xml:space="preserve"> </w:t>
      </w:r>
      <w:r w:rsidR="00177F2B">
        <w:rPr>
          <w:sz w:val="24"/>
        </w:rPr>
        <w:t>sub-process</w:t>
      </w:r>
      <w:r>
        <w:rPr>
          <w:sz w:val="24"/>
        </w:rPr>
        <w:t xml:space="preserve">, leading to a CAP </w:t>
      </w:r>
      <w:r w:rsidRPr="00BC0223">
        <w:rPr>
          <w:b/>
          <w:sz w:val="24"/>
        </w:rPr>
        <w:t>originating</w:t>
      </w:r>
      <w:r>
        <w:rPr>
          <w:sz w:val="24"/>
        </w:rPr>
        <w:t xml:space="preserve"> </w:t>
      </w:r>
      <w:r w:rsidR="00177F2B">
        <w:rPr>
          <w:sz w:val="24"/>
        </w:rPr>
        <w:t>process</w:t>
      </w:r>
      <w:r>
        <w:rPr>
          <w:sz w:val="24"/>
        </w:rPr>
        <w:t xml:space="preserve">, and ending with a CAP </w:t>
      </w:r>
      <w:r w:rsidRPr="00BC0223">
        <w:rPr>
          <w:b/>
          <w:sz w:val="24"/>
        </w:rPr>
        <w:t>consuming</w:t>
      </w:r>
      <w:r>
        <w:rPr>
          <w:sz w:val="24"/>
        </w:rPr>
        <w:t xml:space="preserve"> </w:t>
      </w:r>
      <w:r w:rsidR="00177F2B">
        <w:rPr>
          <w:sz w:val="24"/>
        </w:rPr>
        <w:t>process</w:t>
      </w:r>
      <w:r w:rsidR="008F5FA0">
        <w:rPr>
          <w:sz w:val="24"/>
        </w:rPr>
        <w:t xml:space="preserve"> </w:t>
      </w:r>
      <w:r w:rsidR="008F5FA0">
        <w:rPr>
          <w:rStyle w:val="FootnoteReference"/>
          <w:sz w:val="24"/>
        </w:rPr>
        <w:footnoteReference w:id="4"/>
      </w:r>
      <w:r>
        <w:rPr>
          <w:sz w:val="24"/>
        </w:rPr>
        <w:t>.</w:t>
      </w:r>
      <w:r>
        <w:br w:type="page"/>
      </w:r>
    </w:p>
    <w:p w14:paraId="3A57DCC9" w14:textId="3BDD3A1E" w:rsidR="00EA5991" w:rsidRDefault="00280CE9" w:rsidP="00EA5991">
      <w:pPr>
        <w:rPr>
          <w:sz w:val="24"/>
        </w:rPr>
      </w:pPr>
      <w:r w:rsidRPr="00DC0AE2">
        <w:rPr>
          <w:sz w:val="24"/>
        </w:rPr>
        <w:t>A</w:t>
      </w:r>
      <w:r w:rsidR="00BC0223" w:rsidRPr="00DC0AE2">
        <w:rPr>
          <w:sz w:val="24"/>
        </w:rPr>
        <w:t xml:space="preserve">n </w:t>
      </w:r>
      <w:r w:rsidR="00BC0223" w:rsidRPr="00DC0AE2">
        <w:rPr>
          <w:b/>
          <w:i/>
          <w:sz w:val="24"/>
        </w:rPr>
        <w:t xml:space="preserve">OASIS Open Alerting Practices and Strategies - </w:t>
      </w:r>
      <w:r w:rsidR="00BC0223" w:rsidRPr="00540877">
        <w:rPr>
          <w:b/>
          <w:i/>
          <w:sz w:val="24"/>
        </w:rPr>
        <w:t>G</w:t>
      </w:r>
      <w:r w:rsidRPr="00540877">
        <w:rPr>
          <w:b/>
          <w:i/>
          <w:sz w:val="24"/>
        </w:rPr>
        <w:t>lossary</w:t>
      </w:r>
      <w:r w:rsidR="00692BE7" w:rsidRPr="00540877">
        <w:rPr>
          <w:sz w:val="24"/>
        </w:rPr>
        <w:t xml:space="preserve"> (forthcoming) </w:t>
      </w:r>
      <w:r w:rsidR="006F0EF3" w:rsidRPr="00540877">
        <w:rPr>
          <w:sz w:val="24"/>
        </w:rPr>
        <w:t xml:space="preserve">is </w:t>
      </w:r>
      <w:r w:rsidR="00DC0AE2" w:rsidRPr="00540877">
        <w:rPr>
          <w:sz w:val="24"/>
        </w:rPr>
        <w:t>a resource</w:t>
      </w:r>
      <w:r w:rsidR="00DC0AE2">
        <w:rPr>
          <w:sz w:val="24"/>
        </w:rPr>
        <w:t xml:space="preserve"> </w:t>
      </w:r>
      <w:r w:rsidR="006F0EF3">
        <w:rPr>
          <w:sz w:val="24"/>
        </w:rPr>
        <w:t>being</w:t>
      </w:r>
      <w:r w:rsidRPr="00BC0223">
        <w:rPr>
          <w:sz w:val="24"/>
        </w:rPr>
        <w:t xml:space="preserve"> </w:t>
      </w:r>
      <w:r w:rsidR="006F0EF3">
        <w:rPr>
          <w:sz w:val="24"/>
        </w:rPr>
        <w:t xml:space="preserve">assembled to house </w:t>
      </w:r>
      <w:r w:rsidRPr="00BC0223">
        <w:rPr>
          <w:sz w:val="24"/>
        </w:rPr>
        <w:t xml:space="preserve">terms from across the many </w:t>
      </w:r>
      <w:proofErr w:type="gramStart"/>
      <w:r w:rsidRPr="00BC0223">
        <w:rPr>
          <w:b/>
          <w:sz w:val="24"/>
        </w:rPr>
        <w:t>OASIS</w:t>
      </w:r>
      <w:proofErr w:type="gramEnd"/>
      <w:r w:rsidRPr="00BC0223">
        <w:rPr>
          <w:b/>
          <w:sz w:val="24"/>
        </w:rPr>
        <w:t xml:space="preserve"> </w:t>
      </w:r>
      <w:r w:rsidR="00753461" w:rsidRPr="00BC0223">
        <w:rPr>
          <w:b/>
          <w:sz w:val="24"/>
        </w:rPr>
        <w:t>Open</w:t>
      </w:r>
      <w:r w:rsidR="00753461" w:rsidRPr="00BC0223">
        <w:rPr>
          <w:sz w:val="24"/>
        </w:rPr>
        <w:t xml:space="preserve"> </w:t>
      </w:r>
      <w:proofErr w:type="gramStart"/>
      <w:r w:rsidRPr="00BC0223">
        <w:rPr>
          <w:sz w:val="24"/>
        </w:rPr>
        <w:t xml:space="preserve">alerting </w:t>
      </w:r>
      <w:r w:rsidR="00DC0AE2">
        <w:rPr>
          <w:sz w:val="24"/>
        </w:rPr>
        <w:t>based</w:t>
      </w:r>
      <w:proofErr w:type="gramEnd"/>
      <w:r w:rsidR="00DC0AE2">
        <w:rPr>
          <w:sz w:val="24"/>
        </w:rPr>
        <w:t xml:space="preserve"> </w:t>
      </w:r>
      <w:r w:rsidR="006F0EF3">
        <w:rPr>
          <w:sz w:val="24"/>
        </w:rPr>
        <w:t>resource</w:t>
      </w:r>
      <w:r w:rsidR="00DC0AE2">
        <w:rPr>
          <w:sz w:val="24"/>
        </w:rPr>
        <w:t>s</w:t>
      </w:r>
      <w:r w:rsidRPr="00BC0223">
        <w:rPr>
          <w:sz w:val="24"/>
        </w:rPr>
        <w:t xml:space="preserve">. </w:t>
      </w:r>
      <w:r w:rsidR="008F5FA0">
        <w:rPr>
          <w:sz w:val="24"/>
        </w:rPr>
        <w:t>Terms that are both b</w:t>
      </w:r>
      <w:r w:rsidR="006F0EF3">
        <w:rPr>
          <w:sz w:val="24"/>
        </w:rPr>
        <w:t xml:space="preserve">old and </w:t>
      </w:r>
      <w:r w:rsidR="00DC0AE2">
        <w:rPr>
          <w:sz w:val="24"/>
        </w:rPr>
        <w:t xml:space="preserve">underlined, </w:t>
      </w:r>
      <w:r w:rsidR="00873052">
        <w:rPr>
          <w:sz w:val="24"/>
        </w:rPr>
        <w:t xml:space="preserve">in this and other </w:t>
      </w:r>
      <w:r w:rsidR="006F0EF3">
        <w:rPr>
          <w:sz w:val="24"/>
        </w:rPr>
        <w:t>resource</w:t>
      </w:r>
      <w:r w:rsidR="00873052">
        <w:rPr>
          <w:sz w:val="24"/>
        </w:rPr>
        <w:t>s</w:t>
      </w:r>
      <w:r w:rsidRPr="00BC0223">
        <w:rPr>
          <w:sz w:val="24"/>
        </w:rPr>
        <w:t>, are terms that can be found in the glossary.</w:t>
      </w:r>
      <w:r w:rsidR="00692BE7">
        <w:rPr>
          <w:sz w:val="24"/>
        </w:rPr>
        <w:t xml:space="preserve"> </w:t>
      </w:r>
      <w:r w:rsidR="006F0EF3">
        <w:rPr>
          <w:sz w:val="24"/>
        </w:rPr>
        <w:t xml:space="preserve">The first time a term is used in a section of a resource, </w:t>
      </w:r>
      <w:r w:rsidR="00ED3FB3">
        <w:rPr>
          <w:sz w:val="24"/>
        </w:rPr>
        <w:t xml:space="preserve">that is also found in the glossary, </w:t>
      </w:r>
      <w:r w:rsidR="006F0EF3">
        <w:rPr>
          <w:sz w:val="24"/>
        </w:rPr>
        <w:t xml:space="preserve">it will be bolded and </w:t>
      </w:r>
      <w:r w:rsidR="00ED3FB3">
        <w:rPr>
          <w:sz w:val="24"/>
        </w:rPr>
        <w:t xml:space="preserve">underlined </w:t>
      </w:r>
      <w:r w:rsidR="006F0EF3">
        <w:rPr>
          <w:sz w:val="24"/>
        </w:rPr>
        <w:t xml:space="preserve">to let the reader know there is a provided definition </w:t>
      </w:r>
      <w:r w:rsidR="008F5FA0">
        <w:rPr>
          <w:sz w:val="24"/>
        </w:rPr>
        <w:t>in the glossary</w:t>
      </w:r>
      <w:r w:rsidR="006F0EF3">
        <w:rPr>
          <w:sz w:val="24"/>
        </w:rPr>
        <w:t xml:space="preserve">. </w:t>
      </w:r>
      <w:r w:rsidR="00692BE7" w:rsidRPr="00BC0223">
        <w:rPr>
          <w:sz w:val="24"/>
        </w:rPr>
        <w:t xml:space="preserve">Being familiar with the </w:t>
      </w:r>
      <w:r w:rsidR="00ED3FB3">
        <w:rPr>
          <w:sz w:val="24"/>
        </w:rPr>
        <w:t xml:space="preserve">defined </w:t>
      </w:r>
      <w:r w:rsidR="00692BE7">
        <w:rPr>
          <w:sz w:val="24"/>
        </w:rPr>
        <w:t xml:space="preserve">terms </w:t>
      </w:r>
      <w:r w:rsidR="00692BE7" w:rsidRPr="00BC0223">
        <w:rPr>
          <w:sz w:val="24"/>
        </w:rPr>
        <w:t xml:space="preserve">will help with </w:t>
      </w:r>
      <w:r w:rsidR="00692BE7">
        <w:rPr>
          <w:sz w:val="24"/>
        </w:rPr>
        <w:t xml:space="preserve">using this guide and will make </w:t>
      </w:r>
      <w:r w:rsidR="00692BE7" w:rsidRPr="00BC0223">
        <w:rPr>
          <w:sz w:val="24"/>
        </w:rPr>
        <w:t xml:space="preserve">navigating the </w:t>
      </w:r>
      <w:r w:rsidR="006F0EF3">
        <w:rPr>
          <w:sz w:val="24"/>
        </w:rPr>
        <w:t xml:space="preserve">resource </w:t>
      </w:r>
      <w:r w:rsidR="00692BE7" w:rsidRPr="00BC0223">
        <w:rPr>
          <w:sz w:val="24"/>
        </w:rPr>
        <w:t>quicker and easier.</w:t>
      </w:r>
    </w:p>
    <w:p w14:paraId="7F6111A0" w14:textId="6816402A" w:rsidR="00692BE7" w:rsidRDefault="00692BE7" w:rsidP="00692BE7">
      <w:pPr>
        <w:rPr>
          <w:sz w:val="24"/>
        </w:rPr>
      </w:pPr>
      <w:r w:rsidRPr="00BC0223">
        <w:rPr>
          <w:sz w:val="24"/>
        </w:rPr>
        <w:t xml:space="preserve">This guide is also intended to help </w:t>
      </w:r>
      <w:r>
        <w:rPr>
          <w:sz w:val="24"/>
        </w:rPr>
        <w:t xml:space="preserve">alerting </w:t>
      </w:r>
      <w:r w:rsidRPr="00ED3FB3">
        <w:rPr>
          <w:b/>
          <w:sz w:val="24"/>
          <w:u w:val="single"/>
        </w:rPr>
        <w:t>agencies</w:t>
      </w:r>
      <w:r>
        <w:rPr>
          <w:sz w:val="24"/>
        </w:rPr>
        <w:t xml:space="preserve"> </w:t>
      </w:r>
      <w:r w:rsidRPr="00BC0223">
        <w:rPr>
          <w:sz w:val="24"/>
        </w:rPr>
        <w:t xml:space="preserve">build a better </w:t>
      </w:r>
      <w:r w:rsidRPr="00ED3FB3">
        <w:rPr>
          <w:b/>
          <w:sz w:val="24"/>
          <w:u w:val="single"/>
        </w:rPr>
        <w:t>system</w:t>
      </w:r>
      <w:r w:rsidRPr="00BC0223">
        <w:rPr>
          <w:sz w:val="24"/>
        </w:rPr>
        <w:t xml:space="preserve">. Most existing </w:t>
      </w:r>
      <w:r w:rsidRPr="00ED3FB3">
        <w:rPr>
          <w:b/>
          <w:sz w:val="24"/>
        </w:rPr>
        <w:t>alerting</w:t>
      </w:r>
      <w:r w:rsidRPr="00BC0223">
        <w:rPr>
          <w:sz w:val="24"/>
        </w:rPr>
        <w:t xml:space="preserve"> system documentation, whether that documentation is based on </w:t>
      </w:r>
      <w:r w:rsidR="00177F2B">
        <w:rPr>
          <w:sz w:val="24"/>
        </w:rPr>
        <w:t xml:space="preserve">business </w:t>
      </w:r>
      <w:r w:rsidRPr="00ED3FB3">
        <w:rPr>
          <w:b/>
          <w:sz w:val="24"/>
          <w:u w:val="single"/>
        </w:rPr>
        <w:t>analysis</w:t>
      </w:r>
      <w:r w:rsidRPr="00BC0223">
        <w:rPr>
          <w:sz w:val="24"/>
        </w:rPr>
        <w:t>,</w:t>
      </w:r>
      <w:r w:rsidR="00177F2B">
        <w:rPr>
          <w:sz w:val="24"/>
        </w:rPr>
        <w:t xml:space="preserve"> business</w:t>
      </w:r>
      <w:r w:rsidRPr="00BC0223">
        <w:rPr>
          <w:sz w:val="24"/>
        </w:rPr>
        <w:t xml:space="preserve"> </w:t>
      </w:r>
      <w:r w:rsidRPr="00ED3FB3">
        <w:rPr>
          <w:b/>
          <w:sz w:val="24"/>
          <w:u w:val="single"/>
        </w:rPr>
        <w:t>requirements</w:t>
      </w:r>
      <w:r w:rsidRPr="00BC0223">
        <w:rPr>
          <w:sz w:val="24"/>
        </w:rPr>
        <w:t xml:space="preserve">, </w:t>
      </w:r>
      <w:r w:rsidR="00177F2B">
        <w:rPr>
          <w:sz w:val="24"/>
        </w:rPr>
        <w:t xml:space="preserve">system </w:t>
      </w:r>
      <w:r w:rsidRPr="00ED3FB3">
        <w:rPr>
          <w:b/>
          <w:sz w:val="24"/>
          <w:u w:val="single"/>
        </w:rPr>
        <w:t>specifications</w:t>
      </w:r>
      <w:r w:rsidRPr="00BC0223">
        <w:rPr>
          <w:sz w:val="24"/>
        </w:rPr>
        <w:t xml:space="preserve">, </w:t>
      </w:r>
      <w:r w:rsidRPr="00ED3FB3">
        <w:rPr>
          <w:b/>
          <w:sz w:val="24"/>
          <w:u w:val="single"/>
        </w:rPr>
        <w:t>service</w:t>
      </w:r>
      <w:r w:rsidRPr="00BC0223">
        <w:rPr>
          <w:sz w:val="24"/>
        </w:rPr>
        <w:t xml:space="preserve">, or </w:t>
      </w:r>
      <w:r w:rsidRPr="00ED3FB3">
        <w:rPr>
          <w:b/>
          <w:sz w:val="24"/>
          <w:u w:val="single"/>
        </w:rPr>
        <w:t>training</w:t>
      </w:r>
      <w:r w:rsidRPr="00BC0223">
        <w:rPr>
          <w:sz w:val="24"/>
        </w:rPr>
        <w:t>; have been observed to use a mixture of terms from different views</w:t>
      </w:r>
      <w:r w:rsidR="00177F2B">
        <w:rPr>
          <w:sz w:val="24"/>
        </w:rPr>
        <w:t xml:space="preserve"> into the process</w:t>
      </w:r>
      <w:r w:rsidRPr="00BC0223">
        <w:rPr>
          <w:sz w:val="24"/>
        </w:rPr>
        <w:t xml:space="preserve">. Mixing views can lead to </w:t>
      </w:r>
      <w:r w:rsidRPr="00ED3FB3">
        <w:rPr>
          <w:b/>
          <w:sz w:val="24"/>
        </w:rPr>
        <w:t>confusion</w:t>
      </w:r>
      <w:r w:rsidRPr="00BC0223">
        <w:rPr>
          <w:sz w:val="24"/>
        </w:rPr>
        <w:t xml:space="preserve"> for agents building, operating, and promoting alerting systems. This guide does not go into actual system design, but learning the language</w:t>
      </w:r>
      <w:r w:rsidR="008F5FA0">
        <w:rPr>
          <w:sz w:val="24"/>
        </w:rPr>
        <w:t xml:space="preserve"> of </w:t>
      </w:r>
      <w:r w:rsidR="00177F2B">
        <w:rPr>
          <w:sz w:val="24"/>
        </w:rPr>
        <w:t>the various processes</w:t>
      </w:r>
      <w:r w:rsidRPr="00BC0223">
        <w:rPr>
          <w:sz w:val="24"/>
        </w:rPr>
        <w:t xml:space="preserve"> used here will help avoid some of the problems </w:t>
      </w:r>
      <w:r w:rsidR="00873052">
        <w:rPr>
          <w:sz w:val="24"/>
        </w:rPr>
        <w:t xml:space="preserve">system </w:t>
      </w:r>
      <w:r w:rsidR="006F0EF3">
        <w:rPr>
          <w:sz w:val="24"/>
        </w:rPr>
        <w:t xml:space="preserve">builders </w:t>
      </w:r>
      <w:r w:rsidR="00873052">
        <w:rPr>
          <w:sz w:val="24"/>
        </w:rPr>
        <w:t>often encounter</w:t>
      </w:r>
      <w:r w:rsidR="006F0EF3">
        <w:rPr>
          <w:sz w:val="24"/>
        </w:rPr>
        <w:t xml:space="preserve"> </w:t>
      </w:r>
      <w:r w:rsidR="006F0EF3">
        <w:rPr>
          <w:rStyle w:val="FootnoteReference"/>
          <w:sz w:val="24"/>
        </w:rPr>
        <w:footnoteReference w:id="5"/>
      </w:r>
      <w:r w:rsidR="00873052">
        <w:rPr>
          <w:sz w:val="24"/>
        </w:rPr>
        <w:t>.</w:t>
      </w:r>
    </w:p>
    <w:p w14:paraId="3EA9E80C" w14:textId="4A53A005" w:rsidR="009D460C" w:rsidRDefault="009D460C" w:rsidP="00692BE7">
      <w:pPr>
        <w:pStyle w:val="Heading2"/>
      </w:pPr>
      <w:bookmarkStart w:id="6" w:name="_Toc209523752"/>
      <w:r>
        <w:t>Public Review</w:t>
      </w:r>
      <w:r w:rsidR="006F0EF3">
        <w:t xml:space="preserve"> Version</w:t>
      </w:r>
      <w:r w:rsidR="00FB7734">
        <w:t xml:space="preserve"> </w:t>
      </w:r>
      <w:r w:rsidR="006F0EF3">
        <w:rPr>
          <w:rStyle w:val="FootnoteReference"/>
        </w:rPr>
        <w:footnoteReference w:id="6"/>
      </w:r>
      <w:bookmarkEnd w:id="6"/>
    </w:p>
    <w:p w14:paraId="48335120" w14:textId="0D47B440" w:rsidR="009D460C" w:rsidRPr="005F7DB8" w:rsidRDefault="009D460C">
      <w:r w:rsidRPr="005F7DB8">
        <w:t xml:space="preserve">This </w:t>
      </w:r>
      <w:r w:rsidR="00ED3FB3">
        <w:t>presentation</w:t>
      </w:r>
      <w:r w:rsidRPr="005F7DB8">
        <w:t xml:space="preserve"> of the </w:t>
      </w:r>
      <w:r w:rsidRPr="00ED3FB3">
        <w:rPr>
          <w:b/>
          <w:i/>
        </w:rPr>
        <w:t>OASIS Open Event Terms List – User’s Guide</w:t>
      </w:r>
      <w:r w:rsidRPr="005F7DB8">
        <w:t xml:space="preserve"> is a </w:t>
      </w:r>
      <w:r w:rsidRPr="00ED3FB3">
        <w:rPr>
          <w:b/>
        </w:rPr>
        <w:t>Public Review</w:t>
      </w:r>
      <w:r w:rsidRPr="005F7DB8">
        <w:t xml:space="preserve"> </w:t>
      </w:r>
      <w:r w:rsidR="00ED3FB3">
        <w:t>presentation</w:t>
      </w:r>
      <w:r w:rsidRPr="005F7DB8">
        <w:t xml:space="preserve">. In this </w:t>
      </w:r>
      <w:proofErr w:type="gramStart"/>
      <w:r w:rsidR="00ED3FB3">
        <w:t>particular presentation</w:t>
      </w:r>
      <w:proofErr w:type="gramEnd"/>
      <w:r w:rsidRPr="005F7DB8">
        <w:t xml:space="preserve"> </w:t>
      </w:r>
      <w:r w:rsidR="004233BC" w:rsidRPr="005F7DB8">
        <w:t>all</w:t>
      </w:r>
      <w:r w:rsidRPr="005F7DB8">
        <w:t xml:space="preserve"> feedback will be collected and reviewed. Suggestion</w:t>
      </w:r>
      <w:r w:rsidR="004233BC" w:rsidRPr="005F7DB8">
        <w:t>s, comments, and questions</w:t>
      </w:r>
      <w:r w:rsidRPr="005F7DB8">
        <w:t xml:space="preserve"> can be on any content, including the terms and codes found in the </w:t>
      </w:r>
      <w:r w:rsidRPr="00ED3FB3">
        <w:rPr>
          <w:b/>
          <w:i/>
        </w:rPr>
        <w:t>OASIS Open Event Terms List – Lookup Table</w:t>
      </w:r>
      <w:r w:rsidRPr="005F7DB8">
        <w:t>.</w:t>
      </w:r>
      <w:r w:rsidR="004233BC" w:rsidRPr="005F7DB8">
        <w:t xml:space="preserve"> Each feedback item may be used to adjust the final release copies of the </w:t>
      </w:r>
      <w:r w:rsidR="004233BC" w:rsidRPr="00ED3FB3">
        <w:rPr>
          <w:b/>
          <w:i/>
        </w:rPr>
        <w:t>OASIS Open Event Terms List</w:t>
      </w:r>
      <w:r w:rsidR="004233BC" w:rsidRPr="005F7DB8">
        <w:t xml:space="preserve"> family of resources (as applicable).</w:t>
      </w:r>
    </w:p>
    <w:p w14:paraId="46E118A6" w14:textId="6056462C" w:rsidR="009D460C" w:rsidRPr="005F7DB8" w:rsidRDefault="00BC45EE">
      <w:r w:rsidRPr="005F7DB8">
        <w:rPr>
          <w:rFonts w:ascii="Calibri" w:eastAsia="Calibri" w:hAnsi="Calibri"/>
          <w:b/>
        </w:rPr>
        <w:t>OASIS Open</w:t>
      </w:r>
      <w:r w:rsidRPr="005F7DB8">
        <w:rPr>
          <w:rFonts w:ascii="Calibri" w:eastAsia="Calibri" w:hAnsi="Calibri"/>
        </w:rPr>
        <w:t xml:space="preserve"> plans to publish a set of resources </w:t>
      </w:r>
      <w:r w:rsidR="009D460C" w:rsidRPr="005F7DB8">
        <w:t xml:space="preserve">in </w:t>
      </w:r>
      <w:r w:rsidR="006F0EF3" w:rsidRPr="005F7DB8">
        <w:t xml:space="preserve">roughly the following </w:t>
      </w:r>
      <w:r w:rsidR="009D460C" w:rsidRPr="005F7DB8">
        <w:t>order</w:t>
      </w:r>
      <w:r w:rsidRPr="005F7DB8">
        <w:t xml:space="preserve"> a</w:t>
      </w:r>
      <w:r w:rsidR="005F7DB8">
        <w:t>s</w:t>
      </w:r>
      <w:r w:rsidRPr="005F7DB8">
        <w:t xml:space="preserve"> a best effort exercise </w:t>
      </w:r>
      <w:r w:rsidR="00ED3FB3">
        <w:t>(</w:t>
      </w:r>
      <w:r w:rsidRPr="005F7DB8">
        <w:t>with n</w:t>
      </w:r>
      <w:r w:rsidRPr="00822E8B">
        <w:t>o set timeline</w:t>
      </w:r>
      <w:r w:rsidR="00ED3FB3">
        <w:t xml:space="preserve"> due to the inability to predict the availability of volunteer resources)</w:t>
      </w:r>
      <w:r w:rsidRPr="00822E8B">
        <w:t xml:space="preserve">: </w:t>
      </w:r>
    </w:p>
    <w:p w14:paraId="053FFF86" w14:textId="614A8382" w:rsidR="009D460C" w:rsidRPr="00ED3FB3" w:rsidRDefault="009D460C" w:rsidP="00C17DDB">
      <w:pPr>
        <w:pStyle w:val="ListParagraph"/>
        <w:numPr>
          <w:ilvl w:val="0"/>
          <w:numId w:val="58"/>
        </w:numPr>
        <w:rPr>
          <w:rFonts w:eastAsia="Times New Roman" w:cstheme="minorHAnsi"/>
          <w:b/>
          <w:i/>
          <w:iCs/>
          <w:color w:val="446CAA"/>
          <w:kern w:val="32"/>
          <w:lang w:val="en-US"/>
        </w:rPr>
      </w:pPr>
      <w:r w:rsidRPr="00ED3FB3">
        <w:rPr>
          <w:b/>
          <w:i/>
        </w:rPr>
        <w:t>OASIS Open Event Terms List – Lookup Table v2.0</w:t>
      </w:r>
    </w:p>
    <w:p w14:paraId="76076D03" w14:textId="2D6D7D16" w:rsidR="009D460C" w:rsidRPr="00ED3FB3" w:rsidRDefault="009D460C" w:rsidP="00C17DDB">
      <w:pPr>
        <w:pStyle w:val="ListParagraph"/>
        <w:numPr>
          <w:ilvl w:val="0"/>
          <w:numId w:val="58"/>
        </w:numPr>
        <w:rPr>
          <w:rFonts w:eastAsia="Times New Roman" w:cstheme="minorHAnsi"/>
          <w:b/>
          <w:i/>
          <w:iCs/>
          <w:color w:val="446CAA"/>
          <w:kern w:val="32"/>
          <w:lang w:val="en-US"/>
        </w:rPr>
      </w:pPr>
      <w:r w:rsidRPr="00ED3FB3">
        <w:rPr>
          <w:b/>
          <w:i/>
        </w:rPr>
        <w:t>OASIS Open Event Terms List – User’s Guide v1.0</w:t>
      </w:r>
    </w:p>
    <w:p w14:paraId="5C648ADC" w14:textId="69492B4F" w:rsidR="006F0EF3" w:rsidRPr="00ED3FB3" w:rsidRDefault="006F0EF3" w:rsidP="00C17DDB">
      <w:pPr>
        <w:pStyle w:val="ListParagraph"/>
        <w:numPr>
          <w:ilvl w:val="0"/>
          <w:numId w:val="58"/>
        </w:numPr>
        <w:rPr>
          <w:rFonts w:eastAsia="Times New Roman" w:cstheme="minorHAnsi"/>
          <w:b/>
          <w:i/>
          <w:iCs/>
          <w:color w:val="446CAA"/>
          <w:kern w:val="32"/>
          <w:lang w:val="en-US"/>
        </w:rPr>
      </w:pPr>
      <w:r w:rsidRPr="00ED3FB3">
        <w:rPr>
          <w:b/>
          <w:i/>
        </w:rPr>
        <w:t>OASIS Open Alerting Practices and Strategies – Glossary v1.0</w:t>
      </w:r>
      <w:r w:rsidR="00D07F6D" w:rsidRPr="00ED3FB3">
        <w:rPr>
          <w:b/>
          <w:i/>
        </w:rPr>
        <w:t xml:space="preserve"> (</w:t>
      </w:r>
      <w:r w:rsidR="00D07F6D" w:rsidRPr="00ED3FB3">
        <w:t>forthcoming</w:t>
      </w:r>
      <w:r w:rsidR="00D07F6D" w:rsidRPr="00ED3FB3">
        <w:rPr>
          <w:b/>
          <w:i/>
        </w:rPr>
        <w:t>)</w:t>
      </w:r>
    </w:p>
    <w:p w14:paraId="5D22364E" w14:textId="3A00389B" w:rsidR="009D460C" w:rsidRPr="00540877" w:rsidRDefault="009D460C" w:rsidP="00C17DDB">
      <w:pPr>
        <w:pStyle w:val="ListParagraph"/>
        <w:numPr>
          <w:ilvl w:val="0"/>
          <w:numId w:val="58"/>
        </w:numPr>
        <w:rPr>
          <w:rFonts w:eastAsia="Times New Roman" w:cstheme="minorHAnsi"/>
          <w:b/>
          <w:i/>
          <w:iCs/>
          <w:color w:val="446CAA"/>
          <w:kern w:val="32"/>
          <w:lang w:val="en-US"/>
        </w:rPr>
      </w:pPr>
      <w:r w:rsidRPr="00ED3FB3">
        <w:rPr>
          <w:b/>
          <w:i/>
        </w:rPr>
        <w:t xml:space="preserve">OASIS Open Event Terms List – </w:t>
      </w:r>
      <w:r w:rsidRPr="00540877">
        <w:rPr>
          <w:b/>
          <w:i/>
        </w:rPr>
        <w:t>Concept Guide v1.0</w:t>
      </w:r>
      <w:r w:rsidR="00D07F6D" w:rsidRPr="00540877">
        <w:rPr>
          <w:b/>
          <w:i/>
        </w:rPr>
        <w:t xml:space="preserve"> (</w:t>
      </w:r>
      <w:r w:rsidR="00D07F6D" w:rsidRPr="00540877">
        <w:t>forthcoming</w:t>
      </w:r>
      <w:r w:rsidR="00D07F6D" w:rsidRPr="00540877">
        <w:rPr>
          <w:b/>
          <w:i/>
        </w:rPr>
        <w:t>)</w:t>
      </w:r>
    </w:p>
    <w:p w14:paraId="27B11C2D" w14:textId="73CCAB0A" w:rsidR="009D460C" w:rsidRPr="00540877" w:rsidRDefault="009D460C" w:rsidP="00C17DDB">
      <w:pPr>
        <w:pStyle w:val="ListParagraph"/>
        <w:numPr>
          <w:ilvl w:val="0"/>
          <w:numId w:val="58"/>
        </w:numPr>
        <w:rPr>
          <w:rFonts w:eastAsia="Times New Roman" w:cstheme="minorHAnsi"/>
          <w:b/>
          <w:i/>
          <w:iCs/>
          <w:color w:val="446CAA"/>
          <w:kern w:val="32"/>
          <w:lang w:val="en-US"/>
        </w:rPr>
      </w:pPr>
      <w:r w:rsidRPr="00540877">
        <w:rPr>
          <w:b/>
          <w:i/>
        </w:rPr>
        <w:t>OASIS Open Event Terms List – Spectrum Analysis v2.0</w:t>
      </w:r>
      <w:r w:rsidR="00D07F6D" w:rsidRPr="00540877">
        <w:rPr>
          <w:b/>
          <w:i/>
        </w:rPr>
        <w:t xml:space="preserve"> (</w:t>
      </w:r>
      <w:r w:rsidR="00D07F6D" w:rsidRPr="00540877">
        <w:t>forthcoming</w:t>
      </w:r>
      <w:r w:rsidR="00D07F6D" w:rsidRPr="00540877">
        <w:rPr>
          <w:b/>
          <w:i/>
        </w:rPr>
        <w:t>)</w:t>
      </w:r>
    </w:p>
    <w:p w14:paraId="530E7B00" w14:textId="3CD5F477" w:rsidR="009D460C" w:rsidRPr="00540877" w:rsidRDefault="009D460C" w:rsidP="00C17DDB">
      <w:pPr>
        <w:pStyle w:val="ListParagraph"/>
        <w:numPr>
          <w:ilvl w:val="0"/>
          <w:numId w:val="58"/>
        </w:numPr>
        <w:rPr>
          <w:rFonts w:eastAsia="Times New Roman" w:cstheme="minorHAnsi"/>
          <w:b/>
          <w:i/>
          <w:iCs/>
          <w:color w:val="446CAA"/>
          <w:kern w:val="32"/>
          <w:lang w:val="en-US"/>
        </w:rPr>
      </w:pPr>
      <w:r w:rsidRPr="00540877">
        <w:rPr>
          <w:b/>
          <w:i/>
        </w:rPr>
        <w:t>OASIS Open Event Terms List – Lookup Table v2.1</w:t>
      </w:r>
      <w:r w:rsidR="00D07F6D" w:rsidRPr="00540877">
        <w:rPr>
          <w:b/>
          <w:i/>
        </w:rPr>
        <w:t xml:space="preserve"> (</w:t>
      </w:r>
      <w:r w:rsidR="00D07F6D" w:rsidRPr="00540877">
        <w:t>planned</w:t>
      </w:r>
      <w:r w:rsidR="00D07F6D" w:rsidRPr="00540877">
        <w:rPr>
          <w:b/>
          <w:i/>
        </w:rPr>
        <w:t>)</w:t>
      </w:r>
    </w:p>
    <w:p w14:paraId="6AA5C31D" w14:textId="0D9EFF75" w:rsidR="006F0EF3" w:rsidRPr="00540877" w:rsidRDefault="006F0EF3" w:rsidP="00C17DDB">
      <w:pPr>
        <w:pStyle w:val="ListParagraph"/>
        <w:numPr>
          <w:ilvl w:val="0"/>
          <w:numId w:val="58"/>
        </w:numPr>
        <w:rPr>
          <w:rFonts w:eastAsia="Times New Roman" w:cstheme="minorHAnsi"/>
          <w:b/>
          <w:i/>
          <w:iCs/>
          <w:color w:val="446CAA"/>
          <w:kern w:val="32"/>
          <w:lang w:val="en-US"/>
        </w:rPr>
      </w:pPr>
      <w:r w:rsidRPr="00540877">
        <w:rPr>
          <w:b/>
          <w:i/>
        </w:rPr>
        <w:t>OASIS Open Alerting Practices and Strategies – Glossary v1.1</w:t>
      </w:r>
      <w:r w:rsidR="00D07F6D" w:rsidRPr="00540877">
        <w:rPr>
          <w:b/>
          <w:i/>
        </w:rPr>
        <w:t xml:space="preserve"> (</w:t>
      </w:r>
      <w:r w:rsidR="00D07F6D" w:rsidRPr="00540877">
        <w:t>planned</w:t>
      </w:r>
      <w:r w:rsidR="00D07F6D" w:rsidRPr="00540877">
        <w:rPr>
          <w:b/>
          <w:i/>
        </w:rPr>
        <w:t>)</w:t>
      </w:r>
    </w:p>
    <w:p w14:paraId="0339A188" w14:textId="5AC49C4C" w:rsidR="009D460C" w:rsidRPr="00540877" w:rsidRDefault="009D460C" w:rsidP="00C17DDB">
      <w:pPr>
        <w:pStyle w:val="ListParagraph"/>
        <w:numPr>
          <w:ilvl w:val="0"/>
          <w:numId w:val="58"/>
        </w:numPr>
        <w:rPr>
          <w:rFonts w:eastAsia="Times New Roman" w:cstheme="minorHAnsi"/>
          <w:b/>
          <w:i/>
          <w:iCs/>
          <w:color w:val="446CAA"/>
          <w:kern w:val="32"/>
          <w:lang w:val="en-US"/>
        </w:rPr>
      </w:pPr>
      <w:r w:rsidRPr="00540877">
        <w:rPr>
          <w:b/>
          <w:i/>
        </w:rPr>
        <w:t>OASIS Open Event Terms List – User’s Guide v2.0</w:t>
      </w:r>
      <w:r w:rsidR="00D07F6D" w:rsidRPr="00540877">
        <w:rPr>
          <w:b/>
          <w:i/>
        </w:rPr>
        <w:t xml:space="preserve"> (</w:t>
      </w:r>
      <w:r w:rsidR="00D07F6D" w:rsidRPr="00540877">
        <w:t>planned</w:t>
      </w:r>
      <w:r w:rsidR="00D07F6D" w:rsidRPr="00540877">
        <w:rPr>
          <w:b/>
          <w:i/>
        </w:rPr>
        <w:t>)</w:t>
      </w:r>
    </w:p>
    <w:p w14:paraId="4BE07772" w14:textId="66EB8FE1" w:rsidR="009D460C" w:rsidRPr="00540877" w:rsidRDefault="009D460C" w:rsidP="00C17DDB">
      <w:pPr>
        <w:pStyle w:val="ListParagraph"/>
        <w:numPr>
          <w:ilvl w:val="0"/>
          <w:numId w:val="58"/>
        </w:numPr>
        <w:rPr>
          <w:rFonts w:eastAsia="Times New Roman" w:cstheme="minorHAnsi"/>
          <w:iCs/>
          <w:color w:val="446CAA"/>
          <w:kern w:val="32"/>
          <w:lang w:val="en-US"/>
        </w:rPr>
      </w:pPr>
      <w:r w:rsidRPr="00540877">
        <w:rPr>
          <w:b/>
          <w:i/>
        </w:rPr>
        <w:t>OASIS Open Event Terms List – Concept Guide v2.0</w:t>
      </w:r>
      <w:r w:rsidR="00D07F6D" w:rsidRPr="00540877">
        <w:t xml:space="preserve"> (planned)</w:t>
      </w:r>
    </w:p>
    <w:p w14:paraId="5F8B5178" w14:textId="0019D5FD" w:rsidR="009D460C" w:rsidRPr="004233BC" w:rsidRDefault="009D460C">
      <w:r w:rsidRPr="005F7DB8">
        <w:t>At</w:t>
      </w:r>
      <w:r w:rsidRPr="005F7DB8">
        <w:rPr>
          <w:rFonts w:eastAsia="Times New Roman" w:cstheme="minorHAnsi"/>
          <w:iCs/>
          <w:color w:val="446CAA"/>
          <w:kern w:val="32"/>
          <w:lang w:val="en-US"/>
        </w:rPr>
        <w:t xml:space="preserve"> </w:t>
      </w:r>
      <w:r w:rsidRPr="005F7DB8">
        <w:t>the end of t</w:t>
      </w:r>
      <w:r w:rsidR="00ED3FB3">
        <w:t>his publish cycle</w:t>
      </w:r>
      <w:r w:rsidR="00736AA4" w:rsidRPr="005F7DB8">
        <w:t xml:space="preserve"> all </w:t>
      </w:r>
      <w:r w:rsidR="00ED3FB3">
        <w:t>resources,</w:t>
      </w:r>
      <w:r w:rsidRPr="005F7DB8">
        <w:t xml:space="preserve"> in the family of </w:t>
      </w:r>
      <w:r w:rsidRPr="00ED3FB3">
        <w:rPr>
          <w:b/>
          <w:i/>
        </w:rPr>
        <w:t>OASIS Open</w:t>
      </w:r>
      <w:r w:rsidRPr="00ED3FB3">
        <w:rPr>
          <w:i/>
        </w:rPr>
        <w:t xml:space="preserve"> </w:t>
      </w:r>
      <w:r w:rsidRPr="00ED3FB3">
        <w:rPr>
          <w:b/>
          <w:i/>
        </w:rPr>
        <w:t>Event Terms List</w:t>
      </w:r>
      <w:r w:rsidRPr="005F7DB8">
        <w:t xml:space="preserve"> resources</w:t>
      </w:r>
      <w:r w:rsidR="00ED3FB3">
        <w:t>,</w:t>
      </w:r>
      <w:r w:rsidRPr="005F7DB8">
        <w:t xml:space="preserve"> will be at v2.0</w:t>
      </w:r>
      <w:r w:rsidR="005F7DB8">
        <w:t>,</w:t>
      </w:r>
      <w:r w:rsidRPr="005F7DB8">
        <w:t xml:space="preserve"> with the </w:t>
      </w:r>
      <w:r w:rsidRPr="00ED3FB3">
        <w:rPr>
          <w:b/>
        </w:rPr>
        <w:t>Lookup Table</w:t>
      </w:r>
      <w:r w:rsidRPr="005F7DB8">
        <w:t xml:space="preserve"> </w:t>
      </w:r>
      <w:r w:rsidR="00ED3FB3">
        <w:t>having advanced</w:t>
      </w:r>
      <w:r w:rsidRPr="005F7DB8">
        <w:t xml:space="preserve"> to v2.1 or greater. All version 2.X resources will</w:t>
      </w:r>
      <w:r w:rsidR="00736AA4" w:rsidRPr="005F7DB8">
        <w:t xml:space="preserve"> be</w:t>
      </w:r>
      <w:r w:rsidRPr="005F7DB8">
        <w:t xml:space="preserve"> </w:t>
      </w:r>
      <w:r w:rsidR="00736AA4" w:rsidRPr="005F7DB8">
        <w:t xml:space="preserve">jointly </w:t>
      </w:r>
      <w:r w:rsidRPr="005F7DB8">
        <w:t xml:space="preserve">compatible </w:t>
      </w:r>
      <w:r w:rsidR="00736AA4" w:rsidRPr="00822E8B">
        <w:t xml:space="preserve">as a </w:t>
      </w:r>
      <w:proofErr w:type="gramStart"/>
      <w:r w:rsidR="00736AA4" w:rsidRPr="00822E8B">
        <w:t>package</w:t>
      </w:r>
      <w:r w:rsidR="00E06FD5">
        <w:t>,</w:t>
      </w:r>
      <w:proofErr w:type="gramEnd"/>
      <w:r w:rsidR="00736AA4" w:rsidRPr="00822E8B">
        <w:t xml:space="preserve"> all anchored to </w:t>
      </w:r>
      <w:r w:rsidRPr="00822E8B">
        <w:t>version 2.0.</w:t>
      </w:r>
      <w:r>
        <w:br w:type="page"/>
      </w:r>
    </w:p>
    <w:p w14:paraId="64F33EE8" w14:textId="55542605" w:rsidR="00692BE7" w:rsidRDefault="00177F2B" w:rsidP="003B379E">
      <w:pPr>
        <w:pStyle w:val="Heading2"/>
      </w:pPr>
      <w:bookmarkStart w:id="7" w:name="_Toc209523753"/>
      <w:r w:rsidRPr="00177F2B">
        <w:rPr>
          <w:b/>
          <w:u w:val="single"/>
        </w:rPr>
        <w:t>Activity-of-Alerting</w:t>
      </w:r>
      <w:r w:rsidR="00692BE7">
        <w:t xml:space="preserve"> </w:t>
      </w:r>
      <w:r w:rsidR="00F6310B">
        <w:t>Suggested Task List</w:t>
      </w:r>
      <w:bookmarkEnd w:id="7"/>
    </w:p>
    <w:p w14:paraId="47C5DC70" w14:textId="70288517" w:rsidR="00692BE7" w:rsidRDefault="00692BE7" w:rsidP="00EA5991">
      <w:pPr>
        <w:rPr>
          <w:sz w:val="24"/>
        </w:rPr>
      </w:pPr>
      <w:r>
        <w:rPr>
          <w:sz w:val="24"/>
        </w:rPr>
        <w:t xml:space="preserve">The following is a </w:t>
      </w:r>
      <w:r w:rsidR="00F6310B">
        <w:rPr>
          <w:sz w:val="24"/>
        </w:rPr>
        <w:t>suggested list of tasks as recommended</w:t>
      </w:r>
      <w:r>
        <w:rPr>
          <w:sz w:val="24"/>
        </w:rPr>
        <w:t xml:space="preserve"> by</w:t>
      </w:r>
      <w:r w:rsidR="00824D94">
        <w:rPr>
          <w:sz w:val="24"/>
        </w:rPr>
        <w:t xml:space="preserve"> the</w:t>
      </w:r>
      <w:r>
        <w:rPr>
          <w:sz w:val="24"/>
        </w:rPr>
        <w:t xml:space="preserve"> </w:t>
      </w:r>
      <w:r w:rsidRPr="00692BE7">
        <w:rPr>
          <w:b/>
          <w:sz w:val="24"/>
        </w:rPr>
        <w:t>OASIS Open</w:t>
      </w:r>
      <w:r w:rsidRPr="00824D94">
        <w:rPr>
          <w:b/>
          <w:sz w:val="24"/>
        </w:rPr>
        <w:t xml:space="preserve"> </w:t>
      </w:r>
      <w:r w:rsidR="00824D94" w:rsidRPr="00824D94">
        <w:rPr>
          <w:b/>
          <w:sz w:val="24"/>
        </w:rPr>
        <w:t xml:space="preserve">EMTC </w:t>
      </w:r>
      <w:r>
        <w:rPr>
          <w:sz w:val="24"/>
        </w:rPr>
        <w:t>when conducting an</w:t>
      </w:r>
      <w:r w:rsidR="005F7DB8">
        <w:rPr>
          <w:sz w:val="24"/>
        </w:rPr>
        <w:t xml:space="preserve"> </w:t>
      </w:r>
      <w:r w:rsidR="005F7DB8" w:rsidRPr="002202C0">
        <w:rPr>
          <w:b/>
          <w:sz w:val="24"/>
          <w:u w:val="single"/>
        </w:rPr>
        <w:t>event</w:t>
      </w:r>
      <w:r w:rsidR="005F7DB8">
        <w:rPr>
          <w:sz w:val="24"/>
        </w:rPr>
        <w:t>-based</w:t>
      </w:r>
      <w:r>
        <w:rPr>
          <w:sz w:val="24"/>
        </w:rPr>
        <w:t xml:space="preserve"> alerting process</w:t>
      </w:r>
      <w:r w:rsidR="00873052">
        <w:rPr>
          <w:sz w:val="24"/>
        </w:rPr>
        <w:t>. E</w:t>
      </w:r>
      <w:r>
        <w:rPr>
          <w:sz w:val="24"/>
        </w:rPr>
        <w:t xml:space="preserve">ach </w:t>
      </w:r>
      <w:r w:rsidR="00F6310B">
        <w:rPr>
          <w:sz w:val="24"/>
        </w:rPr>
        <w:t xml:space="preserve">ordered </w:t>
      </w:r>
      <w:r>
        <w:rPr>
          <w:sz w:val="24"/>
        </w:rPr>
        <w:t>task align</w:t>
      </w:r>
      <w:r w:rsidR="005F7DB8">
        <w:rPr>
          <w:sz w:val="24"/>
        </w:rPr>
        <w:t>s</w:t>
      </w:r>
      <w:r>
        <w:rPr>
          <w:sz w:val="24"/>
        </w:rPr>
        <w:t xml:space="preserve"> with the objectives </w:t>
      </w:r>
      <w:r w:rsidR="002A7F3E">
        <w:rPr>
          <w:sz w:val="24"/>
        </w:rPr>
        <w:t xml:space="preserve">and </w:t>
      </w:r>
      <w:r w:rsidR="003B379E">
        <w:rPr>
          <w:sz w:val="24"/>
        </w:rPr>
        <w:t>processes</w:t>
      </w:r>
      <w:r w:rsidR="002A7F3E">
        <w:rPr>
          <w:sz w:val="24"/>
        </w:rPr>
        <w:t xml:space="preserve"> discussed in</w:t>
      </w:r>
      <w:r>
        <w:rPr>
          <w:sz w:val="24"/>
        </w:rPr>
        <w:t xml:space="preserve"> this </w:t>
      </w:r>
      <w:r w:rsidR="002A7F3E" w:rsidRPr="00F6310B">
        <w:rPr>
          <w:b/>
          <w:i/>
          <w:sz w:val="24"/>
        </w:rPr>
        <w:t>User’s G</w:t>
      </w:r>
      <w:r w:rsidRPr="00F6310B">
        <w:rPr>
          <w:b/>
          <w:i/>
          <w:sz w:val="24"/>
        </w:rPr>
        <w:t>uide</w:t>
      </w:r>
      <w:r>
        <w:rPr>
          <w:sz w:val="24"/>
        </w:rPr>
        <w:t xml:space="preserve"> and with the material covered in the </w:t>
      </w:r>
      <w:r w:rsidRPr="001D67E0">
        <w:rPr>
          <w:b/>
          <w:i/>
          <w:sz w:val="24"/>
        </w:rPr>
        <w:t>OASIS Open Event Terms List</w:t>
      </w:r>
      <w:r w:rsidRPr="00692BE7">
        <w:rPr>
          <w:sz w:val="24"/>
        </w:rPr>
        <w:t xml:space="preserve"> family of resources</w:t>
      </w:r>
      <w:r>
        <w:rPr>
          <w:sz w:val="24"/>
        </w:rPr>
        <w:t>.</w:t>
      </w:r>
      <w:r w:rsidR="00873052">
        <w:rPr>
          <w:sz w:val="24"/>
        </w:rPr>
        <w:t xml:space="preserve"> Many of the descriptive terms used in this list are discussed in detail in the </w:t>
      </w:r>
      <w:r w:rsidR="00873052" w:rsidRPr="001D67E0">
        <w:rPr>
          <w:b/>
          <w:i/>
          <w:sz w:val="24"/>
        </w:rPr>
        <w:t>OASIS Open Event Terms List – Concept Guide</w:t>
      </w:r>
      <w:r w:rsidR="00873052" w:rsidRPr="001D67E0">
        <w:rPr>
          <w:i/>
          <w:sz w:val="24"/>
        </w:rPr>
        <w:t>.</w:t>
      </w:r>
    </w:p>
    <w:p w14:paraId="53DF0345" w14:textId="67E5A7E0" w:rsidR="00692BE7" w:rsidRPr="00692BE7" w:rsidRDefault="00692BE7" w:rsidP="00692BE7">
      <w:pPr>
        <w:rPr>
          <w:b/>
          <w:sz w:val="24"/>
        </w:rPr>
      </w:pPr>
      <w:r w:rsidRPr="001D67E0">
        <w:rPr>
          <w:b/>
          <w:sz w:val="24"/>
          <w:u w:val="single"/>
        </w:rPr>
        <w:t>Originat</w:t>
      </w:r>
      <w:r w:rsidR="001D67E0" w:rsidRPr="001D67E0">
        <w:rPr>
          <w:b/>
          <w:sz w:val="24"/>
          <w:u w:val="single"/>
        </w:rPr>
        <w:t>ing</w:t>
      </w:r>
      <w:r w:rsidR="001D67E0">
        <w:rPr>
          <w:b/>
          <w:sz w:val="24"/>
        </w:rPr>
        <w:t xml:space="preserve"> </w:t>
      </w:r>
      <w:r w:rsidR="001D67E0" w:rsidRPr="001D67E0">
        <w:rPr>
          <w:b/>
          <w:sz w:val="24"/>
          <w:u w:val="single"/>
        </w:rPr>
        <w:t>agents</w:t>
      </w:r>
      <w:r w:rsidRPr="00692BE7">
        <w:rPr>
          <w:b/>
          <w:sz w:val="24"/>
        </w:rPr>
        <w:t>:</w:t>
      </w:r>
    </w:p>
    <w:p w14:paraId="13512BD0" w14:textId="5A5027A7" w:rsidR="00692BE7" w:rsidRDefault="00692BE7" w:rsidP="00C17DDB">
      <w:pPr>
        <w:pStyle w:val="ListParagraph"/>
        <w:numPr>
          <w:ilvl w:val="0"/>
          <w:numId w:val="51"/>
        </w:numPr>
        <w:rPr>
          <w:sz w:val="24"/>
        </w:rPr>
      </w:pPr>
      <w:r w:rsidRPr="00692BE7">
        <w:rPr>
          <w:b/>
          <w:sz w:val="24"/>
        </w:rPr>
        <w:t xml:space="preserve">Observe </w:t>
      </w:r>
      <w:r w:rsidRPr="00692BE7">
        <w:rPr>
          <w:sz w:val="24"/>
        </w:rPr>
        <w:t>and</w:t>
      </w:r>
      <w:r w:rsidRPr="00692BE7">
        <w:rPr>
          <w:b/>
          <w:sz w:val="24"/>
        </w:rPr>
        <w:t xml:space="preserve"> identify</w:t>
      </w:r>
      <w:r w:rsidRPr="00692BE7">
        <w:rPr>
          <w:sz w:val="24"/>
        </w:rPr>
        <w:t xml:space="preserve"> an </w:t>
      </w:r>
      <w:r w:rsidRPr="002202C0">
        <w:rPr>
          <w:sz w:val="24"/>
        </w:rPr>
        <w:t>event</w:t>
      </w:r>
      <w:r>
        <w:rPr>
          <w:sz w:val="24"/>
        </w:rPr>
        <w:t xml:space="preserve"> </w:t>
      </w:r>
      <w:r w:rsidR="001D67E0" w:rsidRPr="001D67E0">
        <w:rPr>
          <w:b/>
          <w:sz w:val="24"/>
          <w:u w:val="single"/>
        </w:rPr>
        <w:t>situation</w:t>
      </w:r>
      <w:r w:rsidR="001D67E0">
        <w:rPr>
          <w:sz w:val="24"/>
        </w:rPr>
        <w:t xml:space="preserve"> </w:t>
      </w:r>
      <w:r>
        <w:rPr>
          <w:sz w:val="24"/>
        </w:rPr>
        <w:t>(</w:t>
      </w:r>
      <w:r w:rsidR="00873052" w:rsidRPr="00F6310B">
        <w:rPr>
          <w:b/>
          <w:sz w:val="24"/>
        </w:rPr>
        <w:t>single</w:t>
      </w:r>
      <w:r w:rsidR="00F6310B">
        <w:rPr>
          <w:sz w:val="24"/>
        </w:rPr>
        <w:t xml:space="preserve"> </w:t>
      </w:r>
      <w:r>
        <w:rPr>
          <w:sz w:val="24"/>
        </w:rPr>
        <w:t xml:space="preserve">or </w:t>
      </w:r>
      <w:r w:rsidRPr="00F6310B">
        <w:rPr>
          <w:b/>
          <w:sz w:val="24"/>
        </w:rPr>
        <w:t>complex</w:t>
      </w:r>
      <w:r w:rsidR="001D67E0">
        <w:rPr>
          <w:sz w:val="24"/>
        </w:rPr>
        <w:t xml:space="preserve"> </w:t>
      </w:r>
      <w:r w:rsidR="00822E8B">
        <w:rPr>
          <w:rStyle w:val="FootnoteReference"/>
          <w:sz w:val="24"/>
        </w:rPr>
        <w:footnoteReference w:id="7"/>
      </w:r>
      <w:proofErr w:type="gramStart"/>
      <w:r>
        <w:rPr>
          <w:sz w:val="24"/>
        </w:rPr>
        <w:t>);</w:t>
      </w:r>
      <w:proofErr w:type="gramEnd"/>
    </w:p>
    <w:p w14:paraId="6DE61868" w14:textId="7060B95E" w:rsidR="00692BE7" w:rsidRDefault="00692BE7" w:rsidP="00C17DDB">
      <w:pPr>
        <w:pStyle w:val="ListParagraph"/>
        <w:numPr>
          <w:ilvl w:val="0"/>
          <w:numId w:val="51"/>
        </w:numPr>
        <w:rPr>
          <w:sz w:val="24"/>
        </w:rPr>
      </w:pPr>
      <w:r w:rsidRPr="00692BE7">
        <w:rPr>
          <w:b/>
          <w:sz w:val="24"/>
        </w:rPr>
        <w:t xml:space="preserve">Analyse </w:t>
      </w:r>
      <w:r w:rsidRPr="00692BE7">
        <w:rPr>
          <w:sz w:val="24"/>
        </w:rPr>
        <w:t>the event</w:t>
      </w:r>
      <w:r w:rsidR="001D67E0">
        <w:rPr>
          <w:sz w:val="24"/>
        </w:rPr>
        <w:t>s</w:t>
      </w:r>
      <w:r>
        <w:rPr>
          <w:sz w:val="24"/>
        </w:rPr>
        <w:t xml:space="preserve"> </w:t>
      </w:r>
      <w:r w:rsidR="001D67E0">
        <w:rPr>
          <w:sz w:val="24"/>
        </w:rPr>
        <w:t xml:space="preserve">in the situation </w:t>
      </w:r>
      <w:r w:rsidR="00873052">
        <w:rPr>
          <w:sz w:val="24"/>
        </w:rPr>
        <w:t xml:space="preserve">and </w:t>
      </w:r>
      <w:r w:rsidR="00F6310B">
        <w:rPr>
          <w:sz w:val="24"/>
        </w:rPr>
        <w:t>devise and form</w:t>
      </w:r>
      <w:r>
        <w:rPr>
          <w:sz w:val="24"/>
        </w:rPr>
        <w:t xml:space="preserve"> </w:t>
      </w:r>
      <w:r w:rsidR="00873052">
        <w:rPr>
          <w:sz w:val="24"/>
        </w:rPr>
        <w:t xml:space="preserve">the </w:t>
      </w:r>
      <w:r w:rsidRPr="002C644D">
        <w:rPr>
          <w:b/>
          <w:sz w:val="24"/>
          <w:u w:val="single"/>
        </w:rPr>
        <w:t>event</w:t>
      </w:r>
      <w:r w:rsidR="001D67E0" w:rsidRPr="002C644D">
        <w:rPr>
          <w:b/>
          <w:sz w:val="24"/>
          <w:u w:val="single"/>
        </w:rPr>
        <w:t>s</w:t>
      </w:r>
      <w:r w:rsidRPr="002C644D">
        <w:rPr>
          <w:b/>
          <w:sz w:val="24"/>
          <w:u w:val="single"/>
        </w:rPr>
        <w:t>-of-interest</w:t>
      </w:r>
      <w:r w:rsidR="00873052">
        <w:rPr>
          <w:sz w:val="24"/>
        </w:rPr>
        <w:t xml:space="preserve"> (</w:t>
      </w:r>
      <w:r w:rsidR="001D67E0">
        <w:rPr>
          <w:sz w:val="24"/>
        </w:rPr>
        <w:t xml:space="preserve">an </w:t>
      </w:r>
      <w:r w:rsidR="00873052">
        <w:rPr>
          <w:sz w:val="24"/>
        </w:rPr>
        <w:t>event</w:t>
      </w:r>
      <w:r w:rsidR="00F6310B">
        <w:rPr>
          <w:sz w:val="24"/>
        </w:rPr>
        <w:t>-of-interest could cover</w:t>
      </w:r>
      <w:r w:rsidR="001D67E0">
        <w:rPr>
          <w:sz w:val="24"/>
        </w:rPr>
        <w:t xml:space="preserve"> the entirety of the </w:t>
      </w:r>
      <w:r w:rsidR="008A361E">
        <w:rPr>
          <w:sz w:val="24"/>
        </w:rPr>
        <w:t xml:space="preserve">event </w:t>
      </w:r>
      <w:r w:rsidR="001D67E0">
        <w:rPr>
          <w:sz w:val="24"/>
        </w:rPr>
        <w:t>situation, or any subset part of the situation,</w:t>
      </w:r>
      <w:r w:rsidR="00873052">
        <w:rPr>
          <w:sz w:val="24"/>
        </w:rPr>
        <w:t xml:space="preserve"> </w:t>
      </w:r>
      <w:r w:rsidR="00F6310B">
        <w:rPr>
          <w:sz w:val="24"/>
        </w:rPr>
        <w:t xml:space="preserve">with </w:t>
      </w:r>
      <w:r w:rsidR="002C644D">
        <w:rPr>
          <w:sz w:val="24"/>
        </w:rPr>
        <w:t xml:space="preserve">each </w:t>
      </w:r>
      <w:r w:rsidR="00873052">
        <w:rPr>
          <w:sz w:val="24"/>
        </w:rPr>
        <w:t>depend</w:t>
      </w:r>
      <w:r w:rsidR="002C644D">
        <w:rPr>
          <w:sz w:val="24"/>
        </w:rPr>
        <w:t xml:space="preserve">ent upon </w:t>
      </w:r>
      <w:r w:rsidR="00873052">
        <w:rPr>
          <w:sz w:val="24"/>
        </w:rPr>
        <w:t xml:space="preserve">the nature of </w:t>
      </w:r>
      <w:proofErr w:type="gramStart"/>
      <w:r w:rsidR="00F6310B">
        <w:rPr>
          <w:sz w:val="24"/>
        </w:rPr>
        <w:t>it</w:t>
      </w:r>
      <w:r w:rsidR="002C644D">
        <w:rPr>
          <w:sz w:val="24"/>
        </w:rPr>
        <w:t>’s</w:t>
      </w:r>
      <w:proofErr w:type="gramEnd"/>
      <w:r w:rsidR="002C644D">
        <w:rPr>
          <w:sz w:val="24"/>
        </w:rPr>
        <w:t xml:space="preserve"> </w:t>
      </w:r>
      <w:r w:rsidR="002C644D" w:rsidRPr="002C644D">
        <w:rPr>
          <w:b/>
          <w:sz w:val="24"/>
          <w:u w:val="single"/>
        </w:rPr>
        <w:t>conditions</w:t>
      </w:r>
      <w:r w:rsidR="002C644D">
        <w:rPr>
          <w:sz w:val="24"/>
        </w:rPr>
        <w:t xml:space="preserve"> and </w:t>
      </w:r>
      <w:r w:rsidR="002C644D" w:rsidRPr="002C644D">
        <w:rPr>
          <w:b/>
          <w:sz w:val="24"/>
          <w:u w:val="single"/>
        </w:rPr>
        <w:t>impacts</w:t>
      </w:r>
      <w:proofErr w:type="gramStart"/>
      <w:r w:rsidR="002C644D">
        <w:rPr>
          <w:b/>
          <w:sz w:val="24"/>
          <w:u w:val="single"/>
        </w:rPr>
        <w:t>)</w:t>
      </w:r>
      <w:r>
        <w:rPr>
          <w:sz w:val="24"/>
        </w:rPr>
        <w:t>;</w:t>
      </w:r>
      <w:proofErr w:type="gramEnd"/>
    </w:p>
    <w:p w14:paraId="2CA4D350" w14:textId="639D268E" w:rsidR="00873052" w:rsidRDefault="00F6310B" w:rsidP="00C17DDB">
      <w:pPr>
        <w:pStyle w:val="ListParagraph"/>
        <w:numPr>
          <w:ilvl w:val="0"/>
          <w:numId w:val="51"/>
        </w:numPr>
        <w:rPr>
          <w:sz w:val="24"/>
        </w:rPr>
      </w:pPr>
      <w:r>
        <w:rPr>
          <w:b/>
          <w:sz w:val="24"/>
        </w:rPr>
        <w:t>Devise</w:t>
      </w:r>
      <w:r w:rsidRPr="00F6310B">
        <w:rPr>
          <w:sz w:val="24"/>
        </w:rPr>
        <w:t xml:space="preserve"> and </w:t>
      </w:r>
      <w:r>
        <w:rPr>
          <w:b/>
          <w:sz w:val="24"/>
        </w:rPr>
        <w:t xml:space="preserve">form </w:t>
      </w:r>
      <w:r w:rsidR="00873052">
        <w:rPr>
          <w:sz w:val="24"/>
        </w:rPr>
        <w:t xml:space="preserve">the </w:t>
      </w:r>
      <w:r w:rsidR="00873052" w:rsidRPr="002C644D">
        <w:rPr>
          <w:b/>
          <w:sz w:val="24"/>
          <w:u w:val="single"/>
        </w:rPr>
        <w:t>alert-worthy</w:t>
      </w:r>
      <w:r w:rsidR="00873052">
        <w:rPr>
          <w:sz w:val="24"/>
        </w:rPr>
        <w:t xml:space="preserve"> event</w:t>
      </w:r>
      <w:r w:rsidR="002C644D">
        <w:rPr>
          <w:sz w:val="24"/>
        </w:rPr>
        <w:t>s</w:t>
      </w:r>
      <w:r w:rsidR="00873052">
        <w:rPr>
          <w:sz w:val="24"/>
        </w:rPr>
        <w:t xml:space="preserve"> for the target </w:t>
      </w:r>
      <w:r w:rsidR="002C644D">
        <w:rPr>
          <w:sz w:val="24"/>
        </w:rPr>
        <w:t>client (an</w:t>
      </w:r>
      <w:r w:rsidR="00873052">
        <w:rPr>
          <w:sz w:val="24"/>
        </w:rPr>
        <w:t xml:space="preserve"> alert-worthy event could </w:t>
      </w:r>
      <w:r w:rsidR="002C644D">
        <w:rPr>
          <w:sz w:val="24"/>
        </w:rPr>
        <w:t xml:space="preserve">also </w:t>
      </w:r>
      <w:r w:rsidR="008A361E">
        <w:rPr>
          <w:sz w:val="24"/>
        </w:rPr>
        <w:t>cover</w:t>
      </w:r>
      <w:r w:rsidR="00873052">
        <w:rPr>
          <w:sz w:val="24"/>
        </w:rPr>
        <w:t xml:space="preserve"> </w:t>
      </w:r>
      <w:r w:rsidR="002C644D">
        <w:rPr>
          <w:sz w:val="24"/>
        </w:rPr>
        <w:t xml:space="preserve">the entirety of the situation, or any subset part of the situation, </w:t>
      </w:r>
      <w:r>
        <w:rPr>
          <w:sz w:val="24"/>
        </w:rPr>
        <w:t xml:space="preserve">with </w:t>
      </w:r>
      <w:r w:rsidR="002C644D">
        <w:rPr>
          <w:sz w:val="24"/>
        </w:rPr>
        <w:t xml:space="preserve">each dependent upon the nature of </w:t>
      </w:r>
      <w:proofErr w:type="gramStart"/>
      <w:r>
        <w:rPr>
          <w:sz w:val="24"/>
        </w:rPr>
        <w:t>it’s</w:t>
      </w:r>
      <w:proofErr w:type="gramEnd"/>
      <w:r w:rsidR="002C644D">
        <w:rPr>
          <w:sz w:val="24"/>
        </w:rPr>
        <w:t xml:space="preserve"> </w:t>
      </w:r>
      <w:r w:rsidR="002C644D" w:rsidRPr="002C644D">
        <w:rPr>
          <w:b/>
          <w:sz w:val="24"/>
          <w:u w:val="single"/>
        </w:rPr>
        <w:t>conditions</w:t>
      </w:r>
      <w:r w:rsidR="008A361E">
        <w:rPr>
          <w:sz w:val="24"/>
        </w:rPr>
        <w:t xml:space="preserve">, </w:t>
      </w:r>
      <w:r w:rsidR="002C644D" w:rsidRPr="002C644D">
        <w:rPr>
          <w:b/>
          <w:sz w:val="24"/>
          <w:u w:val="single"/>
        </w:rPr>
        <w:t>impacts</w:t>
      </w:r>
      <w:r w:rsidR="008A361E">
        <w:rPr>
          <w:b/>
          <w:sz w:val="24"/>
          <w:u w:val="single"/>
        </w:rPr>
        <w:t>, location</w:t>
      </w:r>
      <w:r w:rsidR="008A361E" w:rsidRPr="008A361E">
        <w:rPr>
          <w:sz w:val="24"/>
        </w:rPr>
        <w:t xml:space="preserve"> and </w:t>
      </w:r>
      <w:r w:rsidR="008A361E">
        <w:rPr>
          <w:b/>
          <w:sz w:val="24"/>
          <w:u w:val="single"/>
        </w:rPr>
        <w:t>timing</w:t>
      </w:r>
      <w:proofErr w:type="gramStart"/>
      <w:r w:rsidR="002C644D">
        <w:rPr>
          <w:b/>
          <w:sz w:val="24"/>
          <w:u w:val="single"/>
        </w:rPr>
        <w:t>)</w:t>
      </w:r>
      <w:r w:rsidR="002C644D">
        <w:rPr>
          <w:sz w:val="24"/>
        </w:rPr>
        <w:t>;</w:t>
      </w:r>
      <w:proofErr w:type="gramEnd"/>
    </w:p>
    <w:p w14:paraId="4C0DCEC0" w14:textId="109DE0A0" w:rsidR="00873052" w:rsidRDefault="00873052" w:rsidP="00C17DDB">
      <w:pPr>
        <w:pStyle w:val="ListParagraph"/>
        <w:numPr>
          <w:ilvl w:val="0"/>
          <w:numId w:val="51"/>
        </w:numPr>
        <w:rPr>
          <w:sz w:val="24"/>
        </w:rPr>
      </w:pPr>
      <w:r>
        <w:rPr>
          <w:b/>
          <w:sz w:val="24"/>
        </w:rPr>
        <w:t xml:space="preserve">Associate </w:t>
      </w:r>
      <w:r w:rsidR="00692BE7">
        <w:rPr>
          <w:sz w:val="24"/>
        </w:rPr>
        <w:t xml:space="preserve">the </w:t>
      </w:r>
      <w:r>
        <w:rPr>
          <w:sz w:val="24"/>
        </w:rPr>
        <w:t xml:space="preserve">alert-worthy </w:t>
      </w:r>
      <w:r w:rsidR="00692BE7">
        <w:rPr>
          <w:sz w:val="24"/>
        </w:rPr>
        <w:t>event</w:t>
      </w:r>
      <w:r w:rsidR="00F6310B">
        <w:rPr>
          <w:sz w:val="24"/>
        </w:rPr>
        <w:t>s</w:t>
      </w:r>
      <w:r w:rsidR="00692BE7">
        <w:rPr>
          <w:sz w:val="24"/>
        </w:rPr>
        <w:t xml:space="preserve"> with other associated secondary events</w:t>
      </w:r>
      <w:r>
        <w:rPr>
          <w:sz w:val="24"/>
        </w:rPr>
        <w:t>-of-interest</w:t>
      </w:r>
      <w:r w:rsidR="00692BE7">
        <w:rPr>
          <w:sz w:val="24"/>
        </w:rPr>
        <w:t xml:space="preserve"> </w:t>
      </w:r>
      <w:r>
        <w:rPr>
          <w:sz w:val="24"/>
        </w:rPr>
        <w:t xml:space="preserve">to </w:t>
      </w:r>
      <w:r w:rsidR="008A361E">
        <w:rPr>
          <w:sz w:val="24"/>
        </w:rPr>
        <w:t xml:space="preserve">devise and form </w:t>
      </w:r>
      <w:r>
        <w:rPr>
          <w:sz w:val="24"/>
        </w:rPr>
        <w:t xml:space="preserve">a </w:t>
      </w:r>
      <w:r w:rsidRPr="002202C0">
        <w:rPr>
          <w:b/>
          <w:sz w:val="24"/>
          <w:u w:val="single"/>
        </w:rPr>
        <w:t>subject event</w:t>
      </w:r>
      <w:r>
        <w:rPr>
          <w:sz w:val="24"/>
        </w:rPr>
        <w:t xml:space="preserve"> for the alerting process (there is wide leeway to what constitutes a subject-event</w:t>
      </w:r>
      <w:r w:rsidR="008A361E">
        <w:rPr>
          <w:sz w:val="24"/>
        </w:rPr>
        <w:t xml:space="preserve">). Subject events </w:t>
      </w:r>
      <w:r>
        <w:rPr>
          <w:sz w:val="24"/>
        </w:rPr>
        <w:t xml:space="preserve">may be composed of a single event, </w:t>
      </w:r>
      <w:r w:rsidR="002202C0">
        <w:rPr>
          <w:sz w:val="24"/>
        </w:rPr>
        <w:t xml:space="preserve">a complex event, </w:t>
      </w:r>
      <w:r>
        <w:rPr>
          <w:sz w:val="24"/>
        </w:rPr>
        <w:t>or an even larger complex event once all the secondary events</w:t>
      </w:r>
      <w:r w:rsidR="002202C0">
        <w:rPr>
          <w:sz w:val="24"/>
        </w:rPr>
        <w:t xml:space="preserve"> are taken into consideration</w:t>
      </w:r>
      <w:proofErr w:type="gramStart"/>
      <w:r w:rsidR="002202C0">
        <w:rPr>
          <w:sz w:val="24"/>
        </w:rPr>
        <w:t>);</w:t>
      </w:r>
      <w:proofErr w:type="gramEnd"/>
    </w:p>
    <w:p w14:paraId="07EC2807" w14:textId="4489B1D1" w:rsidR="00692BE7" w:rsidRDefault="00873052" w:rsidP="00C17DDB">
      <w:pPr>
        <w:pStyle w:val="ListParagraph"/>
        <w:numPr>
          <w:ilvl w:val="0"/>
          <w:numId w:val="51"/>
        </w:numPr>
        <w:rPr>
          <w:sz w:val="24"/>
        </w:rPr>
      </w:pPr>
      <w:r>
        <w:rPr>
          <w:b/>
          <w:sz w:val="24"/>
        </w:rPr>
        <w:t xml:space="preserve">Assemble </w:t>
      </w:r>
      <w:r>
        <w:rPr>
          <w:sz w:val="24"/>
        </w:rPr>
        <w:t xml:space="preserve">the larger alerting-situation information (this includes </w:t>
      </w:r>
      <w:r w:rsidR="008A361E">
        <w:rPr>
          <w:sz w:val="24"/>
        </w:rPr>
        <w:t xml:space="preserve">information on </w:t>
      </w:r>
      <w:r>
        <w:rPr>
          <w:sz w:val="24"/>
        </w:rPr>
        <w:t xml:space="preserve">the subject-event; </w:t>
      </w:r>
      <w:proofErr w:type="gramStart"/>
      <w:r w:rsidR="008A361E">
        <w:rPr>
          <w:sz w:val="24"/>
        </w:rPr>
        <w:t xml:space="preserve">any and </w:t>
      </w:r>
      <w:r w:rsidR="002202C0">
        <w:rPr>
          <w:sz w:val="24"/>
        </w:rPr>
        <w:t>all</w:t>
      </w:r>
      <w:proofErr w:type="gramEnd"/>
      <w:r w:rsidR="002202C0">
        <w:rPr>
          <w:sz w:val="24"/>
        </w:rPr>
        <w:t xml:space="preserve"> </w:t>
      </w:r>
      <w:r>
        <w:rPr>
          <w:sz w:val="24"/>
        </w:rPr>
        <w:t>supporting information; and any lead time, intersection time, and follow time information the target audience needs for coping with the subject event</w:t>
      </w:r>
      <w:r w:rsidR="002202C0">
        <w:rPr>
          <w:sz w:val="24"/>
        </w:rPr>
        <w:t>)</w:t>
      </w:r>
      <w:r>
        <w:rPr>
          <w:sz w:val="24"/>
        </w:rPr>
        <w:t xml:space="preserve">. This also includes </w:t>
      </w:r>
      <w:r w:rsidR="00B52AF5">
        <w:rPr>
          <w:sz w:val="24"/>
        </w:rPr>
        <w:t xml:space="preserve">using terms and codes </w:t>
      </w:r>
      <w:r w:rsidR="008A361E">
        <w:rPr>
          <w:sz w:val="24"/>
        </w:rPr>
        <w:t xml:space="preserve">as given in </w:t>
      </w:r>
      <w:r w:rsidR="00B52AF5">
        <w:rPr>
          <w:sz w:val="24"/>
        </w:rPr>
        <w:t xml:space="preserve">the </w:t>
      </w:r>
      <w:r w:rsidR="00B52AF5" w:rsidRPr="002202C0">
        <w:rPr>
          <w:b/>
          <w:i/>
          <w:sz w:val="24"/>
        </w:rPr>
        <w:t xml:space="preserve">OASIS Open Event Terms </w:t>
      </w:r>
      <w:proofErr w:type="gramStart"/>
      <w:r w:rsidR="00B52AF5" w:rsidRPr="002202C0">
        <w:rPr>
          <w:b/>
          <w:i/>
          <w:sz w:val="24"/>
        </w:rPr>
        <w:t>List</w:t>
      </w:r>
      <w:r w:rsidR="00692BE7">
        <w:rPr>
          <w:sz w:val="24"/>
        </w:rPr>
        <w:t>;</w:t>
      </w:r>
      <w:proofErr w:type="gramEnd"/>
    </w:p>
    <w:p w14:paraId="1EA31CBF" w14:textId="1F103B44" w:rsidR="00692BE7" w:rsidRDefault="00692BE7" w:rsidP="00C17DDB">
      <w:pPr>
        <w:pStyle w:val="ListParagraph"/>
        <w:numPr>
          <w:ilvl w:val="0"/>
          <w:numId w:val="51"/>
        </w:numPr>
        <w:rPr>
          <w:sz w:val="24"/>
        </w:rPr>
      </w:pPr>
      <w:r w:rsidRPr="00692BE7">
        <w:rPr>
          <w:b/>
          <w:sz w:val="24"/>
        </w:rPr>
        <w:t>Originate</w:t>
      </w:r>
      <w:r>
        <w:rPr>
          <w:sz w:val="24"/>
        </w:rPr>
        <w:t xml:space="preserve"> a</w:t>
      </w:r>
      <w:r w:rsidR="008A361E">
        <w:rPr>
          <w:sz w:val="24"/>
        </w:rPr>
        <w:t xml:space="preserve">n </w:t>
      </w:r>
      <w:r w:rsidRPr="002202C0">
        <w:rPr>
          <w:b/>
          <w:sz w:val="24"/>
          <w:u w:val="single"/>
        </w:rPr>
        <w:t>alert</w:t>
      </w:r>
      <w:r>
        <w:rPr>
          <w:sz w:val="24"/>
        </w:rPr>
        <w:t xml:space="preserve"> (</w:t>
      </w:r>
      <w:r w:rsidR="00873052">
        <w:rPr>
          <w:sz w:val="24"/>
        </w:rPr>
        <w:t xml:space="preserve">the process of </w:t>
      </w:r>
      <w:r w:rsidR="008A361E">
        <w:rPr>
          <w:sz w:val="24"/>
        </w:rPr>
        <w:t xml:space="preserve">publishing one or more </w:t>
      </w:r>
      <w:r w:rsidR="00BD1B2D">
        <w:rPr>
          <w:sz w:val="24"/>
        </w:rPr>
        <w:t>alert messag</w:t>
      </w:r>
      <w:r>
        <w:rPr>
          <w:sz w:val="24"/>
        </w:rPr>
        <w:t>es</w:t>
      </w:r>
      <w:r w:rsidR="008A361E">
        <w:rPr>
          <w:sz w:val="24"/>
        </w:rPr>
        <w:t>, ideally in CAP form,</w:t>
      </w:r>
      <w:r>
        <w:rPr>
          <w:sz w:val="24"/>
        </w:rPr>
        <w:t xml:space="preserve"> to address the larger alerting situation).</w:t>
      </w:r>
    </w:p>
    <w:p w14:paraId="00E4634D" w14:textId="4BE189C9" w:rsidR="00692BE7" w:rsidRPr="00692BE7" w:rsidRDefault="001D67E0" w:rsidP="00692BE7">
      <w:pPr>
        <w:rPr>
          <w:sz w:val="24"/>
        </w:rPr>
      </w:pPr>
      <w:r w:rsidRPr="001D67E0">
        <w:rPr>
          <w:b/>
          <w:sz w:val="24"/>
          <w:u w:val="single"/>
        </w:rPr>
        <w:t>Consuming</w:t>
      </w:r>
      <w:r>
        <w:rPr>
          <w:b/>
          <w:sz w:val="24"/>
        </w:rPr>
        <w:t xml:space="preserve"> </w:t>
      </w:r>
      <w:r w:rsidRPr="001D67E0">
        <w:rPr>
          <w:b/>
          <w:sz w:val="24"/>
          <w:u w:val="single"/>
        </w:rPr>
        <w:t>agents</w:t>
      </w:r>
      <w:r w:rsidR="00692BE7" w:rsidRPr="00692BE7">
        <w:rPr>
          <w:sz w:val="24"/>
        </w:rPr>
        <w:t xml:space="preserve">: </w:t>
      </w:r>
    </w:p>
    <w:p w14:paraId="7FA24048" w14:textId="29EAD368" w:rsidR="00692BE7" w:rsidRDefault="00692BE7" w:rsidP="00C17DDB">
      <w:pPr>
        <w:pStyle w:val="ListParagraph"/>
        <w:numPr>
          <w:ilvl w:val="0"/>
          <w:numId w:val="52"/>
        </w:numPr>
        <w:rPr>
          <w:sz w:val="24"/>
        </w:rPr>
      </w:pPr>
      <w:r w:rsidRPr="00692BE7">
        <w:rPr>
          <w:b/>
          <w:sz w:val="24"/>
        </w:rPr>
        <w:t>Initiate</w:t>
      </w:r>
      <w:r>
        <w:rPr>
          <w:sz w:val="24"/>
        </w:rPr>
        <w:t xml:space="preserve"> </w:t>
      </w:r>
      <w:r w:rsidR="008A361E">
        <w:rPr>
          <w:sz w:val="24"/>
        </w:rPr>
        <w:t xml:space="preserve">or confirm </w:t>
      </w:r>
      <w:r>
        <w:rPr>
          <w:sz w:val="24"/>
        </w:rPr>
        <w:t xml:space="preserve">a </w:t>
      </w:r>
      <w:r w:rsidRPr="002202C0">
        <w:rPr>
          <w:b/>
          <w:sz w:val="24"/>
          <w:u w:val="single"/>
        </w:rPr>
        <w:t>connection</w:t>
      </w:r>
      <w:r>
        <w:rPr>
          <w:sz w:val="24"/>
        </w:rPr>
        <w:t xml:space="preserve"> (for </w:t>
      </w:r>
      <w:r w:rsidR="008A361E">
        <w:rPr>
          <w:sz w:val="24"/>
        </w:rPr>
        <w:t>consuming</w:t>
      </w:r>
      <w:r>
        <w:rPr>
          <w:sz w:val="24"/>
        </w:rPr>
        <w:t xml:space="preserve"> CAP </w:t>
      </w:r>
      <w:r w:rsidRPr="002202C0">
        <w:rPr>
          <w:b/>
          <w:sz w:val="24"/>
          <w:u w:val="single"/>
        </w:rPr>
        <w:t>messages</w:t>
      </w:r>
      <w:proofErr w:type="gramStart"/>
      <w:r>
        <w:rPr>
          <w:sz w:val="24"/>
        </w:rPr>
        <w:t>);</w:t>
      </w:r>
      <w:proofErr w:type="gramEnd"/>
    </w:p>
    <w:p w14:paraId="2E76A20F" w14:textId="4C21D2FA" w:rsidR="00FD52A1" w:rsidRDefault="00692BE7" w:rsidP="00C17DDB">
      <w:pPr>
        <w:pStyle w:val="ListParagraph"/>
        <w:numPr>
          <w:ilvl w:val="0"/>
          <w:numId w:val="52"/>
        </w:numPr>
        <w:rPr>
          <w:sz w:val="24"/>
        </w:rPr>
      </w:pPr>
      <w:r>
        <w:rPr>
          <w:b/>
          <w:sz w:val="24"/>
        </w:rPr>
        <w:t>Consume</w:t>
      </w:r>
      <w:r w:rsidR="003108AF">
        <w:rPr>
          <w:sz w:val="24"/>
        </w:rPr>
        <w:t xml:space="preserve"> </w:t>
      </w:r>
      <w:r w:rsidR="00873052">
        <w:rPr>
          <w:sz w:val="24"/>
        </w:rPr>
        <w:t xml:space="preserve">messages </w:t>
      </w:r>
      <w:r>
        <w:rPr>
          <w:sz w:val="24"/>
        </w:rPr>
        <w:t xml:space="preserve">for </w:t>
      </w:r>
      <w:proofErr w:type="gramStart"/>
      <w:r>
        <w:rPr>
          <w:sz w:val="24"/>
        </w:rPr>
        <w:t>processing;</w:t>
      </w:r>
      <w:proofErr w:type="gramEnd"/>
    </w:p>
    <w:p w14:paraId="1D5E1E25" w14:textId="59FBD374" w:rsidR="00692BE7" w:rsidRDefault="008A361E" w:rsidP="00C17DDB">
      <w:pPr>
        <w:pStyle w:val="ListParagraph"/>
        <w:numPr>
          <w:ilvl w:val="0"/>
          <w:numId w:val="52"/>
        </w:numPr>
        <w:rPr>
          <w:sz w:val="24"/>
        </w:rPr>
      </w:pPr>
      <w:r>
        <w:rPr>
          <w:b/>
          <w:sz w:val="24"/>
        </w:rPr>
        <w:t>Interrogate</w:t>
      </w:r>
      <w:r w:rsidR="003108AF">
        <w:rPr>
          <w:sz w:val="24"/>
        </w:rPr>
        <w:t xml:space="preserve"> each</w:t>
      </w:r>
      <w:r w:rsidR="00692BE7" w:rsidRPr="00692BE7">
        <w:rPr>
          <w:sz w:val="24"/>
        </w:rPr>
        <w:t xml:space="preserve"> </w:t>
      </w:r>
      <w:r w:rsidR="00873052">
        <w:rPr>
          <w:sz w:val="24"/>
        </w:rPr>
        <w:t xml:space="preserve">alert </w:t>
      </w:r>
      <w:r w:rsidR="003108AF">
        <w:rPr>
          <w:sz w:val="24"/>
        </w:rPr>
        <w:t xml:space="preserve">message </w:t>
      </w:r>
      <w:r w:rsidR="00873052">
        <w:rPr>
          <w:sz w:val="24"/>
        </w:rPr>
        <w:t>and subject event</w:t>
      </w:r>
      <w:r w:rsidR="00692BE7">
        <w:rPr>
          <w:sz w:val="24"/>
        </w:rPr>
        <w:t xml:space="preserve"> (</w:t>
      </w:r>
      <w:r w:rsidR="00873052">
        <w:rPr>
          <w:sz w:val="24"/>
        </w:rPr>
        <w:t>for filtering, routing and presenting</w:t>
      </w:r>
      <w:r w:rsidR="003108AF">
        <w:rPr>
          <w:sz w:val="24"/>
        </w:rPr>
        <w:t xml:space="preserve"> purposes</w:t>
      </w:r>
      <w:proofErr w:type="gramStart"/>
      <w:r w:rsidR="00873052">
        <w:rPr>
          <w:sz w:val="24"/>
        </w:rPr>
        <w:t>)</w:t>
      </w:r>
      <w:r w:rsidR="00692BE7">
        <w:rPr>
          <w:sz w:val="24"/>
        </w:rPr>
        <w:t>;</w:t>
      </w:r>
      <w:proofErr w:type="gramEnd"/>
    </w:p>
    <w:p w14:paraId="4DC01C9D" w14:textId="3DE12DE1" w:rsidR="007B4C3C" w:rsidRDefault="00873052" w:rsidP="00C17DDB">
      <w:pPr>
        <w:pStyle w:val="ListParagraph"/>
        <w:numPr>
          <w:ilvl w:val="0"/>
          <w:numId w:val="52"/>
        </w:numPr>
        <w:rPr>
          <w:sz w:val="24"/>
        </w:rPr>
      </w:pPr>
      <w:r>
        <w:rPr>
          <w:b/>
          <w:sz w:val="24"/>
        </w:rPr>
        <w:t>Establish</w:t>
      </w:r>
      <w:r w:rsidR="003108AF">
        <w:rPr>
          <w:b/>
          <w:sz w:val="24"/>
        </w:rPr>
        <w:t>,</w:t>
      </w:r>
      <w:r w:rsidR="003108AF">
        <w:rPr>
          <w:sz w:val="24"/>
        </w:rPr>
        <w:t xml:space="preserve"> and if </w:t>
      </w:r>
      <w:proofErr w:type="gramStart"/>
      <w:r w:rsidR="003108AF">
        <w:rPr>
          <w:sz w:val="24"/>
        </w:rPr>
        <w:t>necessary</w:t>
      </w:r>
      <w:proofErr w:type="gramEnd"/>
      <w:r>
        <w:rPr>
          <w:b/>
          <w:sz w:val="24"/>
        </w:rPr>
        <w:t xml:space="preserve"> maintain</w:t>
      </w:r>
      <w:r w:rsidR="003108AF">
        <w:rPr>
          <w:b/>
          <w:sz w:val="24"/>
        </w:rPr>
        <w:t>,</w:t>
      </w:r>
      <w:r w:rsidR="00692BE7">
        <w:rPr>
          <w:sz w:val="24"/>
        </w:rPr>
        <w:t xml:space="preserve"> a</w:t>
      </w:r>
      <w:r w:rsidR="008A361E">
        <w:rPr>
          <w:sz w:val="24"/>
        </w:rPr>
        <w:t>n alert notificatio</w:t>
      </w:r>
      <w:r w:rsidR="007B4C3C">
        <w:rPr>
          <w:sz w:val="24"/>
        </w:rPr>
        <w:t xml:space="preserve">n </w:t>
      </w:r>
      <w:r>
        <w:rPr>
          <w:sz w:val="24"/>
        </w:rPr>
        <w:t xml:space="preserve">signal for </w:t>
      </w:r>
      <w:r w:rsidR="007B4C3C">
        <w:rPr>
          <w:sz w:val="24"/>
        </w:rPr>
        <w:t>either:</w:t>
      </w:r>
    </w:p>
    <w:p w14:paraId="274C1061" w14:textId="6DC15ACB" w:rsidR="007B4C3C" w:rsidRDefault="007B4C3C" w:rsidP="00C17DDB">
      <w:pPr>
        <w:pStyle w:val="ListParagraph"/>
        <w:numPr>
          <w:ilvl w:val="1"/>
          <w:numId w:val="52"/>
        </w:numPr>
        <w:rPr>
          <w:sz w:val="24"/>
        </w:rPr>
      </w:pPr>
      <w:r w:rsidRPr="007B4C3C">
        <w:rPr>
          <w:sz w:val="24"/>
        </w:rPr>
        <w:t>t</w:t>
      </w:r>
      <w:r w:rsidR="00873052" w:rsidRPr="007B4C3C">
        <w:rPr>
          <w:sz w:val="24"/>
        </w:rPr>
        <w:t xml:space="preserve">he next </w:t>
      </w:r>
      <w:r w:rsidRPr="007B4C3C">
        <w:rPr>
          <w:sz w:val="24"/>
        </w:rPr>
        <w:t xml:space="preserve">agent along </w:t>
      </w:r>
      <w:r w:rsidR="00873052" w:rsidRPr="007B4C3C">
        <w:rPr>
          <w:sz w:val="24"/>
        </w:rPr>
        <w:t>the path of distribution</w:t>
      </w:r>
      <w:r>
        <w:rPr>
          <w:sz w:val="24"/>
        </w:rPr>
        <w:t>, or</w:t>
      </w:r>
    </w:p>
    <w:p w14:paraId="20E60E59" w14:textId="2E5ECE13" w:rsidR="00692BE7" w:rsidRPr="003108AF" w:rsidRDefault="00873052" w:rsidP="00C17DDB">
      <w:pPr>
        <w:pStyle w:val="ListParagraph"/>
        <w:numPr>
          <w:ilvl w:val="1"/>
          <w:numId w:val="52"/>
        </w:numPr>
        <w:rPr>
          <w:sz w:val="24"/>
        </w:rPr>
      </w:pPr>
      <w:r w:rsidRPr="003108AF">
        <w:rPr>
          <w:sz w:val="24"/>
        </w:rPr>
        <w:t xml:space="preserve">the </w:t>
      </w:r>
      <w:r w:rsidR="003108AF" w:rsidRPr="003108AF">
        <w:rPr>
          <w:sz w:val="24"/>
        </w:rPr>
        <w:t>last-</w:t>
      </w:r>
      <w:r w:rsidR="007B4C3C" w:rsidRPr="003108AF">
        <w:rPr>
          <w:sz w:val="24"/>
        </w:rPr>
        <w:t xml:space="preserve">mile </w:t>
      </w:r>
      <w:r w:rsidRPr="003108AF">
        <w:rPr>
          <w:sz w:val="24"/>
        </w:rPr>
        <w:t xml:space="preserve">target audience </w:t>
      </w:r>
      <w:r w:rsidR="007B4C3C" w:rsidRPr="003108AF">
        <w:rPr>
          <w:sz w:val="24"/>
        </w:rPr>
        <w:t>at the end of the path of distribution</w:t>
      </w:r>
      <w:r w:rsidRPr="003108AF">
        <w:rPr>
          <w:sz w:val="24"/>
        </w:rPr>
        <w:t>.</w:t>
      </w:r>
    </w:p>
    <w:p w14:paraId="65DB0859" w14:textId="0B6FABD2" w:rsidR="00BC0223" w:rsidRDefault="00051342" w:rsidP="00BC0223">
      <w:pPr>
        <w:pStyle w:val="Heading1WP"/>
      </w:pPr>
      <w:bookmarkStart w:id="8" w:name="_Toc209523754"/>
      <w:r>
        <w:t xml:space="preserve">Event-Based </w:t>
      </w:r>
      <w:r w:rsidR="003B379E">
        <w:t>Processes</w:t>
      </w:r>
      <w:bookmarkEnd w:id="8"/>
    </w:p>
    <w:p w14:paraId="1BC0C939" w14:textId="6E2AACA2" w:rsidR="006E2D46" w:rsidRDefault="001F6706" w:rsidP="006E2D46">
      <w:pPr>
        <w:rPr>
          <w:sz w:val="24"/>
        </w:rPr>
      </w:pPr>
      <w:r>
        <w:rPr>
          <w:sz w:val="24"/>
        </w:rPr>
        <w:t xml:space="preserve">In this </w:t>
      </w:r>
      <w:r w:rsidR="000A7EA9" w:rsidRPr="00961F96">
        <w:rPr>
          <w:b/>
          <w:i/>
          <w:sz w:val="24"/>
        </w:rPr>
        <w:t>User’s Guide</w:t>
      </w:r>
      <w:r>
        <w:rPr>
          <w:sz w:val="24"/>
        </w:rPr>
        <w:t xml:space="preserve">, </w:t>
      </w:r>
      <w:r w:rsidR="003B7AD9">
        <w:rPr>
          <w:sz w:val="24"/>
        </w:rPr>
        <w:t>a variety of</w:t>
      </w:r>
      <w:r w:rsidR="007414B3">
        <w:rPr>
          <w:sz w:val="24"/>
        </w:rPr>
        <w:t xml:space="preserve"> larger </w:t>
      </w:r>
      <w:r w:rsidR="00D2168F">
        <w:rPr>
          <w:sz w:val="24"/>
        </w:rPr>
        <w:t xml:space="preserve">alerting </w:t>
      </w:r>
      <w:r w:rsidR="003B7AD9">
        <w:rPr>
          <w:sz w:val="24"/>
        </w:rPr>
        <w:t xml:space="preserve">situations </w:t>
      </w:r>
      <w:r w:rsidR="006E2D46">
        <w:rPr>
          <w:sz w:val="24"/>
        </w:rPr>
        <w:t>are</w:t>
      </w:r>
      <w:r w:rsidR="003B7AD9">
        <w:rPr>
          <w:sz w:val="24"/>
        </w:rPr>
        <w:t xml:space="preserve"> exampled</w:t>
      </w:r>
      <w:r>
        <w:rPr>
          <w:sz w:val="24"/>
        </w:rPr>
        <w:t>.</w:t>
      </w:r>
      <w:r w:rsidR="003B7AD9">
        <w:rPr>
          <w:sz w:val="24"/>
        </w:rPr>
        <w:t xml:space="preserve"> </w:t>
      </w:r>
      <w:r w:rsidR="003B7AD9" w:rsidRPr="00BC0223">
        <w:rPr>
          <w:sz w:val="24"/>
          <w:szCs w:val="24"/>
        </w:rPr>
        <w:t xml:space="preserve">The terms used </w:t>
      </w:r>
      <w:r w:rsidR="006E2D46" w:rsidRPr="00BC0223">
        <w:rPr>
          <w:sz w:val="24"/>
          <w:szCs w:val="24"/>
        </w:rPr>
        <w:t>in the examples are</w:t>
      </w:r>
      <w:r w:rsidR="003B7AD9" w:rsidRPr="00BC0223">
        <w:rPr>
          <w:sz w:val="24"/>
          <w:szCs w:val="24"/>
        </w:rPr>
        <w:t xml:space="preserve"> associated </w:t>
      </w:r>
      <w:r w:rsidR="006E2D46" w:rsidRPr="00BC0223">
        <w:rPr>
          <w:sz w:val="24"/>
          <w:szCs w:val="24"/>
        </w:rPr>
        <w:t xml:space="preserve">to one or more of </w:t>
      </w:r>
      <w:r w:rsidR="003B7AD9" w:rsidRPr="00BC0223">
        <w:rPr>
          <w:sz w:val="24"/>
          <w:szCs w:val="24"/>
        </w:rPr>
        <w:t xml:space="preserve">the </w:t>
      </w:r>
      <w:r w:rsidR="00BC0223">
        <w:rPr>
          <w:sz w:val="24"/>
          <w:szCs w:val="24"/>
        </w:rPr>
        <w:t xml:space="preserve">event-based </w:t>
      </w:r>
      <w:r w:rsidR="003B379E">
        <w:rPr>
          <w:sz w:val="24"/>
          <w:szCs w:val="24"/>
        </w:rPr>
        <w:t>processe</w:t>
      </w:r>
      <w:r w:rsidR="006E2D46" w:rsidRPr="00BC0223">
        <w:rPr>
          <w:sz w:val="24"/>
          <w:szCs w:val="24"/>
        </w:rPr>
        <w:t>s as discussed</w:t>
      </w:r>
      <w:r w:rsidR="003B7AD9" w:rsidRPr="00BC0223">
        <w:rPr>
          <w:sz w:val="24"/>
          <w:szCs w:val="24"/>
        </w:rPr>
        <w:t xml:space="preserve"> in the </w:t>
      </w:r>
      <w:r w:rsidR="003B7AD9" w:rsidRPr="00DA36FC">
        <w:rPr>
          <w:b/>
          <w:i/>
          <w:sz w:val="24"/>
          <w:szCs w:val="24"/>
        </w:rPr>
        <w:t>OASIS Open Event Terms List – Concept Guide</w:t>
      </w:r>
      <w:r w:rsidR="003B7AD9" w:rsidRPr="00BC0223">
        <w:rPr>
          <w:b/>
          <w:sz w:val="24"/>
          <w:szCs w:val="24"/>
        </w:rPr>
        <w:t>.</w:t>
      </w:r>
      <w:r w:rsidR="003B7AD9" w:rsidRPr="00BC0223">
        <w:rPr>
          <w:sz w:val="24"/>
          <w:szCs w:val="24"/>
        </w:rPr>
        <w:t xml:space="preserve"> </w:t>
      </w:r>
      <w:r w:rsidR="00BC0223">
        <w:rPr>
          <w:sz w:val="24"/>
        </w:rPr>
        <w:t>With</w:t>
      </w:r>
      <w:r w:rsidR="007414B3">
        <w:rPr>
          <w:sz w:val="24"/>
        </w:rPr>
        <w:t xml:space="preserve"> the </w:t>
      </w:r>
      <w:r w:rsidR="007414B3" w:rsidRPr="00A12297">
        <w:rPr>
          <w:b/>
          <w:i/>
          <w:sz w:val="24"/>
        </w:rPr>
        <w:t>Concept Guide</w:t>
      </w:r>
      <w:r w:rsidR="007414B3">
        <w:rPr>
          <w:sz w:val="24"/>
        </w:rPr>
        <w:t xml:space="preserve"> and </w:t>
      </w:r>
      <w:r w:rsidR="00BC0223">
        <w:rPr>
          <w:sz w:val="24"/>
        </w:rPr>
        <w:t xml:space="preserve">this </w:t>
      </w:r>
      <w:r w:rsidR="00BC0223" w:rsidRPr="00A12297">
        <w:rPr>
          <w:b/>
          <w:i/>
          <w:sz w:val="24"/>
        </w:rPr>
        <w:t>User’s Guide</w:t>
      </w:r>
      <w:r w:rsidR="00BC0223">
        <w:rPr>
          <w:sz w:val="24"/>
        </w:rPr>
        <w:t>, t</w:t>
      </w:r>
      <w:r w:rsidR="006E2D46">
        <w:rPr>
          <w:sz w:val="24"/>
        </w:rPr>
        <w:t xml:space="preserve">here are four main </w:t>
      </w:r>
      <w:r w:rsidR="003B379E">
        <w:rPr>
          <w:sz w:val="24"/>
        </w:rPr>
        <w:t>proces</w:t>
      </w:r>
      <w:r w:rsidR="006E2D46">
        <w:rPr>
          <w:sz w:val="24"/>
        </w:rPr>
        <w:t>s</w:t>
      </w:r>
      <w:r w:rsidR="003B379E">
        <w:rPr>
          <w:sz w:val="24"/>
        </w:rPr>
        <w:t>es</w:t>
      </w:r>
      <w:r w:rsidR="006E2D46">
        <w:rPr>
          <w:sz w:val="24"/>
        </w:rPr>
        <w:t xml:space="preserve"> </w:t>
      </w:r>
      <w:r w:rsidR="003B379E">
        <w:rPr>
          <w:sz w:val="24"/>
        </w:rPr>
        <w:t xml:space="preserve">(sub-processes to the overall process), that </w:t>
      </w:r>
      <w:r w:rsidR="006E2D46">
        <w:rPr>
          <w:sz w:val="24"/>
        </w:rPr>
        <w:t xml:space="preserve">attributed to the four main </w:t>
      </w:r>
      <w:r w:rsidR="003B379E">
        <w:rPr>
          <w:sz w:val="24"/>
        </w:rPr>
        <w:t xml:space="preserve">identifiable </w:t>
      </w:r>
      <w:r w:rsidR="006E2D46">
        <w:rPr>
          <w:sz w:val="24"/>
        </w:rPr>
        <w:t>parties involved in the alerting process.</w:t>
      </w:r>
    </w:p>
    <w:p w14:paraId="47A42BA4" w14:textId="11119061" w:rsidR="003D2902" w:rsidRPr="00D11854" w:rsidRDefault="006E2D46" w:rsidP="00C17DDB">
      <w:pPr>
        <w:pStyle w:val="ListParagraph"/>
        <w:numPr>
          <w:ilvl w:val="0"/>
          <w:numId w:val="27"/>
        </w:numPr>
        <w:rPr>
          <w:sz w:val="24"/>
        </w:rPr>
      </w:pPr>
      <w:r w:rsidDel="006E2D46">
        <w:rPr>
          <w:sz w:val="24"/>
        </w:rPr>
        <w:t xml:space="preserve"> </w:t>
      </w:r>
      <w:r w:rsidR="003D2902" w:rsidRPr="00A83101">
        <w:rPr>
          <w:b/>
          <w:sz w:val="24"/>
        </w:rPr>
        <w:t>“</w:t>
      </w:r>
      <w:r w:rsidR="00764D8A">
        <w:rPr>
          <w:b/>
          <w:sz w:val="24"/>
        </w:rPr>
        <w:t>Observ</w:t>
      </w:r>
      <w:r w:rsidR="00E948DB">
        <w:rPr>
          <w:b/>
          <w:sz w:val="24"/>
        </w:rPr>
        <w:t>ing</w:t>
      </w:r>
      <w:r w:rsidR="003D2902" w:rsidRPr="00A83101">
        <w:rPr>
          <w:b/>
          <w:sz w:val="24"/>
        </w:rPr>
        <w:t xml:space="preserve">” </w:t>
      </w:r>
      <w:r w:rsidR="003B379E">
        <w:rPr>
          <w:b/>
          <w:sz w:val="24"/>
        </w:rPr>
        <w:t>process</w:t>
      </w:r>
      <w:r w:rsidR="003D2902" w:rsidRPr="00A83101">
        <w:rPr>
          <w:b/>
          <w:sz w:val="24"/>
        </w:rPr>
        <w:t>:</w:t>
      </w:r>
      <w:r w:rsidR="003D2902" w:rsidRPr="00A83101">
        <w:rPr>
          <w:sz w:val="24"/>
        </w:rPr>
        <w:t xml:space="preserve"> a </w:t>
      </w:r>
      <w:r w:rsidR="003B379E">
        <w:rPr>
          <w:sz w:val="24"/>
        </w:rPr>
        <w:t>process</w:t>
      </w:r>
      <w:r w:rsidR="003D2902" w:rsidRPr="00A83101">
        <w:rPr>
          <w:sz w:val="24"/>
        </w:rPr>
        <w:t xml:space="preserve"> that pertains to agencies </w:t>
      </w:r>
      <w:r>
        <w:rPr>
          <w:sz w:val="24"/>
        </w:rPr>
        <w:t xml:space="preserve">and agents </w:t>
      </w:r>
      <w:r w:rsidR="003D2902" w:rsidRPr="00A83101">
        <w:rPr>
          <w:sz w:val="24"/>
        </w:rPr>
        <w:t xml:space="preserve">responsible for </w:t>
      </w:r>
      <w:r w:rsidR="00C427E1">
        <w:rPr>
          <w:sz w:val="24"/>
        </w:rPr>
        <w:t xml:space="preserve">observing </w:t>
      </w:r>
      <w:r w:rsidR="007414B3">
        <w:rPr>
          <w:sz w:val="24"/>
        </w:rPr>
        <w:t xml:space="preserve">and identifying </w:t>
      </w:r>
      <w:r w:rsidR="003D2902">
        <w:rPr>
          <w:sz w:val="24"/>
        </w:rPr>
        <w:t>events</w:t>
      </w:r>
      <w:r w:rsidR="003B7AD9">
        <w:rPr>
          <w:sz w:val="24"/>
        </w:rPr>
        <w:t>.</w:t>
      </w:r>
    </w:p>
    <w:p w14:paraId="13FAF04D" w14:textId="77777777" w:rsidR="003D2902" w:rsidRPr="003D2902" w:rsidRDefault="003D2902" w:rsidP="00244208">
      <w:pPr>
        <w:pStyle w:val="ListParagraph"/>
        <w:ind w:left="1080"/>
        <w:rPr>
          <w:sz w:val="24"/>
        </w:rPr>
      </w:pPr>
    </w:p>
    <w:p w14:paraId="5CDA9310" w14:textId="098BA791" w:rsidR="003D2902" w:rsidRPr="00A83101" w:rsidRDefault="003D2902" w:rsidP="00C17DDB">
      <w:pPr>
        <w:pStyle w:val="ListParagraph"/>
        <w:numPr>
          <w:ilvl w:val="0"/>
          <w:numId w:val="27"/>
        </w:numPr>
        <w:rPr>
          <w:sz w:val="24"/>
        </w:rPr>
      </w:pPr>
      <w:r w:rsidRPr="00A83101">
        <w:rPr>
          <w:b/>
          <w:sz w:val="24"/>
        </w:rPr>
        <w:t>“</w:t>
      </w:r>
      <w:r w:rsidR="00E948DB">
        <w:rPr>
          <w:b/>
          <w:sz w:val="24"/>
        </w:rPr>
        <w:t>Analyzing</w:t>
      </w:r>
      <w:r w:rsidRPr="00A83101">
        <w:rPr>
          <w:b/>
          <w:sz w:val="24"/>
        </w:rPr>
        <w:t xml:space="preserve">” </w:t>
      </w:r>
      <w:r w:rsidR="003B379E">
        <w:rPr>
          <w:b/>
          <w:sz w:val="24"/>
        </w:rPr>
        <w:t>process</w:t>
      </w:r>
      <w:r w:rsidRPr="00A83101">
        <w:rPr>
          <w:b/>
          <w:sz w:val="24"/>
        </w:rPr>
        <w:t>:</w:t>
      </w:r>
      <w:r w:rsidRPr="00A83101">
        <w:rPr>
          <w:sz w:val="24"/>
        </w:rPr>
        <w:t xml:space="preserve"> a </w:t>
      </w:r>
      <w:r w:rsidR="003B379E">
        <w:rPr>
          <w:sz w:val="24"/>
        </w:rPr>
        <w:t>process</w:t>
      </w:r>
      <w:r w:rsidRPr="00A83101">
        <w:rPr>
          <w:sz w:val="24"/>
        </w:rPr>
        <w:t xml:space="preserve"> that pertains to agencies and </w:t>
      </w:r>
      <w:r w:rsidR="006E2D46">
        <w:rPr>
          <w:sz w:val="24"/>
        </w:rPr>
        <w:t>agents</w:t>
      </w:r>
      <w:r w:rsidR="006E2D46" w:rsidRPr="00A83101">
        <w:rPr>
          <w:sz w:val="24"/>
        </w:rPr>
        <w:t xml:space="preserve"> </w:t>
      </w:r>
      <w:r w:rsidRPr="00A83101">
        <w:rPr>
          <w:sz w:val="24"/>
        </w:rPr>
        <w:t xml:space="preserve">responsible for </w:t>
      </w:r>
      <w:r w:rsidR="00C427E1">
        <w:rPr>
          <w:sz w:val="24"/>
        </w:rPr>
        <w:t>analysing</w:t>
      </w:r>
      <w:r w:rsidR="003C5BEA">
        <w:rPr>
          <w:sz w:val="24"/>
        </w:rPr>
        <w:t xml:space="preserve"> </w:t>
      </w:r>
      <w:r w:rsidR="007414B3" w:rsidRPr="00DA36FC">
        <w:rPr>
          <w:b/>
          <w:sz w:val="24"/>
        </w:rPr>
        <w:t xml:space="preserve">events, </w:t>
      </w:r>
      <w:r w:rsidRPr="00DA36FC">
        <w:rPr>
          <w:b/>
          <w:sz w:val="24"/>
        </w:rPr>
        <w:t>event</w:t>
      </w:r>
      <w:r w:rsidR="007D5AA5" w:rsidRPr="00DA36FC">
        <w:rPr>
          <w:b/>
          <w:sz w:val="24"/>
        </w:rPr>
        <w:t>s</w:t>
      </w:r>
      <w:r w:rsidR="00C427E1" w:rsidRPr="00DA36FC">
        <w:rPr>
          <w:b/>
          <w:sz w:val="24"/>
        </w:rPr>
        <w:t>-of-interest</w:t>
      </w:r>
      <w:r w:rsidR="007414B3" w:rsidRPr="00DA36FC">
        <w:rPr>
          <w:b/>
          <w:sz w:val="24"/>
        </w:rPr>
        <w:t>, alert-worthy events</w:t>
      </w:r>
      <w:r w:rsidR="007414B3" w:rsidRPr="00DA36FC">
        <w:rPr>
          <w:b/>
          <w:i/>
          <w:sz w:val="24"/>
        </w:rPr>
        <w:t xml:space="preserve">, </w:t>
      </w:r>
      <w:r w:rsidR="007414B3" w:rsidRPr="00DA36FC">
        <w:rPr>
          <w:sz w:val="24"/>
        </w:rPr>
        <w:t>and</w:t>
      </w:r>
      <w:r w:rsidR="007414B3" w:rsidRPr="00DA36FC">
        <w:rPr>
          <w:b/>
          <w:i/>
          <w:sz w:val="24"/>
        </w:rPr>
        <w:t xml:space="preserve"> </w:t>
      </w:r>
      <w:r w:rsidR="007414B3" w:rsidRPr="00A12297">
        <w:rPr>
          <w:b/>
          <w:sz w:val="24"/>
        </w:rPr>
        <w:t>subject events</w:t>
      </w:r>
      <w:r w:rsidR="007414B3">
        <w:rPr>
          <w:sz w:val="24"/>
        </w:rPr>
        <w:t>, all</w:t>
      </w:r>
      <w:r>
        <w:rPr>
          <w:sz w:val="24"/>
        </w:rPr>
        <w:t xml:space="preserve"> for the purpose of </w:t>
      </w:r>
      <w:r w:rsidR="00A12297">
        <w:rPr>
          <w:sz w:val="24"/>
        </w:rPr>
        <w:t xml:space="preserve">potentially </w:t>
      </w:r>
      <w:r>
        <w:rPr>
          <w:sz w:val="24"/>
        </w:rPr>
        <w:t xml:space="preserve">alerting for </w:t>
      </w:r>
      <w:r w:rsidR="007D5AA5">
        <w:rPr>
          <w:sz w:val="24"/>
        </w:rPr>
        <w:t>them</w:t>
      </w:r>
      <w:r w:rsidR="009F5F4C">
        <w:rPr>
          <w:sz w:val="24"/>
        </w:rPr>
        <w:t xml:space="preserve"> </w:t>
      </w:r>
      <w:r w:rsidR="009F5F4C">
        <w:rPr>
          <w:rStyle w:val="FootnoteReference"/>
          <w:sz w:val="24"/>
        </w:rPr>
        <w:footnoteReference w:id="8"/>
      </w:r>
      <w:r>
        <w:rPr>
          <w:sz w:val="24"/>
        </w:rPr>
        <w:t>.</w:t>
      </w:r>
    </w:p>
    <w:p w14:paraId="4848B2DD" w14:textId="77777777" w:rsidR="003D2902" w:rsidRPr="00A83101" w:rsidRDefault="003D2902" w:rsidP="00244208">
      <w:pPr>
        <w:pStyle w:val="ListParagraph"/>
        <w:ind w:left="1080"/>
        <w:rPr>
          <w:sz w:val="24"/>
        </w:rPr>
      </w:pPr>
    </w:p>
    <w:p w14:paraId="41B90033" w14:textId="344B07AA" w:rsidR="006B3CEA" w:rsidRDefault="003D2902" w:rsidP="00C17DDB">
      <w:pPr>
        <w:pStyle w:val="ListParagraph"/>
        <w:numPr>
          <w:ilvl w:val="0"/>
          <w:numId w:val="27"/>
        </w:numPr>
        <w:rPr>
          <w:sz w:val="24"/>
        </w:rPr>
      </w:pPr>
      <w:r w:rsidRPr="00550419">
        <w:rPr>
          <w:b/>
          <w:sz w:val="24"/>
        </w:rPr>
        <w:t>“</w:t>
      </w:r>
      <w:r w:rsidR="000E28F0">
        <w:rPr>
          <w:b/>
          <w:sz w:val="24"/>
        </w:rPr>
        <w:t xml:space="preserve">CAP </w:t>
      </w:r>
      <w:r w:rsidR="00961ED6">
        <w:rPr>
          <w:b/>
          <w:sz w:val="24"/>
        </w:rPr>
        <w:t>Originating</w:t>
      </w:r>
      <w:r w:rsidRPr="00550419">
        <w:rPr>
          <w:b/>
          <w:sz w:val="24"/>
        </w:rPr>
        <w:t xml:space="preserve">” </w:t>
      </w:r>
      <w:r w:rsidR="003B379E">
        <w:rPr>
          <w:b/>
          <w:sz w:val="24"/>
        </w:rPr>
        <w:t>process</w:t>
      </w:r>
      <w:r w:rsidRPr="00550419">
        <w:rPr>
          <w:b/>
          <w:sz w:val="24"/>
        </w:rPr>
        <w:t>:</w:t>
      </w:r>
      <w:r w:rsidRPr="00550419">
        <w:rPr>
          <w:sz w:val="24"/>
        </w:rPr>
        <w:t xml:space="preserve"> a </w:t>
      </w:r>
      <w:r w:rsidR="003B379E">
        <w:rPr>
          <w:sz w:val="24"/>
        </w:rPr>
        <w:t>process</w:t>
      </w:r>
      <w:r w:rsidRPr="00550419">
        <w:rPr>
          <w:sz w:val="24"/>
        </w:rPr>
        <w:t xml:space="preserve"> that pertains to </w:t>
      </w:r>
      <w:r w:rsidRPr="00DA36FC">
        <w:rPr>
          <w:b/>
          <w:sz w:val="24"/>
        </w:rPr>
        <w:t>agents</w:t>
      </w:r>
      <w:r>
        <w:rPr>
          <w:sz w:val="24"/>
        </w:rPr>
        <w:t xml:space="preserve"> responsible for </w:t>
      </w:r>
      <w:r w:rsidR="00961ED6">
        <w:rPr>
          <w:sz w:val="24"/>
        </w:rPr>
        <w:t>originating</w:t>
      </w:r>
      <w:r w:rsidR="00E948DB">
        <w:rPr>
          <w:sz w:val="24"/>
        </w:rPr>
        <w:t xml:space="preserve"> </w:t>
      </w:r>
      <w:r w:rsidR="00861D87">
        <w:rPr>
          <w:sz w:val="24"/>
        </w:rPr>
        <w:t>a</w:t>
      </w:r>
      <w:r w:rsidR="00BC0223">
        <w:rPr>
          <w:sz w:val="24"/>
        </w:rPr>
        <w:t xml:space="preserve"> CAP-based</w:t>
      </w:r>
      <w:r w:rsidR="00861D87">
        <w:rPr>
          <w:sz w:val="24"/>
        </w:rPr>
        <w:t xml:space="preserve"> </w:t>
      </w:r>
      <w:r w:rsidR="00D1072A">
        <w:rPr>
          <w:sz w:val="24"/>
        </w:rPr>
        <w:t>alert</w:t>
      </w:r>
      <w:r w:rsidR="00A12297">
        <w:rPr>
          <w:sz w:val="24"/>
        </w:rPr>
        <w:t xml:space="preserve"> message</w:t>
      </w:r>
      <w:r w:rsidR="00CE28F0">
        <w:rPr>
          <w:sz w:val="24"/>
        </w:rPr>
        <w:t>.</w:t>
      </w:r>
    </w:p>
    <w:p w14:paraId="2919B085" w14:textId="77777777" w:rsidR="006B3CEA" w:rsidRPr="006B3CEA" w:rsidRDefault="006B3CEA" w:rsidP="006B3CEA">
      <w:pPr>
        <w:pStyle w:val="ListParagraph"/>
        <w:rPr>
          <w:sz w:val="24"/>
        </w:rPr>
      </w:pPr>
    </w:p>
    <w:p w14:paraId="2802B143" w14:textId="180A7E94" w:rsidR="003D2902" w:rsidRPr="00550419" w:rsidRDefault="006B3CEA" w:rsidP="00C17DDB">
      <w:pPr>
        <w:pStyle w:val="ListParagraph"/>
        <w:numPr>
          <w:ilvl w:val="0"/>
          <w:numId w:val="27"/>
        </w:numPr>
        <w:rPr>
          <w:sz w:val="24"/>
        </w:rPr>
      </w:pPr>
      <w:r>
        <w:rPr>
          <w:sz w:val="24"/>
        </w:rPr>
        <w:t>“</w:t>
      </w:r>
      <w:r>
        <w:rPr>
          <w:b/>
          <w:sz w:val="24"/>
        </w:rPr>
        <w:t>CAP Consuming</w:t>
      </w:r>
      <w:r w:rsidRPr="00A83101">
        <w:rPr>
          <w:b/>
          <w:sz w:val="24"/>
        </w:rPr>
        <w:t xml:space="preserve">” </w:t>
      </w:r>
      <w:r w:rsidR="003B379E">
        <w:rPr>
          <w:b/>
          <w:sz w:val="24"/>
        </w:rPr>
        <w:t>process</w:t>
      </w:r>
      <w:r w:rsidRPr="00A83101">
        <w:rPr>
          <w:b/>
          <w:sz w:val="24"/>
        </w:rPr>
        <w:t>:</w:t>
      </w:r>
      <w:r w:rsidRPr="00A83101">
        <w:rPr>
          <w:sz w:val="24"/>
        </w:rPr>
        <w:t xml:space="preserve"> a </w:t>
      </w:r>
      <w:r w:rsidR="003B379E">
        <w:rPr>
          <w:sz w:val="24"/>
        </w:rPr>
        <w:t>process</w:t>
      </w:r>
      <w:r w:rsidRPr="00A83101">
        <w:rPr>
          <w:sz w:val="24"/>
        </w:rPr>
        <w:t xml:space="preserve"> that pertains to </w:t>
      </w:r>
      <w:r>
        <w:rPr>
          <w:sz w:val="24"/>
        </w:rPr>
        <w:t>agents and audiences</w:t>
      </w:r>
      <w:r w:rsidRPr="00A83101">
        <w:rPr>
          <w:sz w:val="24"/>
        </w:rPr>
        <w:t xml:space="preserve"> </w:t>
      </w:r>
      <w:r>
        <w:rPr>
          <w:sz w:val="24"/>
        </w:rPr>
        <w:t xml:space="preserve">found </w:t>
      </w:r>
      <w:r w:rsidRPr="00A83101">
        <w:rPr>
          <w:sz w:val="24"/>
        </w:rPr>
        <w:t xml:space="preserve">at the end of </w:t>
      </w:r>
      <w:r>
        <w:rPr>
          <w:sz w:val="24"/>
        </w:rPr>
        <w:t>the</w:t>
      </w:r>
      <w:r w:rsidRPr="00A83101">
        <w:rPr>
          <w:sz w:val="24"/>
        </w:rPr>
        <w:t xml:space="preserve"> path</w:t>
      </w:r>
      <w:r w:rsidR="0071630D">
        <w:rPr>
          <w:sz w:val="24"/>
        </w:rPr>
        <w:t>-</w:t>
      </w:r>
      <w:r w:rsidRPr="00A83101">
        <w:rPr>
          <w:sz w:val="24"/>
        </w:rPr>
        <w:t>of</w:t>
      </w:r>
      <w:r w:rsidR="0071630D">
        <w:rPr>
          <w:sz w:val="24"/>
        </w:rPr>
        <w:t>-</w:t>
      </w:r>
      <w:r w:rsidRPr="00A83101">
        <w:rPr>
          <w:sz w:val="24"/>
        </w:rPr>
        <w:t>distribution</w:t>
      </w:r>
      <w:r>
        <w:rPr>
          <w:sz w:val="24"/>
        </w:rPr>
        <w:t xml:space="preserve"> </w:t>
      </w:r>
      <w:r w:rsidR="00BC0223">
        <w:rPr>
          <w:sz w:val="24"/>
        </w:rPr>
        <w:t>of a CAP-based alert</w:t>
      </w:r>
      <w:r w:rsidR="00A12297">
        <w:rPr>
          <w:sz w:val="24"/>
        </w:rPr>
        <w:t xml:space="preserve"> message</w:t>
      </w:r>
      <w:r>
        <w:rPr>
          <w:sz w:val="24"/>
        </w:rPr>
        <w:t>.</w:t>
      </w:r>
    </w:p>
    <w:p w14:paraId="50C43B0A" w14:textId="64570419" w:rsidR="007D688F" w:rsidRPr="006B0D9D" w:rsidRDefault="008D1335" w:rsidP="00244208">
      <w:pPr>
        <w:pStyle w:val="Heading2"/>
      </w:pPr>
      <w:bookmarkStart w:id="9" w:name="_Toc209523755"/>
      <w:r>
        <w:t>“</w:t>
      </w:r>
      <w:r w:rsidR="007355B1">
        <w:t>Observ</w:t>
      </w:r>
      <w:r w:rsidR="00CE28F0">
        <w:t>ing</w:t>
      </w:r>
      <w:r>
        <w:t>”</w:t>
      </w:r>
      <w:r w:rsidR="00D64B1D" w:rsidRPr="006B0D9D">
        <w:t xml:space="preserve"> </w:t>
      </w:r>
      <w:r w:rsidR="003B379E">
        <w:t>Process</w:t>
      </w:r>
      <w:bookmarkEnd w:id="9"/>
    </w:p>
    <w:p w14:paraId="10ED29C3" w14:textId="18F67C78" w:rsidR="009D043E" w:rsidRDefault="003B7AD9" w:rsidP="002A3D76">
      <w:pPr>
        <w:rPr>
          <w:sz w:val="24"/>
        </w:rPr>
      </w:pPr>
      <w:r>
        <w:rPr>
          <w:sz w:val="24"/>
        </w:rPr>
        <w:t xml:space="preserve">In the </w:t>
      </w:r>
      <w:r w:rsidR="00861D87">
        <w:rPr>
          <w:sz w:val="24"/>
        </w:rPr>
        <w:t>“</w:t>
      </w:r>
      <w:r w:rsidR="00861D87" w:rsidRPr="001F6BA2">
        <w:rPr>
          <w:b/>
          <w:sz w:val="24"/>
        </w:rPr>
        <w:t>Observing</w:t>
      </w:r>
      <w:r w:rsidR="00861D87">
        <w:rPr>
          <w:sz w:val="24"/>
        </w:rPr>
        <w:t xml:space="preserve">” </w:t>
      </w:r>
      <w:r w:rsidR="003B379E">
        <w:rPr>
          <w:sz w:val="24"/>
        </w:rPr>
        <w:t>process</w:t>
      </w:r>
      <w:r>
        <w:rPr>
          <w:sz w:val="24"/>
        </w:rPr>
        <w:t xml:space="preserve">, the objective is to identify </w:t>
      </w:r>
      <w:r w:rsidR="00F17F17">
        <w:rPr>
          <w:sz w:val="24"/>
        </w:rPr>
        <w:t xml:space="preserve">any </w:t>
      </w:r>
      <w:r w:rsidR="001F6BA2">
        <w:rPr>
          <w:sz w:val="24"/>
        </w:rPr>
        <w:t>events</w:t>
      </w:r>
      <w:r w:rsidR="00F17F17">
        <w:rPr>
          <w:sz w:val="24"/>
        </w:rPr>
        <w:t>, and any secondary related events,</w:t>
      </w:r>
      <w:r w:rsidR="001F6BA2">
        <w:rPr>
          <w:sz w:val="24"/>
        </w:rPr>
        <w:t xml:space="preserve"> as </w:t>
      </w:r>
      <w:r w:rsidR="00BC0223">
        <w:rPr>
          <w:sz w:val="24"/>
        </w:rPr>
        <w:t xml:space="preserve">potential </w:t>
      </w:r>
      <w:r w:rsidR="00861D87" w:rsidRPr="00DA36FC">
        <w:rPr>
          <w:b/>
          <w:sz w:val="24"/>
        </w:rPr>
        <w:t>event</w:t>
      </w:r>
      <w:r w:rsidR="00BC0223" w:rsidRPr="00DA36FC">
        <w:rPr>
          <w:b/>
          <w:sz w:val="24"/>
        </w:rPr>
        <w:t>s</w:t>
      </w:r>
      <w:r w:rsidRPr="00DA36FC">
        <w:rPr>
          <w:b/>
          <w:sz w:val="24"/>
        </w:rPr>
        <w:t>-of-interest</w:t>
      </w:r>
      <w:r w:rsidR="00A12297">
        <w:rPr>
          <w:sz w:val="24"/>
        </w:rPr>
        <w:t xml:space="preserve">, </w:t>
      </w:r>
      <w:r w:rsidR="00F17F17">
        <w:rPr>
          <w:sz w:val="24"/>
        </w:rPr>
        <w:t xml:space="preserve">specifically </w:t>
      </w:r>
      <w:r w:rsidR="00BC0223">
        <w:rPr>
          <w:sz w:val="24"/>
        </w:rPr>
        <w:t xml:space="preserve">for the purposes of </w:t>
      </w:r>
      <w:r w:rsidR="00F17F17">
        <w:rPr>
          <w:sz w:val="24"/>
        </w:rPr>
        <w:t>advancing the alerting process</w:t>
      </w:r>
      <w:r w:rsidRPr="00BC0223">
        <w:rPr>
          <w:sz w:val="24"/>
        </w:rPr>
        <w:t xml:space="preserve">. </w:t>
      </w:r>
      <w:r w:rsidR="00BC0223" w:rsidRPr="00BC0223">
        <w:rPr>
          <w:sz w:val="24"/>
        </w:rPr>
        <w:t xml:space="preserve">Events-of-interest can be singular events (one identifiable event) or complex events (two or more identifiable events that together </w:t>
      </w:r>
      <w:r w:rsidR="00F17F17">
        <w:rPr>
          <w:sz w:val="24"/>
        </w:rPr>
        <w:t xml:space="preserve">as a group </w:t>
      </w:r>
      <w:r w:rsidR="00BC0223" w:rsidRPr="00BC0223">
        <w:rPr>
          <w:sz w:val="24"/>
        </w:rPr>
        <w:t xml:space="preserve">are considered one larger event). They </w:t>
      </w:r>
      <w:r w:rsidR="00F17F17">
        <w:rPr>
          <w:sz w:val="24"/>
        </w:rPr>
        <w:t>are</w:t>
      </w:r>
      <w:r w:rsidR="00BC0223" w:rsidRPr="00BC0223">
        <w:rPr>
          <w:sz w:val="24"/>
        </w:rPr>
        <w:t xml:space="preserve"> identified by their </w:t>
      </w:r>
      <w:r w:rsidR="00F17F17">
        <w:rPr>
          <w:sz w:val="24"/>
        </w:rPr>
        <w:t xml:space="preserve">nature (i.e. by their </w:t>
      </w:r>
      <w:r w:rsidR="00BC0223" w:rsidRPr="00DA36FC">
        <w:rPr>
          <w:b/>
          <w:sz w:val="24"/>
        </w:rPr>
        <w:t>observed condition</w:t>
      </w:r>
      <w:r w:rsidR="00F17F17">
        <w:rPr>
          <w:sz w:val="24"/>
        </w:rPr>
        <w:t xml:space="preserve"> and</w:t>
      </w:r>
      <w:r w:rsidR="00095AF3">
        <w:rPr>
          <w:sz w:val="24"/>
        </w:rPr>
        <w:t xml:space="preserve"> </w:t>
      </w:r>
      <w:r w:rsidR="00095AF3" w:rsidRPr="00DA36FC">
        <w:rPr>
          <w:b/>
          <w:sz w:val="24"/>
        </w:rPr>
        <w:t>impact</w:t>
      </w:r>
      <w:r w:rsidR="00BC0223" w:rsidRPr="00BC0223">
        <w:rPr>
          <w:sz w:val="24"/>
        </w:rPr>
        <w:t>)</w:t>
      </w:r>
      <w:r w:rsidR="00095AF3">
        <w:rPr>
          <w:sz w:val="24"/>
        </w:rPr>
        <w:t xml:space="preserve"> </w:t>
      </w:r>
      <w:r w:rsidR="00095AF3">
        <w:rPr>
          <w:rStyle w:val="FootnoteReference"/>
          <w:sz w:val="24"/>
        </w:rPr>
        <w:footnoteReference w:id="9"/>
      </w:r>
      <w:r w:rsidR="00BC0223" w:rsidRPr="00BC0223">
        <w:rPr>
          <w:sz w:val="24"/>
        </w:rPr>
        <w:t xml:space="preserve">. </w:t>
      </w:r>
    </w:p>
    <w:p w14:paraId="195C5728" w14:textId="0210A717" w:rsidR="00845C23" w:rsidRDefault="00845C23" w:rsidP="00244208">
      <w:pPr>
        <w:pStyle w:val="Heading2"/>
      </w:pPr>
      <w:bookmarkStart w:id="10" w:name="_Toc209523756"/>
      <w:r>
        <w:t xml:space="preserve">“Analyzing” </w:t>
      </w:r>
      <w:r w:rsidR="003B379E">
        <w:t>Process</w:t>
      </w:r>
      <w:bookmarkEnd w:id="10"/>
    </w:p>
    <w:p w14:paraId="183F53ED" w14:textId="27F8952E" w:rsidR="00845C23" w:rsidRPr="00845C23" w:rsidRDefault="00845C23" w:rsidP="00845C23">
      <w:pPr>
        <w:rPr>
          <w:sz w:val="24"/>
        </w:rPr>
      </w:pPr>
      <w:r w:rsidRPr="00845C23">
        <w:rPr>
          <w:sz w:val="24"/>
        </w:rPr>
        <w:t>In the “</w:t>
      </w:r>
      <w:r w:rsidRPr="00095AF3">
        <w:rPr>
          <w:b/>
          <w:sz w:val="24"/>
        </w:rPr>
        <w:t>Analyzing</w:t>
      </w:r>
      <w:r w:rsidRPr="00845C23">
        <w:rPr>
          <w:sz w:val="24"/>
        </w:rPr>
        <w:t xml:space="preserve">” </w:t>
      </w:r>
      <w:r w:rsidR="003B379E">
        <w:rPr>
          <w:sz w:val="24"/>
        </w:rPr>
        <w:t>process</w:t>
      </w:r>
      <w:r w:rsidRPr="00845C23">
        <w:rPr>
          <w:sz w:val="24"/>
        </w:rPr>
        <w:t xml:space="preserve">, the objective is to reconcile the details of the </w:t>
      </w:r>
      <w:r w:rsidRPr="00DA36FC">
        <w:rPr>
          <w:b/>
          <w:sz w:val="24"/>
        </w:rPr>
        <w:t>events-of-interest</w:t>
      </w:r>
      <w:r w:rsidRPr="00845C23">
        <w:rPr>
          <w:sz w:val="24"/>
        </w:rPr>
        <w:t xml:space="preserve"> from the perspective of impacted parties. </w:t>
      </w:r>
      <w:r w:rsidR="00095AF3">
        <w:rPr>
          <w:sz w:val="24"/>
        </w:rPr>
        <w:t xml:space="preserve">The </w:t>
      </w:r>
      <w:r w:rsidR="003B379E">
        <w:rPr>
          <w:sz w:val="24"/>
        </w:rPr>
        <w:t>process</w:t>
      </w:r>
      <w:r w:rsidR="00A12297">
        <w:rPr>
          <w:sz w:val="24"/>
        </w:rPr>
        <w:t xml:space="preserve"> takes the </w:t>
      </w:r>
      <w:r w:rsidR="00A12297" w:rsidRPr="00A12297">
        <w:rPr>
          <w:b/>
          <w:sz w:val="24"/>
        </w:rPr>
        <w:t xml:space="preserve">event </w:t>
      </w:r>
      <w:r w:rsidRPr="00A12297">
        <w:rPr>
          <w:b/>
          <w:sz w:val="24"/>
        </w:rPr>
        <w:t>situation</w:t>
      </w:r>
      <w:r w:rsidRPr="00845C23">
        <w:rPr>
          <w:sz w:val="24"/>
        </w:rPr>
        <w:t xml:space="preserve"> and establishes a communication framework for the </w:t>
      </w:r>
      <w:r w:rsidR="00095AF3">
        <w:rPr>
          <w:sz w:val="24"/>
        </w:rPr>
        <w:t xml:space="preserve">forthcoming </w:t>
      </w:r>
      <w:r w:rsidRPr="00DA36FC">
        <w:rPr>
          <w:b/>
          <w:sz w:val="24"/>
        </w:rPr>
        <w:t>alerting situation</w:t>
      </w:r>
      <w:r w:rsidR="00095AF3">
        <w:rPr>
          <w:sz w:val="24"/>
        </w:rPr>
        <w:t xml:space="preserve"> (i.e. </w:t>
      </w:r>
      <w:r w:rsidRPr="00845C23">
        <w:rPr>
          <w:sz w:val="24"/>
        </w:rPr>
        <w:t xml:space="preserve">the agency/audience interaction and all </w:t>
      </w:r>
      <w:r w:rsidR="004F5B58">
        <w:rPr>
          <w:sz w:val="24"/>
        </w:rPr>
        <w:t xml:space="preserve">which </w:t>
      </w:r>
      <w:r w:rsidRPr="00845C23">
        <w:rPr>
          <w:sz w:val="24"/>
        </w:rPr>
        <w:t>that encompasses</w:t>
      </w:r>
      <w:r w:rsidR="00095AF3">
        <w:rPr>
          <w:sz w:val="24"/>
        </w:rPr>
        <w:t>)</w:t>
      </w:r>
      <w:r w:rsidRPr="00845C23">
        <w:rPr>
          <w:sz w:val="24"/>
        </w:rPr>
        <w:t xml:space="preserve">. </w:t>
      </w:r>
      <w:r w:rsidR="004F5B58">
        <w:rPr>
          <w:sz w:val="24"/>
        </w:rPr>
        <w:t xml:space="preserve">It is here where </w:t>
      </w:r>
      <w:r w:rsidR="00095AF3" w:rsidRPr="00DA36FC">
        <w:rPr>
          <w:b/>
          <w:sz w:val="24"/>
        </w:rPr>
        <w:t>alert-worthy</w:t>
      </w:r>
      <w:r w:rsidR="00095AF3">
        <w:rPr>
          <w:sz w:val="24"/>
        </w:rPr>
        <w:t xml:space="preserve"> events, the </w:t>
      </w:r>
      <w:r w:rsidRPr="00DA36FC">
        <w:rPr>
          <w:b/>
          <w:sz w:val="24"/>
        </w:rPr>
        <w:t>subject event</w:t>
      </w:r>
      <w:r w:rsidRPr="00845C23">
        <w:rPr>
          <w:sz w:val="24"/>
        </w:rPr>
        <w:t xml:space="preserve">, </w:t>
      </w:r>
      <w:r w:rsidR="004F5B58">
        <w:rPr>
          <w:sz w:val="24"/>
        </w:rPr>
        <w:t xml:space="preserve">and </w:t>
      </w:r>
      <w:r w:rsidRPr="00845C23">
        <w:rPr>
          <w:sz w:val="24"/>
        </w:rPr>
        <w:t xml:space="preserve">any noteworthy </w:t>
      </w:r>
      <w:r w:rsidRPr="00DA36FC">
        <w:rPr>
          <w:b/>
          <w:sz w:val="24"/>
        </w:rPr>
        <w:t>secondary events</w:t>
      </w:r>
      <w:r w:rsidRPr="00845C23">
        <w:rPr>
          <w:sz w:val="24"/>
        </w:rPr>
        <w:t xml:space="preserve">, </w:t>
      </w:r>
      <w:r w:rsidR="004F5B58">
        <w:rPr>
          <w:sz w:val="24"/>
        </w:rPr>
        <w:t xml:space="preserve">are clarified. It also </w:t>
      </w:r>
      <w:r w:rsidR="00A12297">
        <w:rPr>
          <w:sz w:val="24"/>
        </w:rPr>
        <w:t>where</w:t>
      </w:r>
      <w:r w:rsidR="004F5B58">
        <w:rPr>
          <w:sz w:val="24"/>
        </w:rPr>
        <w:t xml:space="preserve"> new events, such as </w:t>
      </w:r>
      <w:r w:rsidRPr="00845C23">
        <w:rPr>
          <w:sz w:val="24"/>
        </w:rPr>
        <w:t xml:space="preserve">solicited </w:t>
      </w:r>
      <w:r w:rsidRPr="00A12297">
        <w:rPr>
          <w:b/>
          <w:sz w:val="24"/>
        </w:rPr>
        <w:t>action</w:t>
      </w:r>
      <w:r w:rsidR="00DA36FC">
        <w:rPr>
          <w:sz w:val="24"/>
        </w:rPr>
        <w:t xml:space="preserve"> event</w:t>
      </w:r>
      <w:r w:rsidRPr="00845C23">
        <w:rPr>
          <w:sz w:val="24"/>
        </w:rPr>
        <w:t xml:space="preserve">s the alerting agency is asking of impacted parties (i.e. </w:t>
      </w:r>
      <w:r w:rsidR="00A12297">
        <w:rPr>
          <w:sz w:val="24"/>
        </w:rPr>
        <w:t xml:space="preserve">any </w:t>
      </w:r>
      <w:r w:rsidRPr="00845C23">
        <w:rPr>
          <w:sz w:val="24"/>
        </w:rPr>
        <w:t>actions to take during the lead</w:t>
      </w:r>
      <w:r w:rsidR="00DA36FC">
        <w:rPr>
          <w:sz w:val="24"/>
        </w:rPr>
        <w:t xml:space="preserve"> time</w:t>
      </w:r>
      <w:r w:rsidR="00A12297">
        <w:rPr>
          <w:sz w:val="24"/>
        </w:rPr>
        <w:t xml:space="preserve"> (ahead of the event), the </w:t>
      </w:r>
      <w:r w:rsidR="004F5B58">
        <w:rPr>
          <w:sz w:val="24"/>
        </w:rPr>
        <w:t>intersection</w:t>
      </w:r>
      <w:r w:rsidR="004F5B58" w:rsidRPr="00845C23">
        <w:rPr>
          <w:sz w:val="24"/>
        </w:rPr>
        <w:t xml:space="preserve"> </w:t>
      </w:r>
      <w:r w:rsidRPr="00845C23">
        <w:rPr>
          <w:sz w:val="24"/>
        </w:rPr>
        <w:t>time</w:t>
      </w:r>
      <w:r w:rsidR="00A12297">
        <w:rPr>
          <w:sz w:val="24"/>
        </w:rPr>
        <w:t xml:space="preserve"> (during the event</w:t>
      </w:r>
      <w:r w:rsidR="00DA36FC">
        <w:rPr>
          <w:sz w:val="24"/>
        </w:rPr>
        <w:t>)</w:t>
      </w:r>
      <w:r w:rsidRPr="00845C23">
        <w:rPr>
          <w:sz w:val="24"/>
        </w:rPr>
        <w:t xml:space="preserve"> </w:t>
      </w:r>
      <w:r w:rsidR="00A12297">
        <w:rPr>
          <w:sz w:val="24"/>
        </w:rPr>
        <w:t xml:space="preserve">and the follow time (after the event) all due to instance and </w:t>
      </w:r>
      <w:r w:rsidR="004F5B58">
        <w:rPr>
          <w:sz w:val="24"/>
        </w:rPr>
        <w:t xml:space="preserve">occasion </w:t>
      </w:r>
      <w:r w:rsidRPr="00845C23">
        <w:rPr>
          <w:sz w:val="24"/>
        </w:rPr>
        <w:t>of the subject event</w:t>
      </w:r>
      <w:r>
        <w:rPr>
          <w:sz w:val="24"/>
        </w:rPr>
        <w:t>).</w:t>
      </w:r>
    </w:p>
    <w:p w14:paraId="4F7E1A91" w14:textId="28C2205D" w:rsidR="00265913" w:rsidRPr="00845C23" w:rsidRDefault="008D1335" w:rsidP="00845C23">
      <w:pPr>
        <w:pStyle w:val="Heading2"/>
      </w:pPr>
      <w:bookmarkStart w:id="11" w:name="_Toc209523757"/>
      <w:r w:rsidRPr="00845C23">
        <w:t>“</w:t>
      </w:r>
      <w:r w:rsidR="00F44A0F" w:rsidRPr="00845C23">
        <w:t xml:space="preserve">CAP </w:t>
      </w:r>
      <w:r w:rsidR="00B83B67" w:rsidRPr="00845C23">
        <w:t>Originating</w:t>
      </w:r>
      <w:r w:rsidRPr="00845C23">
        <w:t>”</w:t>
      </w:r>
      <w:r w:rsidR="00265913" w:rsidRPr="00845C23">
        <w:t xml:space="preserve"> </w:t>
      </w:r>
      <w:r w:rsidR="003B379E">
        <w:t>Process</w:t>
      </w:r>
      <w:bookmarkEnd w:id="11"/>
    </w:p>
    <w:p w14:paraId="3144D722" w14:textId="10BAD16D" w:rsidR="007414B3" w:rsidRDefault="00265913">
      <w:pPr>
        <w:rPr>
          <w:sz w:val="24"/>
        </w:rPr>
      </w:pPr>
      <w:r w:rsidRPr="00F44A0F">
        <w:rPr>
          <w:sz w:val="24"/>
        </w:rPr>
        <w:t xml:space="preserve">In the </w:t>
      </w:r>
      <w:r w:rsidR="006B1800">
        <w:rPr>
          <w:sz w:val="24"/>
        </w:rPr>
        <w:t xml:space="preserve">CAP Originating </w:t>
      </w:r>
      <w:r w:rsidR="003B379E">
        <w:rPr>
          <w:sz w:val="24"/>
        </w:rPr>
        <w:t>process</w:t>
      </w:r>
      <w:r w:rsidR="006B1800">
        <w:rPr>
          <w:sz w:val="24"/>
        </w:rPr>
        <w:t xml:space="preserve">, the objective is to clarify the pieces of information that support </w:t>
      </w:r>
      <w:r w:rsidR="00310871">
        <w:rPr>
          <w:sz w:val="24"/>
        </w:rPr>
        <w:t xml:space="preserve">originators building </w:t>
      </w:r>
      <w:r w:rsidR="006B1800">
        <w:rPr>
          <w:sz w:val="24"/>
        </w:rPr>
        <w:t xml:space="preserve">a </w:t>
      </w:r>
      <w:r w:rsidR="00310871">
        <w:rPr>
          <w:sz w:val="24"/>
        </w:rPr>
        <w:t>proper</w:t>
      </w:r>
      <w:r w:rsidR="006B1800">
        <w:rPr>
          <w:sz w:val="24"/>
        </w:rPr>
        <w:t xml:space="preserve"> </w:t>
      </w:r>
      <w:r w:rsidR="00BD1B2D">
        <w:rPr>
          <w:sz w:val="24"/>
        </w:rPr>
        <w:t>alert messag</w:t>
      </w:r>
      <w:r w:rsidR="00310871">
        <w:rPr>
          <w:sz w:val="24"/>
        </w:rPr>
        <w:t xml:space="preserve">e </w:t>
      </w:r>
      <w:r w:rsidR="006B1800">
        <w:rPr>
          <w:sz w:val="24"/>
        </w:rPr>
        <w:t>using the CAP standard. Elements of information in the CAP model are designed to make the exchange of information meaningful to all parties</w:t>
      </w:r>
      <w:r w:rsidR="007414B3">
        <w:rPr>
          <w:sz w:val="24"/>
        </w:rPr>
        <w:t xml:space="preserve">. The </w:t>
      </w:r>
      <w:r w:rsidR="00310871">
        <w:rPr>
          <w:sz w:val="24"/>
        </w:rPr>
        <w:t xml:space="preserve">aim of </w:t>
      </w:r>
      <w:r w:rsidR="00436941">
        <w:rPr>
          <w:sz w:val="24"/>
        </w:rPr>
        <w:t xml:space="preserve">CAP </w:t>
      </w:r>
      <w:r w:rsidR="006B3CEA">
        <w:rPr>
          <w:sz w:val="24"/>
        </w:rPr>
        <w:t>originating</w:t>
      </w:r>
      <w:r w:rsidR="006B1800">
        <w:rPr>
          <w:sz w:val="24"/>
        </w:rPr>
        <w:t xml:space="preserve"> parties </w:t>
      </w:r>
      <w:r w:rsidR="007414B3">
        <w:rPr>
          <w:sz w:val="24"/>
        </w:rPr>
        <w:t>is to create</w:t>
      </w:r>
      <w:r w:rsidR="006B3CEA">
        <w:rPr>
          <w:sz w:val="24"/>
        </w:rPr>
        <w:t xml:space="preserve"> </w:t>
      </w:r>
      <w:r w:rsidR="004F5B58">
        <w:rPr>
          <w:sz w:val="24"/>
        </w:rPr>
        <w:t xml:space="preserve">a set of </w:t>
      </w:r>
      <w:r w:rsidR="006B3CEA">
        <w:rPr>
          <w:sz w:val="24"/>
        </w:rPr>
        <w:t xml:space="preserve">standardized elements of </w:t>
      </w:r>
      <w:r w:rsidR="004F5B58">
        <w:rPr>
          <w:sz w:val="24"/>
        </w:rPr>
        <w:t>technical and functional</w:t>
      </w:r>
      <w:r w:rsidR="00436941">
        <w:rPr>
          <w:sz w:val="24"/>
        </w:rPr>
        <w:t xml:space="preserve"> alerting</w:t>
      </w:r>
      <w:r w:rsidR="004F5B58">
        <w:rPr>
          <w:sz w:val="24"/>
        </w:rPr>
        <w:t xml:space="preserve"> </w:t>
      </w:r>
      <w:r w:rsidR="006B3CEA">
        <w:rPr>
          <w:sz w:val="24"/>
        </w:rPr>
        <w:t xml:space="preserve">information for </w:t>
      </w:r>
      <w:r w:rsidR="00DA36FC">
        <w:rPr>
          <w:sz w:val="24"/>
        </w:rPr>
        <w:t xml:space="preserve">agents of </w:t>
      </w:r>
      <w:r w:rsidR="006B3CEA">
        <w:rPr>
          <w:sz w:val="24"/>
        </w:rPr>
        <w:t xml:space="preserve">their </w:t>
      </w:r>
      <w:r w:rsidR="007414B3">
        <w:rPr>
          <w:sz w:val="24"/>
        </w:rPr>
        <w:t xml:space="preserve">consuming </w:t>
      </w:r>
      <w:r w:rsidR="006B3CEA">
        <w:rPr>
          <w:sz w:val="24"/>
        </w:rPr>
        <w:t>client</w:t>
      </w:r>
      <w:r w:rsidR="00DA36FC">
        <w:rPr>
          <w:sz w:val="24"/>
        </w:rPr>
        <w:t>’</w:t>
      </w:r>
      <w:r w:rsidR="006B3CEA">
        <w:rPr>
          <w:sz w:val="24"/>
        </w:rPr>
        <w:t>s</w:t>
      </w:r>
      <w:r w:rsidR="004F5B58">
        <w:rPr>
          <w:sz w:val="24"/>
        </w:rPr>
        <w:t xml:space="preserve"> </w:t>
      </w:r>
      <w:r w:rsidR="006B1800">
        <w:rPr>
          <w:sz w:val="24"/>
        </w:rPr>
        <w:t>needs.</w:t>
      </w:r>
    </w:p>
    <w:p w14:paraId="6C359124" w14:textId="7BFC3ABD" w:rsidR="00AE7A7C" w:rsidRDefault="006B1800">
      <w:pPr>
        <w:rPr>
          <w:rFonts w:eastAsia="Times New Roman" w:cstheme="minorHAnsi"/>
          <w:iCs/>
          <w:color w:val="446CAA"/>
          <w:kern w:val="32"/>
          <w:sz w:val="36"/>
          <w:szCs w:val="40"/>
          <w:lang w:val="en-US"/>
        </w:rPr>
      </w:pPr>
      <w:r>
        <w:rPr>
          <w:sz w:val="24"/>
        </w:rPr>
        <w:t>One objective of</w:t>
      </w:r>
      <w:r w:rsidR="00436941">
        <w:rPr>
          <w:sz w:val="24"/>
        </w:rPr>
        <w:t xml:space="preserve"> the </w:t>
      </w:r>
      <w:r w:rsidR="00436941" w:rsidRPr="00436941">
        <w:rPr>
          <w:b/>
          <w:sz w:val="24"/>
        </w:rPr>
        <w:t>User’s Guide</w:t>
      </w:r>
      <w:r>
        <w:rPr>
          <w:sz w:val="24"/>
        </w:rPr>
        <w:t xml:space="preserve"> is to make the originating </w:t>
      </w:r>
      <w:r w:rsidR="00310871">
        <w:rPr>
          <w:sz w:val="24"/>
        </w:rPr>
        <w:t xml:space="preserve">process </w:t>
      </w:r>
      <w:r w:rsidR="00DA36FC">
        <w:rPr>
          <w:sz w:val="24"/>
        </w:rPr>
        <w:t xml:space="preserve">easier while </w:t>
      </w:r>
      <w:r>
        <w:rPr>
          <w:sz w:val="24"/>
        </w:rPr>
        <w:t xml:space="preserve">simultaneously meeting the needs of </w:t>
      </w:r>
      <w:r w:rsidR="007414B3">
        <w:rPr>
          <w:sz w:val="24"/>
        </w:rPr>
        <w:t xml:space="preserve">all </w:t>
      </w:r>
      <w:r w:rsidR="0071630D">
        <w:rPr>
          <w:sz w:val="24"/>
        </w:rPr>
        <w:t xml:space="preserve">the various </w:t>
      </w:r>
      <w:r>
        <w:rPr>
          <w:sz w:val="24"/>
        </w:rPr>
        <w:t xml:space="preserve">consuming </w:t>
      </w:r>
      <w:r w:rsidR="00310871">
        <w:rPr>
          <w:sz w:val="24"/>
        </w:rPr>
        <w:t xml:space="preserve">parties. </w:t>
      </w:r>
      <w:r w:rsidR="007414B3">
        <w:rPr>
          <w:sz w:val="24"/>
        </w:rPr>
        <w:t xml:space="preserve">The </w:t>
      </w:r>
      <w:r w:rsidR="007414B3" w:rsidRPr="00310871">
        <w:rPr>
          <w:b/>
          <w:sz w:val="24"/>
        </w:rPr>
        <w:t>OASIS Ope</w:t>
      </w:r>
      <w:r w:rsidR="00824D94">
        <w:rPr>
          <w:b/>
          <w:sz w:val="24"/>
        </w:rPr>
        <w:t>n EMTC</w:t>
      </w:r>
      <w:r w:rsidR="007414B3" w:rsidRPr="00753461">
        <w:rPr>
          <w:sz w:val="24"/>
        </w:rPr>
        <w:t xml:space="preserve"> perspective</w:t>
      </w:r>
      <w:r w:rsidR="007414B3">
        <w:rPr>
          <w:sz w:val="24"/>
        </w:rPr>
        <w:t xml:space="preserve"> for CAP originators is to </w:t>
      </w:r>
      <w:r w:rsidR="00436941">
        <w:rPr>
          <w:sz w:val="24"/>
        </w:rPr>
        <w:t xml:space="preserve">not necessarily </w:t>
      </w:r>
      <w:r w:rsidR="007414B3">
        <w:rPr>
          <w:sz w:val="24"/>
        </w:rPr>
        <w:t xml:space="preserve">have them create separately structured CAP product for </w:t>
      </w:r>
      <w:proofErr w:type="gramStart"/>
      <w:r w:rsidR="007414B3">
        <w:rPr>
          <w:sz w:val="24"/>
        </w:rPr>
        <w:t xml:space="preserve">each </w:t>
      </w:r>
      <w:r w:rsidR="00DA36FC">
        <w:rPr>
          <w:sz w:val="24"/>
        </w:rPr>
        <w:t>and every</w:t>
      </w:r>
      <w:proofErr w:type="gramEnd"/>
      <w:r w:rsidR="00DA36FC">
        <w:rPr>
          <w:sz w:val="24"/>
        </w:rPr>
        <w:t xml:space="preserve"> </w:t>
      </w:r>
      <w:r w:rsidR="007414B3">
        <w:rPr>
          <w:sz w:val="24"/>
        </w:rPr>
        <w:t>CAP consuming party, but to have one CAP message that can service them all</w:t>
      </w:r>
      <w:r w:rsidR="00436941">
        <w:rPr>
          <w:sz w:val="24"/>
        </w:rPr>
        <w:t xml:space="preserve"> </w:t>
      </w:r>
      <w:r w:rsidR="00436941">
        <w:rPr>
          <w:rStyle w:val="FootnoteReference"/>
          <w:sz w:val="24"/>
        </w:rPr>
        <w:footnoteReference w:id="10"/>
      </w:r>
      <w:r w:rsidR="007414B3">
        <w:rPr>
          <w:sz w:val="24"/>
        </w:rPr>
        <w:t xml:space="preserve">. </w:t>
      </w:r>
      <w:r w:rsidR="00310871">
        <w:rPr>
          <w:sz w:val="24"/>
        </w:rPr>
        <w:t>T</w:t>
      </w:r>
      <w:r>
        <w:rPr>
          <w:sz w:val="24"/>
        </w:rPr>
        <w:t xml:space="preserve">he CAP standard </w:t>
      </w:r>
      <w:r w:rsidR="007414B3">
        <w:rPr>
          <w:sz w:val="24"/>
        </w:rPr>
        <w:t>is</w:t>
      </w:r>
      <w:r w:rsidR="00310871">
        <w:rPr>
          <w:sz w:val="24"/>
        </w:rPr>
        <w:t xml:space="preserve"> designed to make</w:t>
      </w:r>
      <w:r>
        <w:rPr>
          <w:sz w:val="24"/>
        </w:rPr>
        <w:t xml:space="preserve"> this possible </w:t>
      </w:r>
      <w:r>
        <w:rPr>
          <w:rStyle w:val="FootnoteReference"/>
          <w:sz w:val="24"/>
        </w:rPr>
        <w:footnoteReference w:id="11"/>
      </w:r>
      <w:r>
        <w:rPr>
          <w:sz w:val="24"/>
        </w:rPr>
        <w:t>.</w:t>
      </w:r>
    </w:p>
    <w:p w14:paraId="50EAEA4D" w14:textId="315C1293" w:rsidR="002B6EEF" w:rsidRDefault="008D1335" w:rsidP="00244208">
      <w:pPr>
        <w:pStyle w:val="Heading2"/>
      </w:pPr>
      <w:bookmarkStart w:id="12" w:name="_Toc209523758"/>
      <w:r w:rsidRPr="00051342">
        <w:t>“</w:t>
      </w:r>
      <w:r w:rsidR="00F44A0F" w:rsidRPr="00AE7A7C">
        <w:t xml:space="preserve">CAP </w:t>
      </w:r>
      <w:r w:rsidR="00B83B67" w:rsidRPr="00AE7A7C">
        <w:t>Consuming</w:t>
      </w:r>
      <w:r w:rsidRPr="00AE7A7C">
        <w:t>”</w:t>
      </w:r>
      <w:r w:rsidR="0086062A" w:rsidRPr="00AE7A7C">
        <w:t xml:space="preserve"> </w:t>
      </w:r>
      <w:r w:rsidR="003B379E">
        <w:t>Process</w:t>
      </w:r>
      <w:bookmarkEnd w:id="12"/>
    </w:p>
    <w:p w14:paraId="4C963250" w14:textId="104C75AD" w:rsidR="007414B3" w:rsidRDefault="00E4210C">
      <w:pPr>
        <w:rPr>
          <w:sz w:val="24"/>
        </w:rPr>
      </w:pPr>
      <w:r w:rsidRPr="006817BA">
        <w:rPr>
          <w:sz w:val="24"/>
        </w:rPr>
        <w:t>In the</w:t>
      </w:r>
      <w:r w:rsidR="006B3CEA">
        <w:rPr>
          <w:sz w:val="24"/>
        </w:rPr>
        <w:t xml:space="preserve"> CAP Consuming </w:t>
      </w:r>
      <w:r w:rsidR="003B379E">
        <w:rPr>
          <w:sz w:val="24"/>
        </w:rPr>
        <w:t>process</w:t>
      </w:r>
      <w:r w:rsidR="006B3CEA">
        <w:rPr>
          <w:sz w:val="24"/>
        </w:rPr>
        <w:t xml:space="preserve">, the objective is to clarify the pieces of information that support </w:t>
      </w:r>
      <w:r w:rsidR="00310871">
        <w:rPr>
          <w:sz w:val="24"/>
        </w:rPr>
        <w:t xml:space="preserve">consumers processing a proper </w:t>
      </w:r>
      <w:r w:rsidR="00BD1B2D">
        <w:rPr>
          <w:sz w:val="24"/>
        </w:rPr>
        <w:t>alert messag</w:t>
      </w:r>
      <w:r w:rsidR="00310871">
        <w:rPr>
          <w:sz w:val="24"/>
        </w:rPr>
        <w:t xml:space="preserve">e </w:t>
      </w:r>
      <w:r w:rsidR="00D76588">
        <w:rPr>
          <w:sz w:val="24"/>
        </w:rPr>
        <w:t>based on</w:t>
      </w:r>
      <w:r w:rsidR="006B3CEA">
        <w:rPr>
          <w:sz w:val="24"/>
        </w:rPr>
        <w:t xml:space="preserve"> the CAP standard. Elements of information in the CAP model are designed to make the exchange of information meaningful to all</w:t>
      </w:r>
      <w:r w:rsidR="00310871">
        <w:rPr>
          <w:sz w:val="24"/>
        </w:rPr>
        <w:t xml:space="preserve"> parties with the aim of </w:t>
      </w:r>
      <w:r w:rsidR="00436941">
        <w:rPr>
          <w:sz w:val="24"/>
        </w:rPr>
        <w:t xml:space="preserve">having </w:t>
      </w:r>
      <w:r w:rsidR="00310871">
        <w:rPr>
          <w:sz w:val="24"/>
        </w:rPr>
        <w:t xml:space="preserve">consuming parties </w:t>
      </w:r>
      <w:r w:rsidR="00D76588">
        <w:rPr>
          <w:sz w:val="24"/>
        </w:rPr>
        <w:t>able to properly use the</w:t>
      </w:r>
      <w:r w:rsidR="002923EC">
        <w:rPr>
          <w:sz w:val="24"/>
        </w:rPr>
        <w:t xml:space="preserve"> elements for their </w:t>
      </w:r>
      <w:r w:rsidR="006B3CEA">
        <w:rPr>
          <w:sz w:val="24"/>
        </w:rPr>
        <w:t xml:space="preserve">needs. </w:t>
      </w:r>
    </w:p>
    <w:p w14:paraId="02D41613" w14:textId="4E31CD2A" w:rsidR="00D76588" w:rsidRDefault="006B3CEA" w:rsidP="00D76588">
      <w:pPr>
        <w:rPr>
          <w:sz w:val="24"/>
        </w:rPr>
      </w:pPr>
      <w:r>
        <w:rPr>
          <w:sz w:val="24"/>
        </w:rPr>
        <w:t>One objective</w:t>
      </w:r>
      <w:r w:rsidR="00D76588">
        <w:rPr>
          <w:sz w:val="24"/>
        </w:rPr>
        <w:t xml:space="preserve"> the</w:t>
      </w:r>
      <w:r>
        <w:rPr>
          <w:sz w:val="24"/>
        </w:rPr>
        <w:t xml:space="preserve"> </w:t>
      </w:r>
      <w:r w:rsidR="00D76588" w:rsidRPr="00A12297">
        <w:rPr>
          <w:b/>
          <w:i/>
          <w:sz w:val="24"/>
        </w:rPr>
        <w:t>User’s Guide</w:t>
      </w:r>
      <w:r w:rsidR="00D76588">
        <w:rPr>
          <w:sz w:val="24"/>
        </w:rPr>
        <w:t xml:space="preserve"> </w:t>
      </w:r>
      <w:r>
        <w:rPr>
          <w:sz w:val="24"/>
        </w:rPr>
        <w:t>is to make the consuming p</w:t>
      </w:r>
      <w:r w:rsidR="002923EC">
        <w:rPr>
          <w:sz w:val="24"/>
        </w:rPr>
        <w:t xml:space="preserve">rocess easier </w:t>
      </w:r>
      <w:r>
        <w:rPr>
          <w:sz w:val="24"/>
        </w:rPr>
        <w:t xml:space="preserve">while simultaneously allowing originating parties the </w:t>
      </w:r>
      <w:r w:rsidR="00A70FBF">
        <w:rPr>
          <w:sz w:val="24"/>
        </w:rPr>
        <w:t>ability to service all their consuming partners simultaneously</w:t>
      </w:r>
      <w:r>
        <w:rPr>
          <w:sz w:val="24"/>
        </w:rPr>
        <w:t xml:space="preserve"> </w:t>
      </w:r>
      <w:r w:rsidR="002923EC">
        <w:rPr>
          <w:sz w:val="24"/>
        </w:rPr>
        <w:t xml:space="preserve">with </w:t>
      </w:r>
      <w:r w:rsidR="00D76588">
        <w:rPr>
          <w:sz w:val="24"/>
        </w:rPr>
        <w:t xml:space="preserve">the same </w:t>
      </w:r>
      <w:r w:rsidR="0071630D">
        <w:rPr>
          <w:sz w:val="24"/>
        </w:rPr>
        <w:t xml:space="preserve">set of </w:t>
      </w:r>
      <w:r w:rsidR="002923EC">
        <w:rPr>
          <w:sz w:val="24"/>
        </w:rPr>
        <w:t xml:space="preserve">CAP </w:t>
      </w:r>
      <w:r w:rsidR="00BD1B2D">
        <w:rPr>
          <w:sz w:val="24"/>
        </w:rPr>
        <w:t>alert messag</w:t>
      </w:r>
      <w:r w:rsidR="002923EC">
        <w:rPr>
          <w:sz w:val="24"/>
        </w:rPr>
        <w:t>e</w:t>
      </w:r>
      <w:r w:rsidR="0071630D">
        <w:rPr>
          <w:sz w:val="24"/>
        </w:rPr>
        <w:t>s</w:t>
      </w:r>
      <w:r w:rsidR="002923EC">
        <w:rPr>
          <w:sz w:val="24"/>
        </w:rPr>
        <w:t xml:space="preserve">. </w:t>
      </w:r>
      <w:r w:rsidR="007414B3">
        <w:rPr>
          <w:sz w:val="24"/>
        </w:rPr>
        <w:t xml:space="preserve">The </w:t>
      </w:r>
      <w:r w:rsidR="007414B3" w:rsidRPr="002923EC">
        <w:rPr>
          <w:b/>
          <w:sz w:val="24"/>
        </w:rPr>
        <w:t>OASIS Ope</w:t>
      </w:r>
      <w:r w:rsidR="00824D94">
        <w:rPr>
          <w:b/>
          <w:sz w:val="24"/>
        </w:rPr>
        <w:t>n EMTC</w:t>
      </w:r>
      <w:r w:rsidR="007414B3" w:rsidRPr="00753461">
        <w:rPr>
          <w:sz w:val="24"/>
        </w:rPr>
        <w:t xml:space="preserve"> </w:t>
      </w:r>
      <w:r w:rsidR="007414B3">
        <w:rPr>
          <w:sz w:val="24"/>
        </w:rPr>
        <w:t xml:space="preserve">perspective for CAP consumers is to not have them make </w:t>
      </w:r>
      <w:r w:rsidR="00ED146B">
        <w:rPr>
          <w:sz w:val="24"/>
        </w:rPr>
        <w:t xml:space="preserve">improper </w:t>
      </w:r>
      <w:r w:rsidR="007414B3">
        <w:rPr>
          <w:sz w:val="24"/>
        </w:rPr>
        <w:t xml:space="preserve">assumptions on the information received, nor </w:t>
      </w:r>
      <w:proofErr w:type="gramStart"/>
      <w:r w:rsidR="007414B3">
        <w:rPr>
          <w:sz w:val="24"/>
        </w:rPr>
        <w:t>have to</w:t>
      </w:r>
      <w:proofErr w:type="gramEnd"/>
      <w:r w:rsidR="007414B3">
        <w:rPr>
          <w:sz w:val="24"/>
        </w:rPr>
        <w:t xml:space="preserve"> create </w:t>
      </w:r>
      <w:r w:rsidR="00ED146B">
        <w:rPr>
          <w:sz w:val="24"/>
        </w:rPr>
        <w:t xml:space="preserve">additional </w:t>
      </w:r>
      <w:r w:rsidR="007414B3">
        <w:rPr>
          <w:sz w:val="24"/>
        </w:rPr>
        <w:t xml:space="preserve">information to make their service successful. </w:t>
      </w:r>
      <w:r w:rsidR="002923EC">
        <w:rPr>
          <w:sz w:val="24"/>
        </w:rPr>
        <w:t>T</w:t>
      </w:r>
      <w:r>
        <w:rPr>
          <w:sz w:val="24"/>
        </w:rPr>
        <w:t xml:space="preserve">he CAP standard </w:t>
      </w:r>
      <w:r w:rsidR="002923EC">
        <w:rPr>
          <w:sz w:val="24"/>
        </w:rPr>
        <w:t>was designed to make</w:t>
      </w:r>
      <w:r>
        <w:rPr>
          <w:sz w:val="24"/>
        </w:rPr>
        <w:t xml:space="preserve"> this possible </w:t>
      </w:r>
      <w:r>
        <w:rPr>
          <w:rStyle w:val="FootnoteReference"/>
          <w:sz w:val="24"/>
        </w:rPr>
        <w:footnoteReference w:id="12"/>
      </w:r>
      <w:r>
        <w:rPr>
          <w:sz w:val="24"/>
        </w:rPr>
        <w:t>.</w:t>
      </w:r>
      <w:bookmarkStart w:id="13" w:name="_Toc54700261"/>
    </w:p>
    <w:p w14:paraId="1E483564" w14:textId="4DB43DA8" w:rsidR="00AF7AE2" w:rsidRDefault="00013B73" w:rsidP="00013B73">
      <w:pPr>
        <w:pStyle w:val="Heading1WP"/>
      </w:pPr>
      <w:bookmarkStart w:id="14" w:name="_Toc209523759"/>
      <w:r w:rsidRPr="00013B73">
        <w:t xml:space="preserve">Establishing the Baseline for </w:t>
      </w:r>
      <w:r w:rsidR="00A23814">
        <w:t>the Alerting Process</w:t>
      </w:r>
      <w:bookmarkEnd w:id="14"/>
    </w:p>
    <w:p w14:paraId="1331398A" w14:textId="5FD10681" w:rsidR="00013B73" w:rsidRPr="00013B73" w:rsidRDefault="00013B73" w:rsidP="00013B73">
      <w:pPr>
        <w:pStyle w:val="NormalWeb"/>
        <w:rPr>
          <w:rFonts w:asciiTheme="minorHAnsi" w:eastAsiaTheme="minorHAnsi" w:hAnsiTheme="minorHAnsi" w:cstheme="minorBidi"/>
          <w:lang w:eastAsia="en-US"/>
        </w:rPr>
      </w:pPr>
      <w:r w:rsidRPr="00013B73">
        <w:rPr>
          <w:rFonts w:asciiTheme="minorHAnsi" w:eastAsiaTheme="minorHAnsi" w:hAnsiTheme="minorHAnsi" w:cstheme="minorBidi"/>
          <w:lang w:eastAsia="en-US"/>
        </w:rPr>
        <w:t xml:space="preserve">This </w:t>
      </w:r>
      <w:r w:rsidR="00585344">
        <w:rPr>
          <w:rFonts w:asciiTheme="minorHAnsi" w:eastAsiaTheme="minorHAnsi" w:hAnsiTheme="minorHAnsi" w:cstheme="minorBidi"/>
          <w:lang w:eastAsia="en-US"/>
        </w:rPr>
        <w:t>section</w:t>
      </w:r>
      <w:r w:rsidRPr="00013B73">
        <w:rPr>
          <w:rFonts w:asciiTheme="minorHAnsi" w:eastAsiaTheme="minorHAnsi" w:hAnsiTheme="minorHAnsi" w:cstheme="minorBidi"/>
          <w:lang w:eastAsia="en-US"/>
        </w:rPr>
        <w:t xml:space="preserve"> outlines the foundational alerting workflow that underpins the four </w:t>
      </w:r>
      <w:r w:rsidRPr="00585344">
        <w:rPr>
          <w:rFonts w:asciiTheme="minorHAnsi" w:eastAsiaTheme="minorHAnsi" w:hAnsiTheme="minorHAnsi" w:cstheme="minorBidi"/>
          <w:b/>
          <w:lang w:eastAsia="en-US"/>
        </w:rPr>
        <w:t>business-of-alerting</w:t>
      </w:r>
      <w:r w:rsidRPr="00585344">
        <w:rPr>
          <w:rFonts w:asciiTheme="minorHAnsi" w:eastAsiaTheme="minorHAnsi" w:hAnsiTheme="minorHAnsi" w:cstheme="minorBidi"/>
          <w:lang w:eastAsia="en-US"/>
        </w:rPr>
        <w:t xml:space="preserve"> processes</w:t>
      </w:r>
      <w:r w:rsidRPr="00013B73">
        <w:rPr>
          <w:rFonts w:asciiTheme="minorHAnsi" w:eastAsiaTheme="minorHAnsi" w:hAnsiTheme="minorHAnsi" w:cstheme="minorBidi"/>
          <w:lang w:eastAsia="en-US"/>
        </w:rPr>
        <w:t xml:space="preserve"> defined in the </w:t>
      </w:r>
      <w:r w:rsidRPr="00585344">
        <w:rPr>
          <w:rFonts w:asciiTheme="minorHAnsi" w:eastAsiaTheme="minorHAnsi" w:hAnsiTheme="minorHAnsi" w:cstheme="minorBidi"/>
          <w:b/>
          <w:i/>
          <w:iCs/>
          <w:lang w:eastAsia="en-US"/>
        </w:rPr>
        <w:t>OASIS Open Event Terms List</w:t>
      </w:r>
      <w:r w:rsidRPr="00013B73">
        <w:rPr>
          <w:rFonts w:asciiTheme="minorHAnsi" w:eastAsiaTheme="minorHAnsi" w:hAnsiTheme="minorHAnsi" w:cstheme="minorBidi"/>
          <w:lang w:eastAsia="en-US"/>
        </w:rPr>
        <w:t xml:space="preserve"> </w:t>
      </w:r>
      <w:r w:rsidR="00585344">
        <w:rPr>
          <w:rFonts w:asciiTheme="minorHAnsi" w:eastAsiaTheme="minorHAnsi" w:hAnsiTheme="minorHAnsi" w:cstheme="minorBidi"/>
          <w:lang w:eastAsia="en-US"/>
        </w:rPr>
        <w:t xml:space="preserve">family of </w:t>
      </w:r>
      <w:r w:rsidRPr="00013B73">
        <w:rPr>
          <w:rFonts w:asciiTheme="minorHAnsi" w:eastAsiaTheme="minorHAnsi" w:hAnsiTheme="minorHAnsi" w:cstheme="minorBidi"/>
          <w:lang w:eastAsia="en-US"/>
        </w:rPr>
        <w:t>resource</w:t>
      </w:r>
      <w:r w:rsidR="00585344">
        <w:rPr>
          <w:rFonts w:asciiTheme="minorHAnsi" w:eastAsiaTheme="minorHAnsi" w:hAnsiTheme="minorHAnsi" w:cstheme="minorBidi"/>
          <w:lang w:eastAsia="en-US"/>
        </w:rPr>
        <w:t>s</w:t>
      </w:r>
      <w:r w:rsidRPr="00013B73">
        <w:rPr>
          <w:rFonts w:asciiTheme="minorHAnsi" w:eastAsiaTheme="minorHAnsi" w:hAnsiTheme="minorHAnsi" w:cstheme="minorBidi"/>
          <w:lang w:eastAsia="en-US"/>
        </w:rPr>
        <w:t xml:space="preserve">. It reinforces terminology introduced in the </w:t>
      </w:r>
      <w:r w:rsidRPr="00585344">
        <w:rPr>
          <w:rFonts w:asciiTheme="minorHAnsi" w:eastAsiaTheme="minorHAnsi" w:hAnsiTheme="minorHAnsi" w:cstheme="minorBidi"/>
          <w:b/>
          <w:i/>
          <w:iCs/>
          <w:lang w:eastAsia="en-US"/>
        </w:rPr>
        <w:t>Concept Guide</w:t>
      </w:r>
      <w:r w:rsidRPr="00013B73">
        <w:rPr>
          <w:rFonts w:asciiTheme="minorHAnsi" w:eastAsiaTheme="minorHAnsi" w:hAnsiTheme="minorHAnsi" w:cstheme="minorBidi"/>
          <w:lang w:eastAsia="en-US"/>
        </w:rPr>
        <w:t xml:space="preserve"> and introduces additional terms as required.</w:t>
      </w:r>
    </w:p>
    <w:p w14:paraId="62791A47" w14:textId="5A3A890E" w:rsidR="00013B73" w:rsidRPr="00013B73" w:rsidRDefault="00404CB1" w:rsidP="00013B73">
      <w:pPr>
        <w:pStyle w:val="NormalWeb"/>
        <w:rPr>
          <w:rFonts w:asciiTheme="minorHAnsi" w:eastAsiaTheme="minorHAnsi" w:hAnsiTheme="minorHAnsi" w:cstheme="minorBidi"/>
          <w:lang w:eastAsia="en-US"/>
        </w:rPr>
      </w:pPr>
      <w:r>
        <w:rPr>
          <w:rFonts w:asciiTheme="minorHAnsi" w:eastAsiaTheme="minorHAnsi" w:hAnsiTheme="minorHAnsi" w:cstheme="minorBidi"/>
          <w:lang w:eastAsia="en-US"/>
        </w:rPr>
        <w:t>Following the process discussion</w:t>
      </w:r>
      <w:r w:rsidR="00013B73" w:rsidRPr="00013B73">
        <w:rPr>
          <w:rFonts w:asciiTheme="minorHAnsi" w:eastAsiaTheme="minorHAnsi" w:hAnsiTheme="minorHAnsi" w:cstheme="minorBidi"/>
          <w:lang w:eastAsia="en-US"/>
        </w:rPr>
        <w:t>,</w:t>
      </w:r>
      <w:r w:rsidR="00585344">
        <w:rPr>
          <w:rFonts w:asciiTheme="minorHAnsi" w:eastAsiaTheme="minorHAnsi" w:hAnsiTheme="minorHAnsi" w:cstheme="minorBidi"/>
          <w:lang w:eastAsia="en-US"/>
        </w:rPr>
        <w:t xml:space="preserve"> a representative event situation</w:t>
      </w:r>
      <w:r w:rsidR="00013B73" w:rsidRPr="00013B73">
        <w:rPr>
          <w:rFonts w:asciiTheme="minorHAnsi" w:eastAsiaTheme="minorHAnsi" w:hAnsiTheme="minorHAnsi" w:cstheme="minorBidi"/>
          <w:lang w:eastAsia="en-US"/>
        </w:rPr>
        <w:t xml:space="preserve"> is presented. This scenario serves as </w:t>
      </w:r>
      <w:r w:rsidR="00574BFD">
        <w:rPr>
          <w:rFonts w:asciiTheme="minorHAnsi" w:eastAsiaTheme="minorHAnsi" w:hAnsiTheme="minorHAnsi" w:cstheme="minorBidi"/>
          <w:lang w:eastAsia="en-US"/>
        </w:rPr>
        <w:t>a baseline case</w:t>
      </w:r>
      <w:r w:rsidR="00013B73" w:rsidRPr="00013B73">
        <w:rPr>
          <w:rFonts w:asciiTheme="minorHAnsi" w:eastAsiaTheme="minorHAnsi" w:hAnsiTheme="minorHAnsi" w:cstheme="minorBidi"/>
          <w:lang w:eastAsia="en-US"/>
        </w:rPr>
        <w:t xml:space="preserve"> for establishing a set of baseline steps that can be adapted to a variety of real-world situations. These steps form the backbone of consistent alerting practices across event types.</w:t>
      </w:r>
    </w:p>
    <w:p w14:paraId="5AF20A01" w14:textId="7A0A2C0D" w:rsidR="00013B73" w:rsidRDefault="00013B73" w:rsidP="00013B73">
      <w:pPr>
        <w:pStyle w:val="NormalWeb"/>
        <w:rPr>
          <w:rFonts w:asciiTheme="minorHAnsi" w:eastAsiaTheme="minorHAnsi" w:hAnsiTheme="minorHAnsi" w:cstheme="minorBidi"/>
          <w:lang w:eastAsia="en-US"/>
        </w:rPr>
      </w:pPr>
      <w:r w:rsidRPr="00013B73">
        <w:rPr>
          <w:rFonts w:asciiTheme="minorHAnsi" w:eastAsiaTheme="minorHAnsi" w:hAnsiTheme="minorHAnsi" w:cstheme="minorBidi"/>
          <w:lang w:eastAsia="en-US"/>
        </w:rPr>
        <w:t xml:space="preserve">The </w:t>
      </w:r>
      <w:r w:rsidRPr="00585344">
        <w:rPr>
          <w:rFonts w:asciiTheme="minorHAnsi" w:eastAsiaTheme="minorHAnsi" w:hAnsiTheme="minorHAnsi" w:cstheme="minorBidi"/>
          <w:b/>
          <w:i/>
          <w:iCs/>
          <w:lang w:eastAsia="en-US"/>
        </w:rPr>
        <w:t>Example Situations</w:t>
      </w:r>
      <w:r w:rsidRPr="00013B73">
        <w:rPr>
          <w:rFonts w:asciiTheme="minorHAnsi" w:eastAsiaTheme="minorHAnsi" w:hAnsiTheme="minorHAnsi" w:cstheme="minorBidi"/>
          <w:lang w:eastAsia="en-US"/>
        </w:rPr>
        <w:t xml:space="preserve"> section of this guide builds upon this baseline by exploring case-specific variations. While these examples retain the core principles outlined here, they also highlight distinctive circumstances and considerations unique to each scenario. The primary focus remains on the concept of "</w:t>
      </w:r>
      <w:r w:rsidRPr="00A23814">
        <w:rPr>
          <w:rFonts w:asciiTheme="minorHAnsi" w:eastAsiaTheme="minorHAnsi" w:hAnsiTheme="minorHAnsi" w:cstheme="minorBidi"/>
          <w:b/>
          <w:lang w:eastAsia="en-US"/>
        </w:rPr>
        <w:t>event</w:t>
      </w:r>
      <w:r w:rsidRPr="00013B73">
        <w:rPr>
          <w:rFonts w:asciiTheme="minorHAnsi" w:eastAsiaTheme="minorHAnsi" w:hAnsiTheme="minorHAnsi" w:cstheme="minorBidi"/>
          <w:lang w:eastAsia="en-US"/>
        </w:rPr>
        <w:t xml:space="preserve">," while other components of the alerting process </w:t>
      </w:r>
      <w:r w:rsidR="008D03A1">
        <w:rPr>
          <w:rFonts w:asciiTheme="minorHAnsi" w:eastAsiaTheme="minorHAnsi" w:hAnsiTheme="minorHAnsi" w:cstheme="minorBidi"/>
          <w:lang w:eastAsia="en-US"/>
        </w:rPr>
        <w:t xml:space="preserve">(alerting signals, layers, profiles, over-alerting, </w:t>
      </w:r>
      <w:proofErr w:type="spellStart"/>
      <w:r w:rsidR="008D03A1">
        <w:rPr>
          <w:rFonts w:asciiTheme="minorHAnsi" w:eastAsiaTheme="minorHAnsi" w:hAnsiTheme="minorHAnsi" w:cstheme="minorBidi"/>
          <w:lang w:eastAsia="en-US"/>
        </w:rPr>
        <w:t>etc</w:t>
      </w:r>
      <w:proofErr w:type="spellEnd"/>
      <w:r w:rsidR="008D03A1">
        <w:rPr>
          <w:rFonts w:asciiTheme="minorHAnsi" w:eastAsiaTheme="minorHAnsi" w:hAnsiTheme="minorHAnsi" w:cstheme="minorBidi"/>
          <w:lang w:eastAsia="en-US"/>
        </w:rPr>
        <w:t>…), are covered in separate documents</w:t>
      </w:r>
      <w:r w:rsidRPr="00013B73">
        <w:rPr>
          <w:rFonts w:asciiTheme="minorHAnsi" w:eastAsiaTheme="minorHAnsi" w:hAnsiTheme="minorHAnsi" w:cstheme="minorBidi"/>
          <w:lang w:eastAsia="en-US"/>
        </w:rPr>
        <w:t xml:space="preserve"> within the</w:t>
      </w:r>
      <w:r w:rsidR="008D03A1">
        <w:rPr>
          <w:rFonts w:asciiTheme="minorHAnsi" w:eastAsiaTheme="minorHAnsi" w:hAnsiTheme="minorHAnsi" w:cstheme="minorBidi"/>
          <w:lang w:eastAsia="en-US"/>
        </w:rPr>
        <w:t xml:space="preserve"> </w:t>
      </w:r>
      <w:r w:rsidRPr="008D03A1">
        <w:rPr>
          <w:rFonts w:asciiTheme="minorHAnsi" w:eastAsiaTheme="minorHAnsi" w:hAnsiTheme="minorHAnsi" w:cstheme="minorBidi"/>
          <w:b/>
          <w:lang w:eastAsia="en-US"/>
        </w:rPr>
        <w:t>OASIS Open</w:t>
      </w:r>
      <w:r w:rsidRPr="00013B73">
        <w:rPr>
          <w:rFonts w:asciiTheme="minorHAnsi" w:eastAsiaTheme="minorHAnsi" w:hAnsiTheme="minorHAnsi" w:cstheme="minorBidi"/>
          <w:lang w:eastAsia="en-US"/>
        </w:rPr>
        <w:t xml:space="preserve"> </w:t>
      </w:r>
      <w:r w:rsidR="008D03A1">
        <w:rPr>
          <w:rFonts w:asciiTheme="minorHAnsi" w:eastAsiaTheme="minorHAnsi" w:hAnsiTheme="minorHAnsi" w:cstheme="minorBidi"/>
          <w:lang w:eastAsia="en-US"/>
        </w:rPr>
        <w:t xml:space="preserve">set of </w:t>
      </w:r>
      <w:r w:rsidRPr="00013B73">
        <w:rPr>
          <w:rFonts w:asciiTheme="minorHAnsi" w:eastAsiaTheme="minorHAnsi" w:hAnsiTheme="minorHAnsi" w:cstheme="minorBidi"/>
          <w:lang w:eastAsia="en-US"/>
        </w:rPr>
        <w:t>resources</w:t>
      </w:r>
      <w:r w:rsidR="00585344" w:rsidRPr="00585344">
        <w:rPr>
          <w:rFonts w:asciiTheme="minorHAnsi" w:hAnsiTheme="minorHAnsi" w:cstheme="minorHAnsi"/>
        </w:rPr>
        <w:t xml:space="preserve"> </w:t>
      </w:r>
      <w:r w:rsidR="00585344" w:rsidRPr="00585344">
        <w:rPr>
          <w:rStyle w:val="FootnoteReference"/>
          <w:rFonts w:asciiTheme="minorHAnsi" w:hAnsiTheme="minorHAnsi" w:cstheme="minorHAnsi"/>
        </w:rPr>
        <w:footnoteReference w:id="13"/>
      </w:r>
      <w:r w:rsidRPr="00013B73">
        <w:rPr>
          <w:rFonts w:asciiTheme="minorHAnsi" w:eastAsiaTheme="minorHAnsi" w:hAnsiTheme="minorHAnsi" w:cstheme="minorBidi"/>
          <w:lang w:eastAsia="en-US"/>
        </w:rPr>
        <w:t>.</w:t>
      </w:r>
    </w:p>
    <w:p w14:paraId="7EB71E98" w14:textId="77777777" w:rsidR="00A23814" w:rsidRPr="007E6DB4" w:rsidRDefault="00A23814" w:rsidP="00A23814">
      <w:pPr>
        <w:rPr>
          <w:sz w:val="24"/>
          <w:szCs w:val="24"/>
        </w:rPr>
      </w:pPr>
      <w:r w:rsidRPr="007E6DB4">
        <w:rPr>
          <w:sz w:val="24"/>
          <w:szCs w:val="24"/>
        </w:rPr>
        <w:t xml:space="preserve">The process accommodates both </w:t>
      </w:r>
      <w:r w:rsidRPr="0096748D">
        <w:rPr>
          <w:b/>
          <w:sz w:val="24"/>
          <w:szCs w:val="24"/>
        </w:rPr>
        <w:t>single-event</w:t>
      </w:r>
      <w:r w:rsidRPr="007E6DB4">
        <w:rPr>
          <w:sz w:val="24"/>
          <w:szCs w:val="24"/>
        </w:rPr>
        <w:t xml:space="preserve"> and </w:t>
      </w:r>
      <w:r w:rsidRPr="0096748D">
        <w:rPr>
          <w:b/>
          <w:sz w:val="24"/>
          <w:szCs w:val="24"/>
        </w:rPr>
        <w:t>complex-event</w:t>
      </w:r>
      <w:r w:rsidRPr="007E6DB4">
        <w:rPr>
          <w:sz w:val="24"/>
          <w:szCs w:val="24"/>
        </w:rPr>
        <w:t xml:space="preserve"> scenarios. Complex-events often involve multiple </w:t>
      </w:r>
      <w:r>
        <w:rPr>
          <w:sz w:val="24"/>
          <w:szCs w:val="24"/>
        </w:rPr>
        <w:t>events as observed</w:t>
      </w:r>
      <w:r w:rsidRPr="007E6DB4">
        <w:rPr>
          <w:sz w:val="24"/>
          <w:szCs w:val="24"/>
        </w:rPr>
        <w:t xml:space="preserve"> and are explored in depth in this guide. Single-events are treated as subsets of complex-events and serve as entry points for new users. Learning to manage single-event scenarios is encouraged before tackling </w:t>
      </w:r>
      <w:r>
        <w:rPr>
          <w:sz w:val="24"/>
          <w:szCs w:val="24"/>
        </w:rPr>
        <w:t xml:space="preserve">complex-event </w:t>
      </w:r>
      <w:r w:rsidRPr="007E6DB4">
        <w:rPr>
          <w:sz w:val="24"/>
          <w:szCs w:val="24"/>
        </w:rPr>
        <w:t>cases</w:t>
      </w:r>
      <w:r>
        <w:rPr>
          <w:sz w:val="24"/>
          <w:szCs w:val="24"/>
        </w:rPr>
        <w:t xml:space="preserve"> </w:t>
      </w:r>
      <w:r>
        <w:rPr>
          <w:rStyle w:val="FootnoteReference"/>
          <w:sz w:val="24"/>
          <w:szCs w:val="24"/>
        </w:rPr>
        <w:footnoteReference w:id="14"/>
      </w:r>
      <w:r w:rsidRPr="007E6DB4">
        <w:rPr>
          <w:sz w:val="24"/>
          <w:szCs w:val="24"/>
        </w:rPr>
        <w:t>.</w:t>
      </w:r>
    </w:p>
    <w:p w14:paraId="1276BE01" w14:textId="6AAE0F22" w:rsidR="00013B73" w:rsidRPr="00013B73" w:rsidRDefault="00013B73" w:rsidP="00013B73">
      <w:pPr>
        <w:pStyle w:val="NormalWeb"/>
        <w:rPr>
          <w:rFonts w:asciiTheme="minorHAnsi" w:eastAsiaTheme="minorHAnsi" w:hAnsiTheme="minorHAnsi" w:cstheme="minorBidi"/>
          <w:lang w:eastAsia="en-US"/>
        </w:rPr>
      </w:pPr>
      <w:r w:rsidRPr="00013B73">
        <w:rPr>
          <w:rFonts w:asciiTheme="minorHAnsi" w:eastAsiaTheme="minorHAnsi" w:hAnsiTheme="minorHAnsi" w:cstheme="minorBidi"/>
          <w:lang w:eastAsia="en-US"/>
        </w:rPr>
        <w:t xml:space="preserve">The </w:t>
      </w:r>
      <w:r w:rsidR="00404CB1">
        <w:rPr>
          <w:rFonts w:asciiTheme="minorHAnsi" w:eastAsiaTheme="minorHAnsi" w:hAnsiTheme="minorHAnsi" w:cstheme="minorBidi"/>
          <w:lang w:eastAsia="en-US"/>
        </w:rPr>
        <w:t xml:space="preserve">baseline </w:t>
      </w:r>
      <w:r w:rsidRPr="00013B73">
        <w:rPr>
          <w:rFonts w:asciiTheme="minorHAnsi" w:eastAsiaTheme="minorHAnsi" w:hAnsiTheme="minorHAnsi" w:cstheme="minorBidi"/>
          <w:lang w:eastAsia="en-US"/>
        </w:rPr>
        <w:t xml:space="preserve">case presented here involves a </w:t>
      </w:r>
      <w:r w:rsidRPr="008D03A1">
        <w:rPr>
          <w:rFonts w:asciiTheme="minorHAnsi" w:eastAsiaTheme="minorHAnsi" w:hAnsiTheme="minorHAnsi" w:cstheme="minorBidi"/>
          <w:b/>
          <w:lang w:eastAsia="en-US"/>
        </w:rPr>
        <w:t>complex</w:t>
      </w:r>
      <w:r w:rsidR="008D03A1">
        <w:rPr>
          <w:rFonts w:asciiTheme="minorHAnsi" w:eastAsiaTheme="minorHAnsi" w:hAnsiTheme="minorHAnsi" w:cstheme="minorBidi"/>
          <w:b/>
          <w:lang w:eastAsia="en-US"/>
        </w:rPr>
        <w:t>-</w:t>
      </w:r>
      <w:r w:rsidRPr="008D03A1">
        <w:rPr>
          <w:rFonts w:asciiTheme="minorHAnsi" w:eastAsiaTheme="minorHAnsi" w:hAnsiTheme="minorHAnsi" w:cstheme="minorBidi"/>
          <w:b/>
          <w:lang w:eastAsia="en-US"/>
        </w:rPr>
        <w:t>event</w:t>
      </w:r>
      <w:r w:rsidR="008D03A1">
        <w:rPr>
          <w:rFonts w:asciiTheme="minorHAnsi" w:eastAsiaTheme="minorHAnsi" w:hAnsiTheme="minorHAnsi" w:cstheme="minorBidi"/>
          <w:lang w:eastAsia="en-US"/>
        </w:rPr>
        <w:t xml:space="preserve"> that associates several </w:t>
      </w:r>
      <w:r w:rsidRPr="00013B73">
        <w:rPr>
          <w:rFonts w:asciiTheme="minorHAnsi" w:eastAsiaTheme="minorHAnsi" w:hAnsiTheme="minorHAnsi" w:cstheme="minorBidi"/>
          <w:lang w:eastAsia="en-US"/>
        </w:rPr>
        <w:t xml:space="preserve">individual </w:t>
      </w:r>
      <w:r w:rsidR="008D03A1" w:rsidRPr="008D03A1">
        <w:rPr>
          <w:rFonts w:asciiTheme="minorHAnsi" w:eastAsiaTheme="minorHAnsi" w:hAnsiTheme="minorHAnsi" w:cstheme="minorBidi"/>
          <w:b/>
          <w:lang w:eastAsia="en-US"/>
        </w:rPr>
        <w:t>single-</w:t>
      </w:r>
      <w:r w:rsidRPr="008D03A1">
        <w:rPr>
          <w:rFonts w:asciiTheme="minorHAnsi" w:eastAsiaTheme="minorHAnsi" w:hAnsiTheme="minorHAnsi" w:cstheme="minorBidi"/>
          <w:b/>
          <w:lang w:eastAsia="en-US"/>
        </w:rPr>
        <w:t>events</w:t>
      </w:r>
      <w:r w:rsidR="008D03A1" w:rsidRPr="008D03A1">
        <w:rPr>
          <w:rFonts w:asciiTheme="minorHAnsi" w:eastAsiaTheme="minorHAnsi" w:hAnsiTheme="minorHAnsi" w:cstheme="minorBidi"/>
          <w:lang w:eastAsia="en-US"/>
        </w:rPr>
        <w:t xml:space="preserve"> into one event situation</w:t>
      </w:r>
      <w:r w:rsidRPr="008D03A1">
        <w:rPr>
          <w:rFonts w:asciiTheme="minorHAnsi" w:eastAsiaTheme="minorHAnsi" w:hAnsiTheme="minorHAnsi" w:cstheme="minorBidi"/>
          <w:lang w:eastAsia="en-US"/>
        </w:rPr>
        <w:t xml:space="preserve">. </w:t>
      </w:r>
      <w:r w:rsidRPr="00013B73">
        <w:rPr>
          <w:rFonts w:asciiTheme="minorHAnsi" w:eastAsiaTheme="minorHAnsi" w:hAnsiTheme="minorHAnsi" w:cstheme="minorBidi"/>
          <w:lang w:eastAsia="en-US"/>
        </w:rPr>
        <w:t>It is analyzed through three lenses:</w:t>
      </w:r>
    </w:p>
    <w:p w14:paraId="7063E694" w14:textId="1C91F0D6" w:rsidR="00013B73" w:rsidRPr="00013B73" w:rsidRDefault="00013B73" w:rsidP="00013B73">
      <w:pPr>
        <w:pStyle w:val="NormalWeb"/>
        <w:numPr>
          <w:ilvl w:val="0"/>
          <w:numId w:val="61"/>
        </w:numPr>
        <w:rPr>
          <w:rFonts w:asciiTheme="minorHAnsi" w:eastAsiaTheme="minorHAnsi" w:hAnsiTheme="minorHAnsi" w:cstheme="minorBidi"/>
          <w:lang w:eastAsia="en-US"/>
        </w:rPr>
      </w:pPr>
      <w:r w:rsidRPr="00013B73">
        <w:rPr>
          <w:rFonts w:asciiTheme="minorHAnsi" w:eastAsiaTheme="minorHAnsi" w:hAnsiTheme="minorHAnsi" w:cstheme="minorBidi"/>
          <w:lang w:eastAsia="en-US"/>
        </w:rPr>
        <w:t>Simple alerting situation</w:t>
      </w:r>
      <w:r w:rsidR="008D03A1">
        <w:rPr>
          <w:rFonts w:asciiTheme="minorHAnsi" w:eastAsiaTheme="minorHAnsi" w:hAnsiTheme="minorHAnsi" w:cstheme="minorBidi"/>
          <w:lang w:eastAsia="en-US"/>
        </w:rPr>
        <w:t xml:space="preserve"> (picking one event at exclusion of the others)</w:t>
      </w:r>
    </w:p>
    <w:p w14:paraId="4391C123" w14:textId="6521355A" w:rsidR="00013B73" w:rsidRPr="00013B73" w:rsidRDefault="00013B73" w:rsidP="00013B73">
      <w:pPr>
        <w:pStyle w:val="NormalWeb"/>
        <w:numPr>
          <w:ilvl w:val="0"/>
          <w:numId w:val="61"/>
        </w:numPr>
        <w:rPr>
          <w:rFonts w:asciiTheme="minorHAnsi" w:eastAsiaTheme="minorHAnsi" w:hAnsiTheme="minorHAnsi" w:cstheme="minorBidi"/>
          <w:lang w:eastAsia="en-US"/>
        </w:rPr>
      </w:pPr>
      <w:r w:rsidRPr="00013B73">
        <w:rPr>
          <w:rFonts w:asciiTheme="minorHAnsi" w:eastAsiaTheme="minorHAnsi" w:hAnsiTheme="minorHAnsi" w:cstheme="minorBidi"/>
          <w:lang w:eastAsia="en-US"/>
        </w:rPr>
        <w:t>Advanced alerting situation</w:t>
      </w:r>
      <w:r w:rsidR="008D03A1">
        <w:rPr>
          <w:rFonts w:asciiTheme="minorHAnsi" w:eastAsiaTheme="minorHAnsi" w:hAnsiTheme="minorHAnsi" w:cstheme="minorBidi"/>
          <w:lang w:eastAsia="en-US"/>
        </w:rPr>
        <w:t xml:space="preserve"> (picking two events that can easily be aggregated into one larger event)</w:t>
      </w:r>
    </w:p>
    <w:p w14:paraId="49AB41D8" w14:textId="272FAC20" w:rsidR="00013B73" w:rsidRPr="00013B73" w:rsidRDefault="00013B73" w:rsidP="00013B73">
      <w:pPr>
        <w:pStyle w:val="NormalWeb"/>
        <w:numPr>
          <w:ilvl w:val="0"/>
          <w:numId w:val="61"/>
        </w:numPr>
        <w:rPr>
          <w:rFonts w:asciiTheme="minorHAnsi" w:eastAsiaTheme="minorHAnsi" w:hAnsiTheme="minorHAnsi" w:cstheme="minorBidi"/>
          <w:lang w:eastAsia="en-US"/>
        </w:rPr>
      </w:pPr>
      <w:r w:rsidRPr="00013B73">
        <w:rPr>
          <w:rFonts w:asciiTheme="minorHAnsi" w:eastAsiaTheme="minorHAnsi" w:hAnsiTheme="minorHAnsi" w:cstheme="minorBidi"/>
          <w:lang w:eastAsia="en-US"/>
        </w:rPr>
        <w:t>Fully advanced alerting situation</w:t>
      </w:r>
      <w:r w:rsidR="008D03A1">
        <w:rPr>
          <w:rFonts w:asciiTheme="minorHAnsi" w:eastAsiaTheme="minorHAnsi" w:hAnsiTheme="minorHAnsi" w:cstheme="minorBidi"/>
          <w:lang w:eastAsia="en-US"/>
        </w:rPr>
        <w:t xml:space="preserve"> (picking four events that are all associated with each as suggested by business policy and the example event situation as given). </w:t>
      </w:r>
    </w:p>
    <w:p w14:paraId="4A09C50C" w14:textId="6AACFD9E" w:rsidR="00013B73" w:rsidRPr="00013B73" w:rsidRDefault="00013B73" w:rsidP="00013B73">
      <w:pPr>
        <w:pStyle w:val="NormalWeb"/>
        <w:rPr>
          <w:rFonts w:asciiTheme="minorHAnsi" w:eastAsiaTheme="minorHAnsi" w:hAnsiTheme="minorHAnsi" w:cstheme="minorBidi"/>
          <w:lang w:eastAsia="en-US"/>
        </w:rPr>
      </w:pPr>
      <w:r w:rsidRPr="00013B73">
        <w:rPr>
          <w:rFonts w:asciiTheme="minorHAnsi" w:eastAsiaTheme="minorHAnsi" w:hAnsiTheme="minorHAnsi" w:cstheme="minorBidi"/>
          <w:lang w:eastAsia="en-US"/>
        </w:rPr>
        <w:t>Each perspective demonstrates how the Common Alerting Protocol (CAP) standard's features can be leveraged effectively</w:t>
      </w:r>
      <w:r w:rsidR="00585344" w:rsidRPr="00585344">
        <w:rPr>
          <w:rFonts w:asciiTheme="minorHAnsi" w:hAnsiTheme="minorHAnsi" w:cstheme="minorHAnsi"/>
        </w:rPr>
        <w:t xml:space="preserve"> </w:t>
      </w:r>
      <w:r w:rsidR="00585344" w:rsidRPr="00585344">
        <w:rPr>
          <w:rStyle w:val="FootnoteReference"/>
          <w:rFonts w:asciiTheme="minorHAnsi" w:hAnsiTheme="minorHAnsi" w:cstheme="minorHAnsi"/>
        </w:rPr>
        <w:footnoteReference w:id="15"/>
      </w:r>
      <w:r w:rsidRPr="00013B73">
        <w:rPr>
          <w:rFonts w:asciiTheme="minorHAnsi" w:eastAsiaTheme="minorHAnsi" w:hAnsiTheme="minorHAnsi" w:cstheme="minorBidi"/>
          <w:lang w:eastAsia="en-US"/>
        </w:rPr>
        <w:t>.</w:t>
      </w:r>
    </w:p>
    <w:p w14:paraId="68EA2CE4" w14:textId="1C5083F5" w:rsidR="00F100C5" w:rsidRPr="008E61FA" w:rsidRDefault="001D4D9F" w:rsidP="000A6A7D">
      <w:pPr>
        <w:pStyle w:val="Heading2"/>
      </w:pPr>
      <w:bookmarkStart w:id="15" w:name="_Toc209523760"/>
      <w:r w:rsidRPr="008E61FA">
        <w:t>Baseline Process</w:t>
      </w:r>
      <w:bookmarkEnd w:id="15"/>
    </w:p>
    <w:p w14:paraId="1AD298B8" w14:textId="2B86163C" w:rsidR="007E6DB4" w:rsidRDefault="007E6DB4" w:rsidP="007E6DB4">
      <w:pPr>
        <w:rPr>
          <w:sz w:val="24"/>
          <w:szCs w:val="24"/>
        </w:rPr>
      </w:pPr>
      <w:r w:rsidRPr="007E6DB4">
        <w:rPr>
          <w:sz w:val="24"/>
          <w:szCs w:val="24"/>
        </w:rPr>
        <w:t>This guide presents a comprehensive, end-to-end sequence for alerting, beginning wi</w:t>
      </w:r>
      <w:r>
        <w:rPr>
          <w:sz w:val="24"/>
          <w:szCs w:val="24"/>
        </w:rPr>
        <w:t xml:space="preserve">th the observation of an </w:t>
      </w:r>
      <w:r w:rsidRPr="007E6DB4">
        <w:rPr>
          <w:b/>
          <w:sz w:val="24"/>
          <w:szCs w:val="24"/>
        </w:rPr>
        <w:t>event</w:t>
      </w:r>
      <w:r>
        <w:rPr>
          <w:sz w:val="24"/>
          <w:szCs w:val="24"/>
        </w:rPr>
        <w:t xml:space="preserve"> </w:t>
      </w:r>
      <w:r w:rsidR="00A23814">
        <w:rPr>
          <w:sz w:val="24"/>
          <w:szCs w:val="24"/>
        </w:rPr>
        <w:t>(</w:t>
      </w:r>
      <w:r>
        <w:rPr>
          <w:sz w:val="24"/>
          <w:szCs w:val="24"/>
        </w:rPr>
        <w:t>r</w:t>
      </w:r>
      <w:r w:rsidRPr="007E6DB4">
        <w:rPr>
          <w:sz w:val="24"/>
          <w:szCs w:val="24"/>
        </w:rPr>
        <w:t xml:space="preserve">eal or </w:t>
      </w:r>
      <w:r>
        <w:rPr>
          <w:sz w:val="24"/>
          <w:szCs w:val="24"/>
        </w:rPr>
        <w:t xml:space="preserve">imagined </w:t>
      </w:r>
      <w:r w:rsidR="0096748D">
        <w:rPr>
          <w:rStyle w:val="FootnoteReference"/>
          <w:sz w:val="24"/>
          <w:szCs w:val="24"/>
        </w:rPr>
        <w:footnoteReference w:id="16"/>
      </w:r>
      <w:r w:rsidR="00A23814">
        <w:rPr>
          <w:sz w:val="24"/>
          <w:szCs w:val="24"/>
        </w:rPr>
        <w:t>),</w:t>
      </w:r>
      <w:r>
        <w:rPr>
          <w:sz w:val="24"/>
          <w:szCs w:val="24"/>
        </w:rPr>
        <w:t xml:space="preserve"> </w:t>
      </w:r>
      <w:r w:rsidRPr="007E6DB4">
        <w:rPr>
          <w:sz w:val="24"/>
          <w:szCs w:val="24"/>
        </w:rPr>
        <w:t xml:space="preserve">and concluding with </w:t>
      </w:r>
      <w:r w:rsidR="00A23814">
        <w:rPr>
          <w:sz w:val="24"/>
          <w:szCs w:val="24"/>
        </w:rPr>
        <w:t xml:space="preserve">an alert </w:t>
      </w:r>
      <w:r w:rsidRPr="00A23814">
        <w:rPr>
          <w:b/>
          <w:sz w:val="24"/>
          <w:szCs w:val="24"/>
        </w:rPr>
        <w:t>notification</w:t>
      </w:r>
      <w:r w:rsidRPr="007E6DB4">
        <w:rPr>
          <w:sz w:val="24"/>
          <w:szCs w:val="24"/>
        </w:rPr>
        <w:t xml:space="preserve"> </w:t>
      </w:r>
      <w:r>
        <w:rPr>
          <w:sz w:val="24"/>
          <w:szCs w:val="24"/>
        </w:rPr>
        <w:t xml:space="preserve">of a </w:t>
      </w:r>
      <w:r w:rsidRPr="007E6DB4">
        <w:rPr>
          <w:b/>
          <w:sz w:val="24"/>
          <w:szCs w:val="24"/>
        </w:rPr>
        <w:t>subject event</w:t>
      </w:r>
      <w:r>
        <w:rPr>
          <w:sz w:val="24"/>
          <w:szCs w:val="24"/>
        </w:rPr>
        <w:t xml:space="preserve"> </w:t>
      </w:r>
      <w:r w:rsidRPr="007E6DB4">
        <w:rPr>
          <w:sz w:val="24"/>
          <w:szCs w:val="24"/>
        </w:rPr>
        <w:t xml:space="preserve">to the </w:t>
      </w:r>
      <w:r>
        <w:rPr>
          <w:sz w:val="24"/>
          <w:szCs w:val="24"/>
        </w:rPr>
        <w:t xml:space="preserve">alerting agency’s </w:t>
      </w:r>
      <w:r w:rsidRPr="007E6DB4">
        <w:rPr>
          <w:sz w:val="24"/>
          <w:szCs w:val="24"/>
        </w:rPr>
        <w:t>target audience. While the steps are described broadly, some components of the baseline process may be unfamiliar to certain agencies.</w:t>
      </w:r>
    </w:p>
    <w:p w14:paraId="45C97073" w14:textId="38DA062F" w:rsidR="00A23814" w:rsidRPr="00013B73" w:rsidRDefault="00A23814" w:rsidP="00A23814">
      <w:pPr>
        <w:pStyle w:val="NormalWeb"/>
        <w:rPr>
          <w:rFonts w:asciiTheme="minorHAnsi" w:eastAsiaTheme="minorHAnsi" w:hAnsiTheme="minorHAnsi" w:cstheme="minorBidi"/>
          <w:lang w:eastAsia="en-US"/>
        </w:rPr>
      </w:pPr>
      <w:r w:rsidRPr="00404CB1">
        <w:rPr>
          <w:rFonts w:asciiTheme="minorHAnsi" w:eastAsiaTheme="minorHAnsi" w:hAnsiTheme="minorHAnsi" w:cstheme="minorBidi"/>
          <w:lang w:eastAsia="en-US"/>
        </w:rPr>
        <w:t xml:space="preserve">This example baseline case serves as the universal reference model for all subsequent examples provided in the </w:t>
      </w:r>
      <w:r w:rsidRPr="00404CB1">
        <w:rPr>
          <w:rFonts w:asciiTheme="minorHAnsi" w:eastAsiaTheme="minorHAnsi" w:hAnsiTheme="minorHAnsi" w:cstheme="minorBidi"/>
          <w:b/>
          <w:i/>
          <w:iCs/>
          <w:lang w:eastAsia="en-US"/>
        </w:rPr>
        <w:t>Example Situations</w:t>
      </w:r>
      <w:r w:rsidRPr="00404CB1">
        <w:rPr>
          <w:rFonts w:asciiTheme="minorHAnsi" w:eastAsiaTheme="minorHAnsi" w:hAnsiTheme="minorHAnsi" w:cstheme="minorBidi"/>
          <w:lang w:eastAsia="en-US"/>
        </w:rPr>
        <w:t xml:space="preserve"> section. Unless explicitly stated, the principles outlined in this baseline case will apply across all additional scenarios. Subsequent analyses of the additional scenarios will focus on how each case diverges from the baseline case, shedding light on their unique elements.</w:t>
      </w:r>
    </w:p>
    <w:p w14:paraId="5F8C697B" w14:textId="0E1F79BC" w:rsidR="007E6DB4" w:rsidRPr="007E6DB4" w:rsidRDefault="007E6DB4" w:rsidP="007E6DB4">
      <w:pPr>
        <w:rPr>
          <w:sz w:val="24"/>
          <w:szCs w:val="24"/>
        </w:rPr>
      </w:pPr>
      <w:r w:rsidRPr="007E6DB4">
        <w:rPr>
          <w:sz w:val="24"/>
          <w:szCs w:val="24"/>
        </w:rPr>
        <w:t xml:space="preserve">To </w:t>
      </w:r>
      <w:r>
        <w:rPr>
          <w:sz w:val="24"/>
          <w:szCs w:val="24"/>
        </w:rPr>
        <w:t>achieve</w:t>
      </w:r>
      <w:r w:rsidRPr="007E6DB4">
        <w:rPr>
          <w:sz w:val="24"/>
          <w:szCs w:val="24"/>
        </w:rPr>
        <w:t xml:space="preserve"> interoperability across organizations,</w:t>
      </w:r>
      <w:r w:rsidR="00B6773B">
        <w:rPr>
          <w:sz w:val="24"/>
          <w:szCs w:val="24"/>
        </w:rPr>
        <w:t xml:space="preserve"> the</w:t>
      </w:r>
      <w:r w:rsidRPr="007E6DB4">
        <w:rPr>
          <w:sz w:val="24"/>
          <w:szCs w:val="24"/>
        </w:rPr>
        <w:t xml:space="preserve"> </w:t>
      </w:r>
      <w:r w:rsidRPr="0096748D">
        <w:rPr>
          <w:b/>
          <w:sz w:val="24"/>
          <w:szCs w:val="24"/>
        </w:rPr>
        <w:t>OASIS Ope</w:t>
      </w:r>
      <w:r w:rsidR="00B6773B">
        <w:rPr>
          <w:b/>
          <w:sz w:val="24"/>
          <w:szCs w:val="24"/>
        </w:rPr>
        <w:t>n EMTC</w:t>
      </w:r>
      <w:r w:rsidRPr="007E6DB4">
        <w:rPr>
          <w:sz w:val="24"/>
          <w:szCs w:val="24"/>
        </w:rPr>
        <w:t xml:space="preserve"> recommends standardizing specific steps within the </w:t>
      </w:r>
      <w:r w:rsidR="0096748D">
        <w:rPr>
          <w:sz w:val="24"/>
          <w:szCs w:val="24"/>
        </w:rPr>
        <w:t xml:space="preserve">CAP </w:t>
      </w:r>
      <w:r w:rsidRPr="007E6DB4">
        <w:rPr>
          <w:sz w:val="24"/>
          <w:szCs w:val="24"/>
        </w:rPr>
        <w:t>alerting workflow. These universal steps span the following sub-processes:</w:t>
      </w:r>
      <w:r w:rsidR="0096748D">
        <w:rPr>
          <w:sz w:val="24"/>
          <w:szCs w:val="24"/>
        </w:rPr>
        <w:t xml:space="preserve"> o</w:t>
      </w:r>
      <w:r w:rsidRPr="007E6DB4">
        <w:rPr>
          <w:sz w:val="24"/>
          <w:szCs w:val="24"/>
        </w:rPr>
        <w:t>bserving</w:t>
      </w:r>
      <w:r w:rsidR="0096748D">
        <w:rPr>
          <w:sz w:val="24"/>
          <w:szCs w:val="24"/>
        </w:rPr>
        <w:t>, a</w:t>
      </w:r>
      <w:r w:rsidRPr="007E6DB4">
        <w:rPr>
          <w:sz w:val="24"/>
          <w:szCs w:val="24"/>
        </w:rPr>
        <w:t>nalyzing</w:t>
      </w:r>
      <w:r w:rsidR="0096748D">
        <w:rPr>
          <w:sz w:val="24"/>
          <w:szCs w:val="24"/>
        </w:rPr>
        <w:t>, o</w:t>
      </w:r>
      <w:r w:rsidRPr="007E6DB4">
        <w:rPr>
          <w:sz w:val="24"/>
          <w:szCs w:val="24"/>
        </w:rPr>
        <w:t>riginating</w:t>
      </w:r>
      <w:r w:rsidR="0096748D">
        <w:rPr>
          <w:sz w:val="24"/>
          <w:szCs w:val="24"/>
        </w:rPr>
        <w:t>, and c</w:t>
      </w:r>
      <w:r w:rsidRPr="007E6DB4">
        <w:rPr>
          <w:sz w:val="24"/>
          <w:szCs w:val="24"/>
        </w:rPr>
        <w:t>onsuming</w:t>
      </w:r>
      <w:r w:rsidR="0096748D">
        <w:rPr>
          <w:sz w:val="24"/>
          <w:szCs w:val="24"/>
        </w:rPr>
        <w:t xml:space="preserve">. </w:t>
      </w:r>
      <w:r w:rsidRPr="007E6DB4">
        <w:rPr>
          <w:sz w:val="24"/>
          <w:szCs w:val="24"/>
        </w:rPr>
        <w:t xml:space="preserve">This guide aligns these steps with the use of </w:t>
      </w:r>
      <w:r w:rsidRPr="00A23814">
        <w:rPr>
          <w:b/>
          <w:sz w:val="24"/>
          <w:szCs w:val="24"/>
        </w:rPr>
        <w:t>events</w:t>
      </w:r>
      <w:r w:rsidRPr="007E6DB4">
        <w:rPr>
          <w:sz w:val="24"/>
          <w:szCs w:val="24"/>
        </w:rPr>
        <w:t xml:space="preserve">, </w:t>
      </w:r>
      <w:r w:rsidRPr="00A23814">
        <w:rPr>
          <w:b/>
          <w:sz w:val="24"/>
          <w:szCs w:val="24"/>
        </w:rPr>
        <w:t>event-types</w:t>
      </w:r>
      <w:r w:rsidRPr="007E6DB4">
        <w:rPr>
          <w:sz w:val="24"/>
          <w:szCs w:val="24"/>
        </w:rPr>
        <w:t xml:space="preserve">, and </w:t>
      </w:r>
      <w:r w:rsidRPr="00A23814">
        <w:rPr>
          <w:b/>
          <w:sz w:val="24"/>
          <w:szCs w:val="24"/>
        </w:rPr>
        <w:t>event terms</w:t>
      </w:r>
      <w:r w:rsidRPr="007E6DB4">
        <w:rPr>
          <w:sz w:val="24"/>
          <w:szCs w:val="24"/>
        </w:rPr>
        <w:t>, as d</w:t>
      </w:r>
      <w:r w:rsidR="00A23814">
        <w:rPr>
          <w:sz w:val="24"/>
          <w:szCs w:val="24"/>
        </w:rPr>
        <w:t xml:space="preserve">iscussed in the </w:t>
      </w:r>
      <w:r w:rsidRPr="0096748D">
        <w:rPr>
          <w:b/>
          <w:i/>
          <w:sz w:val="24"/>
          <w:szCs w:val="24"/>
        </w:rPr>
        <w:t>OASIS Open Event Terms List</w:t>
      </w:r>
      <w:r w:rsidR="00A23814">
        <w:rPr>
          <w:sz w:val="24"/>
          <w:szCs w:val="24"/>
        </w:rPr>
        <w:t xml:space="preserve"> family of resources.</w:t>
      </w:r>
      <w:r w:rsidRPr="007E6DB4">
        <w:rPr>
          <w:sz w:val="24"/>
          <w:szCs w:val="24"/>
        </w:rPr>
        <w:t xml:space="preserve"> </w:t>
      </w:r>
    </w:p>
    <w:p w14:paraId="1D94F896" w14:textId="595A4570" w:rsidR="007E6DB4" w:rsidRPr="007E6DB4" w:rsidRDefault="00B6773B" w:rsidP="007E6DB4">
      <w:pPr>
        <w:rPr>
          <w:sz w:val="24"/>
          <w:szCs w:val="24"/>
        </w:rPr>
      </w:pPr>
      <w:r w:rsidRPr="00B6773B">
        <w:rPr>
          <w:sz w:val="24"/>
          <w:szCs w:val="24"/>
        </w:rPr>
        <w:t xml:space="preserve">The </w:t>
      </w:r>
      <w:r w:rsidR="007E6DB4" w:rsidRPr="0096748D">
        <w:rPr>
          <w:b/>
          <w:sz w:val="24"/>
          <w:szCs w:val="24"/>
        </w:rPr>
        <w:t>OASIS Open</w:t>
      </w:r>
      <w:r>
        <w:rPr>
          <w:b/>
          <w:sz w:val="24"/>
          <w:szCs w:val="24"/>
        </w:rPr>
        <w:t xml:space="preserve"> EMTC</w:t>
      </w:r>
      <w:r w:rsidR="007E6DB4" w:rsidRPr="007E6DB4">
        <w:rPr>
          <w:sz w:val="24"/>
          <w:szCs w:val="24"/>
        </w:rPr>
        <w:t xml:space="preserve"> strongly advises CAP originators to include at least one event code from the </w:t>
      </w:r>
      <w:r w:rsidR="007E6DB4" w:rsidRPr="0096748D">
        <w:rPr>
          <w:b/>
          <w:i/>
          <w:sz w:val="24"/>
          <w:szCs w:val="24"/>
        </w:rPr>
        <w:t>Event Terms List</w:t>
      </w:r>
      <w:r w:rsidR="007E6DB4" w:rsidRPr="007E6DB4">
        <w:rPr>
          <w:sz w:val="24"/>
          <w:szCs w:val="24"/>
        </w:rPr>
        <w:t xml:space="preserve"> in every CAP message. This practice ensures consistency and facilitates system interoperability. If no exact match </w:t>
      </w:r>
      <w:r w:rsidR="0096748D">
        <w:rPr>
          <w:sz w:val="24"/>
          <w:szCs w:val="24"/>
        </w:rPr>
        <w:t>is</w:t>
      </w:r>
      <w:r w:rsidR="007E6DB4" w:rsidRPr="007E6DB4">
        <w:rPr>
          <w:sz w:val="24"/>
          <w:szCs w:val="24"/>
        </w:rPr>
        <w:t xml:space="preserve"> found, the event-based framework described here still applies, and the </w:t>
      </w:r>
      <w:r w:rsidR="0096748D" w:rsidRPr="0096748D">
        <w:rPr>
          <w:b/>
          <w:i/>
          <w:sz w:val="24"/>
          <w:szCs w:val="24"/>
        </w:rPr>
        <w:t>Users’ G</w:t>
      </w:r>
      <w:r w:rsidR="007E6DB4" w:rsidRPr="0096748D">
        <w:rPr>
          <w:b/>
          <w:i/>
          <w:sz w:val="24"/>
          <w:szCs w:val="24"/>
        </w:rPr>
        <w:t>uide</w:t>
      </w:r>
      <w:r w:rsidR="007E6DB4" w:rsidRPr="007E6DB4">
        <w:rPr>
          <w:sz w:val="24"/>
          <w:szCs w:val="24"/>
        </w:rPr>
        <w:t xml:space="preserve"> offers instructions for maintaining interoperability in such cases.</w:t>
      </w:r>
    </w:p>
    <w:p w14:paraId="50B7D907" w14:textId="3E9125CC" w:rsidR="007E6DB4" w:rsidRPr="007E6DB4" w:rsidRDefault="007E6DB4" w:rsidP="007E6DB4">
      <w:pPr>
        <w:rPr>
          <w:sz w:val="24"/>
          <w:szCs w:val="24"/>
        </w:rPr>
      </w:pPr>
      <w:r w:rsidRPr="007E6DB4">
        <w:rPr>
          <w:sz w:val="24"/>
          <w:szCs w:val="24"/>
        </w:rPr>
        <w:t>Lastly, it’s important to recognize that this process applies to all alerting agencies</w:t>
      </w:r>
      <w:r w:rsidR="0096748D">
        <w:rPr>
          <w:sz w:val="24"/>
          <w:szCs w:val="24"/>
        </w:rPr>
        <w:t xml:space="preserve"> - </w:t>
      </w:r>
      <w:r w:rsidRPr="007E6DB4">
        <w:rPr>
          <w:sz w:val="24"/>
          <w:szCs w:val="24"/>
        </w:rPr>
        <w:t>public, private, and restricted alike. Whether alerts are broadly disseminated (e.g., CAP &lt;scope&gt; = "public") or directed to specific recipients (e.g., CAP &lt;scope&gt; = "private" or "restricted"), the core process remains consistent</w:t>
      </w:r>
      <w:r w:rsidR="0096748D">
        <w:rPr>
          <w:sz w:val="24"/>
          <w:szCs w:val="24"/>
        </w:rPr>
        <w:t xml:space="preserve"> </w:t>
      </w:r>
      <w:r w:rsidR="0096748D">
        <w:rPr>
          <w:rStyle w:val="FootnoteReference"/>
          <w:sz w:val="24"/>
        </w:rPr>
        <w:footnoteReference w:id="17"/>
      </w:r>
      <w:r w:rsidRPr="007E6DB4">
        <w:rPr>
          <w:sz w:val="24"/>
          <w:szCs w:val="24"/>
        </w:rPr>
        <w:t>.</w:t>
      </w:r>
    </w:p>
    <w:p w14:paraId="3466965E" w14:textId="77777777" w:rsidR="001B0DDB" w:rsidRDefault="001B0DDB">
      <w:pPr>
        <w:rPr>
          <w:rFonts w:ascii="Liberation Sans" w:eastAsia="Times New Roman" w:hAnsi="Liberation Sans" w:cs="Arial"/>
          <w:bCs/>
          <w:iCs/>
          <w:color w:val="446CAA"/>
          <w:kern w:val="32"/>
          <w:sz w:val="26"/>
          <w:szCs w:val="26"/>
          <w:lang w:val="en-US"/>
        </w:rPr>
      </w:pPr>
    </w:p>
    <w:p w14:paraId="0743BE66" w14:textId="77777777" w:rsidR="001B0DDB" w:rsidRDefault="001B0DDB">
      <w:pPr>
        <w:rPr>
          <w:rFonts w:eastAsia="Times New Roman" w:cstheme="minorHAnsi"/>
          <w:bCs/>
          <w:iCs/>
          <w:color w:val="446CAA"/>
          <w:kern w:val="32"/>
          <w:sz w:val="32"/>
          <w:szCs w:val="36"/>
          <w:lang w:val="en-US"/>
        </w:rPr>
      </w:pPr>
      <w:r>
        <w:br w:type="page"/>
      </w:r>
    </w:p>
    <w:p w14:paraId="4844836D" w14:textId="4540D648" w:rsidR="00E6343B" w:rsidRDefault="00E6343B" w:rsidP="000A6A7D">
      <w:pPr>
        <w:pStyle w:val="Heading3"/>
      </w:pPr>
      <w:bookmarkStart w:id="16" w:name="_Toc209523761"/>
      <w:r>
        <w:t xml:space="preserve">Observing </w:t>
      </w:r>
      <w:r w:rsidR="003B379E">
        <w:t>Process</w:t>
      </w:r>
      <w:bookmarkEnd w:id="16"/>
    </w:p>
    <w:p w14:paraId="40827CE4" w14:textId="0B70EF8C" w:rsidR="008D56F5" w:rsidRPr="00E825DC" w:rsidRDefault="008D56F5" w:rsidP="008D56F5">
      <w:pPr>
        <w:rPr>
          <w:b/>
          <w:sz w:val="24"/>
        </w:rPr>
      </w:pPr>
      <w:r>
        <w:rPr>
          <w:b/>
          <w:sz w:val="24"/>
        </w:rPr>
        <w:t>Typical</w:t>
      </w:r>
      <w:r w:rsidRPr="00E825DC">
        <w:rPr>
          <w:b/>
          <w:sz w:val="24"/>
        </w:rPr>
        <w:t xml:space="preserve"> process for </w:t>
      </w:r>
      <w:r w:rsidR="00DC068C">
        <w:rPr>
          <w:b/>
          <w:sz w:val="24"/>
        </w:rPr>
        <w:t>identifying an event-of-interest</w:t>
      </w:r>
      <w:r w:rsidR="00A86A9D">
        <w:rPr>
          <w:b/>
          <w:sz w:val="24"/>
        </w:rPr>
        <w:t xml:space="preserve"> for the alerting process:</w:t>
      </w:r>
    </w:p>
    <w:p w14:paraId="3AE7300D" w14:textId="480C98C1" w:rsidR="00D03FE0" w:rsidRPr="00D03FE0" w:rsidRDefault="00692BE7" w:rsidP="00D03FE0">
      <w:pPr>
        <w:pStyle w:val="ListParagraph"/>
        <w:numPr>
          <w:ilvl w:val="0"/>
          <w:numId w:val="5"/>
        </w:numPr>
        <w:rPr>
          <w:sz w:val="24"/>
          <w:szCs w:val="24"/>
          <w:lang w:val="en-US"/>
        </w:rPr>
      </w:pPr>
      <w:r w:rsidRPr="00CF47BE">
        <w:rPr>
          <w:sz w:val="24"/>
          <w:szCs w:val="24"/>
        </w:rPr>
        <w:t>An alerting agency observes a</w:t>
      </w:r>
      <w:r w:rsidR="00A23814">
        <w:rPr>
          <w:sz w:val="24"/>
          <w:szCs w:val="24"/>
        </w:rPr>
        <w:t xml:space="preserve">n </w:t>
      </w:r>
      <w:r w:rsidR="00A23814" w:rsidRPr="00A23814">
        <w:rPr>
          <w:b/>
          <w:sz w:val="24"/>
          <w:szCs w:val="24"/>
        </w:rPr>
        <w:t>event</w:t>
      </w:r>
      <w:r w:rsidRPr="00CF47BE">
        <w:rPr>
          <w:sz w:val="24"/>
          <w:szCs w:val="24"/>
        </w:rPr>
        <w:t xml:space="preserve"> </w:t>
      </w:r>
      <w:r w:rsidRPr="00CF47BE">
        <w:rPr>
          <w:b/>
          <w:sz w:val="24"/>
          <w:szCs w:val="24"/>
        </w:rPr>
        <w:t>situation</w:t>
      </w:r>
      <w:r w:rsidR="0096748D" w:rsidRPr="00CF47BE">
        <w:rPr>
          <w:sz w:val="24"/>
          <w:szCs w:val="24"/>
          <w:lang w:val="en-US"/>
        </w:rPr>
        <w:t xml:space="preserve"> </w:t>
      </w:r>
      <w:r w:rsidR="0096748D" w:rsidRPr="00CF47BE">
        <w:rPr>
          <w:rStyle w:val="FootnoteReference"/>
          <w:sz w:val="24"/>
          <w:szCs w:val="24"/>
          <w:lang w:val="en-US"/>
        </w:rPr>
        <w:footnoteReference w:id="18"/>
      </w:r>
      <w:r w:rsidR="0096748D">
        <w:rPr>
          <w:sz w:val="24"/>
          <w:szCs w:val="24"/>
          <w:lang w:val="en-US"/>
        </w:rPr>
        <w:t xml:space="preserve">, </w:t>
      </w:r>
      <w:r w:rsidRPr="00CF47BE">
        <w:rPr>
          <w:sz w:val="24"/>
          <w:szCs w:val="24"/>
        </w:rPr>
        <w:t xml:space="preserve">that </w:t>
      </w:r>
      <w:r w:rsidR="00510E18">
        <w:rPr>
          <w:sz w:val="24"/>
          <w:szCs w:val="24"/>
        </w:rPr>
        <w:t>involves</w:t>
      </w:r>
      <w:r w:rsidRPr="00CF47BE">
        <w:rPr>
          <w:sz w:val="24"/>
          <w:szCs w:val="24"/>
        </w:rPr>
        <w:t xml:space="preserve"> one or more </w:t>
      </w:r>
      <w:r w:rsidR="003E23DB" w:rsidRPr="001F50FA">
        <w:rPr>
          <w:b/>
          <w:sz w:val="24"/>
          <w:szCs w:val="24"/>
        </w:rPr>
        <w:t>events</w:t>
      </w:r>
      <w:r w:rsidR="003E23DB">
        <w:rPr>
          <w:sz w:val="24"/>
          <w:szCs w:val="24"/>
        </w:rPr>
        <w:t xml:space="preserve">, with each event having the </w:t>
      </w:r>
      <w:r w:rsidRPr="00CF47BE">
        <w:rPr>
          <w:sz w:val="24"/>
          <w:szCs w:val="24"/>
        </w:rPr>
        <w:t>potential</w:t>
      </w:r>
      <w:r w:rsidR="003E23DB">
        <w:rPr>
          <w:sz w:val="24"/>
          <w:szCs w:val="24"/>
        </w:rPr>
        <w:t xml:space="preserve"> to </w:t>
      </w:r>
      <w:r w:rsidR="000F195A">
        <w:rPr>
          <w:sz w:val="24"/>
          <w:szCs w:val="24"/>
        </w:rPr>
        <w:t xml:space="preserve">lead </w:t>
      </w:r>
      <w:r w:rsidR="00A23814">
        <w:rPr>
          <w:sz w:val="24"/>
          <w:szCs w:val="24"/>
        </w:rPr>
        <w:t xml:space="preserve">an observer to </w:t>
      </w:r>
      <w:r w:rsidR="0096748D">
        <w:rPr>
          <w:sz w:val="24"/>
          <w:szCs w:val="24"/>
        </w:rPr>
        <w:t>devis</w:t>
      </w:r>
      <w:r w:rsidR="00A23814">
        <w:rPr>
          <w:sz w:val="24"/>
          <w:szCs w:val="24"/>
        </w:rPr>
        <w:t>e</w:t>
      </w:r>
      <w:r w:rsidR="0096748D">
        <w:rPr>
          <w:sz w:val="24"/>
          <w:szCs w:val="24"/>
        </w:rPr>
        <w:t xml:space="preserve"> and form an</w:t>
      </w:r>
      <w:r w:rsidRPr="00CF47BE">
        <w:rPr>
          <w:sz w:val="24"/>
          <w:szCs w:val="24"/>
        </w:rPr>
        <w:t xml:space="preserve"> </w:t>
      </w:r>
      <w:r w:rsidR="00921162">
        <w:rPr>
          <w:b/>
          <w:sz w:val="24"/>
          <w:szCs w:val="24"/>
        </w:rPr>
        <w:t>event</w:t>
      </w:r>
      <w:r w:rsidRPr="00CF47BE">
        <w:rPr>
          <w:b/>
          <w:sz w:val="24"/>
          <w:szCs w:val="24"/>
        </w:rPr>
        <w:t>-of-interest</w:t>
      </w:r>
      <w:r w:rsidR="00A23814">
        <w:rPr>
          <w:sz w:val="24"/>
          <w:szCs w:val="24"/>
        </w:rPr>
        <w:t>.</w:t>
      </w:r>
      <w:r w:rsidR="00921162">
        <w:rPr>
          <w:b/>
          <w:sz w:val="24"/>
          <w:szCs w:val="24"/>
        </w:rPr>
        <w:t xml:space="preserve"> </w:t>
      </w:r>
      <w:r w:rsidR="00560F12">
        <w:rPr>
          <w:sz w:val="24"/>
          <w:szCs w:val="24"/>
        </w:rPr>
        <w:t>The agency g</w:t>
      </w:r>
      <w:r w:rsidR="00560F12" w:rsidRPr="00D03FE0">
        <w:rPr>
          <w:sz w:val="24"/>
          <w:szCs w:val="24"/>
        </w:rPr>
        <w:t>ather</w:t>
      </w:r>
      <w:r w:rsidR="00560F12">
        <w:rPr>
          <w:sz w:val="24"/>
          <w:szCs w:val="24"/>
        </w:rPr>
        <w:t>s</w:t>
      </w:r>
      <w:r w:rsidR="00560F12" w:rsidRPr="00D03FE0">
        <w:rPr>
          <w:sz w:val="24"/>
          <w:szCs w:val="24"/>
        </w:rPr>
        <w:t xml:space="preserve"> data about the event</w:t>
      </w:r>
      <w:r w:rsidR="00560F12">
        <w:rPr>
          <w:sz w:val="24"/>
          <w:szCs w:val="24"/>
        </w:rPr>
        <w:t>s (</w:t>
      </w:r>
      <w:r w:rsidR="00560F12" w:rsidRPr="00D03FE0">
        <w:rPr>
          <w:sz w:val="24"/>
          <w:szCs w:val="24"/>
        </w:rPr>
        <w:t xml:space="preserve">using direct observation, sensors, </w:t>
      </w:r>
      <w:r w:rsidR="00560F12">
        <w:rPr>
          <w:sz w:val="24"/>
          <w:szCs w:val="24"/>
        </w:rPr>
        <w:t>and</w:t>
      </w:r>
      <w:r w:rsidR="00560F12" w:rsidRPr="00D03FE0">
        <w:rPr>
          <w:sz w:val="24"/>
          <w:szCs w:val="24"/>
        </w:rPr>
        <w:t xml:space="preserve"> predictive models</w:t>
      </w:r>
      <w:r w:rsidR="00560F12">
        <w:rPr>
          <w:sz w:val="24"/>
          <w:szCs w:val="24"/>
        </w:rPr>
        <w:t xml:space="preserve">), to help with the event-of-interest determination. </w:t>
      </w:r>
      <w:r w:rsidR="000359EB">
        <w:rPr>
          <w:sz w:val="24"/>
          <w:szCs w:val="24"/>
        </w:rPr>
        <w:t xml:space="preserve">The event-of-interest is an abstract concept </w:t>
      </w:r>
      <w:r w:rsidR="000359EB">
        <w:rPr>
          <w:sz w:val="24"/>
          <w:szCs w:val="24"/>
          <w:lang w:val="en-US"/>
        </w:rPr>
        <w:t xml:space="preserve">devised and formed from the same observable conditions </w:t>
      </w:r>
      <w:r w:rsidR="000359EB" w:rsidRPr="00A23814">
        <w:rPr>
          <w:sz w:val="24"/>
          <w:szCs w:val="24"/>
        </w:rPr>
        <w:t>of the event’</w:t>
      </w:r>
      <w:r w:rsidR="000359EB">
        <w:rPr>
          <w:sz w:val="24"/>
          <w:szCs w:val="24"/>
        </w:rPr>
        <w:t xml:space="preserve">s nature, </w:t>
      </w:r>
      <w:r w:rsidR="000359EB" w:rsidRPr="00A23814">
        <w:rPr>
          <w:sz w:val="24"/>
          <w:szCs w:val="24"/>
        </w:rPr>
        <w:t>impacts</w:t>
      </w:r>
      <w:r w:rsidR="000359EB">
        <w:rPr>
          <w:sz w:val="24"/>
          <w:szCs w:val="24"/>
        </w:rPr>
        <w:t>, location and timing</w:t>
      </w:r>
      <w:r w:rsidR="000359EB">
        <w:rPr>
          <w:sz w:val="24"/>
          <w:szCs w:val="24"/>
          <w:lang w:val="en-US"/>
        </w:rPr>
        <w:t>.</w:t>
      </w:r>
      <w:r w:rsidR="000359EB">
        <w:rPr>
          <w:sz w:val="24"/>
          <w:szCs w:val="24"/>
        </w:rPr>
        <w:t xml:space="preserve"> </w:t>
      </w:r>
      <w:proofErr w:type="gramStart"/>
      <w:r w:rsidR="001F50FA">
        <w:rPr>
          <w:sz w:val="24"/>
          <w:szCs w:val="24"/>
        </w:rPr>
        <w:t>The boundaries of each</w:t>
      </w:r>
      <w:r w:rsidR="00921162" w:rsidRPr="00921162">
        <w:rPr>
          <w:sz w:val="24"/>
          <w:szCs w:val="24"/>
        </w:rPr>
        <w:t xml:space="preserve"> event</w:t>
      </w:r>
      <w:r w:rsidR="001D579D">
        <w:rPr>
          <w:sz w:val="24"/>
          <w:szCs w:val="24"/>
        </w:rPr>
        <w:t>-of-interest</w:t>
      </w:r>
      <w:r w:rsidR="000359EB">
        <w:rPr>
          <w:sz w:val="24"/>
          <w:szCs w:val="24"/>
        </w:rPr>
        <w:t>’s</w:t>
      </w:r>
      <w:r w:rsidR="00560F12">
        <w:rPr>
          <w:sz w:val="24"/>
          <w:szCs w:val="24"/>
        </w:rPr>
        <w:t xml:space="preserve"> </w:t>
      </w:r>
      <w:r w:rsidR="000359EB">
        <w:rPr>
          <w:sz w:val="24"/>
          <w:szCs w:val="24"/>
        </w:rPr>
        <w:t>conditions</w:t>
      </w:r>
      <w:r w:rsidR="00921162">
        <w:rPr>
          <w:sz w:val="24"/>
          <w:szCs w:val="24"/>
        </w:rPr>
        <w:t>,</w:t>
      </w:r>
      <w:proofErr w:type="gramEnd"/>
      <w:r w:rsidR="00921162">
        <w:rPr>
          <w:sz w:val="24"/>
          <w:szCs w:val="24"/>
        </w:rPr>
        <w:t xml:space="preserve"> may </w:t>
      </w:r>
      <w:r w:rsidR="001D579D">
        <w:rPr>
          <w:sz w:val="24"/>
          <w:szCs w:val="24"/>
        </w:rPr>
        <w:t>end up being</w:t>
      </w:r>
      <w:r w:rsidR="001F50FA">
        <w:rPr>
          <w:sz w:val="24"/>
          <w:szCs w:val="24"/>
        </w:rPr>
        <w:t xml:space="preserve"> </w:t>
      </w:r>
      <w:r w:rsidR="00921162">
        <w:rPr>
          <w:sz w:val="24"/>
          <w:szCs w:val="24"/>
        </w:rPr>
        <w:t xml:space="preserve">a subset </w:t>
      </w:r>
      <w:r w:rsidR="001F2595">
        <w:rPr>
          <w:sz w:val="24"/>
          <w:szCs w:val="24"/>
        </w:rPr>
        <w:t>part of</w:t>
      </w:r>
      <w:r w:rsidR="001F50FA">
        <w:rPr>
          <w:sz w:val="24"/>
          <w:szCs w:val="24"/>
        </w:rPr>
        <w:t xml:space="preserve"> the</w:t>
      </w:r>
      <w:r w:rsidR="00921162">
        <w:rPr>
          <w:sz w:val="24"/>
          <w:szCs w:val="24"/>
        </w:rPr>
        <w:t xml:space="preserve"> event</w:t>
      </w:r>
      <w:r w:rsidR="001F50FA">
        <w:rPr>
          <w:sz w:val="24"/>
          <w:szCs w:val="24"/>
        </w:rPr>
        <w:t xml:space="preserve"> </w:t>
      </w:r>
      <w:r w:rsidR="000359EB">
        <w:rPr>
          <w:sz w:val="24"/>
          <w:szCs w:val="24"/>
        </w:rPr>
        <w:t>it is derived from</w:t>
      </w:r>
      <w:r w:rsidR="00921162">
        <w:rPr>
          <w:sz w:val="24"/>
          <w:szCs w:val="24"/>
        </w:rPr>
        <w:t xml:space="preserve"> </w:t>
      </w:r>
      <w:r w:rsidR="00921162">
        <w:rPr>
          <w:rStyle w:val="FootnoteReference"/>
          <w:sz w:val="24"/>
          <w:szCs w:val="24"/>
        </w:rPr>
        <w:footnoteReference w:id="19"/>
      </w:r>
      <w:r w:rsidR="00921162">
        <w:rPr>
          <w:sz w:val="24"/>
          <w:szCs w:val="24"/>
        </w:rPr>
        <w:t xml:space="preserve">. </w:t>
      </w:r>
    </w:p>
    <w:p w14:paraId="7ED1DDA0" w14:textId="77777777" w:rsidR="00D03FE0" w:rsidRPr="00D03FE0" w:rsidRDefault="00D03FE0" w:rsidP="00D03FE0">
      <w:pPr>
        <w:pStyle w:val="ListParagraph"/>
        <w:ind w:left="1440"/>
        <w:rPr>
          <w:sz w:val="24"/>
          <w:szCs w:val="24"/>
          <w:lang w:val="en-US"/>
        </w:rPr>
      </w:pPr>
    </w:p>
    <w:p w14:paraId="1E750F39" w14:textId="4CF7002F" w:rsidR="00D03FE0" w:rsidRPr="00D03FE0" w:rsidRDefault="00921162" w:rsidP="00D03FE0">
      <w:pPr>
        <w:pStyle w:val="ListParagraph"/>
        <w:numPr>
          <w:ilvl w:val="1"/>
          <w:numId w:val="5"/>
        </w:numPr>
        <w:rPr>
          <w:sz w:val="24"/>
          <w:szCs w:val="24"/>
          <w:lang w:val="en-US"/>
        </w:rPr>
      </w:pPr>
      <w:r>
        <w:rPr>
          <w:sz w:val="24"/>
          <w:szCs w:val="24"/>
        </w:rPr>
        <w:t xml:space="preserve">The </w:t>
      </w:r>
      <w:r w:rsidRPr="00D03FE0">
        <w:rPr>
          <w:sz w:val="24"/>
          <w:szCs w:val="24"/>
        </w:rPr>
        <w:t>event</w:t>
      </w:r>
      <w:r>
        <w:rPr>
          <w:sz w:val="24"/>
          <w:szCs w:val="24"/>
        </w:rPr>
        <w:t>s</w:t>
      </w:r>
      <w:r w:rsidRPr="00D03FE0">
        <w:rPr>
          <w:sz w:val="24"/>
          <w:szCs w:val="24"/>
        </w:rPr>
        <w:t xml:space="preserve"> involved are determined by the </w:t>
      </w:r>
      <w:r w:rsidR="00B72C4A">
        <w:rPr>
          <w:sz w:val="24"/>
          <w:szCs w:val="24"/>
        </w:rPr>
        <w:t xml:space="preserve">alerting </w:t>
      </w:r>
      <w:r w:rsidRPr="00D03FE0">
        <w:rPr>
          <w:sz w:val="24"/>
          <w:szCs w:val="24"/>
        </w:rPr>
        <w:t>business and typi</w:t>
      </w:r>
      <w:r w:rsidR="001F50FA">
        <w:rPr>
          <w:sz w:val="24"/>
          <w:szCs w:val="24"/>
        </w:rPr>
        <w:t xml:space="preserve">cally pertain to those that </w:t>
      </w:r>
      <w:r w:rsidR="001D579D">
        <w:rPr>
          <w:sz w:val="24"/>
          <w:szCs w:val="24"/>
        </w:rPr>
        <w:t xml:space="preserve">by policy, </w:t>
      </w:r>
      <w:r w:rsidRPr="00D03FE0">
        <w:rPr>
          <w:sz w:val="24"/>
          <w:szCs w:val="24"/>
        </w:rPr>
        <w:t xml:space="preserve">lead to an </w:t>
      </w:r>
      <w:r>
        <w:rPr>
          <w:sz w:val="24"/>
          <w:szCs w:val="24"/>
        </w:rPr>
        <w:t xml:space="preserve">event-of-interest </w:t>
      </w:r>
      <w:r w:rsidR="001F50FA">
        <w:rPr>
          <w:sz w:val="24"/>
          <w:szCs w:val="24"/>
        </w:rPr>
        <w:t>(</w:t>
      </w:r>
      <w:r>
        <w:rPr>
          <w:sz w:val="24"/>
          <w:szCs w:val="24"/>
        </w:rPr>
        <w:t xml:space="preserve">and </w:t>
      </w:r>
      <w:r w:rsidR="001D579D">
        <w:rPr>
          <w:sz w:val="24"/>
          <w:szCs w:val="24"/>
        </w:rPr>
        <w:t xml:space="preserve">therefore </w:t>
      </w:r>
      <w:r>
        <w:rPr>
          <w:sz w:val="24"/>
          <w:szCs w:val="24"/>
        </w:rPr>
        <w:t xml:space="preserve">a possible </w:t>
      </w:r>
      <w:r w:rsidR="001F50FA">
        <w:rPr>
          <w:sz w:val="24"/>
          <w:szCs w:val="24"/>
        </w:rPr>
        <w:t xml:space="preserve">larger </w:t>
      </w:r>
      <w:r w:rsidRPr="00D03FE0">
        <w:rPr>
          <w:sz w:val="24"/>
          <w:szCs w:val="24"/>
        </w:rPr>
        <w:t>alerting situation</w:t>
      </w:r>
      <w:r w:rsidR="001F50FA">
        <w:rPr>
          <w:sz w:val="24"/>
          <w:szCs w:val="24"/>
        </w:rPr>
        <w:t>)</w:t>
      </w:r>
      <w:r w:rsidRPr="00D03FE0">
        <w:rPr>
          <w:sz w:val="24"/>
          <w:szCs w:val="24"/>
        </w:rPr>
        <w:t>.</w:t>
      </w:r>
      <w:r>
        <w:rPr>
          <w:sz w:val="24"/>
          <w:szCs w:val="24"/>
        </w:rPr>
        <w:t xml:space="preserve"> </w:t>
      </w:r>
      <w:r w:rsidR="00D03FE0">
        <w:rPr>
          <w:sz w:val="24"/>
          <w:szCs w:val="24"/>
        </w:rPr>
        <w:t>T</w:t>
      </w:r>
      <w:r w:rsidR="00692BE7" w:rsidRPr="00D03FE0">
        <w:rPr>
          <w:sz w:val="24"/>
          <w:szCs w:val="24"/>
        </w:rPr>
        <w:t>he</w:t>
      </w:r>
      <w:r w:rsidR="00D03FE0" w:rsidRPr="00D03FE0">
        <w:rPr>
          <w:sz w:val="24"/>
          <w:szCs w:val="24"/>
        </w:rPr>
        <w:t xml:space="preserve"> </w:t>
      </w:r>
      <w:r>
        <w:rPr>
          <w:sz w:val="24"/>
          <w:szCs w:val="24"/>
        </w:rPr>
        <w:t xml:space="preserve">observed </w:t>
      </w:r>
      <w:r w:rsidR="00692BE7" w:rsidRPr="00D03FE0">
        <w:rPr>
          <w:sz w:val="24"/>
          <w:szCs w:val="24"/>
        </w:rPr>
        <w:t xml:space="preserve">events </w:t>
      </w:r>
      <w:r w:rsidR="003E23DB">
        <w:rPr>
          <w:sz w:val="24"/>
          <w:szCs w:val="24"/>
        </w:rPr>
        <w:t xml:space="preserve">ideally </w:t>
      </w:r>
      <w:r>
        <w:rPr>
          <w:sz w:val="24"/>
          <w:szCs w:val="24"/>
        </w:rPr>
        <w:t>w</w:t>
      </w:r>
      <w:r w:rsidR="003E23DB">
        <w:rPr>
          <w:sz w:val="24"/>
          <w:szCs w:val="24"/>
        </w:rPr>
        <w:t xml:space="preserve">ould </w:t>
      </w:r>
      <w:r>
        <w:rPr>
          <w:sz w:val="24"/>
          <w:szCs w:val="24"/>
        </w:rPr>
        <w:t xml:space="preserve">be ones to </w:t>
      </w:r>
      <w:r w:rsidR="003E23DB">
        <w:rPr>
          <w:sz w:val="24"/>
          <w:szCs w:val="24"/>
        </w:rPr>
        <w:t xml:space="preserve">have an associated </w:t>
      </w:r>
      <w:r w:rsidR="003E23DB" w:rsidRPr="003E23DB">
        <w:rPr>
          <w:b/>
          <w:sz w:val="24"/>
          <w:szCs w:val="24"/>
        </w:rPr>
        <w:t>event-</w:t>
      </w:r>
      <w:r w:rsidR="00692BE7" w:rsidRPr="003E23DB">
        <w:rPr>
          <w:b/>
          <w:sz w:val="24"/>
          <w:szCs w:val="24"/>
        </w:rPr>
        <w:t>type</w:t>
      </w:r>
      <w:r w:rsidR="00692BE7" w:rsidRPr="00D03FE0">
        <w:rPr>
          <w:sz w:val="24"/>
          <w:szCs w:val="24"/>
        </w:rPr>
        <w:t xml:space="preserve"> on record.</w:t>
      </w:r>
    </w:p>
    <w:p w14:paraId="0ED4B950" w14:textId="77777777" w:rsidR="00D03FE0" w:rsidRPr="00D03FE0" w:rsidRDefault="00D03FE0" w:rsidP="00D03FE0">
      <w:pPr>
        <w:pStyle w:val="ListParagraph"/>
        <w:ind w:left="1440"/>
        <w:rPr>
          <w:sz w:val="24"/>
          <w:szCs w:val="24"/>
          <w:lang w:val="en-US"/>
        </w:rPr>
      </w:pPr>
    </w:p>
    <w:p w14:paraId="4BE40783" w14:textId="551E3892" w:rsidR="00E91F4B" w:rsidRPr="003E23DB" w:rsidRDefault="003E23DB" w:rsidP="00D03FE0">
      <w:pPr>
        <w:pStyle w:val="ListParagraph"/>
        <w:numPr>
          <w:ilvl w:val="1"/>
          <w:numId w:val="5"/>
        </w:numPr>
        <w:rPr>
          <w:sz w:val="24"/>
          <w:szCs w:val="24"/>
          <w:lang w:val="en-US"/>
        </w:rPr>
      </w:pPr>
      <w:r>
        <w:rPr>
          <w:sz w:val="24"/>
          <w:szCs w:val="24"/>
        </w:rPr>
        <w:t>The</w:t>
      </w:r>
      <w:r w:rsidR="00D03FE0" w:rsidRPr="00D03FE0">
        <w:rPr>
          <w:sz w:val="24"/>
          <w:szCs w:val="24"/>
        </w:rPr>
        <w:t xml:space="preserve"> observation</w:t>
      </w:r>
      <w:r w:rsidR="00692BE7" w:rsidRPr="00D03FE0">
        <w:rPr>
          <w:sz w:val="24"/>
          <w:szCs w:val="24"/>
        </w:rPr>
        <w:t xml:space="preserve"> is conducted </w:t>
      </w:r>
      <w:r w:rsidR="00B72C4A">
        <w:rPr>
          <w:sz w:val="24"/>
          <w:szCs w:val="24"/>
        </w:rPr>
        <w:t xml:space="preserve">with a </w:t>
      </w:r>
      <w:r w:rsidR="00692BE7" w:rsidRPr="00D03FE0">
        <w:rPr>
          <w:sz w:val="24"/>
          <w:szCs w:val="24"/>
        </w:rPr>
        <w:t xml:space="preserve">concerned </w:t>
      </w:r>
      <w:r w:rsidR="00692BE7" w:rsidRPr="003E23DB">
        <w:rPr>
          <w:b/>
          <w:sz w:val="24"/>
          <w:szCs w:val="24"/>
        </w:rPr>
        <w:t>client</w:t>
      </w:r>
      <w:r w:rsidR="00692BE7" w:rsidRPr="00D03FE0">
        <w:rPr>
          <w:sz w:val="24"/>
          <w:szCs w:val="24"/>
        </w:rPr>
        <w:t xml:space="preserve"> </w:t>
      </w:r>
      <w:r w:rsidR="00B72C4A">
        <w:rPr>
          <w:sz w:val="24"/>
          <w:szCs w:val="24"/>
        </w:rPr>
        <w:t xml:space="preserve">in mind </w:t>
      </w:r>
      <w:r w:rsidR="001F50FA">
        <w:rPr>
          <w:sz w:val="24"/>
          <w:szCs w:val="24"/>
        </w:rPr>
        <w:t>(i.e., the</w:t>
      </w:r>
      <w:r w:rsidRPr="00D03FE0">
        <w:rPr>
          <w:sz w:val="24"/>
          <w:szCs w:val="24"/>
        </w:rPr>
        <w:t xml:space="preserve"> target audience</w:t>
      </w:r>
      <w:r w:rsidR="00921162">
        <w:rPr>
          <w:sz w:val="24"/>
          <w:szCs w:val="24"/>
        </w:rPr>
        <w:t xml:space="preserve"> in </w:t>
      </w:r>
      <w:r w:rsidR="00B72C4A">
        <w:rPr>
          <w:sz w:val="24"/>
          <w:szCs w:val="24"/>
        </w:rPr>
        <w:t xml:space="preserve">the </w:t>
      </w:r>
      <w:r w:rsidR="001F50FA">
        <w:rPr>
          <w:sz w:val="24"/>
          <w:szCs w:val="24"/>
        </w:rPr>
        <w:t xml:space="preserve">larger </w:t>
      </w:r>
      <w:r w:rsidR="00921162">
        <w:rPr>
          <w:sz w:val="24"/>
          <w:szCs w:val="24"/>
        </w:rPr>
        <w:t>alerting process</w:t>
      </w:r>
      <w:r w:rsidRPr="00D03FE0">
        <w:rPr>
          <w:sz w:val="24"/>
          <w:szCs w:val="24"/>
        </w:rPr>
        <w:t>)</w:t>
      </w:r>
      <w:r w:rsidR="00D03FE0" w:rsidRPr="00D03FE0">
        <w:rPr>
          <w:sz w:val="24"/>
          <w:szCs w:val="24"/>
        </w:rPr>
        <w:t>. I</w:t>
      </w:r>
      <w:r w:rsidR="00692BE7" w:rsidRPr="00D03FE0">
        <w:rPr>
          <w:sz w:val="24"/>
          <w:szCs w:val="24"/>
        </w:rPr>
        <w:t>deally</w:t>
      </w:r>
      <w:r>
        <w:rPr>
          <w:sz w:val="24"/>
          <w:szCs w:val="24"/>
        </w:rPr>
        <w:t>,</w:t>
      </w:r>
      <w:r w:rsidR="00692BE7" w:rsidRPr="00D03FE0">
        <w:rPr>
          <w:sz w:val="24"/>
          <w:szCs w:val="24"/>
        </w:rPr>
        <w:t xml:space="preserve"> </w:t>
      </w:r>
      <w:r w:rsidR="00D03FE0" w:rsidRPr="00D03FE0">
        <w:rPr>
          <w:sz w:val="24"/>
          <w:szCs w:val="24"/>
        </w:rPr>
        <w:t xml:space="preserve">the initial observation for each event is </w:t>
      </w:r>
      <w:r w:rsidR="00692BE7" w:rsidRPr="00D03FE0">
        <w:rPr>
          <w:sz w:val="24"/>
          <w:szCs w:val="24"/>
        </w:rPr>
        <w:t>carri</w:t>
      </w:r>
      <w:r w:rsidR="00921162">
        <w:rPr>
          <w:sz w:val="24"/>
          <w:szCs w:val="24"/>
        </w:rPr>
        <w:t>ed out before any impacts to</w:t>
      </w:r>
      <w:r>
        <w:rPr>
          <w:sz w:val="24"/>
          <w:szCs w:val="24"/>
        </w:rPr>
        <w:t xml:space="preserve"> the client</w:t>
      </w:r>
      <w:r w:rsidR="00921162">
        <w:rPr>
          <w:sz w:val="24"/>
          <w:szCs w:val="24"/>
        </w:rPr>
        <w:t xml:space="preserve"> occur, however, the</w:t>
      </w:r>
      <w:r w:rsidR="00D03FE0" w:rsidRPr="00D03FE0">
        <w:rPr>
          <w:sz w:val="24"/>
          <w:szCs w:val="24"/>
        </w:rPr>
        <w:t xml:space="preserve"> observation activity is expected to continue throughout the life of an event</w:t>
      </w:r>
      <w:r w:rsidR="001F50FA">
        <w:rPr>
          <w:sz w:val="24"/>
          <w:szCs w:val="24"/>
        </w:rPr>
        <w:t xml:space="preserve"> -</w:t>
      </w:r>
      <w:r w:rsidR="00921162">
        <w:rPr>
          <w:sz w:val="24"/>
          <w:szCs w:val="24"/>
        </w:rPr>
        <w:t xml:space="preserve"> before, during, and sometimes after the impacts </w:t>
      </w:r>
      <w:r w:rsidR="001F50FA">
        <w:rPr>
          <w:sz w:val="24"/>
          <w:szCs w:val="24"/>
        </w:rPr>
        <w:t xml:space="preserve">for the client </w:t>
      </w:r>
      <w:r w:rsidR="00921162">
        <w:rPr>
          <w:sz w:val="24"/>
          <w:szCs w:val="24"/>
        </w:rPr>
        <w:t>are realized</w:t>
      </w:r>
      <w:r>
        <w:rPr>
          <w:sz w:val="24"/>
          <w:szCs w:val="24"/>
        </w:rPr>
        <w:t>.</w:t>
      </w:r>
      <w:r w:rsidR="00560F12">
        <w:rPr>
          <w:sz w:val="24"/>
          <w:szCs w:val="24"/>
        </w:rPr>
        <w:t xml:space="preserve"> Sometimes, the observation process begins after the event has already impacted the audience. </w:t>
      </w:r>
    </w:p>
    <w:p w14:paraId="6D57D9FA" w14:textId="77777777" w:rsidR="003E23DB" w:rsidRPr="003E23DB" w:rsidRDefault="003E23DB" w:rsidP="003E23DB">
      <w:pPr>
        <w:pStyle w:val="ListParagraph"/>
        <w:rPr>
          <w:sz w:val="24"/>
          <w:szCs w:val="24"/>
          <w:lang w:val="en-US"/>
        </w:rPr>
      </w:pPr>
    </w:p>
    <w:p w14:paraId="6F5C75CE" w14:textId="714998A0" w:rsidR="003E23DB" w:rsidRPr="00D03FE0" w:rsidRDefault="001F50FA" w:rsidP="003E23DB">
      <w:pPr>
        <w:pStyle w:val="ListParagraph"/>
        <w:numPr>
          <w:ilvl w:val="1"/>
          <w:numId w:val="5"/>
        </w:numPr>
        <w:rPr>
          <w:sz w:val="24"/>
          <w:szCs w:val="24"/>
          <w:lang w:val="en-US"/>
        </w:rPr>
      </w:pPr>
      <w:r>
        <w:rPr>
          <w:sz w:val="24"/>
          <w:szCs w:val="24"/>
        </w:rPr>
        <w:t xml:space="preserve">The analysis </w:t>
      </w:r>
      <w:r w:rsidR="00B72C4A">
        <w:rPr>
          <w:sz w:val="24"/>
          <w:szCs w:val="24"/>
        </w:rPr>
        <w:t>stage</w:t>
      </w:r>
      <w:r>
        <w:rPr>
          <w:sz w:val="24"/>
          <w:szCs w:val="24"/>
        </w:rPr>
        <w:t xml:space="preserve">, the stage following </w:t>
      </w:r>
      <w:r w:rsidR="00B72C4A">
        <w:rPr>
          <w:sz w:val="24"/>
          <w:szCs w:val="24"/>
        </w:rPr>
        <w:t>the observing stage,</w:t>
      </w:r>
      <w:r w:rsidR="003E23DB">
        <w:rPr>
          <w:sz w:val="24"/>
          <w:szCs w:val="24"/>
        </w:rPr>
        <w:t xml:space="preserve"> </w:t>
      </w:r>
      <w:r>
        <w:rPr>
          <w:sz w:val="24"/>
          <w:szCs w:val="24"/>
        </w:rPr>
        <w:t xml:space="preserve">is when the </w:t>
      </w:r>
      <w:r w:rsidR="00A87715" w:rsidRPr="00A87715">
        <w:rPr>
          <w:b/>
          <w:sz w:val="24"/>
          <w:szCs w:val="24"/>
        </w:rPr>
        <w:t xml:space="preserve">full </w:t>
      </w:r>
      <w:r>
        <w:rPr>
          <w:sz w:val="24"/>
          <w:szCs w:val="24"/>
        </w:rPr>
        <w:t xml:space="preserve">determination </w:t>
      </w:r>
      <w:r w:rsidR="00560F12">
        <w:rPr>
          <w:sz w:val="24"/>
          <w:szCs w:val="24"/>
        </w:rPr>
        <w:t xml:space="preserve">of </w:t>
      </w:r>
      <w:r w:rsidR="003E23DB" w:rsidRPr="00560F12">
        <w:rPr>
          <w:b/>
          <w:sz w:val="24"/>
          <w:szCs w:val="24"/>
        </w:rPr>
        <w:t>event</w:t>
      </w:r>
      <w:r w:rsidR="00560F12" w:rsidRPr="00560F12">
        <w:rPr>
          <w:b/>
          <w:sz w:val="24"/>
          <w:szCs w:val="24"/>
        </w:rPr>
        <w:t>s</w:t>
      </w:r>
      <w:r w:rsidR="003E23DB" w:rsidRPr="00560F12">
        <w:rPr>
          <w:b/>
          <w:sz w:val="24"/>
          <w:szCs w:val="24"/>
        </w:rPr>
        <w:t>-of-interest</w:t>
      </w:r>
      <w:r>
        <w:rPr>
          <w:sz w:val="24"/>
          <w:szCs w:val="24"/>
        </w:rPr>
        <w:t xml:space="preserve"> is made</w:t>
      </w:r>
      <w:r w:rsidR="003E23DB" w:rsidRPr="001F50FA">
        <w:rPr>
          <w:sz w:val="24"/>
          <w:szCs w:val="24"/>
        </w:rPr>
        <w:t>.</w:t>
      </w:r>
      <w:r w:rsidR="003E23DB">
        <w:rPr>
          <w:sz w:val="24"/>
          <w:szCs w:val="24"/>
        </w:rPr>
        <w:t xml:space="preserve"> </w:t>
      </w:r>
      <w:r w:rsidR="00A87715">
        <w:rPr>
          <w:sz w:val="24"/>
          <w:szCs w:val="24"/>
        </w:rPr>
        <w:t xml:space="preserve">If the analysis </w:t>
      </w:r>
      <w:r w:rsidR="00921162">
        <w:rPr>
          <w:sz w:val="24"/>
          <w:szCs w:val="24"/>
        </w:rPr>
        <w:t xml:space="preserve">confirms the </w:t>
      </w:r>
      <w:r w:rsidR="00560F12">
        <w:rPr>
          <w:sz w:val="24"/>
          <w:szCs w:val="24"/>
        </w:rPr>
        <w:t>nature</w:t>
      </w:r>
      <w:r w:rsidR="00921162">
        <w:rPr>
          <w:sz w:val="24"/>
          <w:szCs w:val="24"/>
        </w:rPr>
        <w:t xml:space="preserve">, impact, location and timing are </w:t>
      </w:r>
      <w:r>
        <w:rPr>
          <w:sz w:val="24"/>
          <w:szCs w:val="24"/>
        </w:rPr>
        <w:t xml:space="preserve">indeed </w:t>
      </w:r>
      <w:r w:rsidR="00921162">
        <w:rPr>
          <w:sz w:val="24"/>
          <w:szCs w:val="24"/>
        </w:rPr>
        <w:t>interest</w:t>
      </w:r>
      <w:r w:rsidR="00A87715">
        <w:rPr>
          <w:sz w:val="24"/>
          <w:szCs w:val="24"/>
        </w:rPr>
        <w:t>ing</w:t>
      </w:r>
      <w:r w:rsidR="00560F12">
        <w:rPr>
          <w:sz w:val="24"/>
          <w:szCs w:val="24"/>
        </w:rPr>
        <w:t xml:space="preserve"> (either for </w:t>
      </w:r>
      <w:r w:rsidR="00A87715">
        <w:rPr>
          <w:sz w:val="24"/>
          <w:szCs w:val="24"/>
        </w:rPr>
        <w:t>the present or</w:t>
      </w:r>
      <w:r w:rsidR="001F2595">
        <w:rPr>
          <w:sz w:val="24"/>
          <w:szCs w:val="24"/>
        </w:rPr>
        <w:t xml:space="preserve"> </w:t>
      </w:r>
      <w:r w:rsidR="00560F12">
        <w:rPr>
          <w:sz w:val="24"/>
          <w:szCs w:val="24"/>
        </w:rPr>
        <w:t xml:space="preserve">for </w:t>
      </w:r>
      <w:r w:rsidR="001F2595">
        <w:rPr>
          <w:sz w:val="24"/>
          <w:szCs w:val="24"/>
        </w:rPr>
        <w:t>the future</w:t>
      </w:r>
      <w:r w:rsidR="00560F12">
        <w:rPr>
          <w:sz w:val="24"/>
          <w:szCs w:val="24"/>
        </w:rPr>
        <w:t>)</w:t>
      </w:r>
      <w:r w:rsidR="00A87715">
        <w:rPr>
          <w:sz w:val="24"/>
          <w:szCs w:val="24"/>
        </w:rPr>
        <w:t>, an</w:t>
      </w:r>
      <w:r w:rsidR="00921162">
        <w:rPr>
          <w:sz w:val="24"/>
          <w:szCs w:val="24"/>
        </w:rPr>
        <w:t xml:space="preserve"> event-of-interest </w:t>
      </w:r>
      <w:r w:rsidR="00921162" w:rsidRPr="00A87715">
        <w:rPr>
          <w:b/>
          <w:sz w:val="24"/>
          <w:szCs w:val="24"/>
        </w:rPr>
        <w:t>marker</w:t>
      </w:r>
      <w:r w:rsidR="00921162">
        <w:rPr>
          <w:sz w:val="24"/>
          <w:szCs w:val="24"/>
        </w:rPr>
        <w:t xml:space="preserve"> is applied </w:t>
      </w:r>
      <w:r w:rsidR="00435D50">
        <w:rPr>
          <w:sz w:val="24"/>
          <w:szCs w:val="24"/>
        </w:rPr>
        <w:t xml:space="preserve">to the event </w:t>
      </w:r>
      <w:r w:rsidR="00921162">
        <w:rPr>
          <w:sz w:val="24"/>
          <w:szCs w:val="24"/>
        </w:rPr>
        <w:t>and the observation stage continues until the event is no longer</w:t>
      </w:r>
      <w:r w:rsidR="00A87715">
        <w:rPr>
          <w:sz w:val="24"/>
          <w:szCs w:val="24"/>
        </w:rPr>
        <w:t xml:space="preserve"> </w:t>
      </w:r>
      <w:r w:rsidR="00921162">
        <w:rPr>
          <w:sz w:val="24"/>
          <w:szCs w:val="24"/>
        </w:rPr>
        <w:t>interesting.</w:t>
      </w:r>
    </w:p>
    <w:p w14:paraId="0FDE55B2" w14:textId="3A4799F7" w:rsidR="006547E2" w:rsidRDefault="006547E2" w:rsidP="003E23DB">
      <w:pPr>
        <w:pStyle w:val="ListParagraph"/>
        <w:rPr>
          <w:sz w:val="24"/>
          <w:szCs w:val="24"/>
          <w:lang w:val="en-US"/>
        </w:rPr>
      </w:pPr>
    </w:p>
    <w:p w14:paraId="0B150609" w14:textId="77777777" w:rsidR="00A87715" w:rsidRDefault="00A87715">
      <w:pPr>
        <w:rPr>
          <w:b/>
          <w:sz w:val="24"/>
          <w:szCs w:val="24"/>
        </w:rPr>
      </w:pPr>
      <w:r>
        <w:rPr>
          <w:b/>
          <w:sz w:val="24"/>
          <w:szCs w:val="24"/>
        </w:rPr>
        <w:br w:type="page"/>
      </w:r>
    </w:p>
    <w:p w14:paraId="4F942DA3" w14:textId="14BBFE3C" w:rsidR="001F2595" w:rsidRPr="001F2595" w:rsidRDefault="001F2595" w:rsidP="003E23DB">
      <w:pPr>
        <w:pStyle w:val="ListParagraph"/>
        <w:rPr>
          <w:b/>
          <w:sz w:val="24"/>
          <w:szCs w:val="24"/>
        </w:rPr>
      </w:pPr>
      <w:r w:rsidRPr="001F2595">
        <w:rPr>
          <w:b/>
          <w:sz w:val="24"/>
          <w:szCs w:val="24"/>
        </w:rPr>
        <w:t>Background:</w:t>
      </w:r>
    </w:p>
    <w:p w14:paraId="2896AF4F" w14:textId="77777777" w:rsidR="001F2595" w:rsidRDefault="001F2595" w:rsidP="003E23DB">
      <w:pPr>
        <w:pStyle w:val="ListParagraph"/>
        <w:rPr>
          <w:sz w:val="24"/>
          <w:szCs w:val="24"/>
        </w:rPr>
      </w:pPr>
    </w:p>
    <w:p w14:paraId="3E003F6F" w14:textId="28980A92" w:rsidR="003E23DB" w:rsidRDefault="003E23DB" w:rsidP="003E23DB">
      <w:pPr>
        <w:pStyle w:val="ListParagraph"/>
        <w:rPr>
          <w:sz w:val="24"/>
          <w:szCs w:val="24"/>
          <w:lang w:val="en-US"/>
        </w:rPr>
      </w:pPr>
      <w:r w:rsidRPr="00CF47BE">
        <w:rPr>
          <w:sz w:val="24"/>
          <w:szCs w:val="24"/>
        </w:rPr>
        <w:t xml:space="preserve">In the </w:t>
      </w:r>
      <w:r w:rsidR="001D579D">
        <w:rPr>
          <w:sz w:val="24"/>
          <w:szCs w:val="24"/>
        </w:rPr>
        <w:t xml:space="preserve">two </w:t>
      </w:r>
      <w:r w:rsidRPr="00CF47BE">
        <w:rPr>
          <w:sz w:val="24"/>
          <w:szCs w:val="24"/>
        </w:rPr>
        <w:t xml:space="preserve">diagrams below, two </w:t>
      </w:r>
      <w:r w:rsidR="001F2595">
        <w:rPr>
          <w:sz w:val="24"/>
          <w:szCs w:val="24"/>
        </w:rPr>
        <w:t xml:space="preserve">real </w:t>
      </w:r>
      <w:r w:rsidRPr="00CF47BE">
        <w:rPr>
          <w:sz w:val="24"/>
          <w:szCs w:val="24"/>
        </w:rPr>
        <w:t>events</w:t>
      </w:r>
      <w:r w:rsidR="001F2595">
        <w:rPr>
          <w:sz w:val="24"/>
          <w:szCs w:val="24"/>
        </w:rPr>
        <w:t xml:space="preserve"> </w:t>
      </w:r>
      <w:r w:rsidR="00A87715" w:rsidRPr="00CF47BE">
        <w:rPr>
          <w:sz w:val="24"/>
          <w:szCs w:val="24"/>
        </w:rPr>
        <w:t>(</w:t>
      </w:r>
      <w:r w:rsidR="00560F12">
        <w:rPr>
          <w:sz w:val="24"/>
          <w:szCs w:val="24"/>
        </w:rPr>
        <w:t xml:space="preserve">both </w:t>
      </w:r>
      <w:r w:rsidR="00A87715" w:rsidRPr="00CF47BE">
        <w:rPr>
          <w:sz w:val="24"/>
          <w:szCs w:val="24"/>
        </w:rPr>
        <w:t>illustrated in grey)</w:t>
      </w:r>
      <w:r w:rsidR="00A87715">
        <w:rPr>
          <w:sz w:val="24"/>
          <w:szCs w:val="24"/>
        </w:rPr>
        <w:t xml:space="preserve"> </w:t>
      </w:r>
      <w:r w:rsidRPr="00CF47BE">
        <w:rPr>
          <w:sz w:val="24"/>
          <w:szCs w:val="24"/>
        </w:rPr>
        <w:t>are present at point-in-time A</w:t>
      </w:r>
      <w:r w:rsidR="00560F12">
        <w:rPr>
          <w:sz w:val="24"/>
          <w:szCs w:val="24"/>
        </w:rPr>
        <w:t xml:space="preserve"> </w:t>
      </w:r>
      <w:r w:rsidR="00560F12">
        <w:rPr>
          <w:rStyle w:val="FootnoteReference"/>
          <w:sz w:val="24"/>
          <w:szCs w:val="24"/>
          <w:lang w:val="en-US"/>
        </w:rPr>
        <w:footnoteReference w:id="20"/>
      </w:r>
      <w:r w:rsidR="00560F12">
        <w:rPr>
          <w:sz w:val="24"/>
          <w:szCs w:val="24"/>
        </w:rPr>
        <w:t xml:space="preserve">. One event is </w:t>
      </w:r>
      <w:r w:rsidRPr="00CF47BE">
        <w:rPr>
          <w:sz w:val="24"/>
          <w:szCs w:val="24"/>
        </w:rPr>
        <w:t xml:space="preserve">moving </w:t>
      </w:r>
      <w:r w:rsidR="001F2595">
        <w:rPr>
          <w:sz w:val="24"/>
          <w:szCs w:val="24"/>
        </w:rPr>
        <w:t>and evolving</w:t>
      </w:r>
      <w:r w:rsidR="00A87715">
        <w:rPr>
          <w:sz w:val="24"/>
          <w:szCs w:val="24"/>
        </w:rPr>
        <w:t>,</w:t>
      </w:r>
      <w:r w:rsidR="001F2595">
        <w:rPr>
          <w:sz w:val="24"/>
          <w:szCs w:val="24"/>
        </w:rPr>
        <w:t xml:space="preserve"> </w:t>
      </w:r>
      <w:r w:rsidRPr="00CF47BE">
        <w:rPr>
          <w:sz w:val="24"/>
          <w:szCs w:val="24"/>
        </w:rPr>
        <w:t xml:space="preserve">and </w:t>
      </w:r>
      <w:r w:rsidR="00560F12">
        <w:rPr>
          <w:sz w:val="24"/>
          <w:szCs w:val="24"/>
        </w:rPr>
        <w:t>the other is</w:t>
      </w:r>
      <w:r w:rsidRPr="00CF47BE">
        <w:rPr>
          <w:sz w:val="24"/>
          <w:szCs w:val="24"/>
        </w:rPr>
        <w:t xml:space="preserve"> stationary </w:t>
      </w:r>
      <w:r w:rsidR="001F2595">
        <w:rPr>
          <w:sz w:val="24"/>
          <w:szCs w:val="24"/>
        </w:rPr>
        <w:t>and evolving</w:t>
      </w:r>
      <w:r w:rsidR="00560F12">
        <w:rPr>
          <w:sz w:val="24"/>
          <w:szCs w:val="24"/>
        </w:rPr>
        <w:t xml:space="preserve"> </w:t>
      </w:r>
      <w:r w:rsidR="00921162">
        <w:rPr>
          <w:rStyle w:val="FootnoteReference"/>
          <w:sz w:val="24"/>
          <w:szCs w:val="24"/>
          <w:lang w:val="en-US"/>
        </w:rPr>
        <w:footnoteReference w:id="21"/>
      </w:r>
      <w:r w:rsidRPr="00CF47BE">
        <w:rPr>
          <w:sz w:val="24"/>
          <w:szCs w:val="24"/>
        </w:rPr>
        <w:t>. Point-in-time A serves as the starting point for the observation exercise</w:t>
      </w:r>
      <w:r w:rsidR="00560F12">
        <w:rPr>
          <w:sz w:val="24"/>
          <w:szCs w:val="24"/>
        </w:rPr>
        <w:t xml:space="preserve"> </w:t>
      </w:r>
      <w:r w:rsidR="00574BFD">
        <w:rPr>
          <w:sz w:val="24"/>
          <w:szCs w:val="24"/>
        </w:rPr>
        <w:t>as in these two diagrams, point-in-time A is when the observer became aware of the event.</w:t>
      </w:r>
      <w:r w:rsidRPr="00CF47BE">
        <w:rPr>
          <w:sz w:val="24"/>
          <w:szCs w:val="24"/>
        </w:rPr>
        <w:t xml:space="preserve"> </w:t>
      </w:r>
      <w:r w:rsidR="00A87715">
        <w:rPr>
          <w:sz w:val="24"/>
          <w:szCs w:val="24"/>
        </w:rPr>
        <w:t>Note that t</w:t>
      </w:r>
      <w:r w:rsidRPr="00CF47BE">
        <w:rPr>
          <w:sz w:val="24"/>
          <w:szCs w:val="24"/>
        </w:rPr>
        <w:t xml:space="preserve">he events </w:t>
      </w:r>
      <w:r w:rsidR="00A87715">
        <w:rPr>
          <w:sz w:val="24"/>
          <w:szCs w:val="24"/>
        </w:rPr>
        <w:t xml:space="preserve">are </w:t>
      </w:r>
      <w:r>
        <w:rPr>
          <w:sz w:val="24"/>
          <w:szCs w:val="24"/>
        </w:rPr>
        <w:t xml:space="preserve">shown </w:t>
      </w:r>
      <w:r w:rsidR="00A87715">
        <w:rPr>
          <w:sz w:val="24"/>
          <w:szCs w:val="24"/>
        </w:rPr>
        <w:t>as</w:t>
      </w:r>
      <w:r w:rsidRPr="00CF47BE">
        <w:rPr>
          <w:sz w:val="24"/>
          <w:szCs w:val="24"/>
        </w:rPr>
        <w:t xml:space="preserve"> conceptual representations, without a defined scale </w:t>
      </w:r>
      <w:r w:rsidR="00A87715">
        <w:rPr>
          <w:sz w:val="24"/>
          <w:szCs w:val="24"/>
        </w:rPr>
        <w:t>for space or time</w:t>
      </w:r>
      <w:r w:rsidR="001D579D">
        <w:rPr>
          <w:sz w:val="24"/>
          <w:szCs w:val="24"/>
        </w:rPr>
        <w:t xml:space="preserve">, and the two point-in-time A </w:t>
      </w:r>
      <w:r w:rsidR="00574BFD">
        <w:rPr>
          <w:sz w:val="24"/>
          <w:szCs w:val="24"/>
        </w:rPr>
        <w:t xml:space="preserve">markers </w:t>
      </w:r>
      <w:r w:rsidR="001D579D">
        <w:rPr>
          <w:sz w:val="24"/>
          <w:szCs w:val="24"/>
        </w:rPr>
        <w:t xml:space="preserve">have no relationship to each other </w:t>
      </w:r>
      <w:r w:rsidR="00574BFD">
        <w:rPr>
          <w:sz w:val="24"/>
          <w:szCs w:val="24"/>
        </w:rPr>
        <w:t xml:space="preserve">in </w:t>
      </w:r>
      <w:r w:rsidR="001D579D">
        <w:rPr>
          <w:sz w:val="24"/>
          <w:szCs w:val="24"/>
        </w:rPr>
        <w:t>these illustrations</w:t>
      </w:r>
      <w:r w:rsidR="00574BFD">
        <w:rPr>
          <w:sz w:val="24"/>
          <w:szCs w:val="24"/>
        </w:rPr>
        <w:t xml:space="preserve"> – they represent separate cases</w:t>
      </w:r>
      <w:r w:rsidR="001D579D">
        <w:rPr>
          <w:sz w:val="24"/>
          <w:szCs w:val="24"/>
        </w:rPr>
        <w:t>.</w:t>
      </w:r>
    </w:p>
    <w:p w14:paraId="2A8E519A" w14:textId="77777777" w:rsidR="003E23DB" w:rsidRDefault="003E23DB" w:rsidP="003E23DB">
      <w:pPr>
        <w:pStyle w:val="ListParagraph"/>
        <w:rPr>
          <w:sz w:val="24"/>
          <w:szCs w:val="24"/>
          <w:lang w:val="en-US"/>
        </w:rPr>
      </w:pPr>
    </w:p>
    <w:p w14:paraId="30DD5757" w14:textId="77777777" w:rsidR="003E23DB" w:rsidRPr="00BA399F" w:rsidRDefault="003E23DB" w:rsidP="003E23DB">
      <w:pPr>
        <w:pStyle w:val="ListParagraph"/>
        <w:rPr>
          <w:sz w:val="24"/>
          <w:szCs w:val="24"/>
          <w:lang w:val="en-US"/>
        </w:rPr>
      </w:pPr>
      <w:r>
        <w:rPr>
          <w:noProof/>
          <w:lang w:eastAsia="en-CA"/>
        </w:rPr>
        <w:drawing>
          <wp:inline distT="0" distB="0" distL="0" distR="0" wp14:anchorId="5C64692B" wp14:editId="1323830C">
            <wp:extent cx="5876925" cy="19050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876925" cy="1905000"/>
                    </a:xfrm>
                    <a:prstGeom prst="rect">
                      <a:avLst/>
                    </a:prstGeom>
                  </pic:spPr>
                </pic:pic>
              </a:graphicData>
            </a:graphic>
          </wp:inline>
        </w:drawing>
      </w:r>
    </w:p>
    <w:p w14:paraId="6161A032" w14:textId="791C65FB" w:rsidR="003E23DB" w:rsidRPr="003E23DB" w:rsidRDefault="003E23DB" w:rsidP="003E23DB">
      <w:pPr>
        <w:ind w:left="720"/>
        <w:rPr>
          <w:sz w:val="24"/>
          <w:szCs w:val="24"/>
          <w:lang w:val="en-US"/>
        </w:rPr>
      </w:pPr>
      <w:r w:rsidRPr="00CF47BE">
        <w:rPr>
          <w:sz w:val="24"/>
          <w:szCs w:val="24"/>
          <w:lang w:val="en-US"/>
        </w:rPr>
        <w:t xml:space="preserve">In the two example cases, the </w:t>
      </w:r>
      <w:r w:rsidR="00574BFD">
        <w:rPr>
          <w:sz w:val="24"/>
          <w:szCs w:val="24"/>
          <w:lang w:val="en-US"/>
        </w:rPr>
        <w:t>nature</w:t>
      </w:r>
      <w:r w:rsidRPr="00CF47BE">
        <w:rPr>
          <w:sz w:val="24"/>
          <w:szCs w:val="24"/>
          <w:lang w:val="en-US"/>
        </w:rPr>
        <w:t xml:space="preserve">, impacts, location, and </w:t>
      </w:r>
      <w:r w:rsidR="00774A9C">
        <w:rPr>
          <w:sz w:val="24"/>
          <w:szCs w:val="24"/>
          <w:lang w:val="en-US"/>
        </w:rPr>
        <w:t>timing</w:t>
      </w:r>
      <w:r w:rsidRPr="00CF47BE">
        <w:rPr>
          <w:sz w:val="24"/>
          <w:szCs w:val="24"/>
          <w:lang w:val="en-US"/>
        </w:rPr>
        <w:t xml:space="preserve"> will meet or exceed the defined measures of significance</w:t>
      </w:r>
      <w:r>
        <w:rPr>
          <w:sz w:val="24"/>
          <w:szCs w:val="24"/>
          <w:lang w:val="en-US"/>
        </w:rPr>
        <w:t xml:space="preserve"> </w:t>
      </w:r>
      <w:r w:rsidR="00A87715">
        <w:rPr>
          <w:sz w:val="24"/>
          <w:szCs w:val="24"/>
          <w:lang w:val="en-US"/>
        </w:rPr>
        <w:t>(</w:t>
      </w:r>
      <w:r w:rsidR="00774A9C">
        <w:rPr>
          <w:sz w:val="24"/>
          <w:szCs w:val="24"/>
          <w:lang w:val="en-US"/>
        </w:rPr>
        <w:t xml:space="preserve">for </w:t>
      </w:r>
      <w:r w:rsidR="00921162">
        <w:rPr>
          <w:sz w:val="24"/>
          <w:szCs w:val="24"/>
          <w:lang w:val="en-US"/>
        </w:rPr>
        <w:t>at least some</w:t>
      </w:r>
      <w:r>
        <w:rPr>
          <w:sz w:val="24"/>
          <w:szCs w:val="24"/>
          <w:lang w:val="en-US"/>
        </w:rPr>
        <w:t xml:space="preserve"> </w:t>
      </w:r>
      <w:r w:rsidR="00435D50">
        <w:rPr>
          <w:sz w:val="24"/>
          <w:szCs w:val="24"/>
          <w:lang w:val="en-US"/>
        </w:rPr>
        <w:t xml:space="preserve">measurable </w:t>
      </w:r>
      <w:r w:rsidR="001F2595">
        <w:rPr>
          <w:sz w:val="24"/>
          <w:szCs w:val="24"/>
          <w:lang w:val="en-US"/>
        </w:rPr>
        <w:t>segment</w:t>
      </w:r>
      <w:r>
        <w:rPr>
          <w:sz w:val="24"/>
          <w:szCs w:val="24"/>
          <w:lang w:val="en-US"/>
        </w:rPr>
        <w:t xml:space="preserve"> of </w:t>
      </w:r>
      <w:r w:rsidR="00A87715">
        <w:rPr>
          <w:sz w:val="24"/>
          <w:szCs w:val="24"/>
          <w:lang w:val="en-US"/>
        </w:rPr>
        <w:t>time</w:t>
      </w:r>
      <w:r w:rsidR="00774A9C">
        <w:rPr>
          <w:sz w:val="24"/>
          <w:szCs w:val="24"/>
          <w:lang w:val="en-US"/>
        </w:rPr>
        <w:t>), as illustrated in the concentric darker grey areas</w:t>
      </w:r>
      <w:r>
        <w:rPr>
          <w:sz w:val="24"/>
          <w:szCs w:val="24"/>
          <w:lang w:val="en-US"/>
        </w:rPr>
        <w:t xml:space="preserve">. </w:t>
      </w:r>
      <w:r w:rsidRPr="003E23DB">
        <w:rPr>
          <w:sz w:val="24"/>
          <w:szCs w:val="24"/>
          <w:lang w:val="en-US"/>
        </w:rPr>
        <w:t xml:space="preserve">The objective is simply to </w:t>
      </w:r>
      <w:r w:rsidR="00921162">
        <w:rPr>
          <w:sz w:val="24"/>
          <w:szCs w:val="24"/>
          <w:lang w:val="en-US"/>
        </w:rPr>
        <w:t>try and identify an</w:t>
      </w:r>
      <w:r w:rsidRPr="003E23DB">
        <w:rPr>
          <w:sz w:val="24"/>
          <w:szCs w:val="24"/>
          <w:lang w:val="en-US"/>
        </w:rPr>
        <w:t xml:space="preserve"> observed situation as containing a </w:t>
      </w:r>
      <w:r w:rsidR="00A87715">
        <w:rPr>
          <w:sz w:val="24"/>
          <w:szCs w:val="24"/>
          <w:lang w:val="en-US"/>
        </w:rPr>
        <w:t xml:space="preserve">probable </w:t>
      </w:r>
      <w:r w:rsidRPr="00A87715">
        <w:rPr>
          <w:b/>
          <w:sz w:val="24"/>
          <w:szCs w:val="24"/>
          <w:lang w:val="en-US"/>
        </w:rPr>
        <w:t>event-of-interest</w:t>
      </w:r>
      <w:r w:rsidRPr="003E23DB">
        <w:rPr>
          <w:sz w:val="24"/>
          <w:szCs w:val="24"/>
          <w:lang w:val="en-US"/>
        </w:rPr>
        <w:t xml:space="preserve"> </w:t>
      </w:r>
      <w:r w:rsidR="00774A9C">
        <w:rPr>
          <w:sz w:val="24"/>
          <w:szCs w:val="24"/>
          <w:lang w:val="en-US"/>
        </w:rPr>
        <w:t xml:space="preserve">(subset or otherwise), </w:t>
      </w:r>
      <w:r>
        <w:rPr>
          <w:sz w:val="24"/>
          <w:szCs w:val="24"/>
          <w:lang w:val="en-US"/>
        </w:rPr>
        <w:t xml:space="preserve">along </w:t>
      </w:r>
      <w:r w:rsidRPr="003E23DB">
        <w:rPr>
          <w:sz w:val="24"/>
          <w:szCs w:val="24"/>
          <w:lang w:val="en-US"/>
        </w:rPr>
        <w:t xml:space="preserve">with a general sense of the </w:t>
      </w:r>
      <w:r w:rsidRPr="00A87715">
        <w:rPr>
          <w:b/>
          <w:sz w:val="24"/>
          <w:szCs w:val="24"/>
          <w:lang w:val="en-US"/>
        </w:rPr>
        <w:t>event-types</w:t>
      </w:r>
      <w:r w:rsidRPr="003E23DB">
        <w:rPr>
          <w:sz w:val="24"/>
          <w:szCs w:val="24"/>
          <w:lang w:val="en-US"/>
        </w:rPr>
        <w:t xml:space="preserve"> involved.</w:t>
      </w:r>
    </w:p>
    <w:p w14:paraId="004E3984" w14:textId="2C111CB8" w:rsidR="00C96CB4" w:rsidRDefault="00774A9C" w:rsidP="003E23DB">
      <w:pPr>
        <w:pStyle w:val="ListParagraph"/>
        <w:rPr>
          <w:sz w:val="24"/>
          <w:szCs w:val="24"/>
          <w:lang w:val="en-US"/>
        </w:rPr>
      </w:pPr>
      <w:r>
        <w:rPr>
          <w:sz w:val="24"/>
          <w:szCs w:val="24"/>
          <w:lang w:val="en-US"/>
        </w:rPr>
        <w:t>In the</w:t>
      </w:r>
      <w:r w:rsidR="003E23DB" w:rsidRPr="00CF47BE">
        <w:rPr>
          <w:sz w:val="24"/>
          <w:szCs w:val="24"/>
          <w:lang w:val="en-US"/>
        </w:rPr>
        <w:t xml:space="preserve"> two </w:t>
      </w:r>
      <w:r w:rsidR="003E23DB">
        <w:rPr>
          <w:sz w:val="24"/>
          <w:szCs w:val="24"/>
          <w:lang w:val="en-US"/>
        </w:rPr>
        <w:t xml:space="preserve">illustrated </w:t>
      </w:r>
      <w:r w:rsidR="003E23DB" w:rsidRPr="00CF47BE">
        <w:rPr>
          <w:sz w:val="24"/>
          <w:szCs w:val="24"/>
          <w:lang w:val="en-US"/>
        </w:rPr>
        <w:t xml:space="preserve">example cases, the </w:t>
      </w:r>
      <w:r w:rsidR="00A87715">
        <w:rPr>
          <w:sz w:val="24"/>
          <w:szCs w:val="24"/>
          <w:lang w:val="en-US"/>
        </w:rPr>
        <w:t>probable</w:t>
      </w:r>
      <w:r w:rsidR="003E23DB">
        <w:rPr>
          <w:sz w:val="24"/>
          <w:szCs w:val="24"/>
          <w:lang w:val="en-US"/>
        </w:rPr>
        <w:t xml:space="preserve"> </w:t>
      </w:r>
      <w:r w:rsidR="003E23DB" w:rsidRPr="00CF47BE">
        <w:rPr>
          <w:sz w:val="24"/>
          <w:szCs w:val="24"/>
          <w:lang w:val="en-US"/>
        </w:rPr>
        <w:t>events</w:t>
      </w:r>
      <w:r w:rsidR="003E23DB">
        <w:rPr>
          <w:sz w:val="24"/>
          <w:szCs w:val="24"/>
          <w:lang w:val="en-US"/>
        </w:rPr>
        <w:t>-</w:t>
      </w:r>
      <w:r w:rsidR="003E23DB" w:rsidRPr="00CF47BE">
        <w:rPr>
          <w:sz w:val="24"/>
          <w:szCs w:val="24"/>
          <w:lang w:val="en-US"/>
        </w:rPr>
        <w:t>of</w:t>
      </w:r>
      <w:r w:rsidR="003E23DB">
        <w:rPr>
          <w:sz w:val="24"/>
          <w:szCs w:val="24"/>
          <w:lang w:val="en-US"/>
        </w:rPr>
        <w:t>-</w:t>
      </w:r>
      <w:r w:rsidR="003E23DB" w:rsidRPr="00CF47BE">
        <w:rPr>
          <w:sz w:val="24"/>
          <w:szCs w:val="24"/>
          <w:lang w:val="en-US"/>
        </w:rPr>
        <w:t>interest</w:t>
      </w:r>
      <w:r w:rsidR="00A51525">
        <w:rPr>
          <w:sz w:val="24"/>
          <w:szCs w:val="24"/>
          <w:lang w:val="en-US"/>
        </w:rPr>
        <w:t xml:space="preserve">, as per the observing </w:t>
      </w:r>
      <w:r w:rsidR="003B379E">
        <w:rPr>
          <w:sz w:val="24"/>
          <w:szCs w:val="24"/>
          <w:lang w:val="en-US"/>
        </w:rPr>
        <w:t>process</w:t>
      </w:r>
      <w:r w:rsidR="00A51525">
        <w:rPr>
          <w:sz w:val="24"/>
          <w:szCs w:val="24"/>
          <w:lang w:val="en-US"/>
        </w:rPr>
        <w:t>,</w:t>
      </w:r>
      <w:r w:rsidR="001D579D">
        <w:rPr>
          <w:sz w:val="24"/>
          <w:szCs w:val="24"/>
          <w:lang w:val="en-US"/>
        </w:rPr>
        <w:t xml:space="preserve"> are devised and formed</w:t>
      </w:r>
      <w:r w:rsidR="003E23DB" w:rsidRPr="00CF47BE">
        <w:rPr>
          <w:sz w:val="24"/>
          <w:szCs w:val="24"/>
          <w:lang w:val="en-US"/>
        </w:rPr>
        <w:t xml:space="preserve"> </w:t>
      </w:r>
      <w:r>
        <w:rPr>
          <w:sz w:val="24"/>
          <w:szCs w:val="24"/>
          <w:lang w:val="en-US"/>
        </w:rPr>
        <w:t xml:space="preserve">as shown </w:t>
      </w:r>
      <w:r w:rsidR="003E23DB" w:rsidRPr="00CF47BE">
        <w:rPr>
          <w:sz w:val="24"/>
          <w:szCs w:val="24"/>
          <w:lang w:val="en-US"/>
        </w:rPr>
        <w:t xml:space="preserve">in red </w:t>
      </w:r>
      <w:r>
        <w:rPr>
          <w:sz w:val="24"/>
          <w:szCs w:val="24"/>
          <w:lang w:val="en-US"/>
        </w:rPr>
        <w:t xml:space="preserve">in the diagrams </w:t>
      </w:r>
      <w:r w:rsidR="003E23DB" w:rsidRPr="00CF47BE">
        <w:rPr>
          <w:sz w:val="24"/>
          <w:szCs w:val="24"/>
          <w:lang w:val="en-US"/>
        </w:rPr>
        <w:t xml:space="preserve">below. </w:t>
      </w:r>
      <w:r>
        <w:rPr>
          <w:sz w:val="24"/>
          <w:szCs w:val="24"/>
          <w:lang w:val="en-US"/>
        </w:rPr>
        <w:t xml:space="preserve">They are probable, as the area in red is in the future (as of point-in-time A). </w:t>
      </w:r>
      <w:r w:rsidR="003E23DB" w:rsidRPr="00CF47BE">
        <w:rPr>
          <w:sz w:val="24"/>
          <w:szCs w:val="24"/>
          <w:lang w:val="en-US"/>
        </w:rPr>
        <w:t xml:space="preserve">The </w:t>
      </w:r>
      <w:r w:rsidR="00A87715">
        <w:rPr>
          <w:sz w:val="24"/>
          <w:szCs w:val="24"/>
          <w:lang w:val="en-US"/>
        </w:rPr>
        <w:t xml:space="preserve">leftover </w:t>
      </w:r>
      <w:r w:rsidR="001D579D">
        <w:rPr>
          <w:sz w:val="24"/>
          <w:szCs w:val="24"/>
          <w:lang w:val="en-US"/>
        </w:rPr>
        <w:t xml:space="preserve">event </w:t>
      </w:r>
      <w:r w:rsidR="00A87715">
        <w:rPr>
          <w:sz w:val="24"/>
          <w:szCs w:val="24"/>
          <w:lang w:val="en-US"/>
        </w:rPr>
        <w:t>area</w:t>
      </w:r>
      <w:r>
        <w:rPr>
          <w:sz w:val="24"/>
          <w:szCs w:val="24"/>
          <w:lang w:val="en-US"/>
        </w:rPr>
        <w:t>s</w:t>
      </w:r>
      <w:r w:rsidR="00A87715">
        <w:rPr>
          <w:sz w:val="24"/>
          <w:szCs w:val="24"/>
          <w:lang w:val="en-US"/>
        </w:rPr>
        <w:t xml:space="preserve"> shown</w:t>
      </w:r>
      <w:r w:rsidR="001F2595">
        <w:rPr>
          <w:sz w:val="24"/>
          <w:szCs w:val="24"/>
          <w:lang w:val="en-US"/>
        </w:rPr>
        <w:t xml:space="preserve"> </w:t>
      </w:r>
      <w:r w:rsidR="00A87715">
        <w:rPr>
          <w:sz w:val="24"/>
          <w:szCs w:val="24"/>
          <w:lang w:val="en-US"/>
        </w:rPr>
        <w:t xml:space="preserve">in grey </w:t>
      </w:r>
      <w:r>
        <w:rPr>
          <w:sz w:val="24"/>
          <w:szCs w:val="24"/>
          <w:lang w:val="en-US"/>
        </w:rPr>
        <w:t>in the diagrams below, are</w:t>
      </w:r>
      <w:r w:rsidR="003E23DB" w:rsidRPr="00CF47BE">
        <w:rPr>
          <w:sz w:val="24"/>
          <w:szCs w:val="24"/>
          <w:lang w:val="en-US"/>
        </w:rPr>
        <w:t xml:space="preserve"> part of the observed event</w:t>
      </w:r>
      <w:r>
        <w:rPr>
          <w:sz w:val="24"/>
          <w:szCs w:val="24"/>
          <w:lang w:val="en-US"/>
        </w:rPr>
        <w:t>s</w:t>
      </w:r>
      <w:r w:rsidR="003E23DB" w:rsidRPr="00CF47BE">
        <w:rPr>
          <w:sz w:val="24"/>
          <w:szCs w:val="24"/>
          <w:lang w:val="en-US"/>
        </w:rPr>
        <w:t xml:space="preserve"> </w:t>
      </w:r>
      <w:r>
        <w:rPr>
          <w:sz w:val="24"/>
          <w:szCs w:val="24"/>
          <w:lang w:val="en-US"/>
        </w:rPr>
        <w:t xml:space="preserve">that do not meet the measure of nature and impact of significant </w:t>
      </w:r>
      <w:proofErr w:type="gramStart"/>
      <w:r>
        <w:rPr>
          <w:sz w:val="24"/>
          <w:szCs w:val="24"/>
          <w:lang w:val="en-US"/>
        </w:rPr>
        <w:t>events, and</w:t>
      </w:r>
      <w:proofErr w:type="gramEnd"/>
      <w:r>
        <w:rPr>
          <w:sz w:val="24"/>
          <w:szCs w:val="24"/>
          <w:lang w:val="en-US"/>
        </w:rPr>
        <w:t xml:space="preserve"> therefore are not part of the </w:t>
      </w:r>
      <w:r w:rsidR="00A87715">
        <w:rPr>
          <w:sz w:val="24"/>
          <w:szCs w:val="24"/>
          <w:lang w:val="en-US"/>
        </w:rPr>
        <w:t>probable</w:t>
      </w:r>
      <w:r w:rsidR="003E23DB">
        <w:rPr>
          <w:sz w:val="24"/>
          <w:szCs w:val="24"/>
          <w:lang w:val="en-US"/>
        </w:rPr>
        <w:t xml:space="preserve"> event</w:t>
      </w:r>
      <w:r>
        <w:rPr>
          <w:sz w:val="24"/>
          <w:szCs w:val="24"/>
          <w:lang w:val="en-US"/>
        </w:rPr>
        <w:t>s</w:t>
      </w:r>
      <w:r w:rsidR="003E23DB">
        <w:rPr>
          <w:sz w:val="24"/>
          <w:szCs w:val="24"/>
          <w:lang w:val="en-US"/>
        </w:rPr>
        <w:t>-of-interest</w:t>
      </w:r>
      <w:r w:rsidR="003E23DB" w:rsidRPr="00CF47BE">
        <w:rPr>
          <w:sz w:val="24"/>
          <w:szCs w:val="24"/>
          <w:lang w:val="en-US"/>
        </w:rPr>
        <w:t>.</w:t>
      </w:r>
      <w:r w:rsidR="00A87715">
        <w:rPr>
          <w:sz w:val="24"/>
          <w:szCs w:val="24"/>
          <w:lang w:val="en-US"/>
        </w:rPr>
        <w:t xml:space="preserve"> </w:t>
      </w:r>
    </w:p>
    <w:p w14:paraId="64385721" w14:textId="77777777" w:rsidR="003E23DB" w:rsidRPr="006547E2" w:rsidRDefault="003E23DB" w:rsidP="003E23DB">
      <w:pPr>
        <w:pStyle w:val="ListParagraph"/>
        <w:rPr>
          <w:sz w:val="24"/>
          <w:szCs w:val="24"/>
          <w:lang w:val="en-US"/>
        </w:rPr>
      </w:pPr>
    </w:p>
    <w:p w14:paraId="607382B3" w14:textId="77777777" w:rsidR="003E23DB" w:rsidRDefault="003E23DB" w:rsidP="003E23DB">
      <w:pPr>
        <w:pStyle w:val="ListParagraph"/>
        <w:rPr>
          <w:sz w:val="24"/>
          <w:szCs w:val="24"/>
          <w:lang w:val="en-US"/>
        </w:rPr>
      </w:pPr>
      <w:r>
        <w:rPr>
          <w:noProof/>
          <w:lang w:eastAsia="en-CA"/>
        </w:rPr>
        <w:drawing>
          <wp:inline distT="0" distB="0" distL="0" distR="0" wp14:anchorId="54671077" wp14:editId="10EF8C69">
            <wp:extent cx="5943600" cy="1805305"/>
            <wp:effectExtent l="0" t="0" r="0" b="444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943600" cy="1805305"/>
                    </a:xfrm>
                    <a:prstGeom prst="rect">
                      <a:avLst/>
                    </a:prstGeom>
                  </pic:spPr>
                </pic:pic>
              </a:graphicData>
            </a:graphic>
          </wp:inline>
        </w:drawing>
      </w:r>
    </w:p>
    <w:p w14:paraId="4A69F494" w14:textId="77777777" w:rsidR="003E23DB" w:rsidRDefault="003E23DB" w:rsidP="003E23DB">
      <w:pPr>
        <w:pStyle w:val="ListParagraph"/>
        <w:rPr>
          <w:sz w:val="24"/>
          <w:szCs w:val="24"/>
          <w:lang w:val="en-US"/>
        </w:rPr>
      </w:pPr>
    </w:p>
    <w:p w14:paraId="602B5097" w14:textId="1599E86D" w:rsidR="00C96CB4" w:rsidRDefault="00C96CB4" w:rsidP="00C96CB4">
      <w:pPr>
        <w:pStyle w:val="ListParagraph"/>
        <w:rPr>
          <w:sz w:val="24"/>
          <w:szCs w:val="24"/>
          <w:lang w:val="en-US"/>
        </w:rPr>
      </w:pPr>
      <w:r>
        <w:rPr>
          <w:sz w:val="24"/>
          <w:szCs w:val="24"/>
          <w:lang w:val="en-US"/>
        </w:rPr>
        <w:t>There are now two events shown</w:t>
      </w:r>
      <w:r w:rsidR="00774A9C">
        <w:rPr>
          <w:sz w:val="24"/>
          <w:szCs w:val="24"/>
          <w:lang w:val="en-US"/>
        </w:rPr>
        <w:t xml:space="preserve"> in each of the two diagrams</w:t>
      </w:r>
      <w:r>
        <w:rPr>
          <w:sz w:val="24"/>
          <w:szCs w:val="24"/>
          <w:lang w:val="en-US"/>
        </w:rPr>
        <w:t xml:space="preserve">, the core </w:t>
      </w:r>
      <w:r w:rsidRPr="00774A9C">
        <w:rPr>
          <w:b/>
          <w:sz w:val="24"/>
          <w:szCs w:val="24"/>
          <w:lang w:val="en-US"/>
        </w:rPr>
        <w:t>event</w:t>
      </w:r>
      <w:r>
        <w:rPr>
          <w:sz w:val="24"/>
          <w:szCs w:val="24"/>
          <w:lang w:val="en-US"/>
        </w:rPr>
        <w:t xml:space="preserve"> in grey and the </w:t>
      </w:r>
      <w:r w:rsidRPr="00774A9C">
        <w:rPr>
          <w:b/>
          <w:sz w:val="24"/>
          <w:szCs w:val="24"/>
          <w:lang w:val="en-US"/>
        </w:rPr>
        <w:t>event-of-interest</w:t>
      </w:r>
      <w:r>
        <w:rPr>
          <w:sz w:val="24"/>
          <w:szCs w:val="24"/>
          <w:lang w:val="en-US"/>
        </w:rPr>
        <w:t xml:space="preserve"> in red. And while they stem from the same event situation and comprise many of the same conditions</w:t>
      </w:r>
      <w:r w:rsidR="00774A9C">
        <w:rPr>
          <w:sz w:val="24"/>
          <w:szCs w:val="24"/>
          <w:lang w:val="en-US"/>
        </w:rPr>
        <w:t xml:space="preserve">, they are treated as </w:t>
      </w:r>
      <w:r>
        <w:rPr>
          <w:sz w:val="24"/>
          <w:szCs w:val="24"/>
          <w:lang w:val="en-US"/>
        </w:rPr>
        <w:t>separate and distinct events</w:t>
      </w:r>
      <w:r w:rsidR="00774A9C">
        <w:rPr>
          <w:sz w:val="24"/>
          <w:szCs w:val="24"/>
          <w:lang w:val="en-US"/>
        </w:rPr>
        <w:t>, each with its own devised and formed interpretation</w:t>
      </w:r>
      <w:r w:rsidR="002F53B2">
        <w:rPr>
          <w:sz w:val="24"/>
          <w:szCs w:val="24"/>
          <w:lang w:val="en-US"/>
        </w:rPr>
        <w:t xml:space="preserve"> (two grey and two red)</w:t>
      </w:r>
      <w:r w:rsidR="00774A9C">
        <w:rPr>
          <w:sz w:val="24"/>
          <w:szCs w:val="24"/>
          <w:lang w:val="en-US"/>
        </w:rPr>
        <w:t>.</w:t>
      </w:r>
    </w:p>
    <w:p w14:paraId="430C6B07" w14:textId="77777777" w:rsidR="00C96CB4" w:rsidRDefault="00C96CB4" w:rsidP="00C96CB4">
      <w:pPr>
        <w:pStyle w:val="ListParagraph"/>
        <w:rPr>
          <w:sz w:val="24"/>
          <w:szCs w:val="24"/>
          <w:lang w:val="en-US"/>
        </w:rPr>
      </w:pPr>
    </w:p>
    <w:p w14:paraId="15623797" w14:textId="6883ED70" w:rsidR="003E23DB" w:rsidRPr="003E23DB" w:rsidRDefault="002F53B2" w:rsidP="00C96CB4">
      <w:pPr>
        <w:pStyle w:val="ListParagraph"/>
        <w:rPr>
          <w:sz w:val="24"/>
          <w:szCs w:val="24"/>
          <w:lang w:val="en-US"/>
        </w:rPr>
      </w:pPr>
      <w:r>
        <w:rPr>
          <w:sz w:val="24"/>
          <w:szCs w:val="24"/>
          <w:lang w:val="en-US"/>
        </w:rPr>
        <w:t>All</w:t>
      </w:r>
      <w:r w:rsidR="003E23DB">
        <w:rPr>
          <w:sz w:val="24"/>
          <w:szCs w:val="24"/>
          <w:lang w:val="en-US"/>
        </w:rPr>
        <w:t xml:space="preserve"> </w:t>
      </w:r>
      <w:r>
        <w:rPr>
          <w:sz w:val="24"/>
          <w:szCs w:val="24"/>
          <w:lang w:val="en-US"/>
        </w:rPr>
        <w:t xml:space="preserve">four </w:t>
      </w:r>
      <w:r w:rsidR="003E23DB">
        <w:rPr>
          <w:sz w:val="24"/>
          <w:szCs w:val="24"/>
          <w:lang w:val="en-US"/>
        </w:rPr>
        <w:t xml:space="preserve">interpretations are abstract constructs. Each construct is based on a different set of bounding criteria which form </w:t>
      </w:r>
      <w:r>
        <w:rPr>
          <w:sz w:val="24"/>
          <w:szCs w:val="24"/>
          <w:lang w:val="en-US"/>
        </w:rPr>
        <w:t xml:space="preserve">each </w:t>
      </w:r>
      <w:r w:rsidR="003E23DB">
        <w:rPr>
          <w:sz w:val="24"/>
          <w:szCs w:val="24"/>
          <w:lang w:val="en-US"/>
        </w:rPr>
        <w:t xml:space="preserve">interpretation </w:t>
      </w:r>
      <w:r w:rsidR="003E23DB">
        <w:rPr>
          <w:rStyle w:val="FootnoteReference"/>
          <w:sz w:val="24"/>
          <w:szCs w:val="24"/>
          <w:lang w:val="en-US"/>
        </w:rPr>
        <w:footnoteReference w:id="22"/>
      </w:r>
      <w:r w:rsidR="003E23DB">
        <w:rPr>
          <w:sz w:val="24"/>
          <w:szCs w:val="24"/>
          <w:lang w:val="en-US"/>
        </w:rPr>
        <w:t>. A</w:t>
      </w:r>
      <w:r>
        <w:rPr>
          <w:sz w:val="24"/>
          <w:szCs w:val="24"/>
          <w:lang w:val="en-US"/>
        </w:rPr>
        <w:t xml:space="preserve">dditional </w:t>
      </w:r>
      <w:r w:rsidR="003E23DB">
        <w:rPr>
          <w:sz w:val="24"/>
          <w:szCs w:val="24"/>
          <w:lang w:val="en-US"/>
        </w:rPr>
        <w:t>interpretation</w:t>
      </w:r>
      <w:r>
        <w:rPr>
          <w:sz w:val="24"/>
          <w:szCs w:val="24"/>
          <w:lang w:val="en-US"/>
        </w:rPr>
        <w:t xml:space="preserve">s, the </w:t>
      </w:r>
      <w:r w:rsidR="003E23DB" w:rsidRPr="003E23DB">
        <w:rPr>
          <w:b/>
          <w:sz w:val="24"/>
          <w:szCs w:val="24"/>
          <w:lang w:val="en-US"/>
        </w:rPr>
        <w:t>alert-worthy</w:t>
      </w:r>
      <w:r w:rsidR="003E23DB">
        <w:rPr>
          <w:sz w:val="24"/>
          <w:szCs w:val="24"/>
          <w:lang w:val="en-US"/>
        </w:rPr>
        <w:t xml:space="preserve"> </w:t>
      </w:r>
      <w:r>
        <w:rPr>
          <w:sz w:val="24"/>
          <w:szCs w:val="24"/>
          <w:lang w:val="en-US"/>
        </w:rPr>
        <w:t xml:space="preserve">alerting </w:t>
      </w:r>
      <w:r w:rsidR="003E23DB">
        <w:rPr>
          <w:sz w:val="24"/>
          <w:szCs w:val="24"/>
          <w:lang w:val="en-US"/>
        </w:rPr>
        <w:t>event</w:t>
      </w:r>
      <w:r w:rsidR="001F2595">
        <w:rPr>
          <w:sz w:val="24"/>
          <w:szCs w:val="24"/>
          <w:lang w:val="en-US"/>
        </w:rPr>
        <w:t xml:space="preserve"> and the</w:t>
      </w:r>
      <w:r w:rsidR="00C96CB4">
        <w:rPr>
          <w:sz w:val="24"/>
          <w:szCs w:val="24"/>
          <w:lang w:val="en-US"/>
        </w:rPr>
        <w:t xml:space="preserve"> resulting</w:t>
      </w:r>
      <w:r>
        <w:rPr>
          <w:sz w:val="24"/>
          <w:szCs w:val="24"/>
          <w:lang w:val="en-US"/>
        </w:rPr>
        <w:t xml:space="preserve"> </w:t>
      </w:r>
      <w:r w:rsidR="00BD1B2D">
        <w:rPr>
          <w:sz w:val="24"/>
          <w:szCs w:val="24"/>
          <w:lang w:val="en-US"/>
        </w:rPr>
        <w:t>alert messag</w:t>
      </w:r>
      <w:r>
        <w:rPr>
          <w:sz w:val="24"/>
          <w:szCs w:val="24"/>
          <w:lang w:val="en-US"/>
        </w:rPr>
        <w:t>e</w:t>
      </w:r>
      <w:r w:rsidR="001F2595">
        <w:rPr>
          <w:sz w:val="24"/>
          <w:szCs w:val="24"/>
          <w:lang w:val="en-US"/>
        </w:rPr>
        <w:t xml:space="preserve"> </w:t>
      </w:r>
      <w:r w:rsidR="001F2595" w:rsidRPr="001F2595">
        <w:rPr>
          <w:b/>
          <w:sz w:val="24"/>
          <w:szCs w:val="24"/>
          <w:lang w:val="en-US"/>
        </w:rPr>
        <w:t>subject</w:t>
      </w:r>
      <w:r w:rsidR="001F2595">
        <w:rPr>
          <w:b/>
          <w:sz w:val="24"/>
          <w:szCs w:val="24"/>
          <w:lang w:val="en-US"/>
        </w:rPr>
        <w:t>-</w:t>
      </w:r>
      <w:r w:rsidR="001F2595" w:rsidRPr="001F2595">
        <w:rPr>
          <w:b/>
          <w:sz w:val="24"/>
          <w:szCs w:val="24"/>
          <w:lang w:val="en-US"/>
        </w:rPr>
        <w:t>event</w:t>
      </w:r>
      <w:r w:rsidR="003E23DB">
        <w:rPr>
          <w:sz w:val="24"/>
          <w:szCs w:val="24"/>
          <w:lang w:val="en-US"/>
        </w:rPr>
        <w:t xml:space="preserve">, </w:t>
      </w:r>
      <w:r w:rsidR="001F2595">
        <w:rPr>
          <w:sz w:val="24"/>
          <w:szCs w:val="24"/>
          <w:lang w:val="en-US"/>
        </w:rPr>
        <w:t>are</w:t>
      </w:r>
      <w:r w:rsidR="003E23DB">
        <w:rPr>
          <w:sz w:val="24"/>
          <w:szCs w:val="24"/>
          <w:lang w:val="en-US"/>
        </w:rPr>
        <w:t xml:space="preserve"> discussed </w:t>
      </w:r>
      <w:r w:rsidR="00A51525">
        <w:rPr>
          <w:sz w:val="24"/>
          <w:szCs w:val="24"/>
          <w:lang w:val="en-US"/>
        </w:rPr>
        <w:t xml:space="preserve">later </w:t>
      </w:r>
      <w:r w:rsidR="003E23DB">
        <w:rPr>
          <w:sz w:val="24"/>
          <w:szCs w:val="24"/>
          <w:lang w:val="en-US"/>
        </w:rPr>
        <w:t>in the analysis stage.</w:t>
      </w:r>
    </w:p>
    <w:p w14:paraId="0A0459E1" w14:textId="77777777" w:rsidR="003E23DB" w:rsidRPr="003E23DB" w:rsidRDefault="003E23DB" w:rsidP="003E23DB">
      <w:pPr>
        <w:pStyle w:val="ListParagraph"/>
        <w:rPr>
          <w:sz w:val="24"/>
          <w:szCs w:val="24"/>
          <w:lang w:val="en-US"/>
        </w:rPr>
      </w:pPr>
    </w:p>
    <w:p w14:paraId="76967929" w14:textId="20060D28" w:rsidR="00581435" w:rsidRPr="00D03FE0" w:rsidRDefault="00CF47BE" w:rsidP="00D03FE0">
      <w:pPr>
        <w:pStyle w:val="ListParagraph"/>
        <w:numPr>
          <w:ilvl w:val="0"/>
          <w:numId w:val="5"/>
        </w:numPr>
        <w:rPr>
          <w:sz w:val="24"/>
          <w:szCs w:val="24"/>
          <w:lang w:val="en-US"/>
        </w:rPr>
      </w:pPr>
      <w:r w:rsidRPr="00D03FE0">
        <w:rPr>
          <w:sz w:val="24"/>
          <w:szCs w:val="24"/>
        </w:rPr>
        <w:t xml:space="preserve">For any observed event within the situation, if the </w:t>
      </w:r>
      <w:r w:rsidRPr="00E97C37">
        <w:rPr>
          <w:b/>
          <w:sz w:val="24"/>
          <w:szCs w:val="24"/>
        </w:rPr>
        <w:t>level of significance</w:t>
      </w:r>
      <w:r w:rsidRPr="00D03FE0">
        <w:rPr>
          <w:sz w:val="24"/>
          <w:szCs w:val="24"/>
        </w:rPr>
        <w:t xml:space="preserve"> for any </w:t>
      </w:r>
      <w:r w:rsidR="00D03FE0" w:rsidRPr="00D03FE0">
        <w:rPr>
          <w:sz w:val="24"/>
          <w:szCs w:val="24"/>
        </w:rPr>
        <w:t xml:space="preserve">one </w:t>
      </w:r>
      <w:r w:rsidRPr="00D03FE0">
        <w:rPr>
          <w:sz w:val="24"/>
          <w:szCs w:val="24"/>
        </w:rPr>
        <w:t xml:space="preserve">of the </w:t>
      </w:r>
      <w:r w:rsidRPr="00A51525">
        <w:rPr>
          <w:b/>
          <w:sz w:val="24"/>
          <w:szCs w:val="24"/>
        </w:rPr>
        <w:t>measures</w:t>
      </w:r>
      <w:r w:rsidRPr="00D03FE0">
        <w:rPr>
          <w:sz w:val="24"/>
          <w:szCs w:val="24"/>
        </w:rPr>
        <w:t xml:space="preserve"> listed below is not </w:t>
      </w:r>
      <w:r w:rsidR="00D03FE0">
        <w:rPr>
          <w:sz w:val="24"/>
          <w:szCs w:val="24"/>
        </w:rPr>
        <w:t xml:space="preserve">close to being </w:t>
      </w:r>
      <w:r w:rsidRPr="00D03FE0">
        <w:rPr>
          <w:sz w:val="24"/>
          <w:szCs w:val="24"/>
        </w:rPr>
        <w:t>met</w:t>
      </w:r>
      <w:r w:rsidR="00D03FE0">
        <w:rPr>
          <w:sz w:val="24"/>
          <w:szCs w:val="24"/>
        </w:rPr>
        <w:t xml:space="preserve"> (</w:t>
      </w:r>
      <w:r w:rsidR="000E005B">
        <w:rPr>
          <w:sz w:val="24"/>
          <w:szCs w:val="24"/>
        </w:rPr>
        <w:t>“</w:t>
      </w:r>
      <w:r w:rsidR="00E97C37">
        <w:rPr>
          <w:sz w:val="24"/>
          <w:szCs w:val="24"/>
        </w:rPr>
        <w:t>close</w:t>
      </w:r>
      <w:r w:rsidR="000E005B">
        <w:rPr>
          <w:sz w:val="24"/>
          <w:szCs w:val="24"/>
        </w:rPr>
        <w:t>”</w:t>
      </w:r>
      <w:r w:rsidR="00E97C37">
        <w:rPr>
          <w:sz w:val="24"/>
          <w:szCs w:val="24"/>
        </w:rPr>
        <w:t xml:space="preserve"> being </w:t>
      </w:r>
      <w:r w:rsidR="00D03FE0">
        <w:rPr>
          <w:sz w:val="24"/>
          <w:szCs w:val="24"/>
        </w:rPr>
        <w:t>a subjective assessment)</w:t>
      </w:r>
      <w:r w:rsidRPr="00D03FE0">
        <w:rPr>
          <w:sz w:val="24"/>
          <w:szCs w:val="24"/>
        </w:rPr>
        <w:t>, the observed ev</w:t>
      </w:r>
      <w:r w:rsidR="003E23DB">
        <w:rPr>
          <w:sz w:val="24"/>
          <w:szCs w:val="24"/>
        </w:rPr>
        <w:t xml:space="preserve">ent may be excluded as a </w:t>
      </w:r>
      <w:r w:rsidR="006E1A82">
        <w:rPr>
          <w:sz w:val="24"/>
          <w:szCs w:val="24"/>
        </w:rPr>
        <w:t>probable</w:t>
      </w:r>
      <w:r w:rsidR="00D03FE0">
        <w:rPr>
          <w:sz w:val="24"/>
          <w:szCs w:val="24"/>
        </w:rPr>
        <w:t xml:space="preserve"> event-of-</w:t>
      </w:r>
      <w:r w:rsidRPr="00D03FE0">
        <w:rPr>
          <w:sz w:val="24"/>
          <w:szCs w:val="24"/>
        </w:rPr>
        <w:t>interest and dismissed from further analysis</w:t>
      </w:r>
      <w:r w:rsidR="00D03FE0" w:rsidRPr="00D03FE0">
        <w:rPr>
          <w:sz w:val="24"/>
          <w:szCs w:val="24"/>
        </w:rPr>
        <w:t xml:space="preserve"> </w:t>
      </w:r>
      <w:r w:rsidR="00D03FE0">
        <w:rPr>
          <w:rStyle w:val="FootnoteReference"/>
          <w:sz w:val="24"/>
          <w:szCs w:val="24"/>
        </w:rPr>
        <w:footnoteReference w:id="23"/>
      </w:r>
      <w:r w:rsidR="00D03FE0">
        <w:rPr>
          <w:sz w:val="24"/>
          <w:szCs w:val="24"/>
        </w:rPr>
        <w:t>.</w:t>
      </w:r>
    </w:p>
    <w:p w14:paraId="4F00480E" w14:textId="77777777" w:rsidR="006F526E" w:rsidRDefault="006F526E" w:rsidP="006F526E">
      <w:pPr>
        <w:pStyle w:val="ListParagraph"/>
        <w:ind w:left="1440"/>
        <w:rPr>
          <w:sz w:val="24"/>
          <w:szCs w:val="24"/>
          <w:lang w:val="en-US"/>
        </w:rPr>
      </w:pPr>
    </w:p>
    <w:p w14:paraId="4A9C2CEA" w14:textId="59E593B6" w:rsidR="00581435" w:rsidRPr="00CF47BE" w:rsidRDefault="00CF47BE" w:rsidP="00D03FE0">
      <w:pPr>
        <w:pStyle w:val="ListParagraph"/>
        <w:numPr>
          <w:ilvl w:val="1"/>
          <w:numId w:val="5"/>
        </w:numPr>
        <w:rPr>
          <w:sz w:val="24"/>
          <w:szCs w:val="24"/>
          <w:lang w:val="en-US"/>
        </w:rPr>
      </w:pPr>
      <w:r w:rsidRPr="00CF47BE">
        <w:rPr>
          <w:sz w:val="24"/>
          <w:szCs w:val="24"/>
        </w:rPr>
        <w:t xml:space="preserve">If the </w:t>
      </w:r>
      <w:r w:rsidR="002F53B2" w:rsidRPr="002F53B2">
        <w:rPr>
          <w:b/>
          <w:sz w:val="24"/>
          <w:szCs w:val="24"/>
        </w:rPr>
        <w:t>nature</w:t>
      </w:r>
      <w:r w:rsidR="002F53B2">
        <w:rPr>
          <w:sz w:val="24"/>
          <w:szCs w:val="24"/>
        </w:rPr>
        <w:t xml:space="preserve"> </w:t>
      </w:r>
      <w:r w:rsidRPr="00CF47BE">
        <w:rPr>
          <w:sz w:val="24"/>
          <w:szCs w:val="24"/>
        </w:rPr>
        <w:t xml:space="preserve">of an event in the observed situation does not satisfy any measure of conditional significance, the event may be dismissed (e.g., a wind </w:t>
      </w:r>
      <w:r w:rsidR="00D03FE0">
        <w:rPr>
          <w:sz w:val="24"/>
          <w:szCs w:val="24"/>
        </w:rPr>
        <w:t xml:space="preserve">event </w:t>
      </w:r>
      <w:r w:rsidRPr="00CF47BE">
        <w:rPr>
          <w:sz w:val="24"/>
          <w:szCs w:val="24"/>
        </w:rPr>
        <w:t xml:space="preserve">situation </w:t>
      </w:r>
      <w:r w:rsidR="003E23DB">
        <w:rPr>
          <w:sz w:val="24"/>
          <w:szCs w:val="24"/>
        </w:rPr>
        <w:t>being</w:t>
      </w:r>
      <w:r w:rsidRPr="00CF47BE">
        <w:rPr>
          <w:sz w:val="24"/>
          <w:szCs w:val="24"/>
        </w:rPr>
        <w:t xml:space="preserve"> nothing more than a breeze).</w:t>
      </w:r>
    </w:p>
    <w:p w14:paraId="35197A2C" w14:textId="77777777" w:rsidR="00280574" w:rsidRDefault="00280574" w:rsidP="00280574">
      <w:pPr>
        <w:pStyle w:val="ListParagraph"/>
        <w:ind w:left="1440"/>
        <w:rPr>
          <w:sz w:val="24"/>
          <w:szCs w:val="24"/>
          <w:lang w:val="en-US"/>
        </w:rPr>
      </w:pPr>
    </w:p>
    <w:p w14:paraId="17F72A7D" w14:textId="50185951" w:rsidR="00841293" w:rsidRPr="00CF47BE" w:rsidRDefault="00581435" w:rsidP="00D03FE0">
      <w:pPr>
        <w:pStyle w:val="ListParagraph"/>
        <w:numPr>
          <w:ilvl w:val="1"/>
          <w:numId w:val="5"/>
        </w:numPr>
        <w:rPr>
          <w:sz w:val="24"/>
          <w:szCs w:val="24"/>
          <w:lang w:val="en-US"/>
        </w:rPr>
      </w:pPr>
      <w:r w:rsidRPr="00CF47BE">
        <w:rPr>
          <w:sz w:val="24"/>
          <w:szCs w:val="24"/>
          <w:lang w:val="en-US"/>
        </w:rPr>
        <w:t>I</w:t>
      </w:r>
      <w:r w:rsidR="00280574" w:rsidRPr="00CF47BE">
        <w:rPr>
          <w:sz w:val="24"/>
          <w:szCs w:val="24"/>
          <w:lang w:val="en-US"/>
        </w:rPr>
        <w:t xml:space="preserve">f </w:t>
      </w:r>
      <w:r w:rsidR="00CF47BE" w:rsidRPr="00CF47BE">
        <w:rPr>
          <w:sz w:val="24"/>
          <w:szCs w:val="24"/>
        </w:rPr>
        <w:t xml:space="preserve">the known </w:t>
      </w:r>
      <w:r w:rsidR="00CF47BE" w:rsidRPr="00CF47BE">
        <w:rPr>
          <w:b/>
          <w:sz w:val="24"/>
          <w:szCs w:val="24"/>
        </w:rPr>
        <w:t>impacts</w:t>
      </w:r>
      <w:r w:rsidR="00CF47BE" w:rsidRPr="00CF47BE">
        <w:rPr>
          <w:sz w:val="24"/>
          <w:szCs w:val="24"/>
        </w:rPr>
        <w:t xml:space="preserve"> </w:t>
      </w:r>
      <w:r w:rsidR="00CF47BE">
        <w:rPr>
          <w:sz w:val="24"/>
          <w:szCs w:val="24"/>
        </w:rPr>
        <w:t>of an event, based on its event-type</w:t>
      </w:r>
      <w:r w:rsidR="00CF47BE" w:rsidRPr="00CF47BE">
        <w:rPr>
          <w:sz w:val="24"/>
          <w:szCs w:val="24"/>
        </w:rPr>
        <w:t>, do</w:t>
      </w:r>
      <w:r w:rsidR="00CF47BE">
        <w:rPr>
          <w:sz w:val="24"/>
          <w:szCs w:val="24"/>
        </w:rPr>
        <w:t>es</w:t>
      </w:r>
      <w:r w:rsidR="00CF47BE" w:rsidRPr="00CF47BE">
        <w:rPr>
          <w:sz w:val="24"/>
          <w:szCs w:val="24"/>
        </w:rPr>
        <w:t xml:space="preserve"> not meet any measure of impact significance, the event may be dismissed (e.g., a wind situatio</w:t>
      </w:r>
      <w:r w:rsidR="00D03FE0">
        <w:rPr>
          <w:sz w:val="24"/>
          <w:szCs w:val="24"/>
        </w:rPr>
        <w:t>n isolated to a mountain pea</w:t>
      </w:r>
      <w:r w:rsidR="001F2595">
        <w:rPr>
          <w:sz w:val="24"/>
          <w:szCs w:val="24"/>
        </w:rPr>
        <w:t>k</w:t>
      </w:r>
      <w:r w:rsidR="00A51525">
        <w:rPr>
          <w:sz w:val="24"/>
          <w:szCs w:val="24"/>
        </w:rPr>
        <w:t xml:space="preserve">. </w:t>
      </w:r>
      <w:r w:rsidR="006E1A82">
        <w:rPr>
          <w:sz w:val="24"/>
          <w:szCs w:val="24"/>
        </w:rPr>
        <w:t>I</w:t>
      </w:r>
      <w:r w:rsidR="00CF47BE" w:rsidRPr="00CF47BE">
        <w:rPr>
          <w:sz w:val="24"/>
          <w:szCs w:val="24"/>
        </w:rPr>
        <w:t xml:space="preserve">t may fall within </w:t>
      </w:r>
      <w:r w:rsidR="006E1A82">
        <w:rPr>
          <w:sz w:val="24"/>
          <w:szCs w:val="24"/>
        </w:rPr>
        <w:t xml:space="preserve">an agency’s </w:t>
      </w:r>
      <w:r w:rsidR="00CF47BE" w:rsidRPr="00CF47BE">
        <w:rPr>
          <w:sz w:val="24"/>
          <w:szCs w:val="24"/>
        </w:rPr>
        <w:t xml:space="preserve">area and timing of </w:t>
      </w:r>
      <w:proofErr w:type="gramStart"/>
      <w:r w:rsidR="00CF47BE" w:rsidRPr="00CF47BE">
        <w:rPr>
          <w:sz w:val="24"/>
          <w:szCs w:val="24"/>
        </w:rPr>
        <w:t>responsibility</w:t>
      </w:r>
      <w:r w:rsidR="006E1A82">
        <w:rPr>
          <w:sz w:val="24"/>
          <w:szCs w:val="24"/>
        </w:rPr>
        <w:t>,</w:t>
      </w:r>
      <w:proofErr w:type="gramEnd"/>
      <w:r w:rsidR="006E1A82">
        <w:rPr>
          <w:sz w:val="24"/>
          <w:szCs w:val="24"/>
        </w:rPr>
        <w:t xml:space="preserve"> however, it </w:t>
      </w:r>
      <w:r w:rsidR="00CF47BE" w:rsidRPr="00CF47BE">
        <w:rPr>
          <w:sz w:val="24"/>
          <w:szCs w:val="24"/>
        </w:rPr>
        <w:t xml:space="preserve">could still be outside the audience's </w:t>
      </w:r>
      <w:r w:rsidR="00CF47BE" w:rsidRPr="00CF47BE">
        <w:rPr>
          <w:b/>
          <w:sz w:val="24"/>
          <w:szCs w:val="24"/>
        </w:rPr>
        <w:t>area-of-concern</w:t>
      </w:r>
      <w:r w:rsidR="00CF47BE" w:rsidRPr="00CF47BE">
        <w:rPr>
          <w:sz w:val="24"/>
          <w:szCs w:val="24"/>
        </w:rPr>
        <w:t xml:space="preserve"> due to </w:t>
      </w:r>
      <w:r w:rsidR="001F2595">
        <w:rPr>
          <w:sz w:val="24"/>
          <w:szCs w:val="24"/>
        </w:rPr>
        <w:t>no actual audience present</w:t>
      </w:r>
      <w:r w:rsidR="00D03FE0">
        <w:rPr>
          <w:sz w:val="24"/>
          <w:szCs w:val="24"/>
        </w:rPr>
        <w:t>,</w:t>
      </w:r>
      <w:r w:rsidR="00CF47BE">
        <w:rPr>
          <w:sz w:val="24"/>
          <w:szCs w:val="24"/>
        </w:rPr>
        <w:t xml:space="preserve"> </w:t>
      </w:r>
      <w:r w:rsidR="00CF47BE" w:rsidRPr="00CF47BE">
        <w:rPr>
          <w:sz w:val="24"/>
          <w:szCs w:val="24"/>
        </w:rPr>
        <w:t xml:space="preserve">resulting in no </w:t>
      </w:r>
      <w:r w:rsidR="001F2595">
        <w:rPr>
          <w:sz w:val="24"/>
          <w:szCs w:val="24"/>
        </w:rPr>
        <w:t xml:space="preserve">audience </w:t>
      </w:r>
      <w:r w:rsidR="00CF47BE" w:rsidRPr="00CF47BE">
        <w:rPr>
          <w:sz w:val="24"/>
          <w:szCs w:val="24"/>
        </w:rPr>
        <w:t xml:space="preserve">impact </w:t>
      </w:r>
      <w:r w:rsidR="00416C74" w:rsidRPr="00CF47BE">
        <w:rPr>
          <w:rStyle w:val="FootnoteReference"/>
          <w:sz w:val="24"/>
          <w:szCs w:val="24"/>
          <w:lang w:val="en-US"/>
        </w:rPr>
        <w:footnoteReference w:id="24"/>
      </w:r>
      <w:r w:rsidR="00841293" w:rsidRPr="00CF47BE">
        <w:rPr>
          <w:sz w:val="24"/>
          <w:szCs w:val="24"/>
          <w:lang w:val="en-US"/>
        </w:rPr>
        <w:t>).</w:t>
      </w:r>
    </w:p>
    <w:p w14:paraId="2CB35C7C" w14:textId="77777777" w:rsidR="0029227E" w:rsidRPr="0029227E" w:rsidRDefault="0029227E" w:rsidP="0029227E">
      <w:pPr>
        <w:pStyle w:val="ListParagraph"/>
        <w:rPr>
          <w:sz w:val="24"/>
          <w:szCs w:val="24"/>
          <w:lang w:val="en-US"/>
        </w:rPr>
      </w:pPr>
    </w:p>
    <w:p w14:paraId="77E8DC90" w14:textId="1E6EE206" w:rsidR="0029227E" w:rsidRPr="00CF47BE" w:rsidRDefault="0029227E" w:rsidP="00D03FE0">
      <w:pPr>
        <w:pStyle w:val="ListParagraph"/>
        <w:numPr>
          <w:ilvl w:val="1"/>
          <w:numId w:val="5"/>
        </w:numPr>
        <w:rPr>
          <w:sz w:val="24"/>
          <w:szCs w:val="24"/>
          <w:lang w:val="en-US"/>
        </w:rPr>
      </w:pPr>
      <w:r w:rsidRPr="00CF47BE">
        <w:rPr>
          <w:sz w:val="24"/>
          <w:szCs w:val="24"/>
          <w:lang w:val="en-US"/>
        </w:rPr>
        <w:t xml:space="preserve">If </w:t>
      </w:r>
      <w:r w:rsidR="00CF47BE" w:rsidRPr="00CF47BE">
        <w:rPr>
          <w:sz w:val="24"/>
          <w:szCs w:val="24"/>
        </w:rPr>
        <w:t xml:space="preserve">the spatial </w:t>
      </w:r>
      <w:r w:rsidR="00CF47BE" w:rsidRPr="00CF47BE">
        <w:rPr>
          <w:b/>
          <w:sz w:val="24"/>
          <w:szCs w:val="24"/>
        </w:rPr>
        <w:t>location</w:t>
      </w:r>
      <w:r w:rsidR="00CF47BE" w:rsidRPr="00CF47BE">
        <w:rPr>
          <w:sz w:val="24"/>
          <w:szCs w:val="24"/>
        </w:rPr>
        <w:t xml:space="preserve"> of an </w:t>
      </w:r>
      <w:r w:rsidR="00CF47BE" w:rsidRPr="00CF47BE">
        <w:rPr>
          <w:b/>
          <w:sz w:val="24"/>
          <w:szCs w:val="24"/>
        </w:rPr>
        <w:t>event</w:t>
      </w:r>
      <w:r w:rsidR="00CF47BE" w:rsidRPr="00CF47BE">
        <w:rPr>
          <w:sz w:val="24"/>
          <w:szCs w:val="24"/>
        </w:rPr>
        <w:t xml:space="preserve"> in the observed situation is not significant, the event may be dismissed (e.g., an offshore storm moving away from any</w:t>
      </w:r>
      <w:r w:rsidR="00D03FE0">
        <w:rPr>
          <w:sz w:val="24"/>
          <w:szCs w:val="24"/>
        </w:rPr>
        <w:t xml:space="preserve"> agency’s</w:t>
      </w:r>
      <w:r w:rsidR="00CF47BE" w:rsidRPr="00CF47BE">
        <w:rPr>
          <w:sz w:val="24"/>
          <w:szCs w:val="24"/>
        </w:rPr>
        <w:t xml:space="preserve"> </w:t>
      </w:r>
      <w:r w:rsidR="00CF47BE" w:rsidRPr="00CF47BE">
        <w:rPr>
          <w:b/>
          <w:sz w:val="24"/>
          <w:szCs w:val="24"/>
        </w:rPr>
        <w:t>areas-of-responsibility</w:t>
      </w:r>
      <w:r w:rsidR="00CF47BE" w:rsidRPr="00CF47BE">
        <w:rPr>
          <w:sz w:val="24"/>
          <w:szCs w:val="24"/>
        </w:rPr>
        <w:t>)</w:t>
      </w:r>
      <w:r w:rsidRPr="00CF47BE">
        <w:rPr>
          <w:sz w:val="24"/>
          <w:szCs w:val="24"/>
          <w:lang w:val="en-US"/>
        </w:rPr>
        <w:t>.</w:t>
      </w:r>
    </w:p>
    <w:p w14:paraId="2A27D514" w14:textId="77777777" w:rsidR="0029227E" w:rsidRPr="0029227E" w:rsidRDefault="0029227E" w:rsidP="0029227E">
      <w:pPr>
        <w:pStyle w:val="ListParagraph"/>
        <w:rPr>
          <w:sz w:val="24"/>
          <w:szCs w:val="24"/>
          <w:lang w:val="en-US"/>
        </w:rPr>
      </w:pPr>
    </w:p>
    <w:p w14:paraId="6D6B2203" w14:textId="10B29D27" w:rsidR="000E005B" w:rsidRPr="000E005B" w:rsidRDefault="0029227E" w:rsidP="00D03FE0">
      <w:pPr>
        <w:pStyle w:val="ListParagraph"/>
        <w:numPr>
          <w:ilvl w:val="1"/>
          <w:numId w:val="5"/>
        </w:numPr>
        <w:rPr>
          <w:sz w:val="24"/>
          <w:szCs w:val="24"/>
          <w:lang w:val="en-US"/>
        </w:rPr>
      </w:pPr>
      <w:r w:rsidRPr="00CF47BE">
        <w:rPr>
          <w:sz w:val="24"/>
          <w:szCs w:val="24"/>
          <w:lang w:val="en-US"/>
        </w:rPr>
        <w:t xml:space="preserve">If </w:t>
      </w:r>
      <w:r w:rsidR="00CF47BE" w:rsidRPr="00CF47BE">
        <w:rPr>
          <w:sz w:val="24"/>
          <w:szCs w:val="24"/>
        </w:rPr>
        <w:t xml:space="preserve">the </w:t>
      </w:r>
      <w:r w:rsidR="00CF47BE" w:rsidRPr="00CF47BE">
        <w:rPr>
          <w:b/>
          <w:sz w:val="24"/>
          <w:szCs w:val="24"/>
        </w:rPr>
        <w:t>timing</w:t>
      </w:r>
      <w:r w:rsidR="00CF47BE" w:rsidRPr="00CF47BE">
        <w:rPr>
          <w:sz w:val="24"/>
          <w:szCs w:val="24"/>
        </w:rPr>
        <w:t xml:space="preserve"> of an </w:t>
      </w:r>
      <w:r w:rsidR="00CF47BE" w:rsidRPr="00CF47BE">
        <w:rPr>
          <w:b/>
          <w:sz w:val="24"/>
          <w:szCs w:val="24"/>
        </w:rPr>
        <w:t>event</w:t>
      </w:r>
      <w:r w:rsidR="00CF47BE" w:rsidRPr="00CF47BE">
        <w:rPr>
          <w:sz w:val="24"/>
          <w:szCs w:val="24"/>
        </w:rPr>
        <w:t xml:space="preserve"> in the observed situation is not significant, the event may be dismissed (e.g., a distant storm that is not expected to reach the area of responsibility until </w:t>
      </w:r>
      <w:r w:rsidR="00A51525">
        <w:rPr>
          <w:sz w:val="24"/>
          <w:szCs w:val="24"/>
        </w:rPr>
        <w:t xml:space="preserve">much later, </w:t>
      </w:r>
      <w:r w:rsidR="00CF47BE" w:rsidRPr="00CF47BE">
        <w:rPr>
          <w:sz w:val="24"/>
          <w:szCs w:val="24"/>
        </w:rPr>
        <w:t xml:space="preserve">well after the </w:t>
      </w:r>
      <w:r w:rsidR="006E1A82">
        <w:rPr>
          <w:sz w:val="24"/>
          <w:szCs w:val="24"/>
        </w:rPr>
        <w:t xml:space="preserve">agency’s </w:t>
      </w:r>
      <w:r w:rsidR="00CF47BE" w:rsidRPr="00CF47BE">
        <w:rPr>
          <w:sz w:val="24"/>
          <w:szCs w:val="24"/>
        </w:rPr>
        <w:t>current</w:t>
      </w:r>
      <w:r w:rsidR="00D03FE0">
        <w:rPr>
          <w:sz w:val="24"/>
          <w:szCs w:val="24"/>
        </w:rPr>
        <w:t xml:space="preserve"> </w:t>
      </w:r>
      <w:r w:rsidR="00CF47BE" w:rsidRPr="00CF47BE">
        <w:rPr>
          <w:b/>
          <w:sz w:val="24"/>
          <w:szCs w:val="24"/>
        </w:rPr>
        <w:t>timing-of-responsibility</w:t>
      </w:r>
      <w:r w:rsidR="00A51525">
        <w:rPr>
          <w:b/>
          <w:sz w:val="24"/>
          <w:szCs w:val="24"/>
        </w:rPr>
        <w:t xml:space="preserve"> </w:t>
      </w:r>
      <w:r w:rsidR="00A51525" w:rsidRPr="00A51525">
        <w:rPr>
          <w:sz w:val="24"/>
          <w:szCs w:val="24"/>
        </w:rPr>
        <w:t>period</w:t>
      </w:r>
      <w:r w:rsidR="00D03FE0" w:rsidRPr="000E005B">
        <w:rPr>
          <w:sz w:val="24"/>
          <w:szCs w:val="24"/>
        </w:rPr>
        <w:t>)</w:t>
      </w:r>
      <w:r w:rsidR="00CF47BE" w:rsidRPr="000E005B">
        <w:rPr>
          <w:sz w:val="24"/>
          <w:szCs w:val="24"/>
        </w:rPr>
        <w:t>.</w:t>
      </w:r>
    </w:p>
    <w:p w14:paraId="5EBCEFEC" w14:textId="77777777" w:rsidR="000E005B" w:rsidRPr="000E005B" w:rsidRDefault="000E005B" w:rsidP="000E005B">
      <w:pPr>
        <w:pStyle w:val="ListParagraph"/>
        <w:rPr>
          <w:sz w:val="24"/>
          <w:szCs w:val="24"/>
        </w:rPr>
      </w:pPr>
    </w:p>
    <w:p w14:paraId="53DFD30F" w14:textId="003E1A35" w:rsidR="003D50DD" w:rsidRDefault="00D03FE0" w:rsidP="00304A37">
      <w:pPr>
        <w:pStyle w:val="ListParagraph"/>
        <w:numPr>
          <w:ilvl w:val="2"/>
          <w:numId w:val="5"/>
        </w:numPr>
        <w:rPr>
          <w:sz w:val="24"/>
          <w:szCs w:val="24"/>
          <w:lang w:val="en-US"/>
        </w:rPr>
      </w:pPr>
      <w:r w:rsidRPr="00096526">
        <w:rPr>
          <w:sz w:val="24"/>
          <w:szCs w:val="24"/>
        </w:rPr>
        <w:t xml:space="preserve">If the </w:t>
      </w:r>
      <w:r w:rsidR="00E97C37" w:rsidRPr="00096526">
        <w:rPr>
          <w:sz w:val="24"/>
          <w:szCs w:val="24"/>
        </w:rPr>
        <w:t>event is a moving event</w:t>
      </w:r>
      <w:r w:rsidR="000E005B" w:rsidRPr="00096526">
        <w:rPr>
          <w:sz w:val="24"/>
          <w:szCs w:val="24"/>
        </w:rPr>
        <w:t>,</w:t>
      </w:r>
      <w:r w:rsidR="00E97C37" w:rsidRPr="00096526">
        <w:rPr>
          <w:sz w:val="24"/>
          <w:szCs w:val="24"/>
        </w:rPr>
        <w:t xml:space="preserve"> and its </w:t>
      </w:r>
      <w:r w:rsidR="00CF47BE" w:rsidRPr="00096526">
        <w:rPr>
          <w:sz w:val="24"/>
          <w:szCs w:val="24"/>
        </w:rPr>
        <w:t>most likely path is anticipated to bring it into the area-of-respon</w:t>
      </w:r>
      <w:r w:rsidR="000E005B" w:rsidRPr="00096526">
        <w:rPr>
          <w:sz w:val="24"/>
          <w:szCs w:val="24"/>
        </w:rPr>
        <w:t>sibility at some</w:t>
      </w:r>
      <w:r w:rsidR="00CF47BE" w:rsidRPr="00096526">
        <w:rPr>
          <w:sz w:val="24"/>
          <w:szCs w:val="24"/>
        </w:rPr>
        <w:t xml:space="preserve"> </w:t>
      </w:r>
      <w:r w:rsidR="001F2595" w:rsidRPr="00096526">
        <w:rPr>
          <w:sz w:val="24"/>
          <w:szCs w:val="24"/>
        </w:rPr>
        <w:t xml:space="preserve">far </w:t>
      </w:r>
      <w:r w:rsidR="000E005B" w:rsidRPr="00096526">
        <w:rPr>
          <w:sz w:val="24"/>
          <w:szCs w:val="24"/>
        </w:rPr>
        <w:t>distant</w:t>
      </w:r>
      <w:r w:rsidR="00CF47BE" w:rsidRPr="00096526">
        <w:rPr>
          <w:sz w:val="24"/>
          <w:szCs w:val="24"/>
        </w:rPr>
        <w:t xml:space="preserve"> time</w:t>
      </w:r>
      <w:r w:rsidRPr="00096526">
        <w:rPr>
          <w:sz w:val="24"/>
          <w:szCs w:val="24"/>
        </w:rPr>
        <w:t>,</w:t>
      </w:r>
      <w:r w:rsidR="001F2595" w:rsidRPr="00096526">
        <w:rPr>
          <w:sz w:val="24"/>
          <w:szCs w:val="24"/>
        </w:rPr>
        <w:t xml:space="preserve"> it w</w:t>
      </w:r>
      <w:r w:rsidR="000E005B" w:rsidRPr="00096526">
        <w:rPr>
          <w:sz w:val="24"/>
          <w:szCs w:val="24"/>
        </w:rPr>
        <w:t xml:space="preserve">ould </w:t>
      </w:r>
      <w:r w:rsidR="001F2595" w:rsidRPr="00096526">
        <w:rPr>
          <w:sz w:val="24"/>
          <w:szCs w:val="24"/>
        </w:rPr>
        <w:t>likely qualify as an</w:t>
      </w:r>
      <w:r w:rsidR="00E97C37" w:rsidRPr="00096526">
        <w:rPr>
          <w:sz w:val="24"/>
          <w:szCs w:val="24"/>
        </w:rPr>
        <w:t xml:space="preserve"> </w:t>
      </w:r>
      <w:r w:rsidRPr="00096526">
        <w:rPr>
          <w:sz w:val="24"/>
          <w:szCs w:val="24"/>
        </w:rPr>
        <w:t>event-of-interest</w:t>
      </w:r>
      <w:r w:rsidR="006E1A82">
        <w:rPr>
          <w:sz w:val="24"/>
          <w:szCs w:val="24"/>
        </w:rPr>
        <w:t xml:space="preserve">, however, </w:t>
      </w:r>
      <w:r w:rsidR="00096526" w:rsidRPr="00096526">
        <w:rPr>
          <w:sz w:val="24"/>
          <w:szCs w:val="24"/>
        </w:rPr>
        <w:t xml:space="preserve">not </w:t>
      </w:r>
      <w:r w:rsidR="006E1A82">
        <w:rPr>
          <w:sz w:val="24"/>
          <w:szCs w:val="24"/>
        </w:rPr>
        <w:t>yet leading to an</w:t>
      </w:r>
      <w:r w:rsidR="00096526" w:rsidRPr="00096526">
        <w:rPr>
          <w:sz w:val="24"/>
          <w:szCs w:val="24"/>
        </w:rPr>
        <w:t xml:space="preserve"> alert-worthy event</w:t>
      </w:r>
      <w:r w:rsidR="006E1A82">
        <w:rPr>
          <w:sz w:val="24"/>
          <w:szCs w:val="24"/>
        </w:rPr>
        <w:t xml:space="preserve">. It </w:t>
      </w:r>
      <w:r w:rsidR="001F2595" w:rsidRPr="00096526">
        <w:rPr>
          <w:sz w:val="24"/>
          <w:szCs w:val="24"/>
        </w:rPr>
        <w:t>remain</w:t>
      </w:r>
      <w:r w:rsidR="006E1A82">
        <w:rPr>
          <w:sz w:val="24"/>
          <w:szCs w:val="24"/>
        </w:rPr>
        <w:t xml:space="preserve">s </w:t>
      </w:r>
      <w:r w:rsidR="000E005B" w:rsidRPr="00096526">
        <w:rPr>
          <w:sz w:val="24"/>
          <w:szCs w:val="24"/>
        </w:rPr>
        <w:t xml:space="preserve">under observation </w:t>
      </w:r>
      <w:r w:rsidRPr="00096526">
        <w:rPr>
          <w:sz w:val="24"/>
          <w:szCs w:val="24"/>
        </w:rPr>
        <w:t xml:space="preserve">until some future </w:t>
      </w:r>
      <w:r w:rsidR="000E005B" w:rsidRPr="00096526">
        <w:rPr>
          <w:sz w:val="24"/>
          <w:szCs w:val="24"/>
        </w:rPr>
        <w:t>point-in-</w:t>
      </w:r>
      <w:r w:rsidRPr="00096526">
        <w:rPr>
          <w:sz w:val="24"/>
          <w:szCs w:val="24"/>
        </w:rPr>
        <w:t>time</w:t>
      </w:r>
      <w:r w:rsidR="000E005B" w:rsidRPr="00096526">
        <w:rPr>
          <w:sz w:val="24"/>
          <w:szCs w:val="24"/>
        </w:rPr>
        <w:t xml:space="preserve"> when the situation changes</w:t>
      </w:r>
      <w:r w:rsidR="0029227E" w:rsidRPr="00096526">
        <w:rPr>
          <w:sz w:val="24"/>
          <w:szCs w:val="24"/>
          <w:lang w:val="en-US"/>
        </w:rPr>
        <w:t xml:space="preserve"> </w:t>
      </w:r>
      <w:r w:rsidR="0029227E" w:rsidRPr="00CF47BE">
        <w:rPr>
          <w:rStyle w:val="FootnoteReference"/>
          <w:sz w:val="24"/>
          <w:szCs w:val="24"/>
          <w:lang w:val="en-US"/>
        </w:rPr>
        <w:footnoteReference w:id="25"/>
      </w:r>
      <w:r w:rsidR="0029227E" w:rsidRPr="00096526">
        <w:rPr>
          <w:sz w:val="24"/>
          <w:szCs w:val="24"/>
          <w:lang w:val="en-US"/>
        </w:rPr>
        <w:t>.</w:t>
      </w:r>
    </w:p>
    <w:p w14:paraId="134C57E4" w14:textId="77777777" w:rsidR="006E1A82" w:rsidRDefault="006E1A82" w:rsidP="006E1A82">
      <w:pPr>
        <w:pStyle w:val="ListParagraph"/>
        <w:rPr>
          <w:sz w:val="24"/>
          <w:szCs w:val="24"/>
          <w:lang w:val="en-US"/>
        </w:rPr>
      </w:pPr>
    </w:p>
    <w:p w14:paraId="674C1B79" w14:textId="295B6D82" w:rsidR="00D03FE0" w:rsidRDefault="00CF47BE" w:rsidP="003E23DB">
      <w:pPr>
        <w:pStyle w:val="ListParagraph"/>
        <w:numPr>
          <w:ilvl w:val="0"/>
          <w:numId w:val="5"/>
        </w:numPr>
        <w:rPr>
          <w:sz w:val="24"/>
          <w:szCs w:val="24"/>
          <w:lang w:val="en-US"/>
        </w:rPr>
      </w:pPr>
      <w:r w:rsidRPr="00CF47BE">
        <w:rPr>
          <w:sz w:val="24"/>
          <w:szCs w:val="24"/>
          <w:lang w:val="en-US"/>
        </w:rPr>
        <w:t xml:space="preserve">At the </w:t>
      </w:r>
      <w:r w:rsidRPr="00CF47BE">
        <w:rPr>
          <w:b/>
          <w:sz w:val="24"/>
          <w:szCs w:val="24"/>
          <w:lang w:val="en-US"/>
        </w:rPr>
        <w:t>current</w:t>
      </w:r>
      <w:r w:rsidRPr="00CF47BE">
        <w:rPr>
          <w:sz w:val="24"/>
          <w:szCs w:val="24"/>
          <w:lang w:val="en-US"/>
        </w:rPr>
        <w:t xml:space="preserve"> point in time, determine whether the events</w:t>
      </w:r>
      <w:r>
        <w:rPr>
          <w:sz w:val="24"/>
          <w:szCs w:val="24"/>
          <w:lang w:val="en-US"/>
        </w:rPr>
        <w:t>-</w:t>
      </w:r>
      <w:r w:rsidRPr="00CF47BE">
        <w:rPr>
          <w:sz w:val="24"/>
          <w:szCs w:val="24"/>
          <w:lang w:val="en-US"/>
        </w:rPr>
        <w:t>of</w:t>
      </w:r>
      <w:r>
        <w:rPr>
          <w:sz w:val="24"/>
          <w:szCs w:val="24"/>
          <w:lang w:val="en-US"/>
        </w:rPr>
        <w:t>-</w:t>
      </w:r>
      <w:r w:rsidRPr="00CF47BE">
        <w:rPr>
          <w:sz w:val="24"/>
          <w:szCs w:val="24"/>
          <w:lang w:val="en-US"/>
        </w:rPr>
        <w:t xml:space="preserve">interest are </w:t>
      </w:r>
      <w:r w:rsidR="001F2595">
        <w:rPr>
          <w:sz w:val="24"/>
          <w:szCs w:val="24"/>
          <w:lang w:val="en-US"/>
        </w:rPr>
        <w:t xml:space="preserve">in a </w:t>
      </w:r>
      <w:r w:rsidRPr="00CF47BE">
        <w:rPr>
          <w:sz w:val="24"/>
          <w:szCs w:val="24"/>
          <w:lang w:val="en-US"/>
        </w:rPr>
        <w:t>real or imagined</w:t>
      </w:r>
      <w:r w:rsidR="001F2595">
        <w:rPr>
          <w:sz w:val="24"/>
          <w:szCs w:val="24"/>
          <w:lang w:val="en-US"/>
        </w:rPr>
        <w:t xml:space="preserve"> state </w:t>
      </w:r>
      <w:r w:rsidR="001F2595">
        <w:rPr>
          <w:rStyle w:val="FootnoteReference"/>
          <w:sz w:val="24"/>
          <w:szCs w:val="24"/>
          <w:lang w:val="en-US"/>
        </w:rPr>
        <w:footnoteReference w:id="26"/>
      </w:r>
      <w:r w:rsidR="006E1A82">
        <w:rPr>
          <w:sz w:val="24"/>
          <w:szCs w:val="24"/>
          <w:lang w:val="en-US"/>
        </w:rPr>
        <w:t>. This is done</w:t>
      </w:r>
      <w:r w:rsidRPr="00CF47BE">
        <w:rPr>
          <w:sz w:val="24"/>
          <w:szCs w:val="24"/>
          <w:lang w:val="en-US"/>
        </w:rPr>
        <w:t xml:space="preserve"> while acknowledging that any </w:t>
      </w:r>
      <w:r w:rsidR="006E1A82">
        <w:rPr>
          <w:sz w:val="24"/>
          <w:szCs w:val="24"/>
          <w:lang w:val="en-US"/>
        </w:rPr>
        <w:t xml:space="preserve">imagined state </w:t>
      </w:r>
      <w:r w:rsidR="00290AE9">
        <w:rPr>
          <w:sz w:val="24"/>
          <w:szCs w:val="24"/>
          <w:lang w:val="en-US"/>
        </w:rPr>
        <w:t xml:space="preserve">may </w:t>
      </w:r>
      <w:r w:rsidR="002F53B2">
        <w:rPr>
          <w:sz w:val="24"/>
          <w:szCs w:val="24"/>
          <w:lang w:val="en-US"/>
        </w:rPr>
        <w:t xml:space="preserve">not be </w:t>
      </w:r>
      <w:proofErr w:type="gramStart"/>
      <w:r w:rsidR="002F53B2">
        <w:rPr>
          <w:sz w:val="24"/>
          <w:szCs w:val="24"/>
          <w:lang w:val="en-US"/>
        </w:rPr>
        <w:t xml:space="preserve">realized, </w:t>
      </w:r>
      <w:r w:rsidR="00290AE9">
        <w:rPr>
          <w:sz w:val="24"/>
          <w:szCs w:val="24"/>
          <w:lang w:val="en-US"/>
        </w:rPr>
        <w:t>or</w:t>
      </w:r>
      <w:proofErr w:type="gramEnd"/>
      <w:r w:rsidR="00290AE9">
        <w:rPr>
          <w:sz w:val="24"/>
          <w:szCs w:val="24"/>
          <w:lang w:val="en-US"/>
        </w:rPr>
        <w:t xml:space="preserve"> </w:t>
      </w:r>
      <w:r w:rsidR="002F53B2">
        <w:rPr>
          <w:sz w:val="24"/>
          <w:szCs w:val="24"/>
          <w:lang w:val="en-US"/>
        </w:rPr>
        <w:t xml:space="preserve">may </w:t>
      </w:r>
      <w:r w:rsidR="00290AE9">
        <w:rPr>
          <w:sz w:val="24"/>
          <w:szCs w:val="24"/>
          <w:lang w:val="en-US"/>
        </w:rPr>
        <w:t>change</w:t>
      </w:r>
      <w:r w:rsidR="006E1A82">
        <w:rPr>
          <w:sz w:val="24"/>
          <w:szCs w:val="24"/>
          <w:lang w:val="en-US"/>
        </w:rPr>
        <w:t xml:space="preserve"> to a real state </w:t>
      </w:r>
      <w:r w:rsidR="00290AE9">
        <w:rPr>
          <w:sz w:val="24"/>
          <w:szCs w:val="24"/>
          <w:lang w:val="en-US"/>
        </w:rPr>
        <w:t xml:space="preserve">over time </w:t>
      </w:r>
      <w:r w:rsidRPr="00CF47BE">
        <w:rPr>
          <w:sz w:val="24"/>
          <w:szCs w:val="24"/>
          <w:lang w:val="en-US"/>
        </w:rPr>
        <w:t>as new information becomes available.</w:t>
      </w:r>
    </w:p>
    <w:p w14:paraId="06996238" w14:textId="77777777" w:rsidR="003E23DB" w:rsidRPr="003E23DB" w:rsidRDefault="003E23DB" w:rsidP="003E23DB">
      <w:pPr>
        <w:pStyle w:val="ListParagraph"/>
        <w:rPr>
          <w:sz w:val="24"/>
          <w:szCs w:val="24"/>
          <w:lang w:val="en-US"/>
        </w:rPr>
      </w:pPr>
    </w:p>
    <w:p w14:paraId="78267D0D" w14:textId="2FBDBC99" w:rsidR="00CF47BE" w:rsidRPr="00CF47BE" w:rsidRDefault="00CF47BE" w:rsidP="00D03FE0">
      <w:pPr>
        <w:pStyle w:val="ListParagraph"/>
        <w:numPr>
          <w:ilvl w:val="0"/>
          <w:numId w:val="5"/>
        </w:numPr>
        <w:spacing w:before="100" w:beforeAutospacing="1" w:after="100" w:afterAutospacing="1" w:line="240" w:lineRule="auto"/>
        <w:rPr>
          <w:sz w:val="24"/>
          <w:szCs w:val="24"/>
          <w:lang w:val="en-US"/>
        </w:rPr>
      </w:pPr>
      <w:r w:rsidRPr="00CF47BE">
        <w:rPr>
          <w:sz w:val="24"/>
          <w:szCs w:val="24"/>
          <w:lang w:val="en-US"/>
        </w:rPr>
        <w:t xml:space="preserve">The monitoring range in </w:t>
      </w:r>
      <w:r w:rsidRPr="00CF47BE">
        <w:rPr>
          <w:b/>
          <w:sz w:val="24"/>
          <w:szCs w:val="24"/>
          <w:lang w:val="en-US"/>
        </w:rPr>
        <w:t>space</w:t>
      </w:r>
      <w:r w:rsidRPr="00CF47BE">
        <w:rPr>
          <w:sz w:val="24"/>
          <w:szCs w:val="24"/>
          <w:lang w:val="en-US"/>
        </w:rPr>
        <w:t xml:space="preserve"> for </w:t>
      </w:r>
      <w:r w:rsidRPr="001F2595">
        <w:rPr>
          <w:b/>
          <w:sz w:val="24"/>
          <w:szCs w:val="24"/>
          <w:lang w:val="en-US"/>
        </w:rPr>
        <w:t>moving</w:t>
      </w:r>
      <w:r w:rsidRPr="00CF47BE">
        <w:rPr>
          <w:sz w:val="24"/>
          <w:szCs w:val="24"/>
          <w:lang w:val="en-US"/>
        </w:rPr>
        <w:t xml:space="preserve"> situations is likely much </w:t>
      </w:r>
      <w:r w:rsidRPr="00CF47BE">
        <w:rPr>
          <w:b/>
          <w:sz w:val="24"/>
          <w:szCs w:val="24"/>
          <w:lang w:val="en-US"/>
        </w:rPr>
        <w:t>broader</w:t>
      </w:r>
      <w:r w:rsidRPr="00CF47BE">
        <w:rPr>
          <w:sz w:val="24"/>
          <w:szCs w:val="24"/>
          <w:lang w:val="en-US"/>
        </w:rPr>
        <w:t xml:space="preserve"> than the range in space for </w:t>
      </w:r>
      <w:r w:rsidRPr="001F2595">
        <w:rPr>
          <w:sz w:val="24"/>
          <w:szCs w:val="24"/>
          <w:lang w:val="en-US"/>
        </w:rPr>
        <w:t>stationary</w:t>
      </w:r>
      <w:r w:rsidRPr="00CF47BE">
        <w:rPr>
          <w:sz w:val="24"/>
          <w:szCs w:val="24"/>
          <w:lang w:val="en-US"/>
        </w:rPr>
        <w:t xml:space="preserve"> situations. For stationary situations, the monitoring range would typically </w:t>
      </w:r>
      <w:r w:rsidRPr="00CF47BE">
        <w:rPr>
          <w:b/>
          <w:sz w:val="24"/>
          <w:szCs w:val="24"/>
          <w:lang w:val="en-US"/>
        </w:rPr>
        <w:t>align</w:t>
      </w:r>
      <w:r w:rsidRPr="00CF47BE">
        <w:rPr>
          <w:sz w:val="24"/>
          <w:szCs w:val="24"/>
          <w:lang w:val="en-US"/>
        </w:rPr>
        <w:t xml:space="preserve"> with the alerting agency's area</w:t>
      </w:r>
      <w:r>
        <w:rPr>
          <w:sz w:val="24"/>
          <w:szCs w:val="24"/>
          <w:lang w:val="en-US"/>
        </w:rPr>
        <w:t>-</w:t>
      </w:r>
      <w:r w:rsidRPr="00CF47BE">
        <w:rPr>
          <w:sz w:val="24"/>
          <w:szCs w:val="24"/>
          <w:lang w:val="en-US"/>
        </w:rPr>
        <w:t>of</w:t>
      </w:r>
      <w:r>
        <w:rPr>
          <w:sz w:val="24"/>
          <w:szCs w:val="24"/>
          <w:lang w:val="en-US"/>
        </w:rPr>
        <w:t>-</w:t>
      </w:r>
      <w:r w:rsidRPr="00CF47BE">
        <w:rPr>
          <w:sz w:val="24"/>
          <w:szCs w:val="24"/>
          <w:lang w:val="en-US"/>
        </w:rPr>
        <w:t>responsibility.</w:t>
      </w:r>
    </w:p>
    <w:p w14:paraId="3D4F74A7" w14:textId="77777777" w:rsidR="00CF47BE" w:rsidRPr="00CF47BE" w:rsidRDefault="00CF47BE" w:rsidP="00CF47BE">
      <w:pPr>
        <w:pStyle w:val="ListParagraph"/>
        <w:spacing w:before="100" w:beforeAutospacing="1" w:after="100" w:afterAutospacing="1" w:line="240" w:lineRule="auto"/>
        <w:rPr>
          <w:sz w:val="24"/>
          <w:szCs w:val="24"/>
          <w:lang w:val="en-US"/>
        </w:rPr>
      </w:pPr>
    </w:p>
    <w:p w14:paraId="69040B2B" w14:textId="5E53611F" w:rsidR="00B356B7" w:rsidRPr="00E97C37" w:rsidRDefault="00CF47BE" w:rsidP="00FB7734">
      <w:pPr>
        <w:pStyle w:val="ListParagraph"/>
        <w:numPr>
          <w:ilvl w:val="0"/>
          <w:numId w:val="5"/>
        </w:numPr>
        <w:spacing w:before="100" w:beforeAutospacing="1" w:after="100" w:afterAutospacing="1" w:line="240" w:lineRule="auto"/>
        <w:rPr>
          <w:sz w:val="24"/>
          <w:szCs w:val="24"/>
          <w:lang w:val="en-US"/>
        </w:rPr>
      </w:pPr>
      <w:r w:rsidRPr="00E97C37">
        <w:rPr>
          <w:sz w:val="24"/>
          <w:szCs w:val="24"/>
          <w:lang w:val="en-US"/>
        </w:rPr>
        <w:t xml:space="preserve">The monitoring range in </w:t>
      </w:r>
      <w:r w:rsidRPr="00E97C37">
        <w:rPr>
          <w:b/>
          <w:sz w:val="24"/>
          <w:szCs w:val="24"/>
          <w:lang w:val="en-US"/>
        </w:rPr>
        <w:t>time</w:t>
      </w:r>
      <w:r w:rsidRPr="00E97C37">
        <w:rPr>
          <w:sz w:val="24"/>
          <w:szCs w:val="24"/>
          <w:lang w:val="en-US"/>
        </w:rPr>
        <w:t xml:space="preserve"> for </w:t>
      </w:r>
      <w:r w:rsidRPr="001F2595">
        <w:rPr>
          <w:b/>
          <w:sz w:val="24"/>
          <w:szCs w:val="24"/>
          <w:lang w:val="en-US"/>
        </w:rPr>
        <w:t>evolving</w:t>
      </w:r>
      <w:r w:rsidRPr="00E97C37">
        <w:rPr>
          <w:sz w:val="24"/>
          <w:szCs w:val="24"/>
          <w:lang w:val="en-US"/>
        </w:rPr>
        <w:t xml:space="preserve"> situations is likely much </w:t>
      </w:r>
      <w:r w:rsidRPr="00E97C37">
        <w:rPr>
          <w:b/>
          <w:sz w:val="24"/>
          <w:szCs w:val="24"/>
          <w:lang w:val="en-US"/>
        </w:rPr>
        <w:t>longer</w:t>
      </w:r>
      <w:r w:rsidRPr="00E97C37">
        <w:rPr>
          <w:sz w:val="24"/>
          <w:szCs w:val="24"/>
          <w:lang w:val="en-US"/>
        </w:rPr>
        <w:t xml:space="preserve"> than the range in time for static situations. For static situations, the monitoring range would typically </w:t>
      </w:r>
      <w:r w:rsidRPr="00096526">
        <w:rPr>
          <w:sz w:val="24"/>
          <w:szCs w:val="24"/>
          <w:lang w:val="en-US"/>
        </w:rPr>
        <w:t>align</w:t>
      </w:r>
      <w:r w:rsidRPr="00E97C37">
        <w:rPr>
          <w:sz w:val="24"/>
          <w:szCs w:val="24"/>
          <w:lang w:val="en-US"/>
        </w:rPr>
        <w:t xml:space="preserve"> with the alerting agency's timing</w:t>
      </w:r>
      <w:r w:rsidR="00096526">
        <w:rPr>
          <w:sz w:val="24"/>
          <w:szCs w:val="24"/>
          <w:lang w:val="en-US"/>
        </w:rPr>
        <w:t>-</w:t>
      </w:r>
      <w:r w:rsidRPr="00E97C37">
        <w:rPr>
          <w:sz w:val="24"/>
          <w:szCs w:val="24"/>
          <w:lang w:val="en-US"/>
        </w:rPr>
        <w:t>of</w:t>
      </w:r>
      <w:r w:rsidR="00290AE9">
        <w:rPr>
          <w:sz w:val="24"/>
          <w:szCs w:val="24"/>
          <w:lang w:val="en-US"/>
        </w:rPr>
        <w:t>-</w:t>
      </w:r>
      <w:r w:rsidRPr="00E97C37">
        <w:rPr>
          <w:sz w:val="24"/>
          <w:szCs w:val="24"/>
          <w:lang w:val="en-US"/>
        </w:rPr>
        <w:t>responsibility.</w:t>
      </w:r>
    </w:p>
    <w:p w14:paraId="017C615F" w14:textId="77777777" w:rsidR="00E97C37" w:rsidRDefault="00E97C37" w:rsidP="00E97C37">
      <w:pPr>
        <w:pStyle w:val="ListParagraph"/>
        <w:rPr>
          <w:sz w:val="24"/>
          <w:szCs w:val="24"/>
          <w:lang w:val="en-US"/>
        </w:rPr>
      </w:pPr>
    </w:p>
    <w:p w14:paraId="4B5E7197" w14:textId="77777777" w:rsidR="00290AE9" w:rsidRDefault="00290AE9">
      <w:pPr>
        <w:rPr>
          <w:sz w:val="24"/>
          <w:szCs w:val="24"/>
          <w:lang w:val="en-US"/>
        </w:rPr>
      </w:pPr>
      <w:r>
        <w:rPr>
          <w:sz w:val="24"/>
          <w:szCs w:val="24"/>
          <w:lang w:val="en-US"/>
        </w:rPr>
        <w:br w:type="page"/>
      </w:r>
    </w:p>
    <w:p w14:paraId="3CA42580" w14:textId="534FC23E" w:rsidR="00D03FE0" w:rsidRPr="00D03FE0" w:rsidRDefault="00CF47BE" w:rsidP="00FB7734">
      <w:pPr>
        <w:pStyle w:val="ListParagraph"/>
        <w:numPr>
          <w:ilvl w:val="0"/>
          <w:numId w:val="5"/>
        </w:numPr>
        <w:rPr>
          <w:sz w:val="24"/>
          <w:szCs w:val="24"/>
          <w:lang w:val="en-US"/>
        </w:rPr>
      </w:pPr>
      <w:r w:rsidRPr="00D03FE0">
        <w:rPr>
          <w:sz w:val="24"/>
          <w:szCs w:val="24"/>
          <w:lang w:val="en-US"/>
        </w:rPr>
        <w:t xml:space="preserve">The criteria for measuring the significance of an </w:t>
      </w:r>
      <w:r w:rsidRPr="002F53B2">
        <w:rPr>
          <w:b/>
          <w:sz w:val="24"/>
          <w:szCs w:val="24"/>
          <w:lang w:val="en-US"/>
        </w:rPr>
        <w:t>event-of-interest</w:t>
      </w:r>
      <w:r w:rsidRPr="00D03FE0">
        <w:rPr>
          <w:sz w:val="24"/>
          <w:szCs w:val="24"/>
          <w:lang w:val="en-US"/>
        </w:rPr>
        <w:t xml:space="preserve">, based solely on the </w:t>
      </w:r>
      <w:r w:rsidR="002F53B2">
        <w:rPr>
          <w:b/>
          <w:sz w:val="24"/>
          <w:szCs w:val="24"/>
          <w:lang w:val="en-US"/>
        </w:rPr>
        <w:t>nature</w:t>
      </w:r>
      <w:r w:rsidR="00096526" w:rsidRPr="00D03FE0">
        <w:rPr>
          <w:sz w:val="24"/>
          <w:szCs w:val="24"/>
          <w:lang w:val="en-US"/>
        </w:rPr>
        <w:t xml:space="preserve"> </w:t>
      </w:r>
      <w:r w:rsidRPr="00D03FE0">
        <w:rPr>
          <w:sz w:val="24"/>
          <w:szCs w:val="24"/>
          <w:lang w:val="en-US"/>
        </w:rPr>
        <w:t xml:space="preserve">of the events, are likely broader in scope than the agency's criteria for an actual </w:t>
      </w:r>
      <w:r w:rsidRPr="002F53B2">
        <w:rPr>
          <w:b/>
          <w:sz w:val="24"/>
          <w:szCs w:val="24"/>
          <w:lang w:val="en-US"/>
        </w:rPr>
        <w:t>alert-worthy event</w:t>
      </w:r>
      <w:r w:rsidR="002F53B2">
        <w:rPr>
          <w:sz w:val="24"/>
          <w:szCs w:val="24"/>
          <w:lang w:val="en-US"/>
        </w:rPr>
        <w:t xml:space="preserve"> (see next section)</w:t>
      </w:r>
      <w:r w:rsidRPr="00D03FE0">
        <w:rPr>
          <w:sz w:val="24"/>
          <w:szCs w:val="24"/>
          <w:lang w:val="en-US"/>
        </w:rPr>
        <w:t xml:space="preserve">. The evolving and sometimes unpredictable </w:t>
      </w:r>
      <w:r w:rsidR="002F53B2">
        <w:rPr>
          <w:sz w:val="24"/>
          <w:szCs w:val="24"/>
          <w:lang w:val="en-US"/>
        </w:rPr>
        <w:t>nature</w:t>
      </w:r>
      <w:r w:rsidR="00096526" w:rsidRPr="00D03FE0">
        <w:rPr>
          <w:sz w:val="24"/>
          <w:szCs w:val="24"/>
          <w:lang w:val="en-US"/>
        </w:rPr>
        <w:t xml:space="preserve"> </w:t>
      </w:r>
      <w:r w:rsidRPr="00D03FE0">
        <w:rPr>
          <w:sz w:val="24"/>
          <w:szCs w:val="24"/>
          <w:lang w:val="en-US"/>
        </w:rPr>
        <w:t xml:space="preserve">of certain events could easily transform a </w:t>
      </w:r>
      <w:r w:rsidRPr="00290AE9">
        <w:rPr>
          <w:b/>
          <w:sz w:val="24"/>
          <w:szCs w:val="24"/>
          <w:lang w:val="en-US"/>
        </w:rPr>
        <w:t>nearly</w:t>
      </w:r>
      <w:r w:rsidRPr="00D03FE0">
        <w:rPr>
          <w:sz w:val="24"/>
          <w:szCs w:val="24"/>
          <w:lang w:val="en-US"/>
        </w:rPr>
        <w:t xml:space="preserve"> alert-worthy event-of-interest into an </w:t>
      </w:r>
      <w:r w:rsidRPr="00290AE9">
        <w:rPr>
          <w:b/>
          <w:sz w:val="24"/>
          <w:szCs w:val="24"/>
          <w:lang w:val="en-US"/>
        </w:rPr>
        <w:t>actual</w:t>
      </w:r>
      <w:r w:rsidRPr="00D03FE0">
        <w:rPr>
          <w:sz w:val="24"/>
          <w:szCs w:val="24"/>
          <w:lang w:val="en-US"/>
        </w:rPr>
        <w:t xml:space="preserve"> alert-worthy event-of-interest at a future time.</w:t>
      </w:r>
    </w:p>
    <w:p w14:paraId="1D2E937D" w14:textId="77777777" w:rsidR="00B356B7" w:rsidRDefault="00B356B7" w:rsidP="00B356B7">
      <w:pPr>
        <w:pStyle w:val="ListParagraph"/>
        <w:rPr>
          <w:sz w:val="24"/>
          <w:szCs w:val="24"/>
          <w:lang w:val="en-US"/>
        </w:rPr>
      </w:pPr>
    </w:p>
    <w:p w14:paraId="7A4E9ACE" w14:textId="02D0BEA6" w:rsidR="00CF47BE" w:rsidRDefault="00CF47BE" w:rsidP="00D03FE0">
      <w:pPr>
        <w:pStyle w:val="ListParagraph"/>
        <w:numPr>
          <w:ilvl w:val="0"/>
          <w:numId w:val="5"/>
        </w:numPr>
        <w:rPr>
          <w:sz w:val="24"/>
          <w:szCs w:val="24"/>
          <w:lang w:val="en-US"/>
        </w:rPr>
      </w:pPr>
      <w:r w:rsidRPr="00CF47BE">
        <w:rPr>
          <w:sz w:val="24"/>
          <w:szCs w:val="24"/>
          <w:lang w:val="en-US"/>
        </w:rPr>
        <w:t xml:space="preserve">The alerting agency typically identifies a </w:t>
      </w:r>
      <w:r w:rsidRPr="00CF47BE">
        <w:rPr>
          <w:b/>
          <w:sz w:val="24"/>
          <w:szCs w:val="24"/>
          <w:lang w:val="en-US"/>
        </w:rPr>
        <w:t>primary</w:t>
      </w:r>
      <w:r w:rsidRPr="00CF47BE">
        <w:rPr>
          <w:sz w:val="24"/>
          <w:szCs w:val="24"/>
          <w:lang w:val="en-US"/>
        </w:rPr>
        <w:t xml:space="preserve"> event within the observed situation. This could be an individual event (e.g., a tornado) or a </w:t>
      </w:r>
      <w:r>
        <w:rPr>
          <w:sz w:val="24"/>
          <w:szCs w:val="24"/>
          <w:lang w:val="en-US"/>
        </w:rPr>
        <w:t>complex-event</w:t>
      </w:r>
      <w:r w:rsidRPr="00CF47BE">
        <w:rPr>
          <w:sz w:val="24"/>
          <w:szCs w:val="24"/>
          <w:lang w:val="en-US"/>
        </w:rPr>
        <w:t xml:space="preserve"> event (e.g., a storm</w:t>
      </w:r>
      <w:r>
        <w:rPr>
          <w:sz w:val="24"/>
          <w:szCs w:val="24"/>
          <w:lang w:val="en-US"/>
        </w:rPr>
        <w:t xml:space="preserve">, composed of a wind </w:t>
      </w:r>
      <w:r w:rsidR="00D03FE0">
        <w:rPr>
          <w:sz w:val="24"/>
          <w:szCs w:val="24"/>
          <w:lang w:val="en-US"/>
        </w:rPr>
        <w:t xml:space="preserve">event </w:t>
      </w:r>
      <w:r>
        <w:rPr>
          <w:sz w:val="24"/>
          <w:szCs w:val="24"/>
          <w:lang w:val="en-US"/>
        </w:rPr>
        <w:t xml:space="preserve">and </w:t>
      </w:r>
      <w:r w:rsidR="00D03FE0">
        <w:rPr>
          <w:sz w:val="24"/>
          <w:szCs w:val="24"/>
          <w:lang w:val="en-US"/>
        </w:rPr>
        <w:t xml:space="preserve">a </w:t>
      </w:r>
      <w:r>
        <w:rPr>
          <w:sz w:val="24"/>
          <w:szCs w:val="24"/>
          <w:lang w:val="en-US"/>
        </w:rPr>
        <w:t>precipitation event</w:t>
      </w:r>
      <w:r w:rsidRPr="00CF47BE">
        <w:rPr>
          <w:sz w:val="24"/>
          <w:szCs w:val="24"/>
          <w:lang w:val="en-US"/>
        </w:rPr>
        <w:t>)</w:t>
      </w:r>
      <w:r>
        <w:rPr>
          <w:sz w:val="24"/>
          <w:szCs w:val="24"/>
          <w:lang w:val="en-US"/>
        </w:rPr>
        <w:t xml:space="preserve"> </w:t>
      </w:r>
      <w:r>
        <w:rPr>
          <w:rStyle w:val="FootnoteReference"/>
          <w:sz w:val="24"/>
          <w:szCs w:val="24"/>
          <w:lang w:val="en-US"/>
        </w:rPr>
        <w:footnoteReference w:id="27"/>
      </w:r>
      <w:r w:rsidRPr="00CF47BE">
        <w:rPr>
          <w:sz w:val="24"/>
          <w:szCs w:val="24"/>
          <w:lang w:val="en-US"/>
        </w:rPr>
        <w:t>. This preliminary assessment may change during the subsequent analysis stage.</w:t>
      </w:r>
    </w:p>
    <w:p w14:paraId="61DE991D" w14:textId="77777777" w:rsidR="004A51E5" w:rsidRPr="004A51E5" w:rsidRDefault="004A51E5" w:rsidP="004A51E5">
      <w:pPr>
        <w:pStyle w:val="ListParagraph"/>
        <w:rPr>
          <w:sz w:val="24"/>
          <w:szCs w:val="24"/>
          <w:lang w:val="en-US"/>
        </w:rPr>
      </w:pPr>
    </w:p>
    <w:p w14:paraId="52C81E89" w14:textId="3C6905F5" w:rsidR="00D03FE0" w:rsidRPr="00290AE9" w:rsidRDefault="0029227E" w:rsidP="00D73E2D">
      <w:pPr>
        <w:pStyle w:val="ListParagraph"/>
        <w:numPr>
          <w:ilvl w:val="0"/>
          <w:numId w:val="5"/>
        </w:numPr>
        <w:rPr>
          <w:sz w:val="24"/>
          <w:szCs w:val="24"/>
          <w:lang w:val="en-US"/>
        </w:rPr>
      </w:pPr>
      <w:r w:rsidRPr="00290AE9">
        <w:rPr>
          <w:sz w:val="24"/>
          <w:szCs w:val="24"/>
          <w:lang w:val="en-US"/>
        </w:rPr>
        <w:t xml:space="preserve">The alerting agency should identify </w:t>
      </w:r>
      <w:r w:rsidR="003D50DD" w:rsidRPr="00290AE9">
        <w:rPr>
          <w:sz w:val="24"/>
          <w:szCs w:val="24"/>
          <w:lang w:val="en-US"/>
        </w:rPr>
        <w:t xml:space="preserve">any </w:t>
      </w:r>
      <w:r w:rsidR="003D50DD" w:rsidRPr="00290AE9">
        <w:rPr>
          <w:b/>
          <w:sz w:val="24"/>
          <w:szCs w:val="24"/>
          <w:lang w:val="en-US"/>
        </w:rPr>
        <w:t>secondary</w:t>
      </w:r>
      <w:r w:rsidR="003D50DD" w:rsidRPr="00290AE9">
        <w:rPr>
          <w:sz w:val="24"/>
          <w:szCs w:val="24"/>
          <w:lang w:val="en-US"/>
        </w:rPr>
        <w:t xml:space="preserve"> </w:t>
      </w:r>
      <w:r w:rsidR="00CF47BE" w:rsidRPr="00290AE9">
        <w:rPr>
          <w:sz w:val="24"/>
          <w:szCs w:val="24"/>
          <w:lang w:val="en-US"/>
        </w:rPr>
        <w:t xml:space="preserve">events within </w:t>
      </w:r>
      <w:r w:rsidR="003D50DD" w:rsidRPr="00290AE9">
        <w:rPr>
          <w:sz w:val="24"/>
          <w:szCs w:val="24"/>
          <w:lang w:val="en-US"/>
        </w:rPr>
        <w:t>the</w:t>
      </w:r>
      <w:r w:rsidR="001D4E5A" w:rsidRPr="00290AE9">
        <w:rPr>
          <w:sz w:val="24"/>
          <w:szCs w:val="24"/>
          <w:lang w:val="en-US"/>
        </w:rPr>
        <w:t xml:space="preserve"> observed</w:t>
      </w:r>
      <w:r w:rsidR="003D50DD" w:rsidRPr="00290AE9">
        <w:rPr>
          <w:sz w:val="24"/>
          <w:szCs w:val="24"/>
          <w:lang w:val="en-US"/>
        </w:rPr>
        <w:t xml:space="preserve"> situation.</w:t>
      </w:r>
      <w:r w:rsidR="00CF47BE" w:rsidRPr="00290AE9">
        <w:rPr>
          <w:sz w:val="24"/>
          <w:szCs w:val="24"/>
          <w:lang w:val="en-US"/>
        </w:rPr>
        <w:t xml:space="preserve"> If any </w:t>
      </w:r>
      <w:r w:rsidR="00FC40A2" w:rsidRPr="00290AE9">
        <w:rPr>
          <w:sz w:val="24"/>
          <w:szCs w:val="24"/>
          <w:lang w:val="en-US"/>
        </w:rPr>
        <w:t>secondary events</w:t>
      </w:r>
      <w:r w:rsidR="00CF47BE" w:rsidRPr="00290AE9">
        <w:rPr>
          <w:sz w:val="24"/>
          <w:szCs w:val="24"/>
          <w:lang w:val="en-US"/>
        </w:rPr>
        <w:t xml:space="preserve"> are deemed events-of-interest</w:t>
      </w:r>
      <w:r w:rsidR="00FC40A2" w:rsidRPr="00290AE9">
        <w:rPr>
          <w:sz w:val="24"/>
          <w:szCs w:val="24"/>
          <w:lang w:val="en-US"/>
        </w:rPr>
        <w:t xml:space="preserve">, the situation </w:t>
      </w:r>
      <w:r w:rsidR="00CF47BE" w:rsidRPr="00290AE9">
        <w:rPr>
          <w:sz w:val="24"/>
          <w:szCs w:val="24"/>
          <w:lang w:val="en-US"/>
        </w:rPr>
        <w:t xml:space="preserve">is tentatively classified as </w:t>
      </w:r>
      <w:r w:rsidR="00FC40A2" w:rsidRPr="00290AE9">
        <w:rPr>
          <w:sz w:val="24"/>
          <w:szCs w:val="24"/>
          <w:lang w:val="en-US"/>
        </w:rPr>
        <w:t xml:space="preserve">a </w:t>
      </w:r>
      <w:r w:rsidR="00FC40A2" w:rsidRPr="00290AE9">
        <w:rPr>
          <w:b/>
          <w:sz w:val="24"/>
          <w:szCs w:val="24"/>
          <w:lang w:val="en-US"/>
        </w:rPr>
        <w:t>complex-event</w:t>
      </w:r>
      <w:r w:rsidR="00FC40A2" w:rsidRPr="00290AE9">
        <w:rPr>
          <w:sz w:val="24"/>
          <w:szCs w:val="24"/>
          <w:lang w:val="en-US"/>
        </w:rPr>
        <w:t xml:space="preserve"> situation.</w:t>
      </w:r>
      <w:r w:rsidR="00096526" w:rsidRPr="00290AE9">
        <w:rPr>
          <w:sz w:val="24"/>
          <w:szCs w:val="24"/>
          <w:lang w:val="en-US"/>
        </w:rPr>
        <w:t xml:space="preserve"> However, the resulting larger alerting situation may still deal with the multiple events-of-interest separately, </w:t>
      </w:r>
      <w:r w:rsidR="00A91139" w:rsidRPr="00290AE9">
        <w:rPr>
          <w:sz w:val="24"/>
          <w:szCs w:val="24"/>
          <w:lang w:val="en-US"/>
        </w:rPr>
        <w:t>a determination made in the analy</w:t>
      </w:r>
      <w:r w:rsidR="002F53B2">
        <w:rPr>
          <w:sz w:val="24"/>
          <w:szCs w:val="24"/>
          <w:lang w:val="en-US"/>
        </w:rPr>
        <w:t>sis</w:t>
      </w:r>
      <w:r w:rsidR="00A91139" w:rsidRPr="00290AE9">
        <w:rPr>
          <w:sz w:val="24"/>
          <w:szCs w:val="24"/>
          <w:lang w:val="en-US"/>
        </w:rPr>
        <w:t xml:space="preserve"> stage.</w:t>
      </w:r>
      <w:r w:rsidR="00290AE9">
        <w:rPr>
          <w:sz w:val="24"/>
          <w:szCs w:val="24"/>
          <w:lang w:val="en-US"/>
        </w:rPr>
        <w:t xml:space="preserve"> </w:t>
      </w:r>
    </w:p>
    <w:p w14:paraId="6D16103C" w14:textId="17035C4B" w:rsidR="00290AE9" w:rsidRDefault="00290AE9" w:rsidP="00290AE9">
      <w:pPr>
        <w:pStyle w:val="ListParagraph"/>
        <w:rPr>
          <w:sz w:val="24"/>
          <w:szCs w:val="24"/>
          <w:lang w:val="en-US"/>
        </w:rPr>
      </w:pPr>
    </w:p>
    <w:p w14:paraId="50A7B104" w14:textId="60AC790E" w:rsidR="004A51E5" w:rsidRDefault="0002176E" w:rsidP="00D03FE0">
      <w:pPr>
        <w:pStyle w:val="ListParagraph"/>
        <w:numPr>
          <w:ilvl w:val="0"/>
          <w:numId w:val="5"/>
        </w:numPr>
        <w:rPr>
          <w:sz w:val="24"/>
          <w:szCs w:val="24"/>
          <w:lang w:val="en-US"/>
        </w:rPr>
      </w:pPr>
      <w:r>
        <w:rPr>
          <w:sz w:val="24"/>
          <w:szCs w:val="24"/>
          <w:lang w:val="en-US"/>
        </w:rPr>
        <w:t>The alerting agency should identify</w:t>
      </w:r>
      <w:r w:rsidR="00436B5D">
        <w:rPr>
          <w:sz w:val="24"/>
          <w:szCs w:val="24"/>
          <w:lang w:val="en-US"/>
        </w:rPr>
        <w:t xml:space="preserve"> </w:t>
      </w:r>
      <w:r w:rsidR="00436B5D" w:rsidRPr="00CF47BE">
        <w:rPr>
          <w:b/>
          <w:sz w:val="24"/>
          <w:szCs w:val="24"/>
          <w:lang w:val="en-US"/>
        </w:rPr>
        <w:t>risk</w:t>
      </w:r>
      <w:r w:rsidR="00436B5D">
        <w:rPr>
          <w:sz w:val="24"/>
          <w:szCs w:val="24"/>
          <w:lang w:val="en-US"/>
        </w:rPr>
        <w:t xml:space="preserve"> or </w:t>
      </w:r>
      <w:r w:rsidR="00436B5D" w:rsidRPr="00CF47BE">
        <w:rPr>
          <w:b/>
          <w:sz w:val="24"/>
          <w:szCs w:val="24"/>
          <w:lang w:val="en-US"/>
        </w:rPr>
        <w:t>threat</w:t>
      </w:r>
      <w:r w:rsidR="00436B5D">
        <w:rPr>
          <w:sz w:val="24"/>
          <w:szCs w:val="24"/>
          <w:lang w:val="en-US"/>
        </w:rPr>
        <w:t xml:space="preserve"> events</w:t>
      </w:r>
      <w:r>
        <w:rPr>
          <w:sz w:val="24"/>
          <w:szCs w:val="24"/>
          <w:lang w:val="en-US"/>
        </w:rPr>
        <w:t xml:space="preserve"> that may lead to </w:t>
      </w:r>
      <w:r w:rsidR="00A91139">
        <w:rPr>
          <w:sz w:val="24"/>
          <w:szCs w:val="24"/>
          <w:lang w:val="en-US"/>
        </w:rPr>
        <w:t xml:space="preserve">one or more </w:t>
      </w:r>
      <w:r w:rsidR="001D4E5A">
        <w:rPr>
          <w:sz w:val="24"/>
          <w:szCs w:val="24"/>
          <w:lang w:val="en-US"/>
        </w:rPr>
        <w:t>follow-on event</w:t>
      </w:r>
      <w:r w:rsidR="001F2595">
        <w:rPr>
          <w:sz w:val="24"/>
          <w:szCs w:val="24"/>
          <w:lang w:val="en-US"/>
        </w:rPr>
        <w:t>s</w:t>
      </w:r>
      <w:r w:rsidR="001D4E5A">
        <w:rPr>
          <w:sz w:val="24"/>
          <w:szCs w:val="24"/>
          <w:lang w:val="en-US"/>
        </w:rPr>
        <w:t xml:space="preserve">-of-interest </w:t>
      </w:r>
      <w:r>
        <w:rPr>
          <w:rStyle w:val="FootnoteReference"/>
          <w:sz w:val="24"/>
          <w:szCs w:val="24"/>
          <w:lang w:val="en-US"/>
        </w:rPr>
        <w:footnoteReference w:id="28"/>
      </w:r>
      <w:r>
        <w:rPr>
          <w:sz w:val="24"/>
          <w:szCs w:val="24"/>
          <w:lang w:val="en-US"/>
        </w:rPr>
        <w:t>. These</w:t>
      </w:r>
      <w:r w:rsidR="00CF47BE">
        <w:rPr>
          <w:sz w:val="24"/>
          <w:szCs w:val="24"/>
          <w:lang w:val="en-US"/>
        </w:rPr>
        <w:t xml:space="preserve"> </w:t>
      </w:r>
      <w:r w:rsidR="00D03FE0" w:rsidRPr="00D03FE0">
        <w:rPr>
          <w:sz w:val="24"/>
          <w:szCs w:val="24"/>
          <w:lang w:val="en-US"/>
        </w:rPr>
        <w:t xml:space="preserve">risk or threat </w:t>
      </w:r>
      <w:r w:rsidR="00CF47BE">
        <w:rPr>
          <w:sz w:val="24"/>
          <w:szCs w:val="24"/>
          <w:lang w:val="en-US"/>
        </w:rPr>
        <w:t>events, which</w:t>
      </w:r>
      <w:r>
        <w:rPr>
          <w:sz w:val="24"/>
          <w:szCs w:val="24"/>
          <w:lang w:val="en-US"/>
        </w:rPr>
        <w:t xml:space="preserve"> are </w:t>
      </w:r>
      <w:r w:rsidR="00436B5D">
        <w:rPr>
          <w:sz w:val="24"/>
          <w:szCs w:val="24"/>
          <w:lang w:val="en-US"/>
        </w:rPr>
        <w:t xml:space="preserve">pre-existing </w:t>
      </w:r>
      <w:r>
        <w:rPr>
          <w:sz w:val="24"/>
          <w:szCs w:val="24"/>
          <w:lang w:val="en-US"/>
        </w:rPr>
        <w:t>and/</w:t>
      </w:r>
      <w:r w:rsidR="00436B5D">
        <w:rPr>
          <w:sz w:val="24"/>
          <w:szCs w:val="24"/>
          <w:lang w:val="en-US"/>
        </w:rPr>
        <w:t xml:space="preserve">or antecedent </w:t>
      </w:r>
      <w:r w:rsidR="0029227E">
        <w:rPr>
          <w:sz w:val="24"/>
          <w:szCs w:val="24"/>
          <w:lang w:val="en-US"/>
        </w:rPr>
        <w:t>secondary event</w:t>
      </w:r>
      <w:r>
        <w:rPr>
          <w:sz w:val="24"/>
          <w:szCs w:val="24"/>
          <w:lang w:val="en-US"/>
        </w:rPr>
        <w:t>s</w:t>
      </w:r>
      <w:r w:rsidR="00CF47BE">
        <w:rPr>
          <w:sz w:val="24"/>
          <w:szCs w:val="24"/>
          <w:lang w:val="en-US"/>
        </w:rPr>
        <w:t xml:space="preserve">, form </w:t>
      </w:r>
      <w:r>
        <w:rPr>
          <w:sz w:val="24"/>
          <w:szCs w:val="24"/>
          <w:lang w:val="en-US"/>
        </w:rPr>
        <w:t xml:space="preserve">part of the larger </w:t>
      </w:r>
      <w:r w:rsidR="001D4E5A">
        <w:rPr>
          <w:sz w:val="24"/>
          <w:szCs w:val="24"/>
          <w:lang w:val="en-US"/>
        </w:rPr>
        <w:t xml:space="preserve">alerting </w:t>
      </w:r>
      <w:r>
        <w:rPr>
          <w:sz w:val="24"/>
          <w:szCs w:val="24"/>
          <w:lang w:val="en-US"/>
        </w:rPr>
        <w:t>situation surrounding a</w:t>
      </w:r>
      <w:r w:rsidR="00A91139">
        <w:rPr>
          <w:sz w:val="24"/>
          <w:szCs w:val="24"/>
          <w:lang w:val="en-US"/>
        </w:rPr>
        <w:t xml:space="preserve"> follow-on</w:t>
      </w:r>
      <w:r>
        <w:rPr>
          <w:sz w:val="24"/>
          <w:szCs w:val="24"/>
          <w:lang w:val="en-US"/>
        </w:rPr>
        <w:t xml:space="preserve"> </w:t>
      </w:r>
      <w:r w:rsidR="00D03FE0">
        <w:rPr>
          <w:sz w:val="24"/>
          <w:szCs w:val="24"/>
          <w:lang w:val="en-US"/>
        </w:rPr>
        <w:t xml:space="preserve">alert-worthy </w:t>
      </w:r>
      <w:r>
        <w:rPr>
          <w:sz w:val="24"/>
          <w:szCs w:val="24"/>
          <w:lang w:val="en-US"/>
        </w:rPr>
        <w:t xml:space="preserve">event. </w:t>
      </w:r>
      <w:r w:rsidR="00CF47BE" w:rsidRPr="00CF47BE">
        <w:rPr>
          <w:sz w:val="24"/>
          <w:szCs w:val="24"/>
          <w:lang w:val="en-US"/>
        </w:rPr>
        <w:t xml:space="preserve">Pre-existing or antecedent condition events are treated the same as other events and are </w:t>
      </w:r>
      <w:r w:rsidR="00D03FE0">
        <w:rPr>
          <w:sz w:val="24"/>
          <w:szCs w:val="24"/>
          <w:lang w:val="en-US"/>
        </w:rPr>
        <w:t xml:space="preserve">also </w:t>
      </w:r>
      <w:r w:rsidR="00CF47BE" w:rsidRPr="00CF47BE">
        <w:rPr>
          <w:sz w:val="24"/>
          <w:szCs w:val="24"/>
          <w:lang w:val="en-US"/>
        </w:rPr>
        <w:t>classified as real or imagined</w:t>
      </w:r>
      <w:r w:rsidR="00CF47BE">
        <w:rPr>
          <w:sz w:val="24"/>
          <w:szCs w:val="24"/>
          <w:lang w:val="en-US"/>
        </w:rPr>
        <w:t xml:space="preserve"> based on their </w:t>
      </w:r>
      <w:r w:rsidR="002F53B2">
        <w:rPr>
          <w:sz w:val="24"/>
          <w:szCs w:val="24"/>
          <w:lang w:val="en-US"/>
        </w:rPr>
        <w:t>own nature</w:t>
      </w:r>
      <w:r w:rsidR="00A91139">
        <w:rPr>
          <w:sz w:val="24"/>
          <w:szCs w:val="24"/>
          <w:lang w:val="en-US"/>
        </w:rPr>
        <w:t xml:space="preserve"> </w:t>
      </w:r>
      <w:r>
        <w:rPr>
          <w:rStyle w:val="FootnoteReference"/>
          <w:sz w:val="24"/>
          <w:szCs w:val="24"/>
          <w:lang w:val="en-US"/>
        </w:rPr>
        <w:footnoteReference w:id="29"/>
      </w:r>
      <w:r w:rsidR="001F2595">
        <w:rPr>
          <w:sz w:val="24"/>
          <w:szCs w:val="24"/>
          <w:lang w:val="en-US"/>
        </w:rPr>
        <w:t>.</w:t>
      </w:r>
    </w:p>
    <w:p w14:paraId="38DEC563" w14:textId="4C494B4F" w:rsidR="00A91139" w:rsidRDefault="00A91139" w:rsidP="00A91139">
      <w:pPr>
        <w:pStyle w:val="ListParagraph"/>
        <w:rPr>
          <w:sz w:val="24"/>
          <w:szCs w:val="24"/>
          <w:lang w:val="en-US"/>
        </w:rPr>
      </w:pPr>
    </w:p>
    <w:p w14:paraId="371044E5" w14:textId="672AEE69" w:rsidR="00454C26" w:rsidRDefault="00CF47BE" w:rsidP="00D03FE0">
      <w:pPr>
        <w:pStyle w:val="ListParagraph"/>
        <w:numPr>
          <w:ilvl w:val="0"/>
          <w:numId w:val="5"/>
        </w:numPr>
        <w:rPr>
          <w:sz w:val="24"/>
          <w:szCs w:val="24"/>
          <w:lang w:val="en-US"/>
        </w:rPr>
      </w:pPr>
      <w:r w:rsidRPr="00CF47BE">
        <w:rPr>
          <w:sz w:val="24"/>
          <w:szCs w:val="24"/>
          <w:lang w:val="en-US"/>
        </w:rPr>
        <w:t xml:space="preserve">The alerting agency may assign a </w:t>
      </w:r>
      <w:r w:rsidRPr="00CF47BE">
        <w:rPr>
          <w:b/>
          <w:sz w:val="24"/>
          <w:szCs w:val="24"/>
          <w:lang w:val="en-US"/>
        </w:rPr>
        <w:t>label</w:t>
      </w:r>
      <w:r w:rsidRPr="00CF47BE">
        <w:rPr>
          <w:sz w:val="24"/>
          <w:szCs w:val="24"/>
          <w:lang w:val="en-US"/>
        </w:rPr>
        <w:t xml:space="preserve"> to the observed situation, such as a name or an incident tracking identifier (e.g., a name like "Tropical Storm Milton" or an identifier like "AAA</w:t>
      </w:r>
      <w:r>
        <w:rPr>
          <w:sz w:val="24"/>
          <w:szCs w:val="24"/>
          <w:lang w:val="en-US"/>
        </w:rPr>
        <w:t>-</w:t>
      </w:r>
      <w:r w:rsidRPr="00CF47BE">
        <w:rPr>
          <w:sz w:val="24"/>
          <w:szCs w:val="24"/>
          <w:lang w:val="en-US"/>
        </w:rPr>
        <w:t>001," where "AAA" represents the reporting entity's code and "001" is the incident tracking number for that entity).</w:t>
      </w:r>
      <w:r w:rsidR="000E005B">
        <w:rPr>
          <w:sz w:val="24"/>
          <w:szCs w:val="24"/>
          <w:lang w:val="en-US"/>
        </w:rPr>
        <w:t xml:space="preserve"> This </w:t>
      </w:r>
      <w:r w:rsidR="00A91139">
        <w:rPr>
          <w:sz w:val="24"/>
          <w:szCs w:val="24"/>
          <w:lang w:val="en-US"/>
        </w:rPr>
        <w:t xml:space="preserve">label </w:t>
      </w:r>
      <w:r w:rsidR="000E005B">
        <w:rPr>
          <w:sz w:val="24"/>
          <w:szCs w:val="24"/>
          <w:lang w:val="en-US"/>
        </w:rPr>
        <w:t>assignment may also be applied during the analysis stage.</w:t>
      </w:r>
    </w:p>
    <w:p w14:paraId="6296C00C" w14:textId="77777777" w:rsidR="00454C26" w:rsidRPr="00454C26" w:rsidRDefault="00454C26" w:rsidP="00454C26">
      <w:pPr>
        <w:pStyle w:val="ListParagraph"/>
        <w:rPr>
          <w:sz w:val="24"/>
          <w:szCs w:val="24"/>
          <w:lang w:val="en-US"/>
        </w:rPr>
      </w:pPr>
    </w:p>
    <w:p w14:paraId="290C9998" w14:textId="012F61F0" w:rsidR="00E97C37" w:rsidRDefault="00CF47BE" w:rsidP="00E97C37">
      <w:pPr>
        <w:pStyle w:val="ListParagraph"/>
        <w:numPr>
          <w:ilvl w:val="0"/>
          <w:numId w:val="5"/>
        </w:numPr>
        <w:rPr>
          <w:sz w:val="24"/>
          <w:szCs w:val="24"/>
          <w:lang w:val="en-US"/>
        </w:rPr>
      </w:pPr>
      <w:r w:rsidRPr="00CF47BE">
        <w:rPr>
          <w:sz w:val="24"/>
          <w:szCs w:val="24"/>
          <w:lang w:val="en-US"/>
        </w:rPr>
        <w:t>The alerting agency may choose to record the observing-</w:t>
      </w:r>
      <w:r w:rsidR="003B379E">
        <w:rPr>
          <w:sz w:val="24"/>
          <w:szCs w:val="24"/>
          <w:lang w:val="en-US"/>
        </w:rPr>
        <w:t>process</w:t>
      </w:r>
      <w:r w:rsidRPr="00CF47BE">
        <w:rPr>
          <w:sz w:val="24"/>
          <w:szCs w:val="24"/>
          <w:lang w:val="en-US"/>
        </w:rPr>
        <w:t xml:space="preserve"> event information </w:t>
      </w:r>
      <w:r w:rsidR="00D03FE0">
        <w:rPr>
          <w:sz w:val="24"/>
          <w:szCs w:val="24"/>
          <w:lang w:val="en-US"/>
        </w:rPr>
        <w:t xml:space="preserve">in a </w:t>
      </w:r>
      <w:r w:rsidRPr="00CF47BE">
        <w:rPr>
          <w:sz w:val="24"/>
          <w:szCs w:val="24"/>
          <w:lang w:val="en-US"/>
        </w:rPr>
        <w:t>data object for post-analysis</w:t>
      </w:r>
      <w:r w:rsidR="00D03FE0">
        <w:rPr>
          <w:sz w:val="24"/>
          <w:szCs w:val="24"/>
          <w:lang w:val="en-US"/>
        </w:rPr>
        <w:t xml:space="preserve"> and future research</w:t>
      </w:r>
      <w:r w:rsidRPr="00CF47BE">
        <w:rPr>
          <w:sz w:val="24"/>
          <w:szCs w:val="24"/>
          <w:lang w:val="en-US"/>
        </w:rPr>
        <w:t>. Such activities often help identify improved methods for observing similar situations in the future.</w:t>
      </w:r>
      <w:r>
        <w:rPr>
          <w:sz w:val="24"/>
          <w:szCs w:val="24"/>
          <w:lang w:val="en-US"/>
        </w:rPr>
        <w:t xml:space="preserve"> Observing-</w:t>
      </w:r>
      <w:r w:rsidR="003B379E">
        <w:rPr>
          <w:sz w:val="24"/>
          <w:szCs w:val="24"/>
          <w:lang w:val="en-US"/>
        </w:rPr>
        <w:t>process</w:t>
      </w:r>
      <w:r>
        <w:rPr>
          <w:sz w:val="24"/>
          <w:szCs w:val="24"/>
          <w:lang w:val="en-US"/>
        </w:rPr>
        <w:t xml:space="preserve"> event information</w:t>
      </w:r>
      <w:r w:rsidR="00D03FE0">
        <w:rPr>
          <w:sz w:val="24"/>
          <w:szCs w:val="24"/>
          <w:lang w:val="en-US"/>
        </w:rPr>
        <w:t>,</w:t>
      </w:r>
      <w:r>
        <w:rPr>
          <w:sz w:val="24"/>
          <w:szCs w:val="24"/>
          <w:lang w:val="en-US"/>
        </w:rPr>
        <w:t xml:space="preserve"> </w:t>
      </w:r>
      <w:r w:rsidR="00D03FE0">
        <w:rPr>
          <w:sz w:val="24"/>
          <w:szCs w:val="24"/>
          <w:lang w:val="en-US"/>
        </w:rPr>
        <w:t xml:space="preserve">with its wider leeway parameters, </w:t>
      </w:r>
      <w:r>
        <w:rPr>
          <w:sz w:val="24"/>
          <w:szCs w:val="24"/>
          <w:lang w:val="en-US"/>
        </w:rPr>
        <w:t>may extend beyond the scope of the analyzing-</w:t>
      </w:r>
      <w:r w:rsidR="003B379E">
        <w:rPr>
          <w:sz w:val="24"/>
          <w:szCs w:val="24"/>
          <w:lang w:val="en-US"/>
        </w:rPr>
        <w:t>process</w:t>
      </w:r>
      <w:r>
        <w:rPr>
          <w:sz w:val="24"/>
          <w:szCs w:val="24"/>
          <w:lang w:val="en-US"/>
        </w:rPr>
        <w:t xml:space="preserve"> event information compiled later</w:t>
      </w:r>
      <w:r w:rsidR="00E97C37">
        <w:rPr>
          <w:sz w:val="24"/>
          <w:szCs w:val="24"/>
          <w:lang w:val="en-US"/>
        </w:rPr>
        <w:t>.</w:t>
      </w:r>
    </w:p>
    <w:p w14:paraId="41C073A5" w14:textId="632F5BD7" w:rsidR="00F100C5" w:rsidRPr="000A6A7D" w:rsidRDefault="00E6343B" w:rsidP="000A6A7D">
      <w:pPr>
        <w:pStyle w:val="Heading3"/>
      </w:pPr>
      <w:bookmarkStart w:id="17" w:name="_Toc209523762"/>
      <w:r w:rsidRPr="00D5728D">
        <w:t>Analyzing</w:t>
      </w:r>
      <w:r>
        <w:t xml:space="preserve"> </w:t>
      </w:r>
      <w:r w:rsidR="003B379E">
        <w:t>Process</w:t>
      </w:r>
      <w:bookmarkEnd w:id="17"/>
    </w:p>
    <w:p w14:paraId="3DAB747E" w14:textId="34E808D2" w:rsidR="00E825DC" w:rsidRPr="00E825DC" w:rsidRDefault="0028787C" w:rsidP="00E825DC">
      <w:pPr>
        <w:rPr>
          <w:b/>
          <w:sz w:val="24"/>
        </w:rPr>
      </w:pPr>
      <w:r>
        <w:rPr>
          <w:b/>
          <w:sz w:val="24"/>
        </w:rPr>
        <w:t>Typical</w:t>
      </w:r>
      <w:r w:rsidR="00E825DC" w:rsidRPr="00E825DC">
        <w:rPr>
          <w:b/>
          <w:sz w:val="24"/>
        </w:rPr>
        <w:t xml:space="preserve"> process for </w:t>
      </w:r>
      <w:r w:rsidR="000359EB">
        <w:rPr>
          <w:b/>
          <w:sz w:val="24"/>
        </w:rPr>
        <w:t xml:space="preserve">identifying </w:t>
      </w:r>
      <w:r w:rsidR="00AA73E8">
        <w:rPr>
          <w:b/>
          <w:sz w:val="24"/>
        </w:rPr>
        <w:t>alert-worthy</w:t>
      </w:r>
      <w:r w:rsidR="001A0AFA">
        <w:rPr>
          <w:b/>
          <w:sz w:val="24"/>
        </w:rPr>
        <w:t xml:space="preserve"> </w:t>
      </w:r>
      <w:r w:rsidR="00845C23">
        <w:rPr>
          <w:b/>
          <w:sz w:val="24"/>
        </w:rPr>
        <w:t>event</w:t>
      </w:r>
      <w:r w:rsidR="00BA4B38">
        <w:rPr>
          <w:b/>
          <w:sz w:val="24"/>
        </w:rPr>
        <w:t>s and subject events</w:t>
      </w:r>
      <w:r w:rsidR="00845C23">
        <w:rPr>
          <w:b/>
          <w:sz w:val="24"/>
        </w:rPr>
        <w:t xml:space="preserve"> </w:t>
      </w:r>
      <w:r w:rsidR="00D03FE0">
        <w:rPr>
          <w:b/>
          <w:sz w:val="24"/>
        </w:rPr>
        <w:t>in</w:t>
      </w:r>
      <w:r w:rsidR="001A0AFA">
        <w:rPr>
          <w:b/>
          <w:sz w:val="24"/>
        </w:rPr>
        <w:t xml:space="preserve"> </w:t>
      </w:r>
      <w:r w:rsidR="003E0B29">
        <w:rPr>
          <w:b/>
          <w:sz w:val="24"/>
        </w:rPr>
        <w:t xml:space="preserve">the </w:t>
      </w:r>
      <w:r w:rsidR="001A0AFA">
        <w:rPr>
          <w:b/>
          <w:sz w:val="24"/>
        </w:rPr>
        <w:t>alerting process:</w:t>
      </w:r>
    </w:p>
    <w:p w14:paraId="49DCB214" w14:textId="52A6631F" w:rsidR="00921540" w:rsidRDefault="007D0DC5" w:rsidP="001B6C74">
      <w:pPr>
        <w:pStyle w:val="ListParagraph"/>
        <w:numPr>
          <w:ilvl w:val="0"/>
          <w:numId w:val="31"/>
        </w:numPr>
        <w:rPr>
          <w:sz w:val="24"/>
          <w:szCs w:val="24"/>
          <w:lang w:val="en-US"/>
        </w:rPr>
      </w:pPr>
      <w:r>
        <w:rPr>
          <w:sz w:val="24"/>
          <w:szCs w:val="24"/>
          <w:lang w:val="en-US"/>
        </w:rPr>
        <w:t>An</w:t>
      </w:r>
      <w:r w:rsidRPr="0067421D">
        <w:rPr>
          <w:sz w:val="24"/>
          <w:szCs w:val="24"/>
          <w:lang w:val="en-US"/>
        </w:rPr>
        <w:t xml:space="preserve"> </w:t>
      </w:r>
      <w:r w:rsidR="00D5728D" w:rsidRPr="0067421D">
        <w:rPr>
          <w:sz w:val="24"/>
          <w:szCs w:val="24"/>
          <w:lang w:val="en-US"/>
        </w:rPr>
        <w:t xml:space="preserve">alerting </w:t>
      </w:r>
      <w:r w:rsidR="0016136E" w:rsidRPr="0067421D">
        <w:rPr>
          <w:sz w:val="24"/>
          <w:szCs w:val="24"/>
          <w:lang w:val="en-US"/>
        </w:rPr>
        <w:t xml:space="preserve">agency analyzes </w:t>
      </w:r>
      <w:r w:rsidR="00AA73E8">
        <w:rPr>
          <w:sz w:val="24"/>
          <w:szCs w:val="24"/>
          <w:lang w:val="en-US"/>
        </w:rPr>
        <w:t xml:space="preserve">the </w:t>
      </w:r>
      <w:r w:rsidR="00510E18">
        <w:rPr>
          <w:sz w:val="24"/>
          <w:szCs w:val="24"/>
          <w:lang w:val="en-US"/>
        </w:rPr>
        <w:t xml:space="preserve">event </w:t>
      </w:r>
      <w:r w:rsidR="00AA73E8">
        <w:rPr>
          <w:sz w:val="24"/>
          <w:szCs w:val="24"/>
          <w:lang w:val="en-US"/>
        </w:rPr>
        <w:t xml:space="preserve">data of </w:t>
      </w:r>
      <w:r w:rsidR="0016136E" w:rsidRPr="0067421D">
        <w:rPr>
          <w:sz w:val="24"/>
          <w:szCs w:val="24"/>
          <w:lang w:val="en-US"/>
        </w:rPr>
        <w:t>an</w:t>
      </w:r>
      <w:r w:rsidR="001D4E5A" w:rsidRPr="0067421D">
        <w:rPr>
          <w:sz w:val="24"/>
          <w:szCs w:val="24"/>
          <w:lang w:val="en-US"/>
        </w:rPr>
        <w:t xml:space="preserve"> observed </w:t>
      </w:r>
      <w:r w:rsidR="001D4E5A" w:rsidRPr="0067421D">
        <w:rPr>
          <w:b/>
          <w:sz w:val="24"/>
          <w:szCs w:val="24"/>
          <w:lang w:val="en-US"/>
        </w:rPr>
        <w:t>situation</w:t>
      </w:r>
      <w:r w:rsidR="001D4E5A" w:rsidRPr="0067421D">
        <w:rPr>
          <w:sz w:val="24"/>
          <w:szCs w:val="24"/>
          <w:lang w:val="en-US"/>
        </w:rPr>
        <w:t xml:space="preserve"> </w:t>
      </w:r>
      <w:r w:rsidR="001A0AFA" w:rsidRPr="0067421D">
        <w:rPr>
          <w:sz w:val="24"/>
          <w:szCs w:val="24"/>
          <w:lang w:val="en-US"/>
        </w:rPr>
        <w:t xml:space="preserve">to determine </w:t>
      </w:r>
      <w:r w:rsidR="003C7473" w:rsidRPr="0067421D">
        <w:rPr>
          <w:sz w:val="24"/>
          <w:szCs w:val="24"/>
          <w:lang w:val="en-US"/>
        </w:rPr>
        <w:t xml:space="preserve">if </w:t>
      </w:r>
      <w:r w:rsidR="001D4E5A" w:rsidRPr="0067421D">
        <w:rPr>
          <w:sz w:val="24"/>
          <w:szCs w:val="24"/>
          <w:lang w:val="en-US"/>
        </w:rPr>
        <w:t>any</w:t>
      </w:r>
      <w:r w:rsidR="00921540" w:rsidRPr="0067421D">
        <w:rPr>
          <w:sz w:val="24"/>
          <w:szCs w:val="24"/>
          <w:lang w:val="en-US"/>
        </w:rPr>
        <w:t xml:space="preserve"> </w:t>
      </w:r>
      <w:r w:rsidR="000359EB">
        <w:rPr>
          <w:sz w:val="24"/>
          <w:szCs w:val="24"/>
          <w:lang w:val="en-US"/>
        </w:rPr>
        <w:t xml:space="preserve">devised and formed </w:t>
      </w:r>
      <w:r w:rsidR="00921540" w:rsidRPr="0067421D">
        <w:rPr>
          <w:sz w:val="24"/>
          <w:szCs w:val="24"/>
          <w:lang w:val="en-US"/>
        </w:rPr>
        <w:t xml:space="preserve">events-of-interest </w:t>
      </w:r>
      <w:r w:rsidR="003452E9" w:rsidRPr="0067421D">
        <w:rPr>
          <w:sz w:val="24"/>
          <w:szCs w:val="24"/>
          <w:lang w:val="en-US"/>
        </w:rPr>
        <w:t xml:space="preserve">are </w:t>
      </w:r>
      <w:r w:rsidR="000E005B" w:rsidRPr="00880B95">
        <w:rPr>
          <w:b/>
          <w:sz w:val="24"/>
          <w:szCs w:val="24"/>
          <w:lang w:val="en-US"/>
        </w:rPr>
        <w:t>true</w:t>
      </w:r>
      <w:r w:rsidR="00AA73E8">
        <w:rPr>
          <w:sz w:val="24"/>
          <w:szCs w:val="24"/>
          <w:lang w:val="en-US"/>
        </w:rPr>
        <w:t xml:space="preserve"> </w:t>
      </w:r>
      <w:r w:rsidR="000E005B">
        <w:rPr>
          <w:sz w:val="24"/>
          <w:szCs w:val="24"/>
          <w:lang w:val="en-US"/>
        </w:rPr>
        <w:t xml:space="preserve">events-of-interest </w:t>
      </w:r>
      <w:r w:rsidR="00880B95">
        <w:rPr>
          <w:sz w:val="24"/>
          <w:szCs w:val="24"/>
          <w:lang w:val="en-US"/>
        </w:rPr>
        <w:t xml:space="preserve">– </w:t>
      </w:r>
      <w:r>
        <w:rPr>
          <w:sz w:val="24"/>
          <w:szCs w:val="24"/>
          <w:lang w:val="en-US"/>
        </w:rPr>
        <w:t xml:space="preserve">possibly </w:t>
      </w:r>
      <w:r w:rsidR="003452E9" w:rsidRPr="0067421D">
        <w:rPr>
          <w:sz w:val="24"/>
          <w:szCs w:val="24"/>
          <w:lang w:val="en-US"/>
        </w:rPr>
        <w:t>lead</w:t>
      </w:r>
      <w:r w:rsidR="000E005B">
        <w:rPr>
          <w:sz w:val="24"/>
          <w:szCs w:val="24"/>
          <w:lang w:val="en-US"/>
        </w:rPr>
        <w:t>ing</w:t>
      </w:r>
      <w:r w:rsidR="00921540" w:rsidRPr="0067421D">
        <w:rPr>
          <w:sz w:val="24"/>
          <w:szCs w:val="24"/>
          <w:lang w:val="en-US"/>
        </w:rPr>
        <w:t xml:space="preserve"> to</w:t>
      </w:r>
      <w:r w:rsidR="000359EB">
        <w:rPr>
          <w:sz w:val="24"/>
          <w:szCs w:val="24"/>
          <w:lang w:val="en-US"/>
        </w:rPr>
        <w:t xml:space="preserve"> the need for</w:t>
      </w:r>
      <w:r w:rsidR="003E0B29" w:rsidRPr="0067421D">
        <w:rPr>
          <w:sz w:val="24"/>
          <w:szCs w:val="24"/>
          <w:lang w:val="en-US"/>
        </w:rPr>
        <w:t xml:space="preserve"> </w:t>
      </w:r>
      <w:r w:rsidR="003452E9" w:rsidRPr="0067421D">
        <w:rPr>
          <w:sz w:val="24"/>
          <w:szCs w:val="24"/>
          <w:lang w:val="en-US"/>
        </w:rPr>
        <w:t>a</w:t>
      </w:r>
      <w:r w:rsidR="00AA73E8">
        <w:rPr>
          <w:sz w:val="24"/>
          <w:szCs w:val="24"/>
          <w:lang w:val="en-US"/>
        </w:rPr>
        <w:t xml:space="preserve">n </w:t>
      </w:r>
      <w:r w:rsidR="00AA73E8" w:rsidRPr="000E005B">
        <w:rPr>
          <w:b/>
          <w:sz w:val="24"/>
          <w:szCs w:val="24"/>
          <w:lang w:val="en-US"/>
        </w:rPr>
        <w:t>alert-worthy</w:t>
      </w:r>
      <w:r w:rsidR="00AA73E8">
        <w:rPr>
          <w:sz w:val="24"/>
          <w:szCs w:val="24"/>
          <w:lang w:val="en-US"/>
        </w:rPr>
        <w:t xml:space="preserve"> event</w:t>
      </w:r>
      <w:r w:rsidR="000E005B">
        <w:rPr>
          <w:sz w:val="24"/>
          <w:szCs w:val="24"/>
          <w:lang w:val="en-US"/>
        </w:rPr>
        <w:t xml:space="preserve"> </w:t>
      </w:r>
      <w:r w:rsidR="001B6C74">
        <w:rPr>
          <w:sz w:val="24"/>
          <w:szCs w:val="24"/>
          <w:lang w:val="en-US"/>
        </w:rPr>
        <w:t xml:space="preserve">construct </w:t>
      </w:r>
      <w:r w:rsidR="000E005B">
        <w:rPr>
          <w:rStyle w:val="FootnoteReference"/>
          <w:sz w:val="24"/>
          <w:szCs w:val="24"/>
          <w:lang w:val="en-US"/>
        </w:rPr>
        <w:footnoteReference w:id="30"/>
      </w:r>
      <w:r w:rsidR="00AA73E8">
        <w:rPr>
          <w:sz w:val="24"/>
          <w:szCs w:val="24"/>
          <w:lang w:val="en-US"/>
        </w:rPr>
        <w:t>.</w:t>
      </w:r>
      <w:r w:rsidR="0067421D" w:rsidRPr="0067421D">
        <w:rPr>
          <w:sz w:val="24"/>
          <w:szCs w:val="24"/>
          <w:lang w:val="en-US"/>
        </w:rPr>
        <w:t xml:space="preserve"> The </w:t>
      </w:r>
      <w:r w:rsidR="0067421D">
        <w:rPr>
          <w:sz w:val="24"/>
          <w:szCs w:val="24"/>
          <w:lang w:val="en-US"/>
        </w:rPr>
        <w:t>analysis</w:t>
      </w:r>
      <w:r w:rsidR="0067421D" w:rsidRPr="0067421D">
        <w:rPr>
          <w:sz w:val="24"/>
          <w:szCs w:val="24"/>
          <w:lang w:val="en-US"/>
        </w:rPr>
        <w:t xml:space="preserve"> would apply to </w:t>
      </w:r>
      <w:r w:rsidR="004921DA">
        <w:rPr>
          <w:sz w:val="24"/>
          <w:szCs w:val="24"/>
          <w:lang w:val="en-US"/>
        </w:rPr>
        <w:t xml:space="preserve">both </w:t>
      </w:r>
      <w:r w:rsidR="0067421D" w:rsidRPr="0067421D">
        <w:rPr>
          <w:sz w:val="24"/>
          <w:szCs w:val="24"/>
          <w:lang w:val="en-US"/>
        </w:rPr>
        <w:t>the current and future state</w:t>
      </w:r>
      <w:r w:rsidR="000359EB">
        <w:rPr>
          <w:sz w:val="24"/>
          <w:szCs w:val="24"/>
          <w:lang w:val="en-US"/>
        </w:rPr>
        <w:t>s</w:t>
      </w:r>
      <w:r w:rsidR="0067421D" w:rsidRPr="0067421D">
        <w:rPr>
          <w:sz w:val="24"/>
          <w:szCs w:val="24"/>
          <w:lang w:val="en-US"/>
        </w:rPr>
        <w:t xml:space="preserve"> of </w:t>
      </w:r>
      <w:r w:rsidR="004921DA">
        <w:rPr>
          <w:sz w:val="24"/>
          <w:szCs w:val="24"/>
          <w:lang w:val="en-US"/>
        </w:rPr>
        <w:t>an</w:t>
      </w:r>
      <w:r w:rsidR="0067421D" w:rsidRPr="0067421D">
        <w:rPr>
          <w:sz w:val="24"/>
          <w:szCs w:val="24"/>
          <w:lang w:val="en-US"/>
        </w:rPr>
        <w:t xml:space="preserve"> event-of-interest (as per the standard practices of the alerting agency).</w:t>
      </w:r>
    </w:p>
    <w:p w14:paraId="54357533" w14:textId="77777777" w:rsidR="001B6C74" w:rsidRPr="001B6C74" w:rsidRDefault="001B6C74" w:rsidP="001B6C74">
      <w:pPr>
        <w:pStyle w:val="ListParagraph"/>
        <w:rPr>
          <w:sz w:val="24"/>
          <w:szCs w:val="24"/>
          <w:lang w:val="en-US"/>
        </w:rPr>
      </w:pPr>
    </w:p>
    <w:p w14:paraId="19F1576B" w14:textId="6B1AA728" w:rsidR="00921540" w:rsidRDefault="00675ADB" w:rsidP="00C17DDB">
      <w:pPr>
        <w:pStyle w:val="ListParagraph"/>
        <w:numPr>
          <w:ilvl w:val="1"/>
          <w:numId w:val="31"/>
        </w:numPr>
        <w:rPr>
          <w:sz w:val="24"/>
          <w:szCs w:val="24"/>
          <w:lang w:val="en-US"/>
        </w:rPr>
      </w:pPr>
      <w:r>
        <w:rPr>
          <w:sz w:val="24"/>
          <w:szCs w:val="24"/>
          <w:lang w:val="en-US"/>
        </w:rPr>
        <w:t>E</w:t>
      </w:r>
      <w:r w:rsidRPr="00454C26">
        <w:rPr>
          <w:sz w:val="24"/>
          <w:szCs w:val="24"/>
          <w:lang w:val="en-US"/>
        </w:rPr>
        <w:t xml:space="preserve">ach </w:t>
      </w:r>
      <w:r w:rsidR="00AA73E8">
        <w:rPr>
          <w:sz w:val="24"/>
          <w:szCs w:val="24"/>
          <w:lang w:val="en-US"/>
        </w:rPr>
        <w:t xml:space="preserve">potential </w:t>
      </w:r>
      <w:r w:rsidRPr="00454C26">
        <w:rPr>
          <w:sz w:val="24"/>
          <w:szCs w:val="24"/>
          <w:lang w:val="en-US"/>
        </w:rPr>
        <w:t xml:space="preserve">event-of-interest </w:t>
      </w:r>
      <w:r w:rsidR="003C7473">
        <w:rPr>
          <w:sz w:val="24"/>
          <w:szCs w:val="24"/>
          <w:lang w:val="en-US"/>
        </w:rPr>
        <w:t xml:space="preserve">in the observed situation </w:t>
      </w:r>
      <w:r w:rsidRPr="00454C26">
        <w:rPr>
          <w:sz w:val="24"/>
          <w:szCs w:val="24"/>
          <w:lang w:val="en-US"/>
        </w:rPr>
        <w:t xml:space="preserve">would be assessed against its </w:t>
      </w:r>
      <w:r>
        <w:rPr>
          <w:sz w:val="24"/>
          <w:szCs w:val="24"/>
          <w:lang w:val="en-US"/>
        </w:rPr>
        <w:t xml:space="preserve">own </w:t>
      </w:r>
      <w:r w:rsidRPr="000E005B">
        <w:rPr>
          <w:b/>
          <w:sz w:val="24"/>
          <w:szCs w:val="24"/>
          <w:lang w:val="en-US"/>
        </w:rPr>
        <w:t>measure</w:t>
      </w:r>
      <w:r w:rsidR="003C7473" w:rsidRPr="000E005B">
        <w:rPr>
          <w:b/>
          <w:sz w:val="24"/>
          <w:szCs w:val="24"/>
          <w:lang w:val="en-US"/>
        </w:rPr>
        <w:t>s</w:t>
      </w:r>
      <w:r w:rsidRPr="000E005B">
        <w:rPr>
          <w:b/>
          <w:sz w:val="24"/>
          <w:szCs w:val="24"/>
          <w:lang w:val="en-US"/>
        </w:rPr>
        <w:t xml:space="preserve"> of significance</w:t>
      </w:r>
      <w:r w:rsidRPr="00454C26">
        <w:rPr>
          <w:sz w:val="24"/>
          <w:szCs w:val="24"/>
          <w:lang w:val="en-US"/>
        </w:rPr>
        <w:t xml:space="preserve"> </w:t>
      </w:r>
      <w:r w:rsidR="006B19D9">
        <w:rPr>
          <w:sz w:val="24"/>
          <w:szCs w:val="24"/>
          <w:lang w:val="en-US"/>
        </w:rPr>
        <w:t xml:space="preserve">based on </w:t>
      </w:r>
      <w:r w:rsidR="007D0DC5">
        <w:rPr>
          <w:sz w:val="24"/>
          <w:szCs w:val="24"/>
          <w:lang w:val="en-US"/>
        </w:rPr>
        <w:t>condition</w:t>
      </w:r>
      <w:r>
        <w:rPr>
          <w:sz w:val="24"/>
          <w:szCs w:val="24"/>
          <w:lang w:val="en-US"/>
        </w:rPr>
        <w:t>, impacts, location</w:t>
      </w:r>
      <w:r w:rsidR="003C7473">
        <w:rPr>
          <w:sz w:val="24"/>
          <w:szCs w:val="24"/>
          <w:lang w:val="en-US"/>
        </w:rPr>
        <w:t>,</w:t>
      </w:r>
      <w:r>
        <w:rPr>
          <w:sz w:val="24"/>
          <w:szCs w:val="24"/>
          <w:lang w:val="en-US"/>
        </w:rPr>
        <w:t xml:space="preserve"> and timing (as outlined by the alerting agency’s policies</w:t>
      </w:r>
      <w:r w:rsidR="003452E9">
        <w:rPr>
          <w:sz w:val="24"/>
          <w:szCs w:val="24"/>
          <w:lang w:val="en-US"/>
        </w:rPr>
        <w:t xml:space="preserve"> based on event-type</w:t>
      </w:r>
      <w:r>
        <w:rPr>
          <w:sz w:val="24"/>
          <w:szCs w:val="24"/>
          <w:lang w:val="en-US"/>
        </w:rPr>
        <w:t xml:space="preserve">) </w:t>
      </w:r>
      <w:r>
        <w:rPr>
          <w:rStyle w:val="FootnoteReference"/>
          <w:sz w:val="24"/>
          <w:szCs w:val="24"/>
          <w:lang w:val="en-US"/>
        </w:rPr>
        <w:footnoteReference w:id="31"/>
      </w:r>
      <w:r>
        <w:rPr>
          <w:sz w:val="24"/>
          <w:szCs w:val="24"/>
          <w:lang w:val="en-US"/>
        </w:rPr>
        <w:t>.</w:t>
      </w:r>
    </w:p>
    <w:p w14:paraId="0A17C4F9" w14:textId="77777777" w:rsidR="003452E9" w:rsidRDefault="003452E9" w:rsidP="003452E9">
      <w:pPr>
        <w:pStyle w:val="ListParagraph"/>
        <w:ind w:left="2160"/>
        <w:rPr>
          <w:sz w:val="24"/>
          <w:szCs w:val="24"/>
          <w:lang w:val="en-US"/>
        </w:rPr>
      </w:pPr>
    </w:p>
    <w:p w14:paraId="6DBCDEAA" w14:textId="59C7A9CD" w:rsidR="0067421D" w:rsidRDefault="009B0954" w:rsidP="00C17DDB">
      <w:pPr>
        <w:pStyle w:val="ListParagraph"/>
        <w:numPr>
          <w:ilvl w:val="2"/>
          <w:numId w:val="31"/>
        </w:numPr>
        <w:rPr>
          <w:sz w:val="24"/>
          <w:szCs w:val="24"/>
          <w:lang w:val="en-US"/>
        </w:rPr>
      </w:pPr>
      <w:r>
        <w:rPr>
          <w:sz w:val="24"/>
          <w:szCs w:val="24"/>
          <w:lang w:val="en-US"/>
        </w:rPr>
        <w:t xml:space="preserve">For each </w:t>
      </w:r>
      <w:r w:rsidR="00AA73E8">
        <w:rPr>
          <w:sz w:val="24"/>
          <w:szCs w:val="24"/>
          <w:lang w:val="en-US"/>
        </w:rPr>
        <w:t xml:space="preserve">potential </w:t>
      </w:r>
      <w:r>
        <w:rPr>
          <w:sz w:val="24"/>
          <w:szCs w:val="24"/>
          <w:lang w:val="en-US"/>
        </w:rPr>
        <w:t xml:space="preserve">event-of-interest the alerting agency </w:t>
      </w:r>
      <w:r w:rsidRPr="000E005B">
        <w:rPr>
          <w:b/>
          <w:sz w:val="24"/>
          <w:szCs w:val="24"/>
          <w:lang w:val="en-US"/>
        </w:rPr>
        <w:t>assesses</w:t>
      </w:r>
      <w:r>
        <w:rPr>
          <w:sz w:val="24"/>
          <w:szCs w:val="24"/>
          <w:lang w:val="en-US"/>
        </w:rPr>
        <w:t xml:space="preserve"> the accuracy of the </w:t>
      </w:r>
      <w:r w:rsidR="0067421D">
        <w:rPr>
          <w:sz w:val="24"/>
          <w:szCs w:val="24"/>
          <w:lang w:val="en-US"/>
        </w:rPr>
        <w:t>reported situation in</w:t>
      </w:r>
      <w:r>
        <w:rPr>
          <w:sz w:val="24"/>
          <w:szCs w:val="24"/>
          <w:lang w:val="en-US"/>
        </w:rPr>
        <w:t xml:space="preserve"> the observing </w:t>
      </w:r>
      <w:r w:rsidR="003B379E">
        <w:rPr>
          <w:sz w:val="24"/>
          <w:szCs w:val="24"/>
          <w:lang w:val="en-US"/>
        </w:rPr>
        <w:t>process</w:t>
      </w:r>
      <w:r>
        <w:rPr>
          <w:sz w:val="24"/>
          <w:szCs w:val="24"/>
          <w:lang w:val="en-US"/>
        </w:rPr>
        <w:t xml:space="preserve"> and </w:t>
      </w:r>
      <w:r w:rsidR="0067421D">
        <w:rPr>
          <w:sz w:val="24"/>
          <w:szCs w:val="24"/>
          <w:lang w:val="en-US"/>
        </w:rPr>
        <w:t xml:space="preserve">validates or adjusts </w:t>
      </w:r>
      <w:r>
        <w:rPr>
          <w:sz w:val="24"/>
          <w:szCs w:val="24"/>
          <w:lang w:val="en-US"/>
        </w:rPr>
        <w:t xml:space="preserve">the </w:t>
      </w:r>
      <w:r w:rsidR="0067421D">
        <w:rPr>
          <w:sz w:val="24"/>
          <w:szCs w:val="24"/>
          <w:lang w:val="en-US"/>
        </w:rPr>
        <w:t xml:space="preserve">reported conditions to a final working </w:t>
      </w:r>
      <w:r w:rsidR="000E005B">
        <w:rPr>
          <w:sz w:val="24"/>
          <w:szCs w:val="24"/>
          <w:lang w:val="en-US"/>
        </w:rPr>
        <w:t>assessment</w:t>
      </w:r>
      <w:r w:rsidR="0067421D">
        <w:rPr>
          <w:sz w:val="24"/>
          <w:szCs w:val="24"/>
          <w:lang w:val="en-US"/>
        </w:rPr>
        <w:t xml:space="preserve"> for the remainder of the </w:t>
      </w:r>
      <w:r w:rsidR="00FC40A2">
        <w:rPr>
          <w:sz w:val="24"/>
          <w:szCs w:val="24"/>
          <w:lang w:val="en-US"/>
        </w:rPr>
        <w:t>analysis</w:t>
      </w:r>
      <w:r w:rsidR="0067421D">
        <w:rPr>
          <w:sz w:val="24"/>
          <w:szCs w:val="24"/>
          <w:lang w:val="en-US"/>
        </w:rPr>
        <w:t xml:space="preserve"> process.</w:t>
      </w:r>
    </w:p>
    <w:p w14:paraId="1711B678" w14:textId="77777777" w:rsidR="001B6C74" w:rsidRPr="001B6C74" w:rsidRDefault="001B6C74" w:rsidP="001B6C74">
      <w:pPr>
        <w:pStyle w:val="ListParagraph"/>
        <w:rPr>
          <w:sz w:val="24"/>
          <w:szCs w:val="24"/>
          <w:lang w:val="en-US"/>
        </w:rPr>
      </w:pPr>
    </w:p>
    <w:p w14:paraId="6D893096" w14:textId="64046E70" w:rsidR="001B6C74" w:rsidRPr="001B6C74" w:rsidRDefault="001B6C74" w:rsidP="001B6C74">
      <w:pPr>
        <w:pStyle w:val="ListParagraph"/>
        <w:numPr>
          <w:ilvl w:val="0"/>
          <w:numId w:val="31"/>
        </w:numPr>
        <w:rPr>
          <w:sz w:val="24"/>
          <w:szCs w:val="24"/>
          <w:lang w:val="en-US"/>
        </w:rPr>
      </w:pPr>
      <w:r>
        <w:rPr>
          <w:sz w:val="24"/>
          <w:szCs w:val="24"/>
          <w:lang w:val="en-US"/>
        </w:rPr>
        <w:t>The</w:t>
      </w:r>
      <w:r w:rsidRPr="0067421D">
        <w:rPr>
          <w:sz w:val="24"/>
          <w:szCs w:val="24"/>
          <w:lang w:val="en-US"/>
        </w:rPr>
        <w:t xml:space="preserve"> alerting agency analyzes </w:t>
      </w:r>
      <w:r>
        <w:rPr>
          <w:sz w:val="24"/>
          <w:szCs w:val="24"/>
          <w:lang w:val="en-US"/>
        </w:rPr>
        <w:t>the e</w:t>
      </w:r>
      <w:r w:rsidRPr="001B6C74">
        <w:rPr>
          <w:sz w:val="24"/>
          <w:szCs w:val="24"/>
          <w:lang w:val="en-US"/>
        </w:rPr>
        <w:t xml:space="preserve">vents-of-interest to determine any </w:t>
      </w:r>
      <w:r w:rsidRPr="001B6C74">
        <w:rPr>
          <w:b/>
          <w:sz w:val="24"/>
          <w:szCs w:val="24"/>
          <w:lang w:val="en-US"/>
        </w:rPr>
        <w:t>alert-worthy events</w:t>
      </w:r>
      <w:r w:rsidRPr="001B6C74">
        <w:rPr>
          <w:sz w:val="24"/>
          <w:szCs w:val="24"/>
          <w:lang w:val="en-US"/>
        </w:rPr>
        <w:t>. Like events-of-interest, alert-worthy events are abstract constructs - separate events devised and formed from the same observable conditions. Each construct (event-of-interest and alert-worthy event) is based on a different set of bounding criteria which form the event interpretations.</w:t>
      </w:r>
    </w:p>
    <w:p w14:paraId="78E5DBF4" w14:textId="1800B217" w:rsidR="009B0954" w:rsidRDefault="009B0954" w:rsidP="0067421D">
      <w:pPr>
        <w:pStyle w:val="ListParagraph"/>
        <w:ind w:left="2160"/>
        <w:rPr>
          <w:sz w:val="24"/>
          <w:szCs w:val="24"/>
          <w:lang w:val="en-US"/>
        </w:rPr>
      </w:pPr>
      <w:r>
        <w:rPr>
          <w:sz w:val="24"/>
          <w:szCs w:val="24"/>
          <w:lang w:val="en-US"/>
        </w:rPr>
        <w:t xml:space="preserve"> </w:t>
      </w:r>
    </w:p>
    <w:p w14:paraId="64822BC0" w14:textId="55E663C1" w:rsidR="0067421D" w:rsidRDefault="009B0954" w:rsidP="00C17DDB">
      <w:pPr>
        <w:pStyle w:val="ListParagraph"/>
        <w:numPr>
          <w:ilvl w:val="2"/>
          <w:numId w:val="31"/>
        </w:numPr>
        <w:rPr>
          <w:sz w:val="24"/>
          <w:szCs w:val="24"/>
          <w:lang w:val="en-US"/>
        </w:rPr>
      </w:pPr>
      <w:r w:rsidRPr="003452E9">
        <w:rPr>
          <w:sz w:val="24"/>
          <w:szCs w:val="24"/>
          <w:lang w:val="en-US"/>
        </w:rPr>
        <w:t xml:space="preserve">For each event-of-interest the alerting agency </w:t>
      </w:r>
      <w:r w:rsidRPr="000E005B">
        <w:rPr>
          <w:b/>
          <w:sz w:val="24"/>
          <w:szCs w:val="24"/>
          <w:lang w:val="en-US"/>
        </w:rPr>
        <w:t>compares</w:t>
      </w:r>
      <w:r w:rsidRPr="003452E9">
        <w:rPr>
          <w:sz w:val="24"/>
          <w:szCs w:val="24"/>
          <w:lang w:val="en-US"/>
        </w:rPr>
        <w:t xml:space="preserve"> the</w:t>
      </w:r>
      <w:r w:rsidR="006B19D9">
        <w:rPr>
          <w:sz w:val="24"/>
          <w:szCs w:val="24"/>
          <w:lang w:val="en-US"/>
        </w:rPr>
        <w:t xml:space="preserve"> alerting</w:t>
      </w:r>
      <w:r w:rsidRPr="003452E9">
        <w:rPr>
          <w:sz w:val="24"/>
          <w:szCs w:val="24"/>
          <w:lang w:val="en-US"/>
        </w:rPr>
        <w:t xml:space="preserve"> </w:t>
      </w:r>
      <w:r w:rsidR="001B6C74">
        <w:rPr>
          <w:sz w:val="24"/>
          <w:szCs w:val="24"/>
          <w:lang w:val="en-US"/>
        </w:rPr>
        <w:t xml:space="preserve">agency </w:t>
      </w:r>
      <w:r w:rsidRPr="003452E9">
        <w:rPr>
          <w:sz w:val="24"/>
          <w:szCs w:val="24"/>
          <w:lang w:val="en-US"/>
        </w:rPr>
        <w:t>area-of-responsibility and ti</w:t>
      </w:r>
      <w:r w:rsidR="001B6C74">
        <w:rPr>
          <w:sz w:val="24"/>
          <w:szCs w:val="24"/>
          <w:lang w:val="en-US"/>
        </w:rPr>
        <w:t xml:space="preserve">ming-of-responsibility with the </w:t>
      </w:r>
      <w:r w:rsidR="006B19D9">
        <w:rPr>
          <w:sz w:val="24"/>
          <w:szCs w:val="24"/>
          <w:lang w:val="en-US"/>
        </w:rPr>
        <w:t xml:space="preserve">event-of-interest </w:t>
      </w:r>
      <w:r w:rsidR="007D0DC5">
        <w:rPr>
          <w:sz w:val="24"/>
          <w:szCs w:val="24"/>
          <w:lang w:val="en-US"/>
        </w:rPr>
        <w:t>area</w:t>
      </w:r>
      <w:r w:rsidRPr="003452E9">
        <w:rPr>
          <w:sz w:val="24"/>
          <w:szCs w:val="24"/>
          <w:lang w:val="en-US"/>
        </w:rPr>
        <w:t xml:space="preserve"> and timing</w:t>
      </w:r>
      <w:r w:rsidR="00FC40A2">
        <w:rPr>
          <w:sz w:val="24"/>
          <w:szCs w:val="24"/>
          <w:lang w:val="en-US"/>
        </w:rPr>
        <w:t xml:space="preserve">. An analysis is completed to determine </w:t>
      </w:r>
      <w:r w:rsidRPr="003452E9">
        <w:rPr>
          <w:sz w:val="24"/>
          <w:szCs w:val="24"/>
          <w:lang w:val="en-US"/>
        </w:rPr>
        <w:t>where and when the</w:t>
      </w:r>
      <w:r w:rsidR="007D0DC5">
        <w:rPr>
          <w:sz w:val="24"/>
          <w:szCs w:val="24"/>
          <w:lang w:val="en-US"/>
        </w:rPr>
        <w:t xml:space="preserve"> </w:t>
      </w:r>
      <w:r w:rsidR="006B19D9">
        <w:rPr>
          <w:sz w:val="24"/>
          <w:szCs w:val="24"/>
          <w:lang w:val="en-US"/>
        </w:rPr>
        <w:t xml:space="preserve">two </w:t>
      </w:r>
      <w:r w:rsidR="007D0DC5">
        <w:rPr>
          <w:sz w:val="24"/>
          <w:szCs w:val="24"/>
          <w:lang w:val="en-US"/>
        </w:rPr>
        <w:t>areas and timings</w:t>
      </w:r>
      <w:r w:rsidRPr="003452E9">
        <w:rPr>
          <w:sz w:val="24"/>
          <w:szCs w:val="24"/>
          <w:lang w:val="en-US"/>
        </w:rPr>
        <w:t xml:space="preserve"> intersect with each other</w:t>
      </w:r>
      <w:r w:rsidR="006B19D9">
        <w:rPr>
          <w:sz w:val="24"/>
          <w:szCs w:val="24"/>
          <w:lang w:val="en-US"/>
        </w:rPr>
        <w:t xml:space="preserve">. The intersection defines </w:t>
      </w:r>
      <w:r w:rsidR="00AA73E8">
        <w:rPr>
          <w:sz w:val="24"/>
          <w:szCs w:val="24"/>
          <w:lang w:val="en-US"/>
        </w:rPr>
        <w:t xml:space="preserve">the </w:t>
      </w:r>
      <w:r w:rsidR="006B19D9">
        <w:rPr>
          <w:sz w:val="24"/>
          <w:szCs w:val="24"/>
          <w:lang w:val="en-US"/>
        </w:rPr>
        <w:t>interpretation</w:t>
      </w:r>
      <w:r w:rsidR="00AA73E8">
        <w:rPr>
          <w:sz w:val="24"/>
          <w:szCs w:val="24"/>
          <w:lang w:val="en-US"/>
        </w:rPr>
        <w:t xml:space="preserve"> of an </w:t>
      </w:r>
      <w:r w:rsidR="00AA73E8" w:rsidRPr="00880B95">
        <w:rPr>
          <w:b/>
          <w:sz w:val="24"/>
          <w:szCs w:val="24"/>
          <w:lang w:val="en-US"/>
        </w:rPr>
        <w:t>alert-worthy</w:t>
      </w:r>
      <w:r w:rsidR="00AA73E8">
        <w:rPr>
          <w:sz w:val="24"/>
          <w:szCs w:val="24"/>
          <w:lang w:val="en-US"/>
        </w:rPr>
        <w:t xml:space="preserve"> event</w:t>
      </w:r>
      <w:r>
        <w:rPr>
          <w:sz w:val="24"/>
          <w:szCs w:val="24"/>
          <w:lang w:val="en-US"/>
        </w:rPr>
        <w:t xml:space="preserve"> (i.e. </w:t>
      </w:r>
      <w:r w:rsidR="006B19D9">
        <w:rPr>
          <w:sz w:val="24"/>
          <w:szCs w:val="24"/>
          <w:lang w:val="en-US"/>
        </w:rPr>
        <w:t xml:space="preserve">it </w:t>
      </w:r>
      <w:r w:rsidR="00AA73E8">
        <w:rPr>
          <w:sz w:val="24"/>
          <w:szCs w:val="24"/>
          <w:lang w:val="en-US"/>
        </w:rPr>
        <w:t>creat</w:t>
      </w:r>
      <w:r w:rsidR="006B19D9">
        <w:rPr>
          <w:sz w:val="24"/>
          <w:szCs w:val="24"/>
          <w:lang w:val="en-US"/>
        </w:rPr>
        <w:t>es</w:t>
      </w:r>
      <w:r w:rsidR="00AA73E8">
        <w:rPr>
          <w:sz w:val="24"/>
          <w:szCs w:val="24"/>
          <w:lang w:val="en-US"/>
        </w:rPr>
        <w:t xml:space="preserve"> the space and time boundaries of an alert-worthy event)</w:t>
      </w:r>
      <w:r w:rsidR="0067421D">
        <w:rPr>
          <w:sz w:val="24"/>
          <w:szCs w:val="24"/>
          <w:lang w:val="en-US"/>
        </w:rPr>
        <w:t>.</w:t>
      </w:r>
    </w:p>
    <w:p w14:paraId="193F9BE8" w14:textId="77777777" w:rsidR="00AA73E8" w:rsidRPr="00AA73E8" w:rsidRDefault="00AA73E8" w:rsidP="00AA73E8">
      <w:pPr>
        <w:pStyle w:val="ListParagraph"/>
        <w:rPr>
          <w:sz w:val="24"/>
          <w:szCs w:val="24"/>
          <w:lang w:val="en-US"/>
        </w:rPr>
      </w:pPr>
    </w:p>
    <w:p w14:paraId="531A515E" w14:textId="14D86CC6" w:rsidR="00AA73E8" w:rsidRPr="00AA73E8" w:rsidRDefault="00AA73E8" w:rsidP="00C17DDB">
      <w:pPr>
        <w:pStyle w:val="ListParagraph"/>
        <w:numPr>
          <w:ilvl w:val="2"/>
          <w:numId w:val="31"/>
        </w:numPr>
        <w:rPr>
          <w:sz w:val="24"/>
          <w:szCs w:val="24"/>
          <w:lang w:val="en-US"/>
        </w:rPr>
      </w:pPr>
      <w:r>
        <w:rPr>
          <w:sz w:val="24"/>
          <w:szCs w:val="24"/>
          <w:lang w:val="en-US"/>
        </w:rPr>
        <w:t xml:space="preserve">If an event-of-interest is determined to </w:t>
      </w:r>
      <w:r w:rsidR="001B6C74">
        <w:rPr>
          <w:sz w:val="24"/>
          <w:szCs w:val="24"/>
          <w:lang w:val="en-US"/>
        </w:rPr>
        <w:t xml:space="preserve">not </w:t>
      </w:r>
      <w:r>
        <w:rPr>
          <w:sz w:val="24"/>
          <w:szCs w:val="24"/>
          <w:lang w:val="en-US"/>
        </w:rPr>
        <w:t xml:space="preserve">be </w:t>
      </w:r>
      <w:r w:rsidR="00880B95">
        <w:rPr>
          <w:sz w:val="24"/>
          <w:szCs w:val="24"/>
          <w:lang w:val="en-US"/>
        </w:rPr>
        <w:t>an alert-worthy event</w:t>
      </w:r>
      <w:r w:rsidR="006B19D9">
        <w:rPr>
          <w:sz w:val="24"/>
          <w:szCs w:val="24"/>
          <w:lang w:val="en-US"/>
        </w:rPr>
        <w:t xml:space="preserve"> after analysis</w:t>
      </w:r>
      <w:r>
        <w:rPr>
          <w:sz w:val="24"/>
          <w:szCs w:val="24"/>
          <w:lang w:val="en-US"/>
        </w:rPr>
        <w:t>, it may still be interesting</w:t>
      </w:r>
      <w:r w:rsidR="006B19D9">
        <w:rPr>
          <w:sz w:val="24"/>
          <w:szCs w:val="24"/>
          <w:lang w:val="en-US"/>
        </w:rPr>
        <w:t>, either</w:t>
      </w:r>
      <w:r>
        <w:rPr>
          <w:sz w:val="24"/>
          <w:szCs w:val="24"/>
          <w:lang w:val="en-US"/>
        </w:rPr>
        <w:t xml:space="preserve"> </w:t>
      </w:r>
      <w:r w:rsidR="007D0DC5">
        <w:rPr>
          <w:sz w:val="24"/>
          <w:szCs w:val="24"/>
          <w:lang w:val="en-US"/>
        </w:rPr>
        <w:t>as an associated secondary event to another alert-worthy event</w:t>
      </w:r>
      <w:r w:rsidR="001B6C74">
        <w:rPr>
          <w:sz w:val="24"/>
          <w:szCs w:val="24"/>
          <w:lang w:val="en-US"/>
        </w:rPr>
        <w:t>,</w:t>
      </w:r>
      <w:r w:rsidR="006B19D9">
        <w:rPr>
          <w:sz w:val="24"/>
          <w:szCs w:val="24"/>
          <w:lang w:val="en-US"/>
        </w:rPr>
        <w:t xml:space="preserve"> or as a </w:t>
      </w:r>
      <w:r w:rsidR="001B6C74">
        <w:rPr>
          <w:sz w:val="24"/>
          <w:szCs w:val="24"/>
          <w:lang w:val="en-US"/>
        </w:rPr>
        <w:t xml:space="preserve">possible </w:t>
      </w:r>
      <w:r w:rsidR="006B19D9">
        <w:rPr>
          <w:sz w:val="24"/>
          <w:szCs w:val="24"/>
          <w:lang w:val="en-US"/>
        </w:rPr>
        <w:t>future alert-worthy event</w:t>
      </w:r>
      <w:r>
        <w:rPr>
          <w:sz w:val="24"/>
          <w:szCs w:val="24"/>
          <w:lang w:val="en-US"/>
        </w:rPr>
        <w:t xml:space="preserve">. It may </w:t>
      </w:r>
      <w:r w:rsidR="006B19D9">
        <w:rPr>
          <w:sz w:val="24"/>
          <w:szCs w:val="24"/>
          <w:lang w:val="en-US"/>
        </w:rPr>
        <w:t xml:space="preserve">also </w:t>
      </w:r>
      <w:r>
        <w:rPr>
          <w:sz w:val="24"/>
          <w:szCs w:val="24"/>
          <w:lang w:val="en-US"/>
        </w:rPr>
        <w:t xml:space="preserve">be worth commenting on in </w:t>
      </w:r>
      <w:r w:rsidR="006B19D9">
        <w:rPr>
          <w:sz w:val="24"/>
          <w:szCs w:val="24"/>
          <w:lang w:val="en-US"/>
        </w:rPr>
        <w:t xml:space="preserve">the larger </w:t>
      </w:r>
      <w:r>
        <w:rPr>
          <w:sz w:val="24"/>
          <w:szCs w:val="24"/>
          <w:lang w:val="en-US"/>
        </w:rPr>
        <w:t xml:space="preserve">alerting </w:t>
      </w:r>
      <w:r w:rsidR="006B19D9">
        <w:rPr>
          <w:sz w:val="24"/>
          <w:szCs w:val="24"/>
          <w:lang w:val="en-US"/>
        </w:rPr>
        <w:t xml:space="preserve">situation </w:t>
      </w:r>
      <w:r>
        <w:rPr>
          <w:sz w:val="24"/>
          <w:szCs w:val="24"/>
          <w:lang w:val="en-US"/>
        </w:rPr>
        <w:t>for the target audience</w:t>
      </w:r>
      <w:r w:rsidR="001B6C74">
        <w:rPr>
          <w:sz w:val="24"/>
          <w:szCs w:val="24"/>
          <w:lang w:val="en-US"/>
        </w:rPr>
        <w:t xml:space="preserve"> of the associated</w:t>
      </w:r>
      <w:r w:rsidR="007D0DC5">
        <w:rPr>
          <w:sz w:val="24"/>
          <w:szCs w:val="24"/>
          <w:lang w:val="en-US"/>
        </w:rPr>
        <w:t xml:space="preserve"> alert-worthy event</w:t>
      </w:r>
      <w:r>
        <w:rPr>
          <w:sz w:val="24"/>
          <w:szCs w:val="24"/>
          <w:lang w:val="en-US"/>
        </w:rPr>
        <w:t>.</w:t>
      </w:r>
    </w:p>
    <w:p w14:paraId="55F32600" w14:textId="6B76C936" w:rsidR="00880B95" w:rsidRPr="00880B95" w:rsidRDefault="00B25B8C" w:rsidP="00BA4B38">
      <w:pPr>
        <w:ind w:firstLine="720"/>
        <w:rPr>
          <w:b/>
          <w:sz w:val="24"/>
          <w:szCs w:val="24"/>
          <w:lang w:val="en-US"/>
        </w:rPr>
      </w:pPr>
      <w:r>
        <w:rPr>
          <w:b/>
          <w:sz w:val="24"/>
          <w:szCs w:val="24"/>
          <w:lang w:val="en-US"/>
        </w:rPr>
        <w:br w:type="page"/>
      </w:r>
      <w:r w:rsidR="00880B95" w:rsidRPr="00880B95">
        <w:rPr>
          <w:b/>
          <w:sz w:val="24"/>
          <w:szCs w:val="24"/>
          <w:lang w:val="en-US"/>
        </w:rPr>
        <w:t xml:space="preserve">Background: </w:t>
      </w:r>
    </w:p>
    <w:p w14:paraId="4868AF1B" w14:textId="0B974BC3" w:rsidR="009B0954" w:rsidRDefault="0067421D" w:rsidP="00AA73E8">
      <w:pPr>
        <w:ind w:left="720"/>
        <w:rPr>
          <w:sz w:val="24"/>
          <w:szCs w:val="24"/>
          <w:lang w:val="en-US"/>
        </w:rPr>
      </w:pPr>
      <w:r w:rsidRPr="00AA73E8">
        <w:rPr>
          <w:sz w:val="24"/>
          <w:szCs w:val="24"/>
          <w:lang w:val="en-US"/>
        </w:rPr>
        <w:t xml:space="preserve">The diagrams below, using the same two real and evolving events exampled in the observing </w:t>
      </w:r>
      <w:r w:rsidR="003B379E">
        <w:rPr>
          <w:sz w:val="24"/>
          <w:szCs w:val="24"/>
          <w:lang w:val="en-US"/>
        </w:rPr>
        <w:t>process</w:t>
      </w:r>
      <w:r w:rsidR="006B19D9">
        <w:rPr>
          <w:sz w:val="24"/>
          <w:szCs w:val="24"/>
          <w:lang w:val="en-US"/>
        </w:rPr>
        <w:t xml:space="preserve"> earlier</w:t>
      </w:r>
      <w:r w:rsidR="00AA73E8">
        <w:rPr>
          <w:sz w:val="24"/>
          <w:szCs w:val="24"/>
          <w:lang w:val="en-US"/>
        </w:rPr>
        <w:t xml:space="preserve">, illustrate in blue the </w:t>
      </w:r>
      <w:r w:rsidR="00AA73E8" w:rsidRPr="00880B95">
        <w:rPr>
          <w:b/>
          <w:sz w:val="24"/>
          <w:szCs w:val="24"/>
          <w:lang w:val="en-US"/>
        </w:rPr>
        <w:t>alert-worthy</w:t>
      </w:r>
      <w:r w:rsidR="00AA73E8">
        <w:rPr>
          <w:sz w:val="24"/>
          <w:szCs w:val="24"/>
          <w:lang w:val="en-US"/>
        </w:rPr>
        <w:t xml:space="preserve"> space and time boundaries of </w:t>
      </w:r>
      <w:r w:rsidRPr="00AA73E8">
        <w:rPr>
          <w:sz w:val="24"/>
          <w:szCs w:val="24"/>
          <w:lang w:val="en-US"/>
        </w:rPr>
        <w:t xml:space="preserve">concern for </w:t>
      </w:r>
      <w:r w:rsidR="00FC40A2" w:rsidRPr="00AA73E8">
        <w:rPr>
          <w:sz w:val="24"/>
          <w:szCs w:val="24"/>
          <w:lang w:val="en-US"/>
        </w:rPr>
        <w:t>the</w:t>
      </w:r>
      <w:r w:rsidRPr="00AA73E8">
        <w:rPr>
          <w:sz w:val="24"/>
          <w:szCs w:val="24"/>
          <w:lang w:val="en-US"/>
        </w:rPr>
        <w:t xml:space="preserve"> two events</w:t>
      </w:r>
      <w:r w:rsidR="009B0954" w:rsidRPr="00AA73E8">
        <w:rPr>
          <w:sz w:val="24"/>
          <w:szCs w:val="24"/>
          <w:lang w:val="en-US"/>
        </w:rPr>
        <w:t>.</w:t>
      </w:r>
      <w:r w:rsidR="00AA73E8">
        <w:rPr>
          <w:sz w:val="24"/>
          <w:szCs w:val="24"/>
          <w:lang w:val="en-US"/>
        </w:rPr>
        <w:t xml:space="preserve"> In these examples, the alert-worthy event </w:t>
      </w:r>
      <w:r w:rsidR="006B19D9">
        <w:rPr>
          <w:sz w:val="24"/>
          <w:szCs w:val="24"/>
          <w:lang w:val="en-US"/>
        </w:rPr>
        <w:t xml:space="preserve">interpretation </w:t>
      </w:r>
      <w:r w:rsidR="00AA73E8">
        <w:rPr>
          <w:sz w:val="24"/>
          <w:szCs w:val="24"/>
          <w:lang w:val="en-US"/>
        </w:rPr>
        <w:t>is a</w:t>
      </w:r>
      <w:r w:rsidR="000E005B">
        <w:rPr>
          <w:sz w:val="24"/>
          <w:szCs w:val="24"/>
          <w:lang w:val="en-US"/>
        </w:rPr>
        <w:t xml:space="preserve"> subset</w:t>
      </w:r>
      <w:r w:rsidR="00AA73E8">
        <w:rPr>
          <w:sz w:val="24"/>
          <w:szCs w:val="24"/>
          <w:lang w:val="en-US"/>
        </w:rPr>
        <w:t xml:space="preserve"> event of the event-of-interest.</w:t>
      </w:r>
    </w:p>
    <w:p w14:paraId="614EE5C0" w14:textId="0467DC93" w:rsidR="00AA73E8" w:rsidRPr="009B0954" w:rsidRDefault="00AA73E8" w:rsidP="009B0954">
      <w:pPr>
        <w:rPr>
          <w:sz w:val="24"/>
          <w:szCs w:val="24"/>
          <w:lang w:val="en-US"/>
        </w:rPr>
      </w:pPr>
      <w:r>
        <w:rPr>
          <w:noProof/>
          <w:lang w:eastAsia="en-CA"/>
        </w:rPr>
        <w:drawing>
          <wp:inline distT="0" distB="0" distL="0" distR="0" wp14:anchorId="1F8595CC" wp14:editId="62D074E5">
            <wp:extent cx="5915025" cy="1933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915025" cy="1933575"/>
                    </a:xfrm>
                    <a:prstGeom prst="rect">
                      <a:avLst/>
                    </a:prstGeom>
                  </pic:spPr>
                </pic:pic>
              </a:graphicData>
            </a:graphic>
          </wp:inline>
        </w:drawing>
      </w:r>
    </w:p>
    <w:p w14:paraId="1DF7F679" w14:textId="55A93DAB" w:rsidR="00DC5D01" w:rsidRDefault="00DC5D01" w:rsidP="00C17DDB">
      <w:pPr>
        <w:pStyle w:val="ListParagraph"/>
        <w:numPr>
          <w:ilvl w:val="0"/>
          <w:numId w:val="53"/>
        </w:numPr>
        <w:rPr>
          <w:sz w:val="24"/>
          <w:szCs w:val="24"/>
          <w:lang w:val="en-US"/>
        </w:rPr>
      </w:pPr>
      <w:r w:rsidRPr="003452E9">
        <w:rPr>
          <w:sz w:val="24"/>
          <w:szCs w:val="24"/>
          <w:lang w:val="en-US"/>
        </w:rPr>
        <w:t xml:space="preserve">For each </w:t>
      </w:r>
      <w:r w:rsidR="00AA73E8">
        <w:rPr>
          <w:sz w:val="24"/>
          <w:szCs w:val="24"/>
          <w:lang w:val="en-US"/>
        </w:rPr>
        <w:t>alert-worthy event</w:t>
      </w:r>
      <w:r w:rsidRPr="003452E9">
        <w:rPr>
          <w:sz w:val="24"/>
          <w:szCs w:val="24"/>
          <w:lang w:val="en-US"/>
        </w:rPr>
        <w:t xml:space="preserve"> the alerting agency </w:t>
      </w:r>
      <w:r w:rsidR="0067421D">
        <w:rPr>
          <w:sz w:val="24"/>
          <w:szCs w:val="24"/>
          <w:lang w:val="en-US"/>
        </w:rPr>
        <w:t xml:space="preserve">determines the </w:t>
      </w:r>
      <w:r w:rsidR="0067421D" w:rsidRPr="006B19D9">
        <w:rPr>
          <w:b/>
          <w:sz w:val="24"/>
          <w:szCs w:val="24"/>
          <w:lang w:val="en-US"/>
        </w:rPr>
        <w:t>degree</w:t>
      </w:r>
      <w:r w:rsidR="0067421D">
        <w:rPr>
          <w:sz w:val="24"/>
          <w:szCs w:val="24"/>
          <w:lang w:val="en-US"/>
        </w:rPr>
        <w:t xml:space="preserve"> of </w:t>
      </w:r>
      <w:r>
        <w:rPr>
          <w:sz w:val="24"/>
          <w:szCs w:val="24"/>
          <w:lang w:val="en-US"/>
        </w:rPr>
        <w:t>significance</w:t>
      </w:r>
      <w:r w:rsidR="009B0954">
        <w:rPr>
          <w:sz w:val="24"/>
          <w:szCs w:val="24"/>
          <w:lang w:val="en-US"/>
        </w:rPr>
        <w:t xml:space="preserve"> </w:t>
      </w:r>
      <w:r w:rsidR="0067421D">
        <w:rPr>
          <w:sz w:val="24"/>
          <w:szCs w:val="24"/>
          <w:lang w:val="en-US"/>
        </w:rPr>
        <w:t xml:space="preserve">based on </w:t>
      </w:r>
      <w:r w:rsidR="00AA73E8">
        <w:rPr>
          <w:sz w:val="24"/>
          <w:szCs w:val="24"/>
          <w:lang w:val="en-US"/>
        </w:rPr>
        <w:t xml:space="preserve">the </w:t>
      </w:r>
      <w:r w:rsidR="001B6C74">
        <w:rPr>
          <w:b/>
          <w:sz w:val="24"/>
          <w:szCs w:val="24"/>
          <w:lang w:val="en-US"/>
        </w:rPr>
        <w:t>nature</w:t>
      </w:r>
      <w:r w:rsidR="007D0DC5">
        <w:rPr>
          <w:sz w:val="24"/>
          <w:szCs w:val="24"/>
          <w:lang w:val="en-US"/>
        </w:rPr>
        <w:t xml:space="preserve"> </w:t>
      </w:r>
      <w:r w:rsidR="00AA73E8">
        <w:rPr>
          <w:sz w:val="24"/>
          <w:szCs w:val="24"/>
          <w:lang w:val="en-US"/>
        </w:rPr>
        <w:t xml:space="preserve">of the event </w:t>
      </w:r>
      <w:r w:rsidR="009B0954">
        <w:rPr>
          <w:sz w:val="24"/>
          <w:szCs w:val="24"/>
          <w:lang w:val="en-US"/>
        </w:rPr>
        <w:t xml:space="preserve">within the area and timing of </w:t>
      </w:r>
      <w:r w:rsidR="00880B95">
        <w:rPr>
          <w:sz w:val="24"/>
          <w:szCs w:val="24"/>
          <w:lang w:val="en-US"/>
        </w:rPr>
        <w:t>responsibility</w:t>
      </w:r>
      <w:r w:rsidR="00AA73E8">
        <w:rPr>
          <w:sz w:val="24"/>
          <w:szCs w:val="24"/>
          <w:lang w:val="en-US"/>
        </w:rPr>
        <w:t>.</w:t>
      </w:r>
    </w:p>
    <w:p w14:paraId="22FFD008" w14:textId="77777777" w:rsidR="00DC5D01" w:rsidRDefault="00DC5D01" w:rsidP="00DC5D01">
      <w:pPr>
        <w:pStyle w:val="ListParagraph"/>
        <w:ind w:left="2160"/>
        <w:rPr>
          <w:sz w:val="24"/>
          <w:szCs w:val="24"/>
          <w:lang w:val="en-US"/>
        </w:rPr>
      </w:pPr>
    </w:p>
    <w:p w14:paraId="3EE53A46" w14:textId="301672C3" w:rsidR="00921540" w:rsidRPr="0067421D" w:rsidRDefault="00BF3EE9" w:rsidP="00C17DDB">
      <w:pPr>
        <w:pStyle w:val="ListParagraph"/>
        <w:numPr>
          <w:ilvl w:val="0"/>
          <w:numId w:val="53"/>
        </w:numPr>
        <w:rPr>
          <w:sz w:val="24"/>
          <w:szCs w:val="24"/>
          <w:lang w:val="en-US"/>
        </w:rPr>
      </w:pPr>
      <w:r>
        <w:rPr>
          <w:sz w:val="24"/>
          <w:szCs w:val="24"/>
          <w:lang w:val="en-US"/>
        </w:rPr>
        <w:t xml:space="preserve">For each </w:t>
      </w:r>
      <w:r w:rsidR="00AA73E8">
        <w:rPr>
          <w:sz w:val="24"/>
          <w:szCs w:val="24"/>
          <w:lang w:val="en-US"/>
        </w:rPr>
        <w:t xml:space="preserve">alert-worthy event </w:t>
      </w:r>
      <w:r>
        <w:rPr>
          <w:sz w:val="24"/>
          <w:szCs w:val="24"/>
          <w:lang w:val="en-US"/>
        </w:rPr>
        <w:t>the alerting agency determines</w:t>
      </w:r>
      <w:r w:rsidR="0067421D">
        <w:rPr>
          <w:sz w:val="24"/>
          <w:szCs w:val="24"/>
          <w:lang w:val="en-US"/>
        </w:rPr>
        <w:t xml:space="preserve"> </w:t>
      </w:r>
      <w:r>
        <w:rPr>
          <w:sz w:val="24"/>
          <w:szCs w:val="24"/>
          <w:lang w:val="en-US"/>
        </w:rPr>
        <w:t xml:space="preserve">the </w:t>
      </w:r>
      <w:r w:rsidR="0067421D" w:rsidRPr="007D0DC5">
        <w:rPr>
          <w:b/>
          <w:sz w:val="24"/>
          <w:szCs w:val="24"/>
          <w:lang w:val="en-US"/>
        </w:rPr>
        <w:t>degree</w:t>
      </w:r>
      <w:r w:rsidR="0067421D">
        <w:rPr>
          <w:sz w:val="24"/>
          <w:szCs w:val="24"/>
          <w:lang w:val="en-US"/>
        </w:rPr>
        <w:t xml:space="preserve"> of significance based on </w:t>
      </w:r>
      <w:r w:rsidRPr="006B19D9">
        <w:rPr>
          <w:b/>
          <w:sz w:val="24"/>
          <w:szCs w:val="24"/>
          <w:lang w:val="en-US"/>
        </w:rPr>
        <w:t>impacts</w:t>
      </w:r>
      <w:r>
        <w:rPr>
          <w:sz w:val="24"/>
          <w:szCs w:val="24"/>
          <w:lang w:val="en-US"/>
        </w:rPr>
        <w:t xml:space="preserve"> </w:t>
      </w:r>
      <w:r w:rsidR="006B19D9">
        <w:rPr>
          <w:sz w:val="24"/>
          <w:szCs w:val="24"/>
          <w:lang w:val="en-US"/>
        </w:rPr>
        <w:t xml:space="preserve">of the event </w:t>
      </w:r>
      <w:r w:rsidR="0067421D">
        <w:rPr>
          <w:sz w:val="24"/>
          <w:szCs w:val="24"/>
          <w:lang w:val="en-US"/>
        </w:rPr>
        <w:t xml:space="preserve">within the area and timing of </w:t>
      </w:r>
      <w:r w:rsidR="00880B95">
        <w:rPr>
          <w:sz w:val="24"/>
          <w:szCs w:val="24"/>
          <w:lang w:val="en-US"/>
        </w:rPr>
        <w:t>responsibility</w:t>
      </w:r>
      <w:r w:rsidR="0067421D">
        <w:rPr>
          <w:rStyle w:val="FootnoteReference"/>
          <w:sz w:val="24"/>
          <w:szCs w:val="24"/>
          <w:lang w:val="en-US"/>
        </w:rPr>
        <w:t xml:space="preserve"> </w:t>
      </w:r>
      <w:r>
        <w:rPr>
          <w:rStyle w:val="FootnoteReference"/>
          <w:sz w:val="24"/>
          <w:szCs w:val="24"/>
          <w:lang w:val="en-US"/>
        </w:rPr>
        <w:footnoteReference w:id="32"/>
      </w:r>
      <w:r w:rsidR="00AA73E8">
        <w:rPr>
          <w:sz w:val="24"/>
          <w:szCs w:val="24"/>
          <w:lang w:val="en-US"/>
        </w:rPr>
        <w:t>.</w:t>
      </w:r>
    </w:p>
    <w:p w14:paraId="00DE6F2C" w14:textId="77777777" w:rsidR="0067421D" w:rsidRDefault="0067421D" w:rsidP="0067421D">
      <w:pPr>
        <w:pStyle w:val="ListParagraph"/>
        <w:rPr>
          <w:sz w:val="24"/>
          <w:szCs w:val="24"/>
          <w:lang w:val="en-US"/>
        </w:rPr>
      </w:pPr>
    </w:p>
    <w:p w14:paraId="0D83A04A" w14:textId="134F2763" w:rsidR="00BF3EE9" w:rsidRPr="00921540" w:rsidRDefault="004921DA" w:rsidP="00C17DDB">
      <w:pPr>
        <w:pStyle w:val="ListParagraph"/>
        <w:numPr>
          <w:ilvl w:val="0"/>
          <w:numId w:val="31"/>
        </w:numPr>
        <w:rPr>
          <w:sz w:val="24"/>
          <w:szCs w:val="24"/>
          <w:lang w:val="en-US"/>
        </w:rPr>
      </w:pPr>
      <w:r>
        <w:rPr>
          <w:sz w:val="24"/>
          <w:szCs w:val="24"/>
          <w:lang w:val="en-US"/>
        </w:rPr>
        <w:t>For each event-of-interest, t</w:t>
      </w:r>
      <w:r w:rsidR="00BF3EE9" w:rsidRPr="00AB4F33">
        <w:rPr>
          <w:sz w:val="24"/>
          <w:szCs w:val="24"/>
          <w:lang w:val="en-US"/>
        </w:rPr>
        <w:t xml:space="preserve">he alerting agency </w:t>
      </w:r>
      <w:r w:rsidR="00BF3EE9">
        <w:rPr>
          <w:sz w:val="24"/>
          <w:szCs w:val="24"/>
          <w:lang w:val="en-US"/>
        </w:rPr>
        <w:t>references</w:t>
      </w:r>
      <w:r w:rsidR="00BF3EE9" w:rsidRPr="00AB4F33">
        <w:rPr>
          <w:sz w:val="24"/>
          <w:szCs w:val="24"/>
          <w:lang w:val="en-US"/>
        </w:rPr>
        <w:t xml:space="preserve"> the</w:t>
      </w:r>
      <w:r w:rsidR="00BF3EE9">
        <w:rPr>
          <w:sz w:val="24"/>
          <w:szCs w:val="24"/>
          <w:lang w:val="en-US"/>
        </w:rPr>
        <w:t xml:space="preserve"> relevant</w:t>
      </w:r>
      <w:r w:rsidR="00BF3EE9" w:rsidRPr="00AB4F33">
        <w:rPr>
          <w:sz w:val="24"/>
          <w:szCs w:val="24"/>
          <w:lang w:val="en-US"/>
        </w:rPr>
        <w:t xml:space="preserve"> history, research, science, conventional wisdom</w:t>
      </w:r>
      <w:r w:rsidR="00BF3EE9">
        <w:rPr>
          <w:sz w:val="24"/>
          <w:szCs w:val="24"/>
          <w:lang w:val="en-US"/>
        </w:rPr>
        <w:t xml:space="preserve">, and policies from </w:t>
      </w:r>
      <w:r w:rsidR="00BF3EE9" w:rsidRPr="00AB4F33">
        <w:rPr>
          <w:sz w:val="24"/>
          <w:szCs w:val="24"/>
          <w:lang w:val="en-US"/>
        </w:rPr>
        <w:t xml:space="preserve">the </w:t>
      </w:r>
      <w:r w:rsidR="00BF3EE9" w:rsidRPr="00675ADB">
        <w:rPr>
          <w:b/>
          <w:sz w:val="24"/>
          <w:szCs w:val="24"/>
          <w:lang w:val="en-US"/>
        </w:rPr>
        <w:t>event-type</w:t>
      </w:r>
      <w:r w:rsidR="00BF3EE9" w:rsidRPr="00AB4F33">
        <w:rPr>
          <w:sz w:val="24"/>
          <w:szCs w:val="24"/>
          <w:lang w:val="en-US"/>
        </w:rPr>
        <w:t xml:space="preserve"> for us</w:t>
      </w:r>
      <w:r w:rsidR="00BF3EE9">
        <w:rPr>
          <w:sz w:val="24"/>
          <w:szCs w:val="24"/>
          <w:lang w:val="en-US"/>
        </w:rPr>
        <w:t xml:space="preserve">eable </w:t>
      </w:r>
      <w:r w:rsidR="00AA73E8">
        <w:rPr>
          <w:b/>
          <w:sz w:val="24"/>
          <w:szCs w:val="24"/>
          <w:lang w:val="en-US"/>
        </w:rPr>
        <w:t>alert</w:t>
      </w:r>
      <w:r w:rsidR="00BF3EE9" w:rsidRPr="00675ADB">
        <w:rPr>
          <w:b/>
          <w:sz w:val="24"/>
          <w:szCs w:val="24"/>
          <w:lang w:val="en-US"/>
        </w:rPr>
        <w:t>-</w:t>
      </w:r>
      <w:r w:rsidR="00AA73E8">
        <w:rPr>
          <w:b/>
          <w:sz w:val="24"/>
          <w:szCs w:val="24"/>
          <w:lang w:val="en-US"/>
        </w:rPr>
        <w:t xml:space="preserve">worthy </w:t>
      </w:r>
      <w:proofErr w:type="gramStart"/>
      <w:r w:rsidR="00BF3EE9" w:rsidRPr="00675ADB">
        <w:rPr>
          <w:b/>
          <w:sz w:val="24"/>
          <w:szCs w:val="24"/>
          <w:lang w:val="en-US"/>
        </w:rPr>
        <w:t>event</w:t>
      </w:r>
      <w:r w:rsidR="00BF3EE9">
        <w:rPr>
          <w:sz w:val="24"/>
          <w:szCs w:val="24"/>
          <w:lang w:val="en-US"/>
        </w:rPr>
        <w:t xml:space="preserve"> based</w:t>
      </w:r>
      <w:proofErr w:type="gramEnd"/>
      <w:r w:rsidR="00BF3EE9">
        <w:rPr>
          <w:sz w:val="24"/>
          <w:szCs w:val="24"/>
          <w:lang w:val="en-US"/>
        </w:rPr>
        <w:t xml:space="preserve"> information (i.e. policies, practices, procedures,</w:t>
      </w:r>
      <w:r w:rsidR="00BF3EE9" w:rsidRPr="00AB4F33">
        <w:rPr>
          <w:sz w:val="24"/>
          <w:szCs w:val="24"/>
          <w:lang w:val="en-US"/>
        </w:rPr>
        <w:t xml:space="preserve"> etc.</w:t>
      </w:r>
      <w:r w:rsidR="00BF3EE9">
        <w:rPr>
          <w:sz w:val="24"/>
          <w:szCs w:val="24"/>
          <w:lang w:val="en-US"/>
        </w:rPr>
        <w:t xml:space="preserve">). </w:t>
      </w:r>
    </w:p>
    <w:p w14:paraId="1154B118" w14:textId="77777777" w:rsidR="00BF3EE9" w:rsidRDefault="00BF3EE9" w:rsidP="00BF3EE9">
      <w:pPr>
        <w:pStyle w:val="ListParagraph"/>
        <w:ind w:left="1440"/>
        <w:rPr>
          <w:sz w:val="24"/>
          <w:szCs w:val="24"/>
          <w:lang w:val="en-US"/>
        </w:rPr>
      </w:pPr>
    </w:p>
    <w:p w14:paraId="6C281149" w14:textId="2AD6A23F" w:rsidR="001A0AFA" w:rsidRDefault="003E0B29" w:rsidP="00C17DDB">
      <w:pPr>
        <w:pStyle w:val="ListParagraph"/>
        <w:numPr>
          <w:ilvl w:val="0"/>
          <w:numId w:val="31"/>
        </w:numPr>
        <w:rPr>
          <w:sz w:val="24"/>
          <w:szCs w:val="24"/>
          <w:lang w:val="en-US"/>
        </w:rPr>
      </w:pPr>
      <w:r>
        <w:rPr>
          <w:sz w:val="24"/>
          <w:szCs w:val="24"/>
          <w:lang w:val="en-US"/>
        </w:rPr>
        <w:t>If</w:t>
      </w:r>
      <w:r w:rsidR="001A0AFA">
        <w:rPr>
          <w:sz w:val="24"/>
          <w:szCs w:val="24"/>
          <w:lang w:val="en-US"/>
        </w:rPr>
        <w:t xml:space="preserve"> </w:t>
      </w:r>
      <w:r w:rsidR="00AA73E8">
        <w:rPr>
          <w:sz w:val="24"/>
          <w:szCs w:val="24"/>
          <w:lang w:val="en-US"/>
        </w:rPr>
        <w:t>there is</w:t>
      </w:r>
      <w:r w:rsidR="001A0AFA">
        <w:rPr>
          <w:sz w:val="24"/>
          <w:szCs w:val="24"/>
          <w:lang w:val="en-US"/>
        </w:rPr>
        <w:t xml:space="preserve"> more than one</w:t>
      </w:r>
      <w:r>
        <w:rPr>
          <w:sz w:val="24"/>
          <w:szCs w:val="24"/>
          <w:lang w:val="en-US"/>
        </w:rPr>
        <w:t xml:space="preserve"> event-of-interest</w:t>
      </w:r>
      <w:r w:rsidR="00AA73E8">
        <w:rPr>
          <w:sz w:val="24"/>
          <w:szCs w:val="24"/>
          <w:lang w:val="en-US"/>
        </w:rPr>
        <w:t xml:space="preserve">, the overall situation is a </w:t>
      </w:r>
      <w:r w:rsidR="00AA73E8" w:rsidRPr="00AA73E8">
        <w:rPr>
          <w:b/>
          <w:sz w:val="24"/>
          <w:szCs w:val="24"/>
          <w:lang w:val="en-US"/>
        </w:rPr>
        <w:t>complex</w:t>
      </w:r>
      <w:r w:rsidR="00AA73E8">
        <w:rPr>
          <w:sz w:val="24"/>
          <w:szCs w:val="24"/>
          <w:lang w:val="en-US"/>
        </w:rPr>
        <w:t>-</w:t>
      </w:r>
      <w:r w:rsidR="00AA73E8" w:rsidRPr="00AA73E8">
        <w:rPr>
          <w:b/>
          <w:sz w:val="24"/>
          <w:szCs w:val="24"/>
          <w:lang w:val="en-US"/>
        </w:rPr>
        <w:t>event</w:t>
      </w:r>
      <w:r w:rsidR="00AA73E8">
        <w:rPr>
          <w:sz w:val="24"/>
          <w:szCs w:val="24"/>
          <w:lang w:val="en-US"/>
        </w:rPr>
        <w:t xml:space="preserve"> situation. T</w:t>
      </w:r>
      <w:r w:rsidR="001A0AFA">
        <w:rPr>
          <w:sz w:val="24"/>
          <w:szCs w:val="24"/>
          <w:lang w:val="en-US"/>
        </w:rPr>
        <w:t xml:space="preserve">he </w:t>
      </w:r>
      <w:r w:rsidR="00AA73E8">
        <w:rPr>
          <w:sz w:val="24"/>
          <w:szCs w:val="24"/>
          <w:lang w:val="en-US"/>
        </w:rPr>
        <w:t xml:space="preserve">alerting </w:t>
      </w:r>
      <w:r w:rsidR="001A0AFA">
        <w:rPr>
          <w:sz w:val="24"/>
          <w:szCs w:val="24"/>
          <w:lang w:val="en-US"/>
        </w:rPr>
        <w:t xml:space="preserve">agency </w:t>
      </w:r>
      <w:r w:rsidR="00880B95">
        <w:rPr>
          <w:sz w:val="24"/>
          <w:szCs w:val="24"/>
          <w:lang w:val="en-US"/>
        </w:rPr>
        <w:t>then is to decide</w:t>
      </w:r>
      <w:r w:rsidR="001A0AFA">
        <w:rPr>
          <w:sz w:val="24"/>
          <w:szCs w:val="24"/>
          <w:lang w:val="en-US"/>
        </w:rPr>
        <w:t xml:space="preserve"> how many </w:t>
      </w:r>
      <w:r w:rsidR="00A81544">
        <w:rPr>
          <w:sz w:val="24"/>
          <w:szCs w:val="24"/>
          <w:lang w:val="en-US"/>
        </w:rPr>
        <w:t xml:space="preserve">alerting situations </w:t>
      </w:r>
      <w:r w:rsidR="00AA73E8">
        <w:rPr>
          <w:sz w:val="24"/>
          <w:szCs w:val="24"/>
          <w:lang w:val="en-US"/>
        </w:rPr>
        <w:t xml:space="preserve">involving alert-worthy events </w:t>
      </w:r>
      <w:r w:rsidR="00D2168F">
        <w:rPr>
          <w:sz w:val="24"/>
          <w:szCs w:val="24"/>
          <w:lang w:val="en-US"/>
        </w:rPr>
        <w:t xml:space="preserve">are </w:t>
      </w:r>
      <w:proofErr w:type="gramStart"/>
      <w:r w:rsidR="003C7473">
        <w:rPr>
          <w:sz w:val="24"/>
          <w:szCs w:val="24"/>
          <w:lang w:val="en-US"/>
        </w:rPr>
        <w:t xml:space="preserve">actually </w:t>
      </w:r>
      <w:r w:rsidR="00AA73E8">
        <w:rPr>
          <w:sz w:val="24"/>
          <w:szCs w:val="24"/>
          <w:lang w:val="en-US"/>
        </w:rPr>
        <w:t>contained</w:t>
      </w:r>
      <w:proofErr w:type="gramEnd"/>
      <w:r w:rsidR="00AA73E8">
        <w:rPr>
          <w:sz w:val="24"/>
          <w:szCs w:val="24"/>
          <w:lang w:val="en-US"/>
        </w:rPr>
        <w:t xml:space="preserve"> within the overall situation</w:t>
      </w:r>
      <w:r w:rsidR="009E7D87">
        <w:rPr>
          <w:sz w:val="24"/>
          <w:szCs w:val="24"/>
          <w:lang w:val="en-US"/>
        </w:rPr>
        <w:t xml:space="preserve"> </w:t>
      </w:r>
      <w:r w:rsidR="009E7D87">
        <w:rPr>
          <w:rStyle w:val="FootnoteReference"/>
          <w:sz w:val="24"/>
          <w:szCs w:val="24"/>
          <w:lang w:val="en-US"/>
        </w:rPr>
        <w:footnoteReference w:id="33"/>
      </w:r>
      <w:r w:rsidR="009E7D87">
        <w:rPr>
          <w:sz w:val="24"/>
          <w:szCs w:val="24"/>
          <w:lang w:val="en-US"/>
        </w:rPr>
        <w:t>.</w:t>
      </w:r>
    </w:p>
    <w:p w14:paraId="20EB031E" w14:textId="77777777" w:rsidR="003452E9" w:rsidRPr="003452E9" w:rsidRDefault="003452E9" w:rsidP="003452E9">
      <w:pPr>
        <w:pStyle w:val="ListParagraph"/>
        <w:rPr>
          <w:sz w:val="24"/>
          <w:szCs w:val="24"/>
          <w:lang w:val="en-US"/>
        </w:rPr>
      </w:pPr>
    </w:p>
    <w:p w14:paraId="10B95910" w14:textId="77777777" w:rsidR="001B6C74" w:rsidRDefault="003452E9" w:rsidP="00C17DDB">
      <w:pPr>
        <w:pStyle w:val="ListParagraph"/>
        <w:numPr>
          <w:ilvl w:val="1"/>
          <w:numId w:val="31"/>
        </w:numPr>
        <w:rPr>
          <w:sz w:val="24"/>
          <w:szCs w:val="24"/>
          <w:lang w:val="en-US"/>
        </w:rPr>
      </w:pPr>
      <w:r w:rsidRPr="00863AC5">
        <w:rPr>
          <w:sz w:val="24"/>
          <w:szCs w:val="24"/>
          <w:lang w:val="en-US"/>
        </w:rPr>
        <w:t xml:space="preserve">For each </w:t>
      </w:r>
      <w:r w:rsidR="00AA73E8" w:rsidRPr="00863AC5">
        <w:rPr>
          <w:sz w:val="24"/>
          <w:szCs w:val="24"/>
          <w:lang w:val="en-US"/>
        </w:rPr>
        <w:t xml:space="preserve">alerting situation </w:t>
      </w:r>
      <w:r w:rsidRPr="00863AC5">
        <w:rPr>
          <w:sz w:val="24"/>
          <w:szCs w:val="24"/>
          <w:lang w:val="en-US"/>
        </w:rPr>
        <w:t xml:space="preserve">in the observed situation, the alerting agency determines which </w:t>
      </w:r>
      <w:r w:rsidR="00AA73E8" w:rsidRPr="00863AC5">
        <w:rPr>
          <w:sz w:val="24"/>
          <w:szCs w:val="24"/>
          <w:lang w:val="en-US"/>
        </w:rPr>
        <w:t>alert-worthy events</w:t>
      </w:r>
      <w:r w:rsidRPr="00863AC5">
        <w:rPr>
          <w:sz w:val="24"/>
          <w:szCs w:val="24"/>
          <w:lang w:val="en-US"/>
        </w:rPr>
        <w:t xml:space="preserve"> are to be part of which </w:t>
      </w:r>
      <w:r w:rsidR="00AA73E8" w:rsidRPr="00863AC5">
        <w:rPr>
          <w:sz w:val="24"/>
          <w:szCs w:val="24"/>
          <w:lang w:val="en-US"/>
        </w:rPr>
        <w:t>alerting situation</w:t>
      </w:r>
      <w:r w:rsidR="001B6C74">
        <w:rPr>
          <w:sz w:val="24"/>
          <w:szCs w:val="24"/>
          <w:lang w:val="en-US"/>
        </w:rPr>
        <w:t>.</w:t>
      </w:r>
    </w:p>
    <w:p w14:paraId="6A0CFFB5" w14:textId="7A4052E7" w:rsidR="00AA73E8" w:rsidRPr="00863AC5" w:rsidRDefault="00AA73E8" w:rsidP="00C17DDB">
      <w:pPr>
        <w:pStyle w:val="ListParagraph"/>
        <w:numPr>
          <w:ilvl w:val="1"/>
          <w:numId w:val="31"/>
        </w:numPr>
        <w:rPr>
          <w:sz w:val="24"/>
          <w:szCs w:val="24"/>
          <w:lang w:val="en-US"/>
        </w:rPr>
      </w:pPr>
      <w:r w:rsidRPr="00863AC5">
        <w:rPr>
          <w:sz w:val="24"/>
          <w:szCs w:val="24"/>
          <w:lang w:val="en-US"/>
        </w:rPr>
        <w:t xml:space="preserve">If two or more alert-worthy events are placed into one alerting situation, then that alerting situation is a </w:t>
      </w:r>
      <w:r w:rsidRPr="00863AC5">
        <w:rPr>
          <w:b/>
          <w:sz w:val="24"/>
          <w:szCs w:val="24"/>
          <w:lang w:val="en-US"/>
        </w:rPr>
        <w:t>complex</w:t>
      </w:r>
      <w:r w:rsidRPr="00863AC5">
        <w:rPr>
          <w:sz w:val="24"/>
          <w:szCs w:val="24"/>
          <w:lang w:val="en-US"/>
        </w:rPr>
        <w:t>-</w:t>
      </w:r>
      <w:r w:rsidRPr="00863AC5">
        <w:rPr>
          <w:b/>
          <w:sz w:val="24"/>
          <w:szCs w:val="24"/>
          <w:lang w:val="en-US"/>
        </w:rPr>
        <w:t>event</w:t>
      </w:r>
      <w:r w:rsidRPr="00863AC5">
        <w:rPr>
          <w:sz w:val="24"/>
          <w:szCs w:val="24"/>
          <w:lang w:val="en-US"/>
        </w:rPr>
        <w:t xml:space="preserve"> alerting situation</w:t>
      </w:r>
      <w:r w:rsidR="007D0DC5" w:rsidRPr="00863AC5">
        <w:rPr>
          <w:sz w:val="24"/>
          <w:szCs w:val="24"/>
          <w:lang w:val="en-US"/>
        </w:rPr>
        <w:t xml:space="preserve"> </w:t>
      </w:r>
      <w:r w:rsidR="007D0DC5">
        <w:rPr>
          <w:rStyle w:val="FootnoteReference"/>
          <w:sz w:val="24"/>
          <w:szCs w:val="24"/>
          <w:lang w:val="en-US"/>
        </w:rPr>
        <w:footnoteReference w:id="34"/>
      </w:r>
      <w:r w:rsidRPr="00863AC5">
        <w:rPr>
          <w:sz w:val="24"/>
          <w:szCs w:val="24"/>
          <w:lang w:val="en-US"/>
        </w:rPr>
        <w:t>.</w:t>
      </w:r>
    </w:p>
    <w:p w14:paraId="1654E4BD" w14:textId="77777777" w:rsidR="00B25B8C" w:rsidRDefault="00B25B8C" w:rsidP="00B25B8C">
      <w:pPr>
        <w:pStyle w:val="ListParagraph"/>
        <w:ind w:left="1440"/>
        <w:rPr>
          <w:sz w:val="24"/>
          <w:szCs w:val="24"/>
          <w:lang w:val="en-US"/>
        </w:rPr>
      </w:pPr>
    </w:p>
    <w:p w14:paraId="5A808736" w14:textId="336A769B" w:rsidR="00AA73E8" w:rsidRPr="00AA73E8" w:rsidRDefault="00AA73E8" w:rsidP="00C17DDB">
      <w:pPr>
        <w:pStyle w:val="ListParagraph"/>
        <w:numPr>
          <w:ilvl w:val="1"/>
          <w:numId w:val="31"/>
        </w:numPr>
        <w:rPr>
          <w:sz w:val="24"/>
          <w:szCs w:val="24"/>
          <w:lang w:val="en-US"/>
        </w:rPr>
      </w:pPr>
      <w:r w:rsidRPr="003452E9">
        <w:rPr>
          <w:sz w:val="24"/>
          <w:szCs w:val="24"/>
          <w:lang w:val="en-US"/>
        </w:rPr>
        <w:t>P</w:t>
      </w:r>
      <w:r w:rsidR="00880B95">
        <w:rPr>
          <w:sz w:val="24"/>
          <w:szCs w:val="24"/>
          <w:lang w:val="en-US"/>
        </w:rPr>
        <w:t>lacing one</w:t>
      </w:r>
      <w:r>
        <w:rPr>
          <w:sz w:val="24"/>
          <w:szCs w:val="24"/>
          <w:lang w:val="en-US"/>
        </w:rPr>
        <w:t xml:space="preserve"> alert-worthy event</w:t>
      </w:r>
      <w:r w:rsidRPr="003452E9">
        <w:rPr>
          <w:sz w:val="24"/>
          <w:szCs w:val="24"/>
          <w:lang w:val="en-US"/>
        </w:rPr>
        <w:t xml:space="preserve"> in</w:t>
      </w:r>
      <w:r w:rsidR="00880B95">
        <w:rPr>
          <w:sz w:val="24"/>
          <w:szCs w:val="24"/>
          <w:lang w:val="en-US"/>
        </w:rPr>
        <w:t xml:space="preserve">to two or </w:t>
      </w:r>
      <w:r w:rsidRPr="003452E9">
        <w:rPr>
          <w:sz w:val="24"/>
          <w:szCs w:val="24"/>
          <w:lang w:val="en-US"/>
        </w:rPr>
        <w:t xml:space="preserve">more </w:t>
      </w:r>
      <w:r>
        <w:rPr>
          <w:sz w:val="24"/>
          <w:szCs w:val="24"/>
          <w:lang w:val="en-US"/>
        </w:rPr>
        <w:t>alerting situation</w:t>
      </w:r>
      <w:r w:rsidR="00880B95">
        <w:rPr>
          <w:sz w:val="24"/>
          <w:szCs w:val="24"/>
          <w:lang w:val="en-US"/>
        </w:rPr>
        <w:t>s</w:t>
      </w:r>
      <w:r>
        <w:rPr>
          <w:sz w:val="24"/>
          <w:szCs w:val="24"/>
          <w:lang w:val="en-US"/>
        </w:rPr>
        <w:t xml:space="preserve"> is </w:t>
      </w:r>
      <w:r w:rsidR="007D0DC5">
        <w:rPr>
          <w:sz w:val="24"/>
          <w:szCs w:val="24"/>
          <w:lang w:val="en-US"/>
        </w:rPr>
        <w:t xml:space="preserve">also a possibility and it is </w:t>
      </w:r>
      <w:r>
        <w:rPr>
          <w:sz w:val="24"/>
          <w:szCs w:val="24"/>
          <w:lang w:val="en-US"/>
        </w:rPr>
        <w:t>the purview of the alerting agency</w:t>
      </w:r>
      <w:r w:rsidR="007D0DC5">
        <w:rPr>
          <w:sz w:val="24"/>
          <w:szCs w:val="24"/>
          <w:lang w:val="en-US"/>
        </w:rPr>
        <w:t xml:space="preserve"> to do so</w:t>
      </w:r>
      <w:r>
        <w:rPr>
          <w:sz w:val="24"/>
          <w:szCs w:val="24"/>
          <w:lang w:val="en-US"/>
        </w:rPr>
        <w:t xml:space="preserve">, however, it does presume that </w:t>
      </w:r>
      <w:r w:rsidR="007D0DC5">
        <w:rPr>
          <w:sz w:val="24"/>
          <w:szCs w:val="24"/>
          <w:lang w:val="en-US"/>
        </w:rPr>
        <w:t xml:space="preserve">two or more </w:t>
      </w:r>
      <w:r w:rsidRPr="003452E9">
        <w:rPr>
          <w:sz w:val="24"/>
          <w:szCs w:val="24"/>
          <w:lang w:val="en-US"/>
        </w:rPr>
        <w:t xml:space="preserve">co-existing alerting </w:t>
      </w:r>
      <w:r w:rsidR="007D0DC5">
        <w:rPr>
          <w:sz w:val="24"/>
          <w:szCs w:val="24"/>
          <w:lang w:val="en-US"/>
        </w:rPr>
        <w:t>situations</w:t>
      </w:r>
      <w:r w:rsidRPr="003452E9">
        <w:rPr>
          <w:sz w:val="24"/>
          <w:szCs w:val="24"/>
          <w:lang w:val="en-US"/>
        </w:rPr>
        <w:t xml:space="preserve"> </w:t>
      </w:r>
      <w:r w:rsidR="00863AC5">
        <w:rPr>
          <w:sz w:val="24"/>
          <w:szCs w:val="24"/>
          <w:lang w:val="en-US"/>
        </w:rPr>
        <w:t xml:space="preserve">stemming from </w:t>
      </w:r>
      <w:r>
        <w:rPr>
          <w:sz w:val="24"/>
          <w:szCs w:val="24"/>
          <w:lang w:val="en-US"/>
        </w:rPr>
        <w:t xml:space="preserve">the same </w:t>
      </w:r>
      <w:r w:rsidR="00880B95">
        <w:rPr>
          <w:sz w:val="24"/>
          <w:szCs w:val="24"/>
          <w:lang w:val="en-US"/>
        </w:rPr>
        <w:t xml:space="preserve">alert-worthy </w:t>
      </w:r>
      <w:r>
        <w:rPr>
          <w:sz w:val="24"/>
          <w:szCs w:val="24"/>
          <w:lang w:val="en-US"/>
        </w:rPr>
        <w:t xml:space="preserve">event would </w:t>
      </w:r>
      <w:r w:rsidRPr="003452E9">
        <w:rPr>
          <w:sz w:val="24"/>
          <w:szCs w:val="24"/>
          <w:lang w:val="en-US"/>
        </w:rPr>
        <w:t xml:space="preserve">not </w:t>
      </w:r>
      <w:r>
        <w:rPr>
          <w:sz w:val="24"/>
          <w:szCs w:val="24"/>
          <w:lang w:val="en-US"/>
        </w:rPr>
        <w:t>be providing</w:t>
      </w:r>
      <w:r w:rsidRPr="003452E9">
        <w:rPr>
          <w:sz w:val="24"/>
          <w:szCs w:val="24"/>
          <w:lang w:val="en-US"/>
        </w:rPr>
        <w:t xml:space="preserve"> </w:t>
      </w:r>
      <w:r>
        <w:rPr>
          <w:sz w:val="24"/>
          <w:szCs w:val="24"/>
          <w:lang w:val="en-US"/>
        </w:rPr>
        <w:t xml:space="preserve">contradictory </w:t>
      </w:r>
      <w:r w:rsidRPr="003452E9">
        <w:rPr>
          <w:sz w:val="24"/>
          <w:szCs w:val="24"/>
          <w:lang w:val="en-US"/>
        </w:rPr>
        <w:t>informatio</w:t>
      </w:r>
      <w:r>
        <w:rPr>
          <w:sz w:val="24"/>
          <w:szCs w:val="24"/>
          <w:lang w:val="en-US"/>
        </w:rPr>
        <w:t>n</w:t>
      </w:r>
      <w:r w:rsidRPr="003452E9">
        <w:rPr>
          <w:sz w:val="24"/>
          <w:szCs w:val="24"/>
          <w:lang w:val="en-US"/>
        </w:rPr>
        <w:t>.</w:t>
      </w:r>
    </w:p>
    <w:p w14:paraId="289D58BA" w14:textId="77777777" w:rsidR="00140266" w:rsidRDefault="00140266" w:rsidP="00140266">
      <w:pPr>
        <w:pStyle w:val="ListParagraph"/>
        <w:rPr>
          <w:sz w:val="24"/>
          <w:szCs w:val="24"/>
          <w:lang w:val="en-US"/>
        </w:rPr>
      </w:pPr>
    </w:p>
    <w:p w14:paraId="1851EF64" w14:textId="60EABDA3" w:rsidR="00140266" w:rsidRDefault="007D0DC5" w:rsidP="00C17DDB">
      <w:pPr>
        <w:pStyle w:val="ListParagraph"/>
        <w:numPr>
          <w:ilvl w:val="0"/>
          <w:numId w:val="31"/>
        </w:numPr>
        <w:rPr>
          <w:sz w:val="24"/>
          <w:szCs w:val="24"/>
          <w:lang w:val="en-US"/>
        </w:rPr>
      </w:pPr>
      <w:r>
        <w:rPr>
          <w:sz w:val="24"/>
          <w:szCs w:val="24"/>
          <w:lang w:val="en-US"/>
        </w:rPr>
        <w:t>E</w:t>
      </w:r>
      <w:r w:rsidR="00140266" w:rsidRPr="0058208F">
        <w:rPr>
          <w:sz w:val="24"/>
          <w:szCs w:val="24"/>
          <w:lang w:val="en-US"/>
        </w:rPr>
        <w:t>ac</w:t>
      </w:r>
      <w:r w:rsidR="00140266">
        <w:rPr>
          <w:sz w:val="24"/>
          <w:szCs w:val="24"/>
          <w:lang w:val="en-US"/>
        </w:rPr>
        <w:t xml:space="preserve">h event-of-interest that becomes a </w:t>
      </w:r>
      <w:r w:rsidR="00140266" w:rsidRPr="00880B95">
        <w:rPr>
          <w:b/>
          <w:sz w:val="24"/>
          <w:szCs w:val="24"/>
          <w:lang w:val="en-US"/>
        </w:rPr>
        <w:t>primary</w:t>
      </w:r>
      <w:r w:rsidR="00140266">
        <w:rPr>
          <w:sz w:val="24"/>
          <w:szCs w:val="24"/>
          <w:lang w:val="en-US"/>
        </w:rPr>
        <w:t xml:space="preserve"> </w:t>
      </w:r>
      <w:r>
        <w:rPr>
          <w:sz w:val="24"/>
          <w:szCs w:val="24"/>
          <w:lang w:val="en-US"/>
        </w:rPr>
        <w:t>alert-worthy event in one alerting situation, c</w:t>
      </w:r>
      <w:r w:rsidR="00140266">
        <w:rPr>
          <w:sz w:val="24"/>
          <w:szCs w:val="24"/>
          <w:lang w:val="en-US"/>
        </w:rPr>
        <w:t xml:space="preserve">ould still be </w:t>
      </w:r>
      <w:r w:rsidR="00357301">
        <w:rPr>
          <w:sz w:val="24"/>
          <w:szCs w:val="24"/>
          <w:lang w:val="en-US"/>
        </w:rPr>
        <w:t xml:space="preserve">considered as </w:t>
      </w:r>
      <w:r w:rsidR="009E7D87">
        <w:rPr>
          <w:sz w:val="24"/>
          <w:szCs w:val="24"/>
          <w:lang w:val="en-US"/>
        </w:rPr>
        <w:t>a secondary event</w:t>
      </w:r>
      <w:r w:rsidR="00140266">
        <w:rPr>
          <w:sz w:val="24"/>
          <w:szCs w:val="24"/>
          <w:lang w:val="en-US"/>
        </w:rPr>
        <w:t xml:space="preserve"> </w:t>
      </w:r>
      <w:r>
        <w:rPr>
          <w:sz w:val="24"/>
          <w:szCs w:val="24"/>
          <w:lang w:val="en-US"/>
        </w:rPr>
        <w:t>in another alerting situation</w:t>
      </w:r>
      <w:r w:rsidR="00863AC5">
        <w:rPr>
          <w:sz w:val="24"/>
          <w:szCs w:val="24"/>
          <w:lang w:val="en-US"/>
        </w:rPr>
        <w:t>.</w:t>
      </w:r>
      <w:r>
        <w:rPr>
          <w:sz w:val="24"/>
          <w:szCs w:val="24"/>
          <w:lang w:val="en-US"/>
        </w:rPr>
        <w:t xml:space="preserve"> </w:t>
      </w:r>
    </w:p>
    <w:p w14:paraId="1A599BFB" w14:textId="77777777" w:rsidR="00140266" w:rsidRDefault="00140266" w:rsidP="00140266">
      <w:pPr>
        <w:pStyle w:val="ListParagraph"/>
        <w:rPr>
          <w:sz w:val="24"/>
          <w:szCs w:val="24"/>
          <w:lang w:val="en-US"/>
        </w:rPr>
      </w:pPr>
    </w:p>
    <w:p w14:paraId="219BC813" w14:textId="6DA0D483" w:rsidR="001A0AFA" w:rsidRPr="00357301" w:rsidRDefault="00140266" w:rsidP="00C17DDB">
      <w:pPr>
        <w:pStyle w:val="ListParagraph"/>
        <w:numPr>
          <w:ilvl w:val="1"/>
          <w:numId w:val="31"/>
        </w:numPr>
        <w:rPr>
          <w:sz w:val="24"/>
          <w:szCs w:val="24"/>
          <w:lang w:val="en-US"/>
        </w:rPr>
      </w:pPr>
      <w:r w:rsidRPr="001A0AFA">
        <w:rPr>
          <w:sz w:val="24"/>
          <w:szCs w:val="24"/>
          <w:lang w:val="en-US"/>
        </w:rPr>
        <w:t xml:space="preserve">As part of the </w:t>
      </w:r>
      <w:r>
        <w:rPr>
          <w:sz w:val="24"/>
          <w:szCs w:val="24"/>
          <w:lang w:val="en-US"/>
        </w:rPr>
        <w:t xml:space="preserve">alerting </w:t>
      </w:r>
      <w:r w:rsidRPr="001A0AFA">
        <w:rPr>
          <w:sz w:val="24"/>
          <w:szCs w:val="24"/>
          <w:lang w:val="en-US"/>
        </w:rPr>
        <w:t xml:space="preserve">situation, the alerting agency clarifies the </w:t>
      </w:r>
      <w:r w:rsidRPr="007D0DC5">
        <w:rPr>
          <w:b/>
          <w:sz w:val="24"/>
          <w:szCs w:val="24"/>
          <w:lang w:val="en-US"/>
        </w:rPr>
        <w:t>primary</w:t>
      </w:r>
      <w:r w:rsidRPr="001A0AFA">
        <w:rPr>
          <w:sz w:val="24"/>
          <w:szCs w:val="24"/>
          <w:lang w:val="en-US"/>
        </w:rPr>
        <w:t xml:space="preserve"> </w:t>
      </w:r>
      <w:r w:rsidR="00AA73E8">
        <w:rPr>
          <w:sz w:val="24"/>
          <w:szCs w:val="24"/>
          <w:lang w:val="en-US"/>
        </w:rPr>
        <w:t xml:space="preserve">alert-worthy event </w:t>
      </w:r>
      <w:r w:rsidRPr="001A0AFA">
        <w:rPr>
          <w:sz w:val="24"/>
          <w:szCs w:val="24"/>
          <w:lang w:val="en-US"/>
        </w:rPr>
        <w:t xml:space="preserve">and </w:t>
      </w:r>
      <w:r w:rsidR="00AA73E8">
        <w:rPr>
          <w:sz w:val="24"/>
          <w:szCs w:val="24"/>
          <w:lang w:val="en-US"/>
        </w:rPr>
        <w:t xml:space="preserve">any </w:t>
      </w:r>
      <w:r w:rsidRPr="001A0AFA">
        <w:rPr>
          <w:sz w:val="24"/>
          <w:szCs w:val="24"/>
          <w:lang w:val="en-US"/>
        </w:rPr>
        <w:t>associated secondary events-of-interests (e.g. a secondary earthquake event</w:t>
      </w:r>
      <w:r w:rsidR="007D0DC5">
        <w:rPr>
          <w:sz w:val="24"/>
          <w:szCs w:val="24"/>
          <w:lang w:val="en-US"/>
        </w:rPr>
        <w:t>-of-interest</w:t>
      </w:r>
      <w:r w:rsidRPr="001A0AFA">
        <w:rPr>
          <w:sz w:val="24"/>
          <w:szCs w:val="24"/>
          <w:lang w:val="en-US"/>
        </w:rPr>
        <w:t xml:space="preserve"> that a primary tsunami </w:t>
      </w:r>
      <w:r w:rsidR="007D0DC5">
        <w:rPr>
          <w:sz w:val="24"/>
          <w:szCs w:val="24"/>
          <w:lang w:val="en-US"/>
        </w:rPr>
        <w:t xml:space="preserve">alert-worthy </w:t>
      </w:r>
      <w:r w:rsidRPr="001A0AFA">
        <w:rPr>
          <w:sz w:val="24"/>
          <w:szCs w:val="24"/>
          <w:lang w:val="en-US"/>
        </w:rPr>
        <w:t xml:space="preserve">event </w:t>
      </w:r>
      <w:proofErr w:type="gramStart"/>
      <w:r w:rsidRPr="001A0AFA">
        <w:rPr>
          <w:sz w:val="24"/>
          <w:szCs w:val="24"/>
          <w:lang w:val="en-US"/>
        </w:rPr>
        <w:t>associates</w:t>
      </w:r>
      <w:proofErr w:type="gramEnd"/>
      <w:r w:rsidRPr="001A0AFA">
        <w:rPr>
          <w:sz w:val="24"/>
          <w:szCs w:val="24"/>
          <w:lang w:val="en-US"/>
        </w:rPr>
        <w:t xml:space="preserve"> back to). The association can be made by standard alerting agency policy (i.e. certain event types always associate with other event types, for example, snow and cold), or can be made based on familiarity (i.e. certain event </w:t>
      </w:r>
      <w:proofErr w:type="gramStart"/>
      <w:r w:rsidRPr="001A0AFA">
        <w:rPr>
          <w:sz w:val="24"/>
          <w:szCs w:val="24"/>
          <w:lang w:val="en-US"/>
        </w:rPr>
        <w:t>types</w:t>
      </w:r>
      <w:proofErr w:type="gramEnd"/>
      <w:r w:rsidRPr="001A0AFA">
        <w:rPr>
          <w:sz w:val="24"/>
          <w:szCs w:val="24"/>
          <w:lang w:val="en-US"/>
        </w:rPr>
        <w:t xml:space="preserve"> associate with each other based on the experiences of the agency and its agents, for example, wind and electrical power grid outages)</w:t>
      </w:r>
      <w:r>
        <w:rPr>
          <w:sz w:val="24"/>
          <w:szCs w:val="24"/>
          <w:lang w:val="en-US"/>
        </w:rPr>
        <w:t xml:space="preserve"> </w:t>
      </w:r>
      <w:r>
        <w:rPr>
          <w:rStyle w:val="FootnoteReference"/>
          <w:sz w:val="24"/>
          <w:szCs w:val="24"/>
          <w:lang w:val="en-US"/>
        </w:rPr>
        <w:footnoteReference w:id="35"/>
      </w:r>
      <w:r w:rsidRPr="001A0AFA">
        <w:rPr>
          <w:sz w:val="24"/>
          <w:szCs w:val="24"/>
          <w:lang w:val="en-US"/>
        </w:rPr>
        <w:t>.</w:t>
      </w:r>
    </w:p>
    <w:p w14:paraId="2F0911AB" w14:textId="7B6FADB3" w:rsidR="001A0AFA" w:rsidRDefault="001A0AFA" w:rsidP="001A0AFA">
      <w:pPr>
        <w:pStyle w:val="ListParagraph"/>
        <w:jc w:val="center"/>
        <w:rPr>
          <w:sz w:val="24"/>
          <w:szCs w:val="24"/>
          <w:lang w:val="en-US"/>
        </w:rPr>
      </w:pPr>
    </w:p>
    <w:p w14:paraId="17F4DD23" w14:textId="3FCAA188" w:rsidR="001A0AFA" w:rsidRPr="003E0B29" w:rsidRDefault="00D5728D" w:rsidP="00C17DDB">
      <w:pPr>
        <w:pStyle w:val="ListParagraph"/>
        <w:numPr>
          <w:ilvl w:val="0"/>
          <w:numId w:val="31"/>
        </w:numPr>
        <w:rPr>
          <w:sz w:val="24"/>
          <w:szCs w:val="24"/>
          <w:lang w:val="en-US"/>
        </w:rPr>
      </w:pPr>
      <w:r w:rsidRPr="003E0B29">
        <w:rPr>
          <w:sz w:val="24"/>
          <w:szCs w:val="24"/>
          <w:lang w:val="en-US"/>
        </w:rPr>
        <w:t>Determining a</w:t>
      </w:r>
      <w:r w:rsidR="008D56F5" w:rsidRPr="003E0B29">
        <w:rPr>
          <w:sz w:val="24"/>
          <w:szCs w:val="24"/>
          <w:lang w:val="en-US"/>
        </w:rPr>
        <w:t>n actual</w:t>
      </w:r>
      <w:r w:rsidR="007070DA">
        <w:rPr>
          <w:sz w:val="24"/>
          <w:szCs w:val="24"/>
          <w:lang w:val="en-US"/>
        </w:rPr>
        <w:t xml:space="preserve"> location in space and </w:t>
      </w:r>
      <w:r w:rsidRPr="003E0B29">
        <w:rPr>
          <w:sz w:val="24"/>
          <w:szCs w:val="24"/>
          <w:lang w:val="en-US"/>
        </w:rPr>
        <w:t>interval in time for the entire event</w:t>
      </w:r>
      <w:r w:rsidR="001A0AFA" w:rsidRPr="003E0B29">
        <w:rPr>
          <w:sz w:val="24"/>
          <w:szCs w:val="24"/>
          <w:lang w:val="en-US"/>
        </w:rPr>
        <w:t xml:space="preserve"> (</w:t>
      </w:r>
      <w:r w:rsidR="0081289A">
        <w:rPr>
          <w:sz w:val="24"/>
          <w:szCs w:val="24"/>
          <w:lang w:val="en-US"/>
        </w:rPr>
        <w:t xml:space="preserve">the </w:t>
      </w:r>
      <w:r w:rsidR="007070DA">
        <w:rPr>
          <w:sz w:val="24"/>
          <w:szCs w:val="24"/>
          <w:lang w:val="en-US"/>
        </w:rPr>
        <w:t xml:space="preserve">grey </w:t>
      </w:r>
      <w:r w:rsidR="0081289A">
        <w:rPr>
          <w:sz w:val="24"/>
          <w:szCs w:val="24"/>
          <w:lang w:val="en-US"/>
        </w:rPr>
        <w:t>area</w:t>
      </w:r>
      <w:r w:rsidR="00357301">
        <w:rPr>
          <w:sz w:val="24"/>
          <w:szCs w:val="24"/>
          <w:lang w:val="en-US"/>
        </w:rPr>
        <w:t>s</w:t>
      </w:r>
      <w:r w:rsidR="007D0DC5">
        <w:rPr>
          <w:sz w:val="24"/>
          <w:szCs w:val="24"/>
          <w:lang w:val="en-US"/>
        </w:rPr>
        <w:t xml:space="preserve"> in the above diagram</w:t>
      </w:r>
      <w:r w:rsidRPr="003E0B29">
        <w:rPr>
          <w:sz w:val="24"/>
          <w:szCs w:val="24"/>
          <w:lang w:val="en-US"/>
        </w:rPr>
        <w:t xml:space="preserve">, including </w:t>
      </w:r>
      <w:r w:rsidR="007070DA">
        <w:rPr>
          <w:sz w:val="24"/>
          <w:szCs w:val="24"/>
          <w:lang w:val="en-US"/>
        </w:rPr>
        <w:t xml:space="preserve">the red and blue </w:t>
      </w:r>
      <w:r w:rsidR="00B56EBC" w:rsidRPr="003E0B29">
        <w:rPr>
          <w:sz w:val="24"/>
          <w:szCs w:val="24"/>
          <w:lang w:val="en-US"/>
        </w:rPr>
        <w:t>area</w:t>
      </w:r>
      <w:r w:rsidR="00357301">
        <w:rPr>
          <w:sz w:val="24"/>
          <w:szCs w:val="24"/>
          <w:lang w:val="en-US"/>
        </w:rPr>
        <w:t>)</w:t>
      </w:r>
      <w:r w:rsidR="008D56F5" w:rsidRPr="003E0B29">
        <w:rPr>
          <w:sz w:val="24"/>
          <w:szCs w:val="24"/>
          <w:lang w:val="en-US"/>
        </w:rPr>
        <w:t>,</w:t>
      </w:r>
      <w:r w:rsidRPr="003E0B29">
        <w:rPr>
          <w:sz w:val="24"/>
          <w:szCs w:val="24"/>
          <w:lang w:val="en-US"/>
        </w:rPr>
        <w:t xml:space="preserve"> is often considered valuable information for parties that might have an interest in such information. </w:t>
      </w:r>
      <w:r w:rsidR="008D56F5" w:rsidRPr="003E0B29">
        <w:rPr>
          <w:sz w:val="24"/>
          <w:szCs w:val="24"/>
          <w:lang w:val="en-US"/>
        </w:rPr>
        <w:t xml:space="preserve">Such information is sometimes </w:t>
      </w:r>
      <w:r w:rsidRPr="003E0B29">
        <w:rPr>
          <w:sz w:val="24"/>
          <w:szCs w:val="24"/>
          <w:lang w:val="en-US"/>
        </w:rPr>
        <w:t xml:space="preserve">useful when telling the story </w:t>
      </w:r>
      <w:r w:rsidR="007070DA">
        <w:rPr>
          <w:sz w:val="24"/>
          <w:szCs w:val="24"/>
          <w:lang w:val="en-US"/>
        </w:rPr>
        <w:t xml:space="preserve">as part of </w:t>
      </w:r>
      <w:r w:rsidRPr="003E0B29">
        <w:rPr>
          <w:sz w:val="24"/>
          <w:szCs w:val="24"/>
          <w:lang w:val="en-US"/>
        </w:rPr>
        <w:t xml:space="preserve">the </w:t>
      </w:r>
      <w:r w:rsidR="00134147">
        <w:rPr>
          <w:sz w:val="24"/>
          <w:szCs w:val="24"/>
          <w:lang w:val="en-US"/>
        </w:rPr>
        <w:t xml:space="preserve">larger </w:t>
      </w:r>
      <w:r w:rsidR="0081289A">
        <w:rPr>
          <w:sz w:val="24"/>
          <w:szCs w:val="24"/>
          <w:lang w:val="en-US"/>
        </w:rPr>
        <w:t xml:space="preserve">alerting </w:t>
      </w:r>
      <w:r w:rsidR="00134147">
        <w:rPr>
          <w:sz w:val="24"/>
          <w:szCs w:val="24"/>
          <w:lang w:val="en-US"/>
        </w:rPr>
        <w:t xml:space="preserve">situation </w:t>
      </w:r>
      <w:r w:rsidRPr="003E0B29">
        <w:rPr>
          <w:sz w:val="24"/>
          <w:szCs w:val="24"/>
          <w:lang w:val="en-US"/>
        </w:rPr>
        <w:t>to an audience</w:t>
      </w:r>
      <w:r w:rsidR="007070DA">
        <w:rPr>
          <w:sz w:val="24"/>
          <w:szCs w:val="24"/>
          <w:lang w:val="en-US"/>
        </w:rPr>
        <w:t>. This would be</w:t>
      </w:r>
      <w:r w:rsidRPr="003E0B29">
        <w:rPr>
          <w:sz w:val="24"/>
          <w:szCs w:val="24"/>
          <w:lang w:val="en-US"/>
        </w:rPr>
        <w:t xml:space="preserve"> at the discretion of the alerting agency to decide </w:t>
      </w:r>
      <w:r w:rsidR="008D56F5" w:rsidRPr="003E0B29">
        <w:rPr>
          <w:sz w:val="24"/>
          <w:szCs w:val="24"/>
          <w:lang w:val="en-US"/>
        </w:rPr>
        <w:t xml:space="preserve">whether </w:t>
      </w:r>
      <w:r w:rsidRPr="003E0B29">
        <w:rPr>
          <w:sz w:val="24"/>
          <w:szCs w:val="24"/>
          <w:lang w:val="en-US"/>
        </w:rPr>
        <w:t>to include it or not</w:t>
      </w:r>
      <w:r w:rsidR="008D56F5" w:rsidRPr="003E0B29">
        <w:rPr>
          <w:sz w:val="24"/>
          <w:szCs w:val="24"/>
          <w:lang w:val="en-US"/>
        </w:rPr>
        <w:t xml:space="preserve"> as part of the story.</w:t>
      </w:r>
    </w:p>
    <w:p w14:paraId="7AE9B26F" w14:textId="77777777" w:rsidR="003E0B29" w:rsidRDefault="003E0B29" w:rsidP="003E0B29">
      <w:pPr>
        <w:pStyle w:val="ListParagraph"/>
        <w:rPr>
          <w:sz w:val="24"/>
          <w:szCs w:val="24"/>
          <w:lang w:val="en-US"/>
        </w:rPr>
      </w:pPr>
    </w:p>
    <w:p w14:paraId="712B3946" w14:textId="1DC93501" w:rsidR="00FA0A37" w:rsidRPr="00FA0A37" w:rsidRDefault="00031C19" w:rsidP="00C17DDB">
      <w:pPr>
        <w:pStyle w:val="ListParagraph"/>
        <w:numPr>
          <w:ilvl w:val="0"/>
          <w:numId w:val="31"/>
        </w:numPr>
        <w:rPr>
          <w:sz w:val="24"/>
          <w:szCs w:val="24"/>
          <w:lang w:val="en-US"/>
        </w:rPr>
      </w:pPr>
      <w:r w:rsidRPr="00FA0A37">
        <w:rPr>
          <w:sz w:val="24"/>
          <w:szCs w:val="24"/>
          <w:lang w:val="en-US"/>
        </w:rPr>
        <w:t>During the entire event</w:t>
      </w:r>
      <w:r w:rsidR="0081289A" w:rsidRPr="00FA0A37">
        <w:rPr>
          <w:sz w:val="24"/>
          <w:szCs w:val="24"/>
          <w:lang w:val="en-US"/>
        </w:rPr>
        <w:t>-of-interest</w:t>
      </w:r>
      <w:r w:rsidRPr="00FA0A37">
        <w:rPr>
          <w:sz w:val="24"/>
          <w:szCs w:val="24"/>
          <w:lang w:val="en-US"/>
        </w:rPr>
        <w:t xml:space="preserve">, if there is an oscillation (i.e. an ebb and flow of an evolving event being in and out of significance), the decision on whether to treat the </w:t>
      </w:r>
      <w:r w:rsidR="0081289A" w:rsidRPr="00FA0A37">
        <w:rPr>
          <w:sz w:val="24"/>
          <w:szCs w:val="24"/>
          <w:lang w:val="en-US"/>
        </w:rPr>
        <w:t xml:space="preserve">observed </w:t>
      </w:r>
      <w:r w:rsidRPr="00FA0A37">
        <w:rPr>
          <w:sz w:val="24"/>
          <w:szCs w:val="24"/>
          <w:lang w:val="en-US"/>
        </w:rPr>
        <w:t xml:space="preserve">situation as one or </w:t>
      </w:r>
      <w:r w:rsidR="007D0DC5">
        <w:rPr>
          <w:sz w:val="24"/>
          <w:szCs w:val="24"/>
          <w:lang w:val="en-US"/>
        </w:rPr>
        <w:t>several</w:t>
      </w:r>
      <w:r w:rsidR="007D0DC5" w:rsidRPr="00FA0A37">
        <w:rPr>
          <w:sz w:val="24"/>
          <w:szCs w:val="24"/>
          <w:lang w:val="en-US"/>
        </w:rPr>
        <w:t xml:space="preserve"> </w:t>
      </w:r>
      <w:r w:rsidR="007070DA">
        <w:rPr>
          <w:sz w:val="24"/>
          <w:szCs w:val="24"/>
          <w:lang w:val="en-US"/>
        </w:rPr>
        <w:t xml:space="preserve">event-of-interests </w:t>
      </w:r>
      <w:r w:rsidR="0081289A" w:rsidRPr="00FA0A37">
        <w:rPr>
          <w:sz w:val="24"/>
          <w:szCs w:val="24"/>
          <w:lang w:val="en-US"/>
        </w:rPr>
        <w:t xml:space="preserve">is </w:t>
      </w:r>
      <w:r w:rsidR="007070DA">
        <w:rPr>
          <w:sz w:val="24"/>
          <w:szCs w:val="24"/>
          <w:lang w:val="en-US"/>
        </w:rPr>
        <w:t xml:space="preserve">usually </w:t>
      </w:r>
      <w:r w:rsidR="0081289A" w:rsidRPr="00FA0A37">
        <w:rPr>
          <w:sz w:val="24"/>
          <w:szCs w:val="24"/>
          <w:lang w:val="en-US"/>
        </w:rPr>
        <w:t xml:space="preserve">a </w:t>
      </w:r>
      <w:r w:rsidRPr="00FA0A37">
        <w:rPr>
          <w:sz w:val="24"/>
          <w:szCs w:val="24"/>
          <w:lang w:val="en-US"/>
        </w:rPr>
        <w:t>business policy</w:t>
      </w:r>
      <w:r w:rsidR="007070DA">
        <w:rPr>
          <w:sz w:val="24"/>
          <w:szCs w:val="24"/>
          <w:lang w:val="en-US"/>
        </w:rPr>
        <w:t xml:space="preserve"> decision</w:t>
      </w:r>
      <w:r w:rsidRPr="00FA0A37">
        <w:rPr>
          <w:sz w:val="24"/>
          <w:szCs w:val="24"/>
          <w:lang w:val="en-US"/>
        </w:rPr>
        <w:t xml:space="preserve">. Often, </w:t>
      </w:r>
      <w:r w:rsidR="00134147" w:rsidRPr="00FA0A37">
        <w:rPr>
          <w:sz w:val="24"/>
          <w:szCs w:val="24"/>
          <w:lang w:val="en-US"/>
        </w:rPr>
        <w:t xml:space="preserve">such </w:t>
      </w:r>
      <w:r w:rsidRPr="00FA0A37">
        <w:rPr>
          <w:sz w:val="24"/>
          <w:szCs w:val="24"/>
          <w:lang w:val="en-US"/>
        </w:rPr>
        <w:t>decision</w:t>
      </w:r>
      <w:r w:rsidR="00134147" w:rsidRPr="00FA0A37">
        <w:rPr>
          <w:sz w:val="24"/>
          <w:szCs w:val="24"/>
          <w:lang w:val="en-US"/>
        </w:rPr>
        <w:t xml:space="preserve">s derive </w:t>
      </w:r>
      <w:r w:rsidRPr="00FA0A37">
        <w:rPr>
          <w:sz w:val="24"/>
          <w:szCs w:val="24"/>
          <w:lang w:val="en-US"/>
        </w:rPr>
        <w:t xml:space="preserve">from working backwards from the </w:t>
      </w:r>
      <w:r w:rsidR="0081289A" w:rsidRPr="00FA0A37">
        <w:rPr>
          <w:sz w:val="24"/>
          <w:szCs w:val="24"/>
          <w:lang w:val="en-US"/>
        </w:rPr>
        <w:t xml:space="preserve">alerting </w:t>
      </w:r>
      <w:r w:rsidR="00134147" w:rsidRPr="00FA0A37">
        <w:rPr>
          <w:sz w:val="24"/>
          <w:szCs w:val="24"/>
          <w:lang w:val="en-US"/>
        </w:rPr>
        <w:t>situation</w:t>
      </w:r>
      <w:r w:rsidR="00880B95">
        <w:rPr>
          <w:sz w:val="24"/>
          <w:szCs w:val="24"/>
          <w:lang w:val="en-US"/>
        </w:rPr>
        <w:t xml:space="preserve"> (e.g., k</w:t>
      </w:r>
      <w:r w:rsidRPr="00FA0A37">
        <w:rPr>
          <w:sz w:val="24"/>
          <w:szCs w:val="24"/>
          <w:lang w:val="en-US"/>
        </w:rPr>
        <w:t xml:space="preserve">nowing </w:t>
      </w:r>
      <w:r w:rsidR="007070DA">
        <w:rPr>
          <w:sz w:val="24"/>
          <w:szCs w:val="24"/>
          <w:lang w:val="en-US"/>
        </w:rPr>
        <w:t xml:space="preserve">what </w:t>
      </w:r>
      <w:r w:rsidRPr="00FA0A37">
        <w:rPr>
          <w:sz w:val="24"/>
          <w:szCs w:val="24"/>
          <w:lang w:val="en-US"/>
        </w:rPr>
        <w:t xml:space="preserve">the preferred outcome of the </w:t>
      </w:r>
      <w:r w:rsidR="00863AC5">
        <w:rPr>
          <w:sz w:val="24"/>
          <w:szCs w:val="24"/>
          <w:lang w:val="en-US"/>
        </w:rPr>
        <w:t>larger</w:t>
      </w:r>
      <w:r w:rsidR="00880B95">
        <w:rPr>
          <w:sz w:val="24"/>
          <w:szCs w:val="24"/>
          <w:lang w:val="en-US"/>
        </w:rPr>
        <w:t xml:space="preserve"> </w:t>
      </w:r>
      <w:r w:rsidRPr="00FA0A37">
        <w:rPr>
          <w:sz w:val="24"/>
          <w:szCs w:val="24"/>
          <w:lang w:val="en-US"/>
        </w:rPr>
        <w:t>alerting process</w:t>
      </w:r>
      <w:r w:rsidR="007070DA">
        <w:rPr>
          <w:sz w:val="24"/>
          <w:szCs w:val="24"/>
          <w:lang w:val="en-US"/>
        </w:rPr>
        <w:t xml:space="preserve"> is). This would be</w:t>
      </w:r>
      <w:r w:rsidR="0081289A" w:rsidRPr="00FA0A37">
        <w:rPr>
          <w:sz w:val="24"/>
          <w:szCs w:val="24"/>
          <w:lang w:val="en-US"/>
        </w:rPr>
        <w:t xml:space="preserve"> a </w:t>
      </w:r>
      <w:r w:rsidR="007070DA">
        <w:rPr>
          <w:sz w:val="24"/>
          <w:szCs w:val="24"/>
          <w:lang w:val="en-US"/>
        </w:rPr>
        <w:t xml:space="preserve">consideration in </w:t>
      </w:r>
      <w:r w:rsidR="0081289A" w:rsidRPr="00FA0A37">
        <w:rPr>
          <w:sz w:val="24"/>
          <w:szCs w:val="24"/>
          <w:lang w:val="en-US"/>
        </w:rPr>
        <w:t xml:space="preserve">the </w:t>
      </w:r>
      <w:r w:rsidR="00880B95">
        <w:rPr>
          <w:sz w:val="24"/>
          <w:szCs w:val="24"/>
          <w:lang w:val="en-US"/>
        </w:rPr>
        <w:t xml:space="preserve">earlier </w:t>
      </w:r>
      <w:r w:rsidR="0081289A" w:rsidRPr="00FA0A37">
        <w:rPr>
          <w:sz w:val="24"/>
          <w:szCs w:val="24"/>
          <w:lang w:val="en-US"/>
        </w:rPr>
        <w:t>analysis process</w:t>
      </w:r>
      <w:r w:rsidR="00134147" w:rsidRPr="00FA0A37">
        <w:rPr>
          <w:sz w:val="24"/>
          <w:szCs w:val="24"/>
          <w:lang w:val="en-US"/>
        </w:rPr>
        <w:t xml:space="preserve"> </w:t>
      </w:r>
      <w:r w:rsidR="00134147">
        <w:rPr>
          <w:rStyle w:val="FootnoteReference"/>
          <w:sz w:val="24"/>
          <w:szCs w:val="24"/>
          <w:lang w:val="en-US"/>
        </w:rPr>
        <w:footnoteReference w:id="36"/>
      </w:r>
      <w:r w:rsidRPr="00FA0A37">
        <w:rPr>
          <w:sz w:val="24"/>
          <w:szCs w:val="24"/>
          <w:lang w:val="en-US"/>
        </w:rPr>
        <w:t>.</w:t>
      </w:r>
    </w:p>
    <w:p w14:paraId="58DD4657" w14:textId="43A1DC1C" w:rsidR="00B25B8C" w:rsidRPr="00B25B8C" w:rsidRDefault="00AA73E8" w:rsidP="00C17DDB">
      <w:pPr>
        <w:pStyle w:val="ListParagraph"/>
        <w:numPr>
          <w:ilvl w:val="0"/>
          <w:numId w:val="31"/>
        </w:numPr>
        <w:rPr>
          <w:sz w:val="24"/>
          <w:szCs w:val="24"/>
          <w:lang w:val="en-US"/>
        </w:rPr>
      </w:pPr>
      <w:r w:rsidRPr="00B25B8C">
        <w:rPr>
          <w:sz w:val="24"/>
          <w:szCs w:val="24"/>
          <w:lang w:val="en-US"/>
        </w:rPr>
        <w:t xml:space="preserve">Once the compliment of </w:t>
      </w:r>
      <w:r w:rsidRPr="00B25B8C">
        <w:rPr>
          <w:b/>
          <w:sz w:val="24"/>
          <w:szCs w:val="24"/>
          <w:lang w:val="en-US"/>
        </w:rPr>
        <w:t>alert-worthy</w:t>
      </w:r>
      <w:r w:rsidRPr="00B25B8C">
        <w:rPr>
          <w:sz w:val="24"/>
          <w:szCs w:val="24"/>
          <w:lang w:val="en-US"/>
        </w:rPr>
        <w:t xml:space="preserve"> events for each alerting situation has been determined, the union of the alert-worthy events</w:t>
      </w:r>
      <w:r w:rsidR="007D0DC5" w:rsidRPr="00B25B8C">
        <w:rPr>
          <w:sz w:val="24"/>
          <w:szCs w:val="24"/>
          <w:lang w:val="en-US"/>
        </w:rPr>
        <w:t xml:space="preserve"> </w:t>
      </w:r>
      <w:r w:rsidR="007070DA">
        <w:rPr>
          <w:sz w:val="24"/>
          <w:szCs w:val="24"/>
          <w:lang w:val="en-US"/>
        </w:rPr>
        <w:t xml:space="preserve">then becomes </w:t>
      </w:r>
      <w:r w:rsidRPr="00B25B8C">
        <w:rPr>
          <w:sz w:val="24"/>
          <w:szCs w:val="24"/>
          <w:lang w:val="en-US"/>
        </w:rPr>
        <w:t xml:space="preserve">the </w:t>
      </w:r>
      <w:r w:rsidRPr="00B25B8C">
        <w:rPr>
          <w:b/>
          <w:sz w:val="24"/>
          <w:szCs w:val="24"/>
          <w:lang w:val="en-US"/>
        </w:rPr>
        <w:t>subject-event</w:t>
      </w:r>
      <w:r w:rsidRPr="00B25B8C">
        <w:rPr>
          <w:sz w:val="24"/>
          <w:szCs w:val="24"/>
          <w:lang w:val="en-US"/>
        </w:rPr>
        <w:t xml:space="preserve"> for the alerting situation.</w:t>
      </w:r>
      <w:r w:rsidR="00B25B8C">
        <w:rPr>
          <w:sz w:val="24"/>
          <w:szCs w:val="24"/>
          <w:lang w:val="en-US"/>
        </w:rPr>
        <w:t xml:space="preserve"> The subject event is another abstract construct</w:t>
      </w:r>
      <w:r w:rsidR="00B25B8C" w:rsidRPr="00B25B8C">
        <w:rPr>
          <w:sz w:val="24"/>
          <w:szCs w:val="24"/>
          <w:lang w:val="en-US"/>
        </w:rPr>
        <w:t xml:space="preserve"> </w:t>
      </w:r>
      <w:r w:rsidR="00B25B8C">
        <w:rPr>
          <w:sz w:val="24"/>
          <w:szCs w:val="24"/>
          <w:lang w:val="en-US"/>
        </w:rPr>
        <w:t>–</w:t>
      </w:r>
      <w:r w:rsidR="00B25B8C" w:rsidRPr="00B25B8C">
        <w:rPr>
          <w:sz w:val="24"/>
          <w:szCs w:val="24"/>
          <w:lang w:val="en-US"/>
        </w:rPr>
        <w:t xml:space="preserve"> </w:t>
      </w:r>
      <w:r w:rsidR="00B25B8C">
        <w:rPr>
          <w:sz w:val="24"/>
          <w:szCs w:val="24"/>
          <w:lang w:val="en-US"/>
        </w:rPr>
        <w:t>another</w:t>
      </w:r>
      <w:r w:rsidR="00B25B8C" w:rsidRPr="00B25B8C">
        <w:rPr>
          <w:sz w:val="24"/>
          <w:szCs w:val="24"/>
          <w:lang w:val="en-US"/>
        </w:rPr>
        <w:t xml:space="preserve"> event-based </w:t>
      </w:r>
      <w:r w:rsidR="00B25B8C">
        <w:rPr>
          <w:sz w:val="24"/>
          <w:szCs w:val="24"/>
          <w:lang w:val="en-US"/>
        </w:rPr>
        <w:t>definition</w:t>
      </w:r>
      <w:r w:rsidR="00B25B8C" w:rsidRPr="00B25B8C">
        <w:rPr>
          <w:sz w:val="24"/>
          <w:szCs w:val="24"/>
          <w:lang w:val="en-US"/>
        </w:rPr>
        <w:t xml:space="preserve"> devised and formed from the same</w:t>
      </w:r>
      <w:r w:rsidR="00B25B8C">
        <w:rPr>
          <w:sz w:val="24"/>
          <w:szCs w:val="24"/>
          <w:lang w:val="en-US"/>
        </w:rPr>
        <w:t xml:space="preserve"> set of</w:t>
      </w:r>
      <w:r w:rsidR="00B25B8C" w:rsidRPr="00B25B8C">
        <w:rPr>
          <w:sz w:val="24"/>
          <w:szCs w:val="24"/>
          <w:lang w:val="en-US"/>
        </w:rPr>
        <w:t xml:space="preserve"> observable conditions.</w:t>
      </w:r>
    </w:p>
    <w:p w14:paraId="6DADF7A7" w14:textId="77777777" w:rsidR="00AA73E8" w:rsidRDefault="00AA73E8" w:rsidP="00AA73E8">
      <w:pPr>
        <w:pStyle w:val="ListParagraph"/>
        <w:ind w:left="1440"/>
        <w:rPr>
          <w:sz w:val="24"/>
          <w:szCs w:val="24"/>
          <w:lang w:val="en-US"/>
        </w:rPr>
      </w:pPr>
    </w:p>
    <w:p w14:paraId="4372FCFB" w14:textId="5422FE8D" w:rsidR="00863AC5" w:rsidRPr="00AA73E8" w:rsidRDefault="007070DA" w:rsidP="00C17DDB">
      <w:pPr>
        <w:pStyle w:val="ListParagraph"/>
        <w:numPr>
          <w:ilvl w:val="1"/>
          <w:numId w:val="31"/>
        </w:numPr>
        <w:rPr>
          <w:sz w:val="24"/>
          <w:szCs w:val="24"/>
          <w:lang w:val="en-US"/>
        </w:rPr>
      </w:pPr>
      <w:r>
        <w:rPr>
          <w:sz w:val="24"/>
          <w:szCs w:val="24"/>
          <w:lang w:val="en-US"/>
        </w:rPr>
        <w:t>If the entire event situation is a single event, t</w:t>
      </w:r>
      <w:r w:rsidR="00863AC5">
        <w:rPr>
          <w:sz w:val="24"/>
          <w:szCs w:val="24"/>
          <w:lang w:val="en-US"/>
        </w:rPr>
        <w:t>he compliment of alert-worthy events i</w:t>
      </w:r>
      <w:r>
        <w:rPr>
          <w:sz w:val="24"/>
          <w:szCs w:val="24"/>
          <w:lang w:val="en-US"/>
        </w:rPr>
        <w:t xml:space="preserve">s only </w:t>
      </w:r>
      <w:r w:rsidR="00863AC5">
        <w:rPr>
          <w:sz w:val="24"/>
          <w:szCs w:val="24"/>
          <w:lang w:val="en-US"/>
        </w:rPr>
        <w:t xml:space="preserve">one event, thereby making the </w:t>
      </w:r>
      <w:r w:rsidR="00863AC5" w:rsidRPr="007070DA">
        <w:rPr>
          <w:b/>
          <w:sz w:val="24"/>
          <w:szCs w:val="24"/>
          <w:lang w:val="en-US"/>
        </w:rPr>
        <w:t>alert-worthy event</w:t>
      </w:r>
      <w:r w:rsidR="00863AC5">
        <w:rPr>
          <w:sz w:val="24"/>
          <w:szCs w:val="24"/>
          <w:lang w:val="en-US"/>
        </w:rPr>
        <w:t xml:space="preserve"> and the </w:t>
      </w:r>
      <w:r w:rsidR="00863AC5" w:rsidRPr="007070DA">
        <w:rPr>
          <w:b/>
          <w:sz w:val="24"/>
          <w:szCs w:val="24"/>
          <w:lang w:val="en-US"/>
        </w:rPr>
        <w:t>subject-event</w:t>
      </w:r>
      <w:r w:rsidR="00863AC5">
        <w:rPr>
          <w:sz w:val="24"/>
          <w:szCs w:val="24"/>
          <w:lang w:val="en-US"/>
        </w:rPr>
        <w:t xml:space="preserve"> the same.</w:t>
      </w:r>
    </w:p>
    <w:p w14:paraId="560974DF" w14:textId="77777777" w:rsidR="00863AC5" w:rsidRDefault="00863AC5" w:rsidP="00863AC5">
      <w:pPr>
        <w:pStyle w:val="ListParagraph"/>
        <w:ind w:left="1440"/>
        <w:rPr>
          <w:sz w:val="24"/>
          <w:szCs w:val="24"/>
          <w:lang w:val="en-US"/>
        </w:rPr>
      </w:pPr>
    </w:p>
    <w:p w14:paraId="1D138727" w14:textId="3124C00D" w:rsidR="00880B95" w:rsidRPr="00863AC5" w:rsidRDefault="00AA73E8" w:rsidP="00C17DDB">
      <w:pPr>
        <w:pStyle w:val="ListParagraph"/>
        <w:numPr>
          <w:ilvl w:val="1"/>
          <w:numId w:val="31"/>
        </w:numPr>
        <w:rPr>
          <w:sz w:val="24"/>
          <w:szCs w:val="24"/>
          <w:lang w:val="en-US"/>
        </w:rPr>
      </w:pPr>
      <w:r w:rsidRPr="00AA73E8">
        <w:rPr>
          <w:sz w:val="24"/>
          <w:szCs w:val="24"/>
          <w:lang w:val="en-US"/>
        </w:rPr>
        <w:t xml:space="preserve">For a </w:t>
      </w:r>
      <w:r w:rsidRPr="00AA73E8">
        <w:rPr>
          <w:b/>
          <w:sz w:val="24"/>
          <w:szCs w:val="24"/>
          <w:lang w:val="en-US"/>
        </w:rPr>
        <w:t>complex-event</w:t>
      </w:r>
      <w:r w:rsidRPr="00AA73E8">
        <w:rPr>
          <w:sz w:val="24"/>
          <w:szCs w:val="24"/>
          <w:lang w:val="en-US"/>
        </w:rPr>
        <w:t xml:space="preserve"> </w:t>
      </w:r>
      <w:r w:rsidR="007070DA">
        <w:rPr>
          <w:sz w:val="24"/>
          <w:szCs w:val="24"/>
          <w:lang w:val="en-US"/>
        </w:rPr>
        <w:t xml:space="preserve">case, </w:t>
      </w:r>
      <w:r w:rsidRPr="00AA73E8">
        <w:rPr>
          <w:sz w:val="24"/>
          <w:szCs w:val="24"/>
          <w:lang w:val="en-US"/>
        </w:rPr>
        <w:t>t</w:t>
      </w:r>
      <w:r>
        <w:rPr>
          <w:sz w:val="24"/>
          <w:szCs w:val="24"/>
          <w:lang w:val="en-US"/>
        </w:rPr>
        <w:t>his may mean assigning</w:t>
      </w:r>
      <w:r w:rsidRPr="00AA73E8">
        <w:rPr>
          <w:sz w:val="24"/>
          <w:szCs w:val="24"/>
          <w:lang w:val="en-US"/>
        </w:rPr>
        <w:t xml:space="preserve"> some of the </w:t>
      </w:r>
      <w:r w:rsidRPr="00880B95">
        <w:rPr>
          <w:b/>
          <w:sz w:val="24"/>
          <w:szCs w:val="24"/>
          <w:lang w:val="en-US"/>
        </w:rPr>
        <w:t>subject-event</w:t>
      </w:r>
      <w:r>
        <w:rPr>
          <w:sz w:val="24"/>
          <w:szCs w:val="24"/>
          <w:lang w:val="en-US"/>
        </w:rPr>
        <w:t xml:space="preserve"> </w:t>
      </w:r>
      <w:r w:rsidRPr="00AA73E8">
        <w:rPr>
          <w:sz w:val="24"/>
          <w:szCs w:val="24"/>
          <w:lang w:val="en-US"/>
        </w:rPr>
        <w:t xml:space="preserve">details from one </w:t>
      </w:r>
      <w:r w:rsidRPr="00880B95">
        <w:rPr>
          <w:b/>
          <w:sz w:val="24"/>
          <w:szCs w:val="24"/>
          <w:lang w:val="en-US"/>
        </w:rPr>
        <w:t>alert-worthy</w:t>
      </w:r>
      <w:r w:rsidRPr="00AA73E8">
        <w:rPr>
          <w:sz w:val="24"/>
          <w:szCs w:val="24"/>
          <w:lang w:val="en-US"/>
        </w:rPr>
        <w:t xml:space="preserve"> event and some of the details from another </w:t>
      </w:r>
      <w:r w:rsidRPr="007070DA">
        <w:rPr>
          <w:b/>
          <w:sz w:val="24"/>
          <w:szCs w:val="24"/>
          <w:lang w:val="en-US"/>
        </w:rPr>
        <w:t>alert-worthy event</w:t>
      </w:r>
      <w:r w:rsidRPr="00AA73E8">
        <w:rPr>
          <w:sz w:val="24"/>
          <w:szCs w:val="24"/>
          <w:lang w:val="en-US"/>
        </w:rPr>
        <w:t>, or</w:t>
      </w:r>
      <w:r>
        <w:rPr>
          <w:sz w:val="24"/>
          <w:szCs w:val="24"/>
          <w:lang w:val="en-US"/>
        </w:rPr>
        <w:t xml:space="preserve"> alternatively</w:t>
      </w:r>
      <w:r w:rsidRPr="00AA73E8">
        <w:rPr>
          <w:sz w:val="24"/>
          <w:szCs w:val="24"/>
          <w:lang w:val="en-US"/>
        </w:rPr>
        <w:t xml:space="preserve">, having </w:t>
      </w:r>
      <w:r w:rsidR="007070DA">
        <w:rPr>
          <w:sz w:val="24"/>
          <w:szCs w:val="24"/>
          <w:lang w:val="en-US"/>
        </w:rPr>
        <w:t>the details from one alert-worthy event become proxies</w:t>
      </w:r>
      <w:r w:rsidRPr="00AA73E8">
        <w:rPr>
          <w:sz w:val="24"/>
          <w:szCs w:val="24"/>
          <w:lang w:val="en-US"/>
        </w:rPr>
        <w:t xml:space="preserve"> for the others </w:t>
      </w:r>
      <w:r w:rsidRPr="00AA73E8">
        <w:rPr>
          <w:rStyle w:val="FootnoteReference"/>
          <w:sz w:val="24"/>
          <w:szCs w:val="24"/>
          <w:lang w:val="en-US"/>
        </w:rPr>
        <w:footnoteReference w:id="37"/>
      </w:r>
      <w:r w:rsidRPr="00AA73E8">
        <w:rPr>
          <w:sz w:val="24"/>
          <w:szCs w:val="24"/>
          <w:lang w:val="en-US"/>
        </w:rPr>
        <w:t>.</w:t>
      </w:r>
    </w:p>
    <w:p w14:paraId="7AF90624" w14:textId="77777777" w:rsidR="00AA73E8" w:rsidRDefault="00AA73E8" w:rsidP="00AA73E8">
      <w:pPr>
        <w:pStyle w:val="ListParagraph"/>
        <w:rPr>
          <w:sz w:val="24"/>
          <w:szCs w:val="24"/>
          <w:lang w:val="en-US"/>
        </w:rPr>
      </w:pPr>
    </w:p>
    <w:p w14:paraId="4DD6B539" w14:textId="4D638BA3" w:rsidR="00FA0A37" w:rsidRPr="009E7D87" w:rsidRDefault="005E17FB" w:rsidP="00C17DDB">
      <w:pPr>
        <w:pStyle w:val="ListParagraph"/>
        <w:numPr>
          <w:ilvl w:val="0"/>
          <w:numId w:val="31"/>
        </w:numPr>
        <w:rPr>
          <w:sz w:val="24"/>
          <w:szCs w:val="24"/>
          <w:lang w:val="en-US"/>
        </w:rPr>
      </w:pPr>
      <w:r w:rsidRPr="009E7D87">
        <w:rPr>
          <w:sz w:val="24"/>
          <w:szCs w:val="24"/>
          <w:lang w:val="en-US"/>
        </w:rPr>
        <w:t>Alerting agencies sometimes recognize</w:t>
      </w:r>
      <w:r w:rsidR="007039F5" w:rsidRPr="009E7D87">
        <w:rPr>
          <w:sz w:val="24"/>
          <w:szCs w:val="24"/>
          <w:lang w:val="en-US"/>
        </w:rPr>
        <w:t xml:space="preserve"> that </w:t>
      </w:r>
      <w:r w:rsidR="00DD635D" w:rsidRPr="009E7D87">
        <w:rPr>
          <w:sz w:val="24"/>
          <w:szCs w:val="24"/>
          <w:lang w:val="en-US"/>
        </w:rPr>
        <w:t xml:space="preserve">the </w:t>
      </w:r>
      <w:r w:rsidR="007039F5" w:rsidRPr="009E7D87">
        <w:rPr>
          <w:sz w:val="24"/>
          <w:szCs w:val="24"/>
          <w:lang w:val="en-US"/>
        </w:rPr>
        <w:t>s</w:t>
      </w:r>
      <w:r w:rsidR="005C1750" w:rsidRPr="009E7D87">
        <w:rPr>
          <w:sz w:val="24"/>
          <w:szCs w:val="24"/>
          <w:lang w:val="en-US"/>
        </w:rPr>
        <w:t xml:space="preserve">pace and time boundaries </w:t>
      </w:r>
      <w:r w:rsidRPr="009E7D87">
        <w:rPr>
          <w:sz w:val="24"/>
          <w:szCs w:val="24"/>
          <w:lang w:val="en-US"/>
        </w:rPr>
        <w:t xml:space="preserve">of an </w:t>
      </w:r>
      <w:r w:rsidR="00466EA8" w:rsidRPr="009E7D87">
        <w:rPr>
          <w:sz w:val="24"/>
          <w:szCs w:val="24"/>
          <w:lang w:val="en-US"/>
        </w:rPr>
        <w:t>event-of-interest</w:t>
      </w:r>
      <w:r w:rsidR="003E0B29" w:rsidRPr="009E7D87">
        <w:rPr>
          <w:sz w:val="24"/>
          <w:szCs w:val="24"/>
          <w:lang w:val="en-US"/>
        </w:rPr>
        <w:t xml:space="preserve"> </w:t>
      </w:r>
      <w:r w:rsidRPr="009E7D87">
        <w:rPr>
          <w:sz w:val="24"/>
          <w:szCs w:val="24"/>
          <w:lang w:val="en-US"/>
        </w:rPr>
        <w:t>are</w:t>
      </w:r>
      <w:r w:rsidR="005C1750" w:rsidRPr="009E7D87">
        <w:rPr>
          <w:sz w:val="24"/>
          <w:szCs w:val="24"/>
          <w:lang w:val="en-US"/>
        </w:rPr>
        <w:t xml:space="preserve"> not </w:t>
      </w:r>
      <w:r w:rsidR="007D0DC5">
        <w:rPr>
          <w:sz w:val="24"/>
          <w:szCs w:val="24"/>
          <w:lang w:val="en-US"/>
        </w:rPr>
        <w:t>measurable</w:t>
      </w:r>
      <w:r w:rsidR="007039F5" w:rsidRPr="009E7D87">
        <w:rPr>
          <w:sz w:val="24"/>
          <w:szCs w:val="24"/>
          <w:lang w:val="en-US"/>
        </w:rPr>
        <w:t>. I</w:t>
      </w:r>
      <w:r w:rsidR="000339D4" w:rsidRPr="009E7D87">
        <w:rPr>
          <w:sz w:val="24"/>
          <w:szCs w:val="24"/>
          <w:lang w:val="en-US"/>
        </w:rPr>
        <w:t xml:space="preserve">f that </w:t>
      </w:r>
      <w:r w:rsidRPr="009E7D87">
        <w:rPr>
          <w:sz w:val="24"/>
          <w:szCs w:val="24"/>
          <w:lang w:val="en-US"/>
        </w:rPr>
        <w:t xml:space="preserve">is </w:t>
      </w:r>
      <w:r w:rsidR="009C5484" w:rsidRPr="009E7D87">
        <w:rPr>
          <w:sz w:val="24"/>
          <w:szCs w:val="24"/>
          <w:lang w:val="en-US"/>
        </w:rPr>
        <w:t xml:space="preserve">the case, </w:t>
      </w:r>
      <w:r w:rsidRPr="009E7D87">
        <w:rPr>
          <w:sz w:val="24"/>
          <w:szCs w:val="24"/>
          <w:lang w:val="en-US"/>
        </w:rPr>
        <w:t xml:space="preserve">the </w:t>
      </w:r>
      <w:r w:rsidR="00AA73E8">
        <w:rPr>
          <w:sz w:val="24"/>
          <w:szCs w:val="24"/>
          <w:lang w:val="en-US"/>
        </w:rPr>
        <w:t xml:space="preserve">missing </w:t>
      </w:r>
      <w:r w:rsidRPr="009E7D87">
        <w:rPr>
          <w:sz w:val="24"/>
          <w:szCs w:val="24"/>
          <w:lang w:val="en-US"/>
        </w:rPr>
        <w:t>boundaries are</w:t>
      </w:r>
      <w:r w:rsidR="001F17B0" w:rsidRPr="009E7D87">
        <w:rPr>
          <w:sz w:val="24"/>
          <w:szCs w:val="24"/>
          <w:lang w:val="en-US"/>
        </w:rPr>
        <w:t xml:space="preserve"> not </w:t>
      </w:r>
      <w:r w:rsidR="00AA73E8">
        <w:rPr>
          <w:sz w:val="24"/>
          <w:szCs w:val="24"/>
          <w:lang w:val="en-US"/>
        </w:rPr>
        <w:t xml:space="preserve">necessarily </w:t>
      </w:r>
      <w:r w:rsidR="001F17B0" w:rsidRPr="009E7D87">
        <w:rPr>
          <w:sz w:val="24"/>
          <w:szCs w:val="24"/>
          <w:lang w:val="en-US"/>
        </w:rPr>
        <w:t>a critical</w:t>
      </w:r>
      <w:r w:rsidR="00541B9D" w:rsidRPr="009E7D87">
        <w:rPr>
          <w:sz w:val="24"/>
          <w:szCs w:val="24"/>
          <w:lang w:val="en-US"/>
        </w:rPr>
        <w:t xml:space="preserve"> </w:t>
      </w:r>
      <w:r w:rsidR="00AA73E8">
        <w:rPr>
          <w:sz w:val="24"/>
          <w:szCs w:val="24"/>
          <w:lang w:val="en-US"/>
        </w:rPr>
        <w:t>missing piece of</w:t>
      </w:r>
      <w:r w:rsidRPr="009E7D87">
        <w:rPr>
          <w:sz w:val="24"/>
          <w:szCs w:val="24"/>
          <w:lang w:val="en-US"/>
        </w:rPr>
        <w:t xml:space="preserve"> the </w:t>
      </w:r>
      <w:r w:rsidR="00AA73E8">
        <w:rPr>
          <w:sz w:val="24"/>
          <w:szCs w:val="24"/>
          <w:lang w:val="en-US"/>
        </w:rPr>
        <w:t xml:space="preserve">subject-event </w:t>
      </w:r>
      <w:r w:rsidR="00DD635D" w:rsidRPr="009E7D87">
        <w:rPr>
          <w:sz w:val="24"/>
          <w:szCs w:val="24"/>
          <w:lang w:val="en-US"/>
        </w:rPr>
        <w:t>at this point</w:t>
      </w:r>
      <w:r w:rsidR="0072484E" w:rsidRPr="009E7D87">
        <w:rPr>
          <w:sz w:val="24"/>
          <w:szCs w:val="24"/>
          <w:lang w:val="en-US"/>
        </w:rPr>
        <w:t xml:space="preserve">. </w:t>
      </w:r>
      <w:r w:rsidR="00DD635D" w:rsidRPr="009E7D87">
        <w:rPr>
          <w:sz w:val="24"/>
          <w:szCs w:val="24"/>
          <w:lang w:val="en-US"/>
        </w:rPr>
        <w:t xml:space="preserve"> </w:t>
      </w:r>
      <w:r w:rsidR="00AA73E8">
        <w:rPr>
          <w:sz w:val="24"/>
          <w:szCs w:val="24"/>
          <w:lang w:val="en-US"/>
        </w:rPr>
        <w:t>Location</w:t>
      </w:r>
      <w:r w:rsidR="00541B9D" w:rsidRPr="009E7D87">
        <w:rPr>
          <w:sz w:val="24"/>
          <w:szCs w:val="24"/>
          <w:lang w:val="en-US"/>
        </w:rPr>
        <w:t xml:space="preserve"> and timing</w:t>
      </w:r>
      <w:r w:rsidR="00DD635D" w:rsidRPr="009E7D87">
        <w:rPr>
          <w:sz w:val="24"/>
          <w:szCs w:val="24"/>
          <w:lang w:val="en-US"/>
        </w:rPr>
        <w:t xml:space="preserve"> </w:t>
      </w:r>
      <w:r w:rsidR="00541B9D" w:rsidRPr="009E7D87">
        <w:rPr>
          <w:sz w:val="24"/>
          <w:szCs w:val="24"/>
          <w:lang w:val="en-US"/>
        </w:rPr>
        <w:t xml:space="preserve">policies </w:t>
      </w:r>
      <w:r w:rsidR="007D0DC5">
        <w:rPr>
          <w:sz w:val="24"/>
          <w:szCs w:val="24"/>
          <w:lang w:val="en-US"/>
        </w:rPr>
        <w:t xml:space="preserve">for </w:t>
      </w:r>
      <w:r w:rsidR="00E86574">
        <w:rPr>
          <w:sz w:val="24"/>
          <w:szCs w:val="24"/>
          <w:lang w:val="en-US"/>
        </w:rPr>
        <w:t xml:space="preserve">alert-worthy events and </w:t>
      </w:r>
      <w:r w:rsidR="007D0DC5">
        <w:rPr>
          <w:sz w:val="24"/>
          <w:szCs w:val="24"/>
          <w:lang w:val="en-US"/>
        </w:rPr>
        <w:t xml:space="preserve">subject events </w:t>
      </w:r>
      <w:r w:rsidR="0016688E" w:rsidRPr="009E7D87">
        <w:rPr>
          <w:sz w:val="24"/>
          <w:szCs w:val="24"/>
          <w:lang w:val="en-US"/>
        </w:rPr>
        <w:t xml:space="preserve">can be </w:t>
      </w:r>
      <w:r w:rsidRPr="009E7D87">
        <w:rPr>
          <w:sz w:val="24"/>
          <w:szCs w:val="24"/>
          <w:lang w:val="en-US"/>
        </w:rPr>
        <w:t xml:space="preserve">set by policy </w:t>
      </w:r>
      <w:r w:rsidR="00134147" w:rsidRPr="009E7D87">
        <w:rPr>
          <w:sz w:val="24"/>
          <w:szCs w:val="24"/>
          <w:lang w:val="en-US"/>
        </w:rPr>
        <w:t>to produce space and time boundaries</w:t>
      </w:r>
      <w:r w:rsidR="00E86574">
        <w:rPr>
          <w:sz w:val="24"/>
          <w:szCs w:val="24"/>
          <w:lang w:val="en-US"/>
        </w:rPr>
        <w:t xml:space="preserve"> for those constructs</w:t>
      </w:r>
      <w:r w:rsidR="00134147" w:rsidRPr="009E7D87">
        <w:rPr>
          <w:sz w:val="24"/>
          <w:szCs w:val="24"/>
          <w:lang w:val="en-US"/>
        </w:rPr>
        <w:t xml:space="preserve"> </w:t>
      </w:r>
      <w:r w:rsidR="00134147">
        <w:rPr>
          <w:rStyle w:val="FootnoteReference"/>
          <w:sz w:val="24"/>
          <w:szCs w:val="24"/>
          <w:lang w:val="en-US"/>
        </w:rPr>
        <w:footnoteReference w:id="38"/>
      </w:r>
      <w:r w:rsidR="0016688E" w:rsidRPr="009E7D87">
        <w:rPr>
          <w:sz w:val="24"/>
          <w:szCs w:val="24"/>
          <w:lang w:val="en-US"/>
        </w:rPr>
        <w:t xml:space="preserve">. </w:t>
      </w:r>
    </w:p>
    <w:p w14:paraId="36D416CD" w14:textId="77777777" w:rsidR="00FA0A37" w:rsidRDefault="00FA0A37" w:rsidP="00FA0A37">
      <w:pPr>
        <w:pStyle w:val="ListParagraph"/>
        <w:rPr>
          <w:sz w:val="24"/>
          <w:szCs w:val="24"/>
          <w:lang w:val="en-US"/>
        </w:rPr>
      </w:pPr>
    </w:p>
    <w:p w14:paraId="213556F6" w14:textId="5C105CC7" w:rsidR="000E005B" w:rsidRDefault="00FA0A37" w:rsidP="00C17DDB">
      <w:pPr>
        <w:pStyle w:val="ListParagraph"/>
        <w:numPr>
          <w:ilvl w:val="0"/>
          <w:numId w:val="31"/>
        </w:numPr>
        <w:rPr>
          <w:sz w:val="24"/>
          <w:szCs w:val="24"/>
          <w:lang w:val="en-US"/>
        </w:rPr>
      </w:pPr>
      <w:r>
        <w:rPr>
          <w:sz w:val="24"/>
          <w:szCs w:val="24"/>
          <w:lang w:val="en-US"/>
        </w:rPr>
        <w:t>Near the end of the analy</w:t>
      </w:r>
      <w:r w:rsidR="009E7D87">
        <w:rPr>
          <w:sz w:val="24"/>
          <w:szCs w:val="24"/>
          <w:lang w:val="en-US"/>
        </w:rPr>
        <w:t xml:space="preserve">sis </w:t>
      </w:r>
      <w:r w:rsidR="00B91783">
        <w:rPr>
          <w:sz w:val="24"/>
          <w:szCs w:val="24"/>
          <w:lang w:val="en-US"/>
        </w:rPr>
        <w:t>stage</w:t>
      </w:r>
      <w:r>
        <w:rPr>
          <w:sz w:val="24"/>
          <w:szCs w:val="24"/>
          <w:lang w:val="en-US"/>
        </w:rPr>
        <w:t>, t</w:t>
      </w:r>
      <w:r w:rsidR="007349A8" w:rsidRPr="00C24DC7">
        <w:rPr>
          <w:sz w:val="24"/>
          <w:szCs w:val="24"/>
          <w:lang w:val="en-US"/>
        </w:rPr>
        <w:t xml:space="preserve">he alerting agency </w:t>
      </w:r>
      <w:r w:rsidR="007F1CCD">
        <w:rPr>
          <w:sz w:val="24"/>
          <w:szCs w:val="24"/>
          <w:lang w:val="en-US"/>
        </w:rPr>
        <w:t>re-</w:t>
      </w:r>
      <w:r w:rsidR="00DC2D5D">
        <w:rPr>
          <w:sz w:val="24"/>
          <w:szCs w:val="24"/>
          <w:lang w:val="en-US"/>
        </w:rPr>
        <w:t>connects</w:t>
      </w:r>
      <w:r w:rsidR="007349A8" w:rsidRPr="00C24DC7">
        <w:rPr>
          <w:sz w:val="24"/>
          <w:szCs w:val="24"/>
          <w:lang w:val="en-US"/>
        </w:rPr>
        <w:t xml:space="preserve"> the </w:t>
      </w:r>
      <w:r w:rsidR="003E0B29" w:rsidRPr="00FA0A37">
        <w:rPr>
          <w:b/>
          <w:sz w:val="24"/>
          <w:szCs w:val="24"/>
          <w:lang w:val="en-US"/>
        </w:rPr>
        <w:t>subject</w:t>
      </w:r>
      <w:r w:rsidRPr="00FA0A37">
        <w:rPr>
          <w:b/>
          <w:sz w:val="24"/>
          <w:szCs w:val="24"/>
          <w:lang w:val="en-US"/>
        </w:rPr>
        <w:t>-</w:t>
      </w:r>
      <w:r w:rsidR="003E0B29" w:rsidRPr="00FA0A37">
        <w:rPr>
          <w:b/>
          <w:sz w:val="24"/>
          <w:szCs w:val="24"/>
          <w:lang w:val="en-US"/>
        </w:rPr>
        <w:t>event</w:t>
      </w:r>
      <w:r w:rsidR="003E0B29">
        <w:rPr>
          <w:sz w:val="24"/>
          <w:szCs w:val="24"/>
          <w:lang w:val="en-US"/>
        </w:rPr>
        <w:t xml:space="preserve"> </w:t>
      </w:r>
      <w:r w:rsidR="00817EC4">
        <w:rPr>
          <w:sz w:val="24"/>
          <w:szCs w:val="24"/>
          <w:lang w:val="en-US"/>
        </w:rPr>
        <w:t xml:space="preserve">back </w:t>
      </w:r>
      <w:r w:rsidR="00AA73E8">
        <w:rPr>
          <w:sz w:val="24"/>
          <w:szCs w:val="24"/>
          <w:lang w:val="en-US"/>
        </w:rPr>
        <w:t>to</w:t>
      </w:r>
      <w:r>
        <w:rPr>
          <w:sz w:val="24"/>
          <w:szCs w:val="24"/>
          <w:lang w:val="en-US"/>
        </w:rPr>
        <w:t xml:space="preserve"> known event-</w:t>
      </w:r>
      <w:r w:rsidR="007349A8" w:rsidRPr="00C24DC7">
        <w:rPr>
          <w:sz w:val="24"/>
          <w:szCs w:val="24"/>
          <w:lang w:val="en-US"/>
        </w:rPr>
        <w:t>type</w:t>
      </w:r>
      <w:r w:rsidR="00AA73E8">
        <w:rPr>
          <w:sz w:val="24"/>
          <w:szCs w:val="24"/>
          <w:lang w:val="en-US"/>
        </w:rPr>
        <w:t>s</w:t>
      </w:r>
      <w:r w:rsidR="007349A8" w:rsidRPr="00C24DC7">
        <w:rPr>
          <w:sz w:val="24"/>
          <w:szCs w:val="24"/>
          <w:lang w:val="en-US"/>
        </w:rPr>
        <w:t xml:space="preserve">. </w:t>
      </w:r>
      <w:r w:rsidR="007F1CCD">
        <w:rPr>
          <w:sz w:val="24"/>
          <w:szCs w:val="24"/>
          <w:lang w:val="en-US"/>
        </w:rPr>
        <w:t>The event</w:t>
      </w:r>
      <w:r w:rsidR="00110713">
        <w:rPr>
          <w:sz w:val="24"/>
          <w:szCs w:val="24"/>
          <w:lang w:val="en-US"/>
        </w:rPr>
        <w:t xml:space="preserve"> </w:t>
      </w:r>
      <w:r w:rsidR="007F1CCD">
        <w:rPr>
          <w:sz w:val="24"/>
          <w:szCs w:val="24"/>
          <w:lang w:val="en-US"/>
        </w:rPr>
        <w:t>type</w:t>
      </w:r>
      <w:r w:rsidR="00AA73E8">
        <w:rPr>
          <w:sz w:val="24"/>
          <w:szCs w:val="24"/>
          <w:lang w:val="en-US"/>
        </w:rPr>
        <w:t>s are</w:t>
      </w:r>
      <w:r w:rsidR="00817EC4">
        <w:rPr>
          <w:sz w:val="24"/>
          <w:szCs w:val="24"/>
          <w:lang w:val="en-US"/>
        </w:rPr>
        <w:t xml:space="preserve"> likely the same as </w:t>
      </w:r>
      <w:r w:rsidR="00AA73E8">
        <w:rPr>
          <w:sz w:val="24"/>
          <w:szCs w:val="24"/>
          <w:lang w:val="en-US"/>
        </w:rPr>
        <w:t>they were</w:t>
      </w:r>
      <w:r w:rsidR="006500E1">
        <w:rPr>
          <w:sz w:val="24"/>
          <w:szCs w:val="24"/>
          <w:lang w:val="en-US"/>
        </w:rPr>
        <w:t xml:space="preserve"> </w:t>
      </w:r>
      <w:r w:rsidR="009E7D87">
        <w:rPr>
          <w:sz w:val="24"/>
          <w:szCs w:val="24"/>
          <w:lang w:val="en-US"/>
        </w:rPr>
        <w:t>during the observation</w:t>
      </w:r>
      <w:r w:rsidR="00F676D2">
        <w:rPr>
          <w:sz w:val="24"/>
          <w:szCs w:val="24"/>
          <w:lang w:val="en-US"/>
        </w:rPr>
        <w:t xml:space="preserve"> </w:t>
      </w:r>
      <w:r w:rsidR="00B91783">
        <w:rPr>
          <w:sz w:val="24"/>
          <w:szCs w:val="24"/>
          <w:lang w:val="en-US"/>
        </w:rPr>
        <w:t>stage</w:t>
      </w:r>
      <w:r w:rsidR="006500E1">
        <w:rPr>
          <w:sz w:val="24"/>
          <w:szCs w:val="24"/>
          <w:lang w:val="en-US"/>
        </w:rPr>
        <w:t>, however, it</w:t>
      </w:r>
      <w:r w:rsidR="007F1CCD">
        <w:rPr>
          <w:sz w:val="24"/>
          <w:szCs w:val="24"/>
          <w:lang w:val="en-US"/>
        </w:rPr>
        <w:t xml:space="preserve"> could </w:t>
      </w:r>
      <w:r w:rsidR="00F1346C">
        <w:rPr>
          <w:sz w:val="24"/>
          <w:szCs w:val="24"/>
          <w:lang w:val="en-US"/>
        </w:rPr>
        <w:t xml:space="preserve">have </w:t>
      </w:r>
      <w:r w:rsidR="007F1CCD">
        <w:rPr>
          <w:sz w:val="24"/>
          <w:szCs w:val="24"/>
          <w:lang w:val="en-US"/>
        </w:rPr>
        <w:t>change</w:t>
      </w:r>
      <w:r w:rsidR="00F1346C">
        <w:rPr>
          <w:sz w:val="24"/>
          <w:szCs w:val="24"/>
          <w:lang w:val="en-US"/>
        </w:rPr>
        <w:t>d</w:t>
      </w:r>
      <w:r w:rsidR="007F1CCD">
        <w:rPr>
          <w:sz w:val="24"/>
          <w:szCs w:val="24"/>
          <w:lang w:val="en-US"/>
        </w:rPr>
        <w:t xml:space="preserve"> based on the analysis of the</w:t>
      </w:r>
      <w:r w:rsidR="00AA73E8">
        <w:rPr>
          <w:sz w:val="24"/>
          <w:szCs w:val="24"/>
          <w:lang w:val="en-US"/>
        </w:rPr>
        <w:t xml:space="preserve"> </w:t>
      </w:r>
      <w:r w:rsidR="00863AC5">
        <w:rPr>
          <w:sz w:val="24"/>
          <w:szCs w:val="24"/>
          <w:lang w:val="en-US"/>
        </w:rPr>
        <w:t xml:space="preserve">event situation and the larger </w:t>
      </w:r>
      <w:r w:rsidR="00AA73E8">
        <w:rPr>
          <w:sz w:val="24"/>
          <w:szCs w:val="24"/>
          <w:lang w:val="en-US"/>
        </w:rPr>
        <w:t>alerting</w:t>
      </w:r>
      <w:r w:rsidR="007F1CCD">
        <w:rPr>
          <w:sz w:val="24"/>
          <w:szCs w:val="24"/>
          <w:lang w:val="en-US"/>
        </w:rPr>
        <w:t xml:space="preserve"> </w:t>
      </w:r>
      <w:r w:rsidR="00110713">
        <w:rPr>
          <w:sz w:val="24"/>
          <w:szCs w:val="24"/>
          <w:lang w:val="en-US"/>
        </w:rPr>
        <w:t xml:space="preserve">situation. </w:t>
      </w:r>
    </w:p>
    <w:p w14:paraId="744036C4" w14:textId="77777777" w:rsidR="000E005B" w:rsidRPr="000E005B" w:rsidRDefault="000E005B" w:rsidP="000E005B">
      <w:pPr>
        <w:pStyle w:val="ListParagraph"/>
        <w:rPr>
          <w:sz w:val="24"/>
          <w:szCs w:val="24"/>
          <w:lang w:val="en-US"/>
        </w:rPr>
      </w:pPr>
    </w:p>
    <w:p w14:paraId="3DFB41A6" w14:textId="36D5A524" w:rsidR="007349A8" w:rsidRDefault="00110713" w:rsidP="00C17DDB">
      <w:pPr>
        <w:pStyle w:val="ListParagraph"/>
        <w:numPr>
          <w:ilvl w:val="1"/>
          <w:numId w:val="31"/>
        </w:numPr>
        <w:rPr>
          <w:sz w:val="24"/>
          <w:szCs w:val="24"/>
          <w:lang w:val="en-US"/>
        </w:rPr>
      </w:pPr>
      <w:r>
        <w:rPr>
          <w:sz w:val="24"/>
          <w:szCs w:val="24"/>
          <w:lang w:val="en-US"/>
        </w:rPr>
        <w:t xml:space="preserve">The analysis </w:t>
      </w:r>
      <w:r w:rsidR="00817EC4">
        <w:rPr>
          <w:sz w:val="24"/>
          <w:szCs w:val="24"/>
          <w:lang w:val="en-US"/>
        </w:rPr>
        <w:t xml:space="preserve">collectively </w:t>
      </w:r>
      <w:r>
        <w:rPr>
          <w:sz w:val="24"/>
          <w:szCs w:val="24"/>
          <w:lang w:val="en-US"/>
        </w:rPr>
        <w:t>include</w:t>
      </w:r>
      <w:r w:rsidR="00F676D2">
        <w:rPr>
          <w:sz w:val="24"/>
          <w:szCs w:val="24"/>
          <w:lang w:val="en-US"/>
        </w:rPr>
        <w:t>s</w:t>
      </w:r>
      <w:r>
        <w:rPr>
          <w:sz w:val="24"/>
          <w:szCs w:val="24"/>
          <w:lang w:val="en-US"/>
        </w:rPr>
        <w:t xml:space="preserve"> the </w:t>
      </w:r>
      <w:r w:rsidR="00880B95" w:rsidRPr="00E86574">
        <w:rPr>
          <w:b/>
          <w:sz w:val="24"/>
          <w:szCs w:val="24"/>
          <w:lang w:val="en-US"/>
        </w:rPr>
        <w:t>primary</w:t>
      </w:r>
      <w:r w:rsidR="00880B95">
        <w:rPr>
          <w:sz w:val="24"/>
          <w:szCs w:val="24"/>
          <w:lang w:val="en-US"/>
        </w:rPr>
        <w:t xml:space="preserve"> </w:t>
      </w:r>
      <w:r w:rsidR="00466EA8">
        <w:rPr>
          <w:sz w:val="24"/>
          <w:szCs w:val="24"/>
          <w:lang w:val="en-US"/>
        </w:rPr>
        <w:t>event-of-interest</w:t>
      </w:r>
      <w:r w:rsidR="007F1CCD">
        <w:rPr>
          <w:sz w:val="24"/>
          <w:szCs w:val="24"/>
          <w:lang w:val="en-US"/>
        </w:rPr>
        <w:t xml:space="preserve">, </w:t>
      </w:r>
      <w:r w:rsidR="00F1346C">
        <w:rPr>
          <w:sz w:val="24"/>
          <w:szCs w:val="24"/>
          <w:lang w:val="en-US"/>
        </w:rPr>
        <w:t xml:space="preserve">the group of associated </w:t>
      </w:r>
      <w:r w:rsidR="00880B95">
        <w:rPr>
          <w:sz w:val="24"/>
          <w:szCs w:val="24"/>
          <w:lang w:val="en-US"/>
        </w:rPr>
        <w:t xml:space="preserve">secondary </w:t>
      </w:r>
      <w:r w:rsidR="00466EA8">
        <w:rPr>
          <w:sz w:val="24"/>
          <w:szCs w:val="24"/>
          <w:lang w:val="en-US"/>
        </w:rPr>
        <w:t>event</w:t>
      </w:r>
      <w:r w:rsidR="00F676D2">
        <w:rPr>
          <w:sz w:val="24"/>
          <w:szCs w:val="24"/>
          <w:lang w:val="en-US"/>
        </w:rPr>
        <w:t>s</w:t>
      </w:r>
      <w:r w:rsidR="00466EA8">
        <w:rPr>
          <w:sz w:val="24"/>
          <w:szCs w:val="24"/>
          <w:lang w:val="en-US"/>
        </w:rPr>
        <w:t>-of-interest</w:t>
      </w:r>
      <w:r w:rsidR="00F1346C">
        <w:rPr>
          <w:sz w:val="24"/>
          <w:szCs w:val="24"/>
          <w:lang w:val="en-US"/>
        </w:rPr>
        <w:t xml:space="preserve">, </w:t>
      </w:r>
      <w:r>
        <w:rPr>
          <w:sz w:val="24"/>
          <w:szCs w:val="24"/>
          <w:lang w:val="en-US"/>
        </w:rPr>
        <w:t>and</w:t>
      </w:r>
      <w:r w:rsidR="007F1CCD">
        <w:rPr>
          <w:sz w:val="24"/>
          <w:szCs w:val="24"/>
          <w:lang w:val="en-US"/>
        </w:rPr>
        <w:t xml:space="preserve"> </w:t>
      </w:r>
      <w:r w:rsidR="00915469">
        <w:rPr>
          <w:sz w:val="24"/>
          <w:szCs w:val="24"/>
          <w:lang w:val="en-US"/>
        </w:rPr>
        <w:t xml:space="preserve">from experience, a general idea of what the </w:t>
      </w:r>
      <w:r w:rsidR="00F676D2">
        <w:rPr>
          <w:sz w:val="24"/>
          <w:szCs w:val="24"/>
          <w:lang w:val="en-US"/>
        </w:rPr>
        <w:t xml:space="preserve">larger </w:t>
      </w:r>
      <w:r w:rsidR="00FA0A37">
        <w:rPr>
          <w:sz w:val="24"/>
          <w:szCs w:val="24"/>
          <w:lang w:val="en-US"/>
        </w:rPr>
        <w:t xml:space="preserve">alerting </w:t>
      </w:r>
      <w:r w:rsidR="00F676D2">
        <w:rPr>
          <w:sz w:val="24"/>
          <w:szCs w:val="24"/>
          <w:lang w:val="en-US"/>
        </w:rPr>
        <w:t>situation</w:t>
      </w:r>
      <w:r w:rsidR="00915469">
        <w:rPr>
          <w:sz w:val="24"/>
          <w:szCs w:val="24"/>
          <w:lang w:val="en-US"/>
        </w:rPr>
        <w:t xml:space="preserve"> </w:t>
      </w:r>
      <w:r w:rsidR="00F676D2">
        <w:rPr>
          <w:sz w:val="24"/>
          <w:szCs w:val="24"/>
          <w:lang w:val="en-US"/>
        </w:rPr>
        <w:t xml:space="preserve">for the target audience may end up being. </w:t>
      </w:r>
      <w:r w:rsidR="007349A8" w:rsidRPr="00C24DC7">
        <w:rPr>
          <w:sz w:val="24"/>
          <w:szCs w:val="24"/>
          <w:lang w:val="en-US"/>
        </w:rPr>
        <w:t xml:space="preserve">The </w:t>
      </w:r>
      <w:r w:rsidR="007F1CCD">
        <w:rPr>
          <w:sz w:val="24"/>
          <w:szCs w:val="24"/>
          <w:lang w:val="en-US"/>
        </w:rPr>
        <w:t>re-</w:t>
      </w:r>
      <w:r w:rsidR="00DC2D5D">
        <w:rPr>
          <w:sz w:val="24"/>
          <w:szCs w:val="24"/>
          <w:lang w:val="en-US"/>
        </w:rPr>
        <w:t>connection</w:t>
      </w:r>
      <w:r w:rsidR="007349A8" w:rsidRPr="00C24DC7">
        <w:rPr>
          <w:sz w:val="24"/>
          <w:szCs w:val="24"/>
          <w:lang w:val="en-US"/>
        </w:rPr>
        <w:t xml:space="preserve"> </w:t>
      </w:r>
      <w:r w:rsidR="00817EC4">
        <w:rPr>
          <w:sz w:val="24"/>
          <w:szCs w:val="24"/>
          <w:lang w:val="en-US"/>
        </w:rPr>
        <w:t xml:space="preserve">back </w:t>
      </w:r>
      <w:r>
        <w:rPr>
          <w:sz w:val="24"/>
          <w:szCs w:val="24"/>
          <w:lang w:val="en-US"/>
        </w:rPr>
        <w:t>to event type</w:t>
      </w:r>
      <w:r w:rsidR="00AA73E8">
        <w:rPr>
          <w:sz w:val="24"/>
          <w:szCs w:val="24"/>
          <w:lang w:val="en-US"/>
        </w:rPr>
        <w:t>s</w:t>
      </w:r>
      <w:r>
        <w:rPr>
          <w:sz w:val="24"/>
          <w:szCs w:val="24"/>
          <w:lang w:val="en-US"/>
        </w:rPr>
        <w:t xml:space="preserve"> </w:t>
      </w:r>
      <w:r w:rsidR="007349A8" w:rsidRPr="00C24DC7">
        <w:rPr>
          <w:sz w:val="24"/>
          <w:szCs w:val="24"/>
          <w:lang w:val="en-US"/>
        </w:rPr>
        <w:t>can be formal (</w:t>
      </w:r>
      <w:r w:rsidR="003C31CE">
        <w:rPr>
          <w:sz w:val="24"/>
          <w:szCs w:val="24"/>
          <w:lang w:val="en-US"/>
        </w:rPr>
        <w:t>as part of</w:t>
      </w:r>
      <w:r w:rsidR="00DC2D5D">
        <w:rPr>
          <w:sz w:val="24"/>
          <w:szCs w:val="24"/>
          <w:lang w:val="en-US"/>
        </w:rPr>
        <w:t xml:space="preserve"> </w:t>
      </w:r>
      <w:r w:rsidR="007349A8" w:rsidRPr="00C24DC7">
        <w:rPr>
          <w:sz w:val="24"/>
          <w:szCs w:val="24"/>
          <w:lang w:val="en-US"/>
        </w:rPr>
        <w:t>alerting agency policy), or informal (based on the experiences of the agency</w:t>
      </w:r>
      <w:r>
        <w:rPr>
          <w:sz w:val="24"/>
          <w:szCs w:val="24"/>
          <w:lang w:val="en-US"/>
        </w:rPr>
        <w:t>, community, and their</w:t>
      </w:r>
      <w:r w:rsidR="007349A8" w:rsidRPr="00C24DC7">
        <w:rPr>
          <w:sz w:val="24"/>
          <w:szCs w:val="24"/>
          <w:lang w:val="en-US"/>
        </w:rPr>
        <w:t xml:space="preserve"> agents).</w:t>
      </w:r>
      <w:r w:rsidR="007F1CCD">
        <w:rPr>
          <w:sz w:val="24"/>
          <w:szCs w:val="24"/>
          <w:lang w:val="en-US"/>
        </w:rPr>
        <w:t xml:space="preserve"> Any secondary </w:t>
      </w:r>
      <w:r w:rsidR="00466EA8">
        <w:rPr>
          <w:sz w:val="24"/>
          <w:szCs w:val="24"/>
          <w:lang w:val="en-US"/>
        </w:rPr>
        <w:t>event-of-interest</w:t>
      </w:r>
      <w:r w:rsidR="00A57DEA">
        <w:rPr>
          <w:sz w:val="24"/>
          <w:szCs w:val="24"/>
          <w:lang w:val="en-US"/>
        </w:rPr>
        <w:t>s</w:t>
      </w:r>
      <w:r w:rsidR="00F1346C" w:rsidRPr="007F1CCD">
        <w:rPr>
          <w:sz w:val="24"/>
          <w:szCs w:val="24"/>
          <w:lang w:val="en-US"/>
        </w:rPr>
        <w:t xml:space="preserve"> </w:t>
      </w:r>
      <w:r>
        <w:rPr>
          <w:sz w:val="24"/>
          <w:szCs w:val="24"/>
          <w:lang w:val="en-US"/>
        </w:rPr>
        <w:t>should</w:t>
      </w:r>
      <w:r w:rsidR="00817EC4">
        <w:rPr>
          <w:sz w:val="24"/>
          <w:szCs w:val="24"/>
          <w:lang w:val="en-US"/>
        </w:rPr>
        <w:t xml:space="preserve"> be similarly </w:t>
      </w:r>
      <w:r w:rsidR="00FA0A37">
        <w:rPr>
          <w:sz w:val="24"/>
          <w:szCs w:val="24"/>
          <w:lang w:val="en-US"/>
        </w:rPr>
        <w:t>re-</w:t>
      </w:r>
      <w:r w:rsidR="00817EC4">
        <w:rPr>
          <w:sz w:val="24"/>
          <w:szCs w:val="24"/>
          <w:lang w:val="en-US"/>
        </w:rPr>
        <w:t>connected to their</w:t>
      </w:r>
      <w:r w:rsidR="007F1CCD">
        <w:rPr>
          <w:sz w:val="24"/>
          <w:szCs w:val="24"/>
          <w:lang w:val="en-US"/>
        </w:rPr>
        <w:t xml:space="preserve"> event type</w:t>
      </w:r>
      <w:r w:rsidR="00817EC4">
        <w:rPr>
          <w:sz w:val="24"/>
          <w:szCs w:val="24"/>
          <w:lang w:val="en-US"/>
        </w:rPr>
        <w:t>s</w:t>
      </w:r>
      <w:r w:rsidR="007F1CCD">
        <w:rPr>
          <w:sz w:val="24"/>
          <w:szCs w:val="24"/>
          <w:lang w:val="en-US"/>
        </w:rPr>
        <w:t>.</w:t>
      </w:r>
      <w:r w:rsidR="005F23E0">
        <w:rPr>
          <w:sz w:val="24"/>
          <w:szCs w:val="24"/>
          <w:lang w:val="en-US"/>
        </w:rPr>
        <w:t xml:space="preserve"> Occasionally, </w:t>
      </w:r>
      <w:r w:rsidR="00E86574">
        <w:rPr>
          <w:sz w:val="24"/>
          <w:szCs w:val="24"/>
          <w:lang w:val="en-US"/>
        </w:rPr>
        <w:t>during the</w:t>
      </w:r>
      <w:r w:rsidR="005F23E0">
        <w:rPr>
          <w:sz w:val="24"/>
          <w:szCs w:val="24"/>
          <w:lang w:val="en-US"/>
        </w:rPr>
        <w:t xml:space="preserve"> analysis, a secondary </w:t>
      </w:r>
      <w:r w:rsidR="00466EA8">
        <w:rPr>
          <w:sz w:val="24"/>
          <w:szCs w:val="24"/>
          <w:lang w:val="en-US"/>
        </w:rPr>
        <w:t>event-of-interest</w:t>
      </w:r>
      <w:r w:rsidR="005F23E0">
        <w:rPr>
          <w:sz w:val="24"/>
          <w:szCs w:val="24"/>
          <w:lang w:val="en-US"/>
        </w:rPr>
        <w:t xml:space="preserve"> </w:t>
      </w:r>
      <w:r w:rsidR="00E86574">
        <w:rPr>
          <w:sz w:val="24"/>
          <w:szCs w:val="24"/>
          <w:lang w:val="en-US"/>
        </w:rPr>
        <w:t xml:space="preserve">may </w:t>
      </w:r>
      <w:r w:rsidR="005F23E0">
        <w:rPr>
          <w:sz w:val="24"/>
          <w:szCs w:val="24"/>
          <w:lang w:val="en-US"/>
        </w:rPr>
        <w:t xml:space="preserve">take over as the primary </w:t>
      </w:r>
      <w:r w:rsidR="00466EA8">
        <w:rPr>
          <w:sz w:val="24"/>
          <w:szCs w:val="24"/>
          <w:lang w:val="en-US"/>
        </w:rPr>
        <w:t>event-of-interest</w:t>
      </w:r>
      <w:r w:rsidR="005F23E0">
        <w:rPr>
          <w:sz w:val="24"/>
          <w:szCs w:val="24"/>
          <w:lang w:val="en-US"/>
        </w:rPr>
        <w:t>.</w:t>
      </w:r>
    </w:p>
    <w:p w14:paraId="531968CB" w14:textId="77777777" w:rsidR="003E0B29" w:rsidRDefault="003E0B29" w:rsidP="003E0B29">
      <w:pPr>
        <w:pStyle w:val="ListParagraph"/>
        <w:rPr>
          <w:sz w:val="24"/>
          <w:szCs w:val="24"/>
          <w:lang w:val="en-US"/>
        </w:rPr>
      </w:pPr>
    </w:p>
    <w:p w14:paraId="13E5335C" w14:textId="77777777" w:rsidR="00BA4B38" w:rsidRDefault="00BA4B38">
      <w:pPr>
        <w:rPr>
          <w:sz w:val="24"/>
          <w:szCs w:val="24"/>
          <w:lang w:val="en-US"/>
        </w:rPr>
      </w:pPr>
      <w:r>
        <w:rPr>
          <w:sz w:val="24"/>
          <w:szCs w:val="24"/>
          <w:lang w:val="en-US"/>
        </w:rPr>
        <w:br w:type="page"/>
      </w:r>
    </w:p>
    <w:p w14:paraId="73A97776" w14:textId="52B8BADB" w:rsidR="003E0B29" w:rsidRDefault="003E0B29" w:rsidP="00C17DDB">
      <w:pPr>
        <w:pStyle w:val="ListParagraph"/>
        <w:numPr>
          <w:ilvl w:val="0"/>
          <w:numId w:val="31"/>
        </w:numPr>
        <w:rPr>
          <w:sz w:val="24"/>
          <w:szCs w:val="24"/>
          <w:lang w:val="en-US"/>
        </w:rPr>
      </w:pPr>
      <w:r>
        <w:rPr>
          <w:sz w:val="24"/>
          <w:szCs w:val="24"/>
          <w:lang w:val="en-US"/>
        </w:rPr>
        <w:t>After t</w:t>
      </w:r>
      <w:r w:rsidRPr="00E47BBB">
        <w:rPr>
          <w:sz w:val="24"/>
          <w:szCs w:val="24"/>
          <w:lang w:val="en-US"/>
        </w:rPr>
        <w:t xml:space="preserve">he </w:t>
      </w:r>
      <w:r>
        <w:rPr>
          <w:sz w:val="24"/>
          <w:szCs w:val="24"/>
          <w:lang w:val="en-US"/>
        </w:rPr>
        <w:t xml:space="preserve">alerting agency determines the make-up of the </w:t>
      </w:r>
      <w:r w:rsidRPr="00880B95">
        <w:rPr>
          <w:b/>
          <w:sz w:val="24"/>
          <w:szCs w:val="24"/>
          <w:lang w:val="en-US"/>
        </w:rPr>
        <w:t>subject event</w:t>
      </w:r>
      <w:r>
        <w:rPr>
          <w:sz w:val="24"/>
          <w:szCs w:val="24"/>
          <w:lang w:val="en-US"/>
        </w:rPr>
        <w:t xml:space="preserve">, the focus is on the </w:t>
      </w:r>
      <w:r w:rsidR="00F676D2" w:rsidRPr="00863AC5">
        <w:rPr>
          <w:b/>
          <w:sz w:val="24"/>
          <w:szCs w:val="24"/>
          <w:lang w:val="en-US"/>
        </w:rPr>
        <w:t>larger</w:t>
      </w:r>
      <w:r w:rsidRPr="00863AC5">
        <w:rPr>
          <w:b/>
          <w:sz w:val="24"/>
          <w:szCs w:val="24"/>
          <w:lang w:val="en-US"/>
        </w:rPr>
        <w:t xml:space="preserve"> </w:t>
      </w:r>
      <w:r w:rsidR="00FA0A37" w:rsidRPr="00863AC5">
        <w:rPr>
          <w:b/>
          <w:sz w:val="24"/>
          <w:szCs w:val="24"/>
          <w:lang w:val="en-US"/>
        </w:rPr>
        <w:t xml:space="preserve">alerting </w:t>
      </w:r>
      <w:r w:rsidRPr="00863AC5">
        <w:rPr>
          <w:b/>
          <w:sz w:val="24"/>
          <w:szCs w:val="24"/>
          <w:lang w:val="en-US"/>
        </w:rPr>
        <w:t>situation</w:t>
      </w:r>
      <w:r>
        <w:rPr>
          <w:sz w:val="24"/>
          <w:szCs w:val="24"/>
          <w:lang w:val="en-US"/>
        </w:rPr>
        <w:t xml:space="preserve"> as it pertains to the consuming audience</w:t>
      </w:r>
      <w:r w:rsidR="00357301">
        <w:rPr>
          <w:sz w:val="24"/>
          <w:szCs w:val="24"/>
          <w:lang w:val="en-US"/>
        </w:rPr>
        <w:t xml:space="preserve"> (as shown in purple in the diagram below)</w:t>
      </w:r>
      <w:r>
        <w:rPr>
          <w:sz w:val="24"/>
          <w:szCs w:val="24"/>
          <w:lang w:val="en-US"/>
        </w:rPr>
        <w:t>.</w:t>
      </w:r>
    </w:p>
    <w:p w14:paraId="35339385" w14:textId="33C33036" w:rsidR="00AA73E8" w:rsidRPr="00357301" w:rsidRDefault="00AA73E8" w:rsidP="00357301">
      <w:pPr>
        <w:rPr>
          <w:sz w:val="24"/>
          <w:szCs w:val="24"/>
          <w:lang w:val="en-US"/>
        </w:rPr>
      </w:pPr>
      <w:r>
        <w:rPr>
          <w:noProof/>
          <w:lang w:eastAsia="en-CA"/>
        </w:rPr>
        <w:drawing>
          <wp:inline distT="0" distB="0" distL="0" distR="0" wp14:anchorId="621D6367" wp14:editId="1C7B53D1">
            <wp:extent cx="5810250" cy="1885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810250" cy="1885950"/>
                    </a:xfrm>
                    <a:prstGeom prst="rect">
                      <a:avLst/>
                    </a:prstGeom>
                  </pic:spPr>
                </pic:pic>
              </a:graphicData>
            </a:graphic>
          </wp:inline>
        </w:drawing>
      </w:r>
    </w:p>
    <w:p w14:paraId="4758E067" w14:textId="77777777" w:rsidR="003E0B29" w:rsidRDefault="003E0B29" w:rsidP="003E0B29">
      <w:pPr>
        <w:pStyle w:val="ListParagraph"/>
        <w:ind w:left="1440"/>
        <w:rPr>
          <w:sz w:val="24"/>
          <w:szCs w:val="24"/>
          <w:lang w:val="en-US"/>
        </w:rPr>
      </w:pPr>
    </w:p>
    <w:p w14:paraId="37A5B70B" w14:textId="49DCF750" w:rsidR="003E0B29" w:rsidRDefault="003E0B29" w:rsidP="00C17DDB">
      <w:pPr>
        <w:pStyle w:val="ListParagraph"/>
        <w:numPr>
          <w:ilvl w:val="1"/>
          <w:numId w:val="41"/>
        </w:numPr>
        <w:rPr>
          <w:sz w:val="24"/>
          <w:szCs w:val="24"/>
          <w:lang w:val="en-US"/>
        </w:rPr>
      </w:pPr>
      <w:r>
        <w:rPr>
          <w:sz w:val="24"/>
          <w:szCs w:val="24"/>
          <w:lang w:val="en-US"/>
        </w:rPr>
        <w:t xml:space="preserve">If the </w:t>
      </w:r>
      <w:r w:rsidRPr="00863AC5">
        <w:rPr>
          <w:b/>
          <w:sz w:val="24"/>
          <w:szCs w:val="24"/>
          <w:lang w:val="en-US"/>
        </w:rPr>
        <w:t>subject-event</w:t>
      </w:r>
      <w:r>
        <w:rPr>
          <w:sz w:val="24"/>
          <w:szCs w:val="24"/>
          <w:lang w:val="en-US"/>
        </w:rPr>
        <w:t xml:space="preserve"> is </w:t>
      </w:r>
      <w:r w:rsidR="00FA0A37">
        <w:rPr>
          <w:sz w:val="24"/>
          <w:szCs w:val="24"/>
          <w:lang w:val="en-US"/>
        </w:rPr>
        <w:t xml:space="preserve">an </w:t>
      </w:r>
      <w:r>
        <w:rPr>
          <w:sz w:val="24"/>
          <w:szCs w:val="24"/>
          <w:lang w:val="en-US"/>
        </w:rPr>
        <w:t xml:space="preserve">anticipated </w:t>
      </w:r>
      <w:r w:rsidR="00FA0A37">
        <w:rPr>
          <w:sz w:val="24"/>
          <w:szCs w:val="24"/>
          <w:lang w:val="en-US"/>
        </w:rPr>
        <w:t>event</w:t>
      </w:r>
      <w:r>
        <w:rPr>
          <w:sz w:val="24"/>
          <w:szCs w:val="24"/>
          <w:lang w:val="en-US"/>
        </w:rPr>
        <w:t xml:space="preserve"> (real or imagined), the </w:t>
      </w:r>
      <w:r w:rsidR="00F676D2">
        <w:rPr>
          <w:sz w:val="24"/>
          <w:szCs w:val="24"/>
          <w:lang w:val="en-US"/>
        </w:rPr>
        <w:t xml:space="preserve">larger </w:t>
      </w:r>
      <w:r w:rsidR="00FA0A37">
        <w:rPr>
          <w:sz w:val="24"/>
          <w:szCs w:val="24"/>
          <w:lang w:val="en-US"/>
        </w:rPr>
        <w:t xml:space="preserve">alerting </w:t>
      </w:r>
      <w:r w:rsidR="00F676D2">
        <w:rPr>
          <w:sz w:val="24"/>
          <w:szCs w:val="24"/>
          <w:lang w:val="en-US"/>
        </w:rPr>
        <w:t>situation</w:t>
      </w:r>
      <w:r>
        <w:rPr>
          <w:sz w:val="24"/>
          <w:szCs w:val="24"/>
          <w:lang w:val="en-US"/>
        </w:rPr>
        <w:t xml:space="preserve"> will have a timing that includes lead timing</w:t>
      </w:r>
      <w:r w:rsidR="00AD5D3B">
        <w:rPr>
          <w:sz w:val="24"/>
          <w:szCs w:val="24"/>
          <w:lang w:val="en-US"/>
        </w:rPr>
        <w:t>,</w:t>
      </w:r>
      <w:r>
        <w:rPr>
          <w:sz w:val="24"/>
          <w:szCs w:val="24"/>
          <w:lang w:val="en-US"/>
        </w:rPr>
        <w:t xml:space="preserve"> intersection timing</w:t>
      </w:r>
      <w:r w:rsidR="00AD5D3B">
        <w:rPr>
          <w:sz w:val="24"/>
          <w:szCs w:val="24"/>
          <w:lang w:val="en-US"/>
        </w:rPr>
        <w:t xml:space="preserve">, and possible follow timing </w:t>
      </w:r>
      <w:r w:rsidR="00AD5D3B">
        <w:rPr>
          <w:rStyle w:val="FootnoteReference"/>
          <w:sz w:val="24"/>
          <w:szCs w:val="24"/>
          <w:lang w:val="en-US"/>
        </w:rPr>
        <w:footnoteReference w:id="39"/>
      </w:r>
      <w:r>
        <w:rPr>
          <w:sz w:val="24"/>
          <w:szCs w:val="24"/>
          <w:lang w:val="en-US"/>
        </w:rPr>
        <w:t>.</w:t>
      </w:r>
    </w:p>
    <w:p w14:paraId="6B6C02DA" w14:textId="77777777" w:rsidR="003E0B29" w:rsidRDefault="003E0B29" w:rsidP="003E0B29">
      <w:pPr>
        <w:pStyle w:val="ListParagraph"/>
        <w:ind w:left="1440"/>
        <w:rPr>
          <w:sz w:val="24"/>
          <w:szCs w:val="24"/>
          <w:lang w:val="en-US"/>
        </w:rPr>
      </w:pPr>
    </w:p>
    <w:p w14:paraId="43CC683E" w14:textId="234E4E6F" w:rsidR="00AD5D3B" w:rsidRDefault="003E0B29" w:rsidP="00C17DDB">
      <w:pPr>
        <w:pStyle w:val="ListParagraph"/>
        <w:numPr>
          <w:ilvl w:val="1"/>
          <w:numId w:val="41"/>
        </w:numPr>
        <w:rPr>
          <w:sz w:val="24"/>
          <w:szCs w:val="24"/>
          <w:lang w:val="en-US"/>
        </w:rPr>
      </w:pPr>
      <w:r>
        <w:rPr>
          <w:sz w:val="24"/>
          <w:szCs w:val="24"/>
          <w:lang w:val="en-US"/>
        </w:rPr>
        <w:t>If the subject-event is underway</w:t>
      </w:r>
      <w:r w:rsidR="00AA73E8">
        <w:rPr>
          <w:sz w:val="24"/>
          <w:szCs w:val="24"/>
          <w:lang w:val="en-US"/>
        </w:rPr>
        <w:t xml:space="preserve"> </w:t>
      </w:r>
      <w:r w:rsidR="00E86574">
        <w:rPr>
          <w:sz w:val="24"/>
          <w:szCs w:val="24"/>
          <w:lang w:val="en-US"/>
        </w:rPr>
        <w:t>within an</w:t>
      </w:r>
      <w:r>
        <w:rPr>
          <w:sz w:val="24"/>
          <w:szCs w:val="24"/>
          <w:lang w:val="en-US"/>
        </w:rPr>
        <w:t xml:space="preserve"> area-of-concern, the </w:t>
      </w:r>
      <w:r w:rsidR="00F676D2">
        <w:rPr>
          <w:sz w:val="24"/>
          <w:szCs w:val="24"/>
          <w:lang w:val="en-US"/>
        </w:rPr>
        <w:t xml:space="preserve">larger </w:t>
      </w:r>
      <w:r w:rsidR="00AD5D3B">
        <w:rPr>
          <w:sz w:val="24"/>
          <w:szCs w:val="24"/>
          <w:lang w:val="en-US"/>
        </w:rPr>
        <w:t xml:space="preserve">alerting </w:t>
      </w:r>
      <w:r w:rsidR="00F676D2">
        <w:rPr>
          <w:sz w:val="24"/>
          <w:szCs w:val="24"/>
          <w:lang w:val="en-US"/>
        </w:rPr>
        <w:t>situation</w:t>
      </w:r>
      <w:r>
        <w:rPr>
          <w:sz w:val="24"/>
          <w:szCs w:val="24"/>
          <w:lang w:val="en-US"/>
        </w:rPr>
        <w:t xml:space="preserve"> will have </w:t>
      </w:r>
      <w:r w:rsidR="00AD5D3B">
        <w:rPr>
          <w:sz w:val="24"/>
          <w:szCs w:val="24"/>
          <w:lang w:val="en-US"/>
        </w:rPr>
        <w:t>n</w:t>
      </w:r>
      <w:r w:rsidR="00AA73E8">
        <w:rPr>
          <w:sz w:val="24"/>
          <w:szCs w:val="24"/>
          <w:lang w:val="en-US"/>
        </w:rPr>
        <w:t>o lead timing</w:t>
      </w:r>
      <w:r w:rsidR="00E86574">
        <w:rPr>
          <w:sz w:val="24"/>
          <w:szCs w:val="24"/>
          <w:lang w:val="en-US"/>
        </w:rPr>
        <w:t xml:space="preserve"> for some or part of the area</w:t>
      </w:r>
      <w:r w:rsidR="00AA73E8">
        <w:rPr>
          <w:sz w:val="24"/>
          <w:szCs w:val="24"/>
          <w:lang w:val="en-US"/>
        </w:rPr>
        <w:t xml:space="preserve">, </w:t>
      </w:r>
      <w:r w:rsidR="00E86574">
        <w:rPr>
          <w:sz w:val="24"/>
          <w:szCs w:val="24"/>
          <w:lang w:val="en-US"/>
        </w:rPr>
        <w:t xml:space="preserve">especially if the event </w:t>
      </w:r>
      <w:r w:rsidR="00863AC5">
        <w:rPr>
          <w:sz w:val="24"/>
          <w:szCs w:val="24"/>
          <w:lang w:val="en-US"/>
        </w:rPr>
        <w:t>is a moving event</w:t>
      </w:r>
      <w:r>
        <w:rPr>
          <w:sz w:val="24"/>
          <w:szCs w:val="24"/>
          <w:lang w:val="en-US"/>
        </w:rPr>
        <w:t>. Past</w:t>
      </w:r>
      <w:r w:rsidR="00880B95">
        <w:rPr>
          <w:sz w:val="24"/>
          <w:szCs w:val="24"/>
          <w:lang w:val="en-US"/>
        </w:rPr>
        <w:t xml:space="preserve"> event</w:t>
      </w:r>
      <w:r>
        <w:rPr>
          <w:sz w:val="24"/>
          <w:szCs w:val="24"/>
          <w:lang w:val="en-US"/>
        </w:rPr>
        <w:t xml:space="preserve"> information, while interesting</w:t>
      </w:r>
      <w:r w:rsidR="00357301">
        <w:rPr>
          <w:sz w:val="24"/>
          <w:szCs w:val="24"/>
          <w:lang w:val="en-US"/>
        </w:rPr>
        <w:t>,</w:t>
      </w:r>
      <w:r>
        <w:rPr>
          <w:sz w:val="24"/>
          <w:szCs w:val="24"/>
          <w:lang w:val="en-US"/>
        </w:rPr>
        <w:t xml:space="preserve"> is </w:t>
      </w:r>
      <w:r w:rsidR="00E86574">
        <w:rPr>
          <w:sz w:val="24"/>
          <w:szCs w:val="24"/>
          <w:lang w:val="en-US"/>
        </w:rPr>
        <w:t xml:space="preserve">outside of the lead </w:t>
      </w:r>
      <w:proofErr w:type="gramStart"/>
      <w:r w:rsidR="00E86574">
        <w:rPr>
          <w:sz w:val="24"/>
          <w:szCs w:val="24"/>
          <w:lang w:val="en-US"/>
        </w:rPr>
        <w:t>time period</w:t>
      </w:r>
      <w:proofErr w:type="gramEnd"/>
      <w:r w:rsidR="00E86574">
        <w:rPr>
          <w:sz w:val="24"/>
          <w:szCs w:val="24"/>
          <w:lang w:val="en-US"/>
        </w:rPr>
        <w:t xml:space="preserve"> and is now </w:t>
      </w:r>
      <w:r>
        <w:rPr>
          <w:sz w:val="24"/>
          <w:szCs w:val="24"/>
          <w:lang w:val="en-US"/>
        </w:rPr>
        <w:t xml:space="preserve">just information for the </w:t>
      </w:r>
      <w:r w:rsidR="00AD5D3B">
        <w:rPr>
          <w:sz w:val="24"/>
          <w:szCs w:val="24"/>
          <w:lang w:val="en-US"/>
        </w:rPr>
        <w:t xml:space="preserve">larger </w:t>
      </w:r>
      <w:r>
        <w:rPr>
          <w:sz w:val="24"/>
          <w:szCs w:val="24"/>
          <w:lang w:val="en-US"/>
        </w:rPr>
        <w:t>audience story</w:t>
      </w:r>
      <w:r w:rsidR="00AD5D3B">
        <w:rPr>
          <w:sz w:val="24"/>
          <w:szCs w:val="24"/>
          <w:lang w:val="en-US"/>
        </w:rPr>
        <w:t>.</w:t>
      </w:r>
    </w:p>
    <w:p w14:paraId="0A1DE0F3" w14:textId="77777777" w:rsidR="00AD5D3B" w:rsidRPr="00AD5D3B" w:rsidRDefault="00AD5D3B" w:rsidP="00AD5D3B">
      <w:pPr>
        <w:pStyle w:val="ListParagraph"/>
        <w:rPr>
          <w:sz w:val="24"/>
          <w:szCs w:val="24"/>
          <w:lang w:val="en-US"/>
        </w:rPr>
      </w:pPr>
    </w:p>
    <w:p w14:paraId="29B64794" w14:textId="38DA062F" w:rsidR="003E0B29" w:rsidRPr="00246DCD" w:rsidRDefault="00AD5D3B" w:rsidP="00C17DDB">
      <w:pPr>
        <w:pStyle w:val="ListParagraph"/>
        <w:numPr>
          <w:ilvl w:val="1"/>
          <w:numId w:val="41"/>
        </w:numPr>
        <w:rPr>
          <w:sz w:val="24"/>
          <w:szCs w:val="24"/>
          <w:lang w:val="en-US"/>
        </w:rPr>
      </w:pPr>
      <w:r w:rsidRPr="00397287">
        <w:rPr>
          <w:sz w:val="24"/>
          <w:szCs w:val="24"/>
          <w:lang w:val="en-US"/>
        </w:rPr>
        <w:t>F</w:t>
      </w:r>
      <w:r w:rsidR="00F676D2" w:rsidRPr="00397287">
        <w:rPr>
          <w:sz w:val="24"/>
          <w:szCs w:val="24"/>
          <w:lang w:val="en-US"/>
        </w:rPr>
        <w:t>ollow-tim</w:t>
      </w:r>
      <w:r w:rsidR="00F676D2">
        <w:rPr>
          <w:sz w:val="24"/>
          <w:szCs w:val="24"/>
          <w:lang w:val="en-US"/>
        </w:rPr>
        <w:t>ing</w:t>
      </w:r>
      <w:r w:rsidR="003E0B29">
        <w:rPr>
          <w:sz w:val="24"/>
          <w:szCs w:val="24"/>
          <w:lang w:val="en-US"/>
        </w:rPr>
        <w:t xml:space="preserve"> </w:t>
      </w:r>
      <w:r w:rsidR="00397287">
        <w:rPr>
          <w:sz w:val="24"/>
          <w:szCs w:val="24"/>
          <w:lang w:val="en-US"/>
        </w:rPr>
        <w:t xml:space="preserve">information </w:t>
      </w:r>
      <w:r w:rsidR="003E0B29">
        <w:rPr>
          <w:sz w:val="24"/>
          <w:szCs w:val="24"/>
          <w:lang w:val="en-US"/>
        </w:rPr>
        <w:t xml:space="preserve">is </w:t>
      </w:r>
      <w:r w:rsidR="0006783C">
        <w:rPr>
          <w:sz w:val="24"/>
          <w:szCs w:val="24"/>
          <w:lang w:val="en-US"/>
        </w:rPr>
        <w:t xml:space="preserve">less often incorporated in the </w:t>
      </w:r>
      <w:r w:rsidR="00397287">
        <w:rPr>
          <w:sz w:val="24"/>
          <w:szCs w:val="24"/>
          <w:lang w:val="en-US"/>
        </w:rPr>
        <w:t xml:space="preserve">alerting </w:t>
      </w:r>
      <w:proofErr w:type="gramStart"/>
      <w:r w:rsidR="0006783C">
        <w:rPr>
          <w:sz w:val="24"/>
          <w:szCs w:val="24"/>
          <w:lang w:val="en-US"/>
        </w:rPr>
        <w:t>story,</w:t>
      </w:r>
      <w:proofErr w:type="gramEnd"/>
      <w:r w:rsidR="0006783C">
        <w:rPr>
          <w:sz w:val="24"/>
          <w:szCs w:val="24"/>
          <w:lang w:val="en-US"/>
        </w:rPr>
        <w:t xml:space="preserve"> however, it</w:t>
      </w:r>
      <w:r w:rsidR="00F676D2">
        <w:rPr>
          <w:sz w:val="24"/>
          <w:szCs w:val="24"/>
          <w:lang w:val="en-US"/>
        </w:rPr>
        <w:t xml:space="preserve"> can be </w:t>
      </w:r>
      <w:r w:rsidR="000E005B">
        <w:rPr>
          <w:sz w:val="24"/>
          <w:szCs w:val="24"/>
          <w:lang w:val="en-US"/>
        </w:rPr>
        <w:t xml:space="preserve">important </w:t>
      </w:r>
      <w:r w:rsidR="00F676D2">
        <w:rPr>
          <w:sz w:val="24"/>
          <w:szCs w:val="24"/>
          <w:lang w:val="en-US"/>
        </w:rPr>
        <w:t>if follow-</w:t>
      </w:r>
      <w:r w:rsidR="003E0B29">
        <w:rPr>
          <w:sz w:val="24"/>
          <w:szCs w:val="24"/>
          <w:lang w:val="en-US"/>
        </w:rPr>
        <w:t xml:space="preserve">time impacts are expected. </w:t>
      </w:r>
      <w:r>
        <w:rPr>
          <w:sz w:val="24"/>
          <w:szCs w:val="24"/>
          <w:lang w:val="en-US"/>
        </w:rPr>
        <w:t>Follow-time situations</w:t>
      </w:r>
      <w:r w:rsidR="00AA73E8">
        <w:rPr>
          <w:sz w:val="24"/>
          <w:szCs w:val="24"/>
          <w:lang w:val="en-US"/>
        </w:rPr>
        <w:t>,</w:t>
      </w:r>
      <w:r>
        <w:rPr>
          <w:sz w:val="24"/>
          <w:szCs w:val="24"/>
          <w:lang w:val="en-US"/>
        </w:rPr>
        <w:t xml:space="preserve"> </w:t>
      </w:r>
      <w:r w:rsidR="00AA73E8">
        <w:rPr>
          <w:sz w:val="24"/>
          <w:szCs w:val="24"/>
          <w:lang w:val="en-US"/>
        </w:rPr>
        <w:t xml:space="preserve">after the alert-worthy event has ended, </w:t>
      </w:r>
      <w:r>
        <w:rPr>
          <w:sz w:val="24"/>
          <w:szCs w:val="24"/>
          <w:lang w:val="en-US"/>
        </w:rPr>
        <w:t xml:space="preserve">are </w:t>
      </w:r>
      <w:r w:rsidR="0006783C">
        <w:rPr>
          <w:sz w:val="24"/>
          <w:szCs w:val="24"/>
          <w:lang w:val="en-US"/>
        </w:rPr>
        <w:t xml:space="preserve">typically </w:t>
      </w:r>
      <w:r w:rsidR="00397287">
        <w:rPr>
          <w:sz w:val="24"/>
          <w:szCs w:val="24"/>
          <w:lang w:val="en-US"/>
        </w:rPr>
        <w:t xml:space="preserve">used for </w:t>
      </w:r>
      <w:r>
        <w:rPr>
          <w:sz w:val="24"/>
          <w:szCs w:val="24"/>
          <w:lang w:val="en-US"/>
        </w:rPr>
        <w:t>extreme</w:t>
      </w:r>
      <w:r w:rsidR="0006783C">
        <w:rPr>
          <w:sz w:val="24"/>
          <w:szCs w:val="24"/>
          <w:lang w:val="en-US"/>
        </w:rPr>
        <w:t xml:space="preserve">ly hazardous event </w:t>
      </w:r>
      <w:r>
        <w:rPr>
          <w:sz w:val="24"/>
          <w:szCs w:val="24"/>
          <w:lang w:val="en-US"/>
        </w:rPr>
        <w:t>situations.</w:t>
      </w:r>
      <w:r w:rsidR="0006783C">
        <w:rPr>
          <w:sz w:val="24"/>
          <w:szCs w:val="24"/>
          <w:lang w:val="en-US"/>
        </w:rPr>
        <w:t xml:space="preserve"> Past information is common in</w:t>
      </w:r>
      <w:r w:rsidR="009E7D87">
        <w:rPr>
          <w:sz w:val="24"/>
          <w:szCs w:val="24"/>
          <w:lang w:val="en-US"/>
        </w:rPr>
        <w:t xml:space="preserve"> follow-time </w:t>
      </w:r>
      <w:r w:rsidR="00397287">
        <w:rPr>
          <w:sz w:val="24"/>
          <w:szCs w:val="24"/>
          <w:lang w:val="en-US"/>
        </w:rPr>
        <w:t>alert messaging</w:t>
      </w:r>
      <w:r w:rsidR="009E7D87">
        <w:rPr>
          <w:sz w:val="24"/>
          <w:szCs w:val="24"/>
          <w:lang w:val="en-US"/>
        </w:rPr>
        <w:t>.</w:t>
      </w:r>
    </w:p>
    <w:p w14:paraId="50E4BF46" w14:textId="77777777" w:rsidR="003E0B29" w:rsidRDefault="003E0B29" w:rsidP="003E0B29">
      <w:pPr>
        <w:pStyle w:val="ListParagraph"/>
        <w:ind w:left="1440"/>
        <w:rPr>
          <w:sz w:val="24"/>
          <w:szCs w:val="24"/>
          <w:lang w:val="en-US"/>
        </w:rPr>
      </w:pPr>
    </w:p>
    <w:p w14:paraId="09E2F570" w14:textId="369398A4" w:rsidR="00AA73E8" w:rsidRDefault="003E0B29" w:rsidP="00C17DDB">
      <w:pPr>
        <w:pStyle w:val="ListParagraph"/>
        <w:numPr>
          <w:ilvl w:val="2"/>
          <w:numId w:val="41"/>
        </w:numPr>
        <w:rPr>
          <w:sz w:val="24"/>
          <w:szCs w:val="24"/>
          <w:lang w:val="en-US"/>
        </w:rPr>
      </w:pPr>
      <w:r w:rsidRPr="003E0B29">
        <w:rPr>
          <w:sz w:val="24"/>
          <w:szCs w:val="24"/>
          <w:lang w:val="en-US"/>
        </w:rPr>
        <w:t xml:space="preserve">If the </w:t>
      </w:r>
      <w:r w:rsidR="009E7D87">
        <w:rPr>
          <w:sz w:val="24"/>
          <w:szCs w:val="24"/>
          <w:lang w:val="en-US"/>
        </w:rPr>
        <w:t xml:space="preserve">primary </w:t>
      </w:r>
      <w:r w:rsidR="00AA73E8">
        <w:rPr>
          <w:sz w:val="24"/>
          <w:szCs w:val="24"/>
          <w:lang w:val="en-US"/>
        </w:rPr>
        <w:t>alert-worthy event</w:t>
      </w:r>
      <w:r w:rsidR="00AD5D3B">
        <w:rPr>
          <w:sz w:val="24"/>
          <w:szCs w:val="24"/>
          <w:lang w:val="en-US"/>
        </w:rPr>
        <w:t xml:space="preserve"> </w:t>
      </w:r>
      <w:r w:rsidR="00AA73E8">
        <w:rPr>
          <w:sz w:val="24"/>
          <w:szCs w:val="24"/>
          <w:lang w:val="en-US"/>
        </w:rPr>
        <w:t>is ended</w:t>
      </w:r>
      <w:r w:rsidRPr="003E0B29">
        <w:rPr>
          <w:sz w:val="24"/>
          <w:szCs w:val="24"/>
          <w:lang w:val="en-US"/>
        </w:rPr>
        <w:t xml:space="preserve"> (</w:t>
      </w:r>
      <w:r w:rsidR="009E7D87">
        <w:rPr>
          <w:sz w:val="24"/>
          <w:szCs w:val="24"/>
          <w:lang w:val="en-US"/>
        </w:rPr>
        <w:t xml:space="preserve">a </w:t>
      </w:r>
      <w:r w:rsidRPr="003E0B29">
        <w:rPr>
          <w:sz w:val="24"/>
          <w:szCs w:val="24"/>
          <w:lang w:val="en-US"/>
        </w:rPr>
        <w:t>real</w:t>
      </w:r>
      <w:r w:rsidR="00AD5D3B">
        <w:rPr>
          <w:sz w:val="24"/>
          <w:szCs w:val="24"/>
          <w:lang w:val="en-US"/>
        </w:rPr>
        <w:t xml:space="preserve"> </w:t>
      </w:r>
      <w:r w:rsidR="009E7D87">
        <w:rPr>
          <w:sz w:val="24"/>
          <w:szCs w:val="24"/>
          <w:lang w:val="en-US"/>
        </w:rPr>
        <w:t xml:space="preserve">past </w:t>
      </w:r>
      <w:r w:rsidR="00AD5D3B">
        <w:rPr>
          <w:sz w:val="24"/>
          <w:szCs w:val="24"/>
          <w:lang w:val="en-US"/>
        </w:rPr>
        <w:t>event</w:t>
      </w:r>
      <w:r w:rsidRPr="003E0B29">
        <w:rPr>
          <w:sz w:val="24"/>
          <w:szCs w:val="24"/>
          <w:lang w:val="en-US"/>
        </w:rPr>
        <w:t xml:space="preserve">), and there are </w:t>
      </w:r>
      <w:r w:rsidR="00AA73E8">
        <w:rPr>
          <w:sz w:val="24"/>
          <w:szCs w:val="24"/>
          <w:lang w:val="en-US"/>
        </w:rPr>
        <w:t xml:space="preserve">still </w:t>
      </w:r>
      <w:r w:rsidRPr="003E0B29">
        <w:rPr>
          <w:sz w:val="24"/>
          <w:szCs w:val="24"/>
          <w:lang w:val="en-US"/>
        </w:rPr>
        <w:t xml:space="preserve">follow time impacts which linger, the </w:t>
      </w:r>
      <w:r w:rsidR="00AD5D3B">
        <w:rPr>
          <w:sz w:val="24"/>
          <w:szCs w:val="24"/>
          <w:lang w:val="en-US"/>
        </w:rPr>
        <w:t xml:space="preserve">larger alerting situation </w:t>
      </w:r>
      <w:r w:rsidRPr="003E0B29">
        <w:rPr>
          <w:sz w:val="24"/>
          <w:szCs w:val="24"/>
          <w:lang w:val="en-US"/>
        </w:rPr>
        <w:t xml:space="preserve">will have a timing that </w:t>
      </w:r>
      <w:r w:rsidR="00397287">
        <w:rPr>
          <w:sz w:val="24"/>
          <w:szCs w:val="24"/>
          <w:lang w:val="en-US"/>
        </w:rPr>
        <w:t xml:space="preserve">now </w:t>
      </w:r>
      <w:r w:rsidRPr="003E0B29">
        <w:rPr>
          <w:sz w:val="24"/>
          <w:szCs w:val="24"/>
          <w:lang w:val="en-US"/>
        </w:rPr>
        <w:t>includes</w:t>
      </w:r>
      <w:r w:rsidR="00AA73E8">
        <w:rPr>
          <w:sz w:val="24"/>
          <w:szCs w:val="24"/>
          <w:lang w:val="en-US"/>
        </w:rPr>
        <w:t xml:space="preserve"> </w:t>
      </w:r>
      <w:r w:rsidR="0006783C">
        <w:rPr>
          <w:sz w:val="24"/>
          <w:szCs w:val="24"/>
          <w:lang w:val="en-US"/>
        </w:rPr>
        <w:t>only follow-</w:t>
      </w:r>
      <w:r w:rsidRPr="003E0B29">
        <w:rPr>
          <w:sz w:val="24"/>
          <w:szCs w:val="24"/>
          <w:lang w:val="en-US"/>
        </w:rPr>
        <w:t xml:space="preserve">timing. The subject-event for the </w:t>
      </w:r>
      <w:r w:rsidR="00AD5D3B">
        <w:rPr>
          <w:sz w:val="24"/>
          <w:szCs w:val="24"/>
          <w:lang w:val="en-US"/>
        </w:rPr>
        <w:t xml:space="preserve">alerting </w:t>
      </w:r>
      <w:r w:rsidRPr="003E0B29">
        <w:rPr>
          <w:sz w:val="24"/>
          <w:szCs w:val="24"/>
          <w:lang w:val="en-US"/>
        </w:rPr>
        <w:t xml:space="preserve">situation now changes to one of the </w:t>
      </w:r>
      <w:r w:rsidR="00397287">
        <w:rPr>
          <w:sz w:val="24"/>
          <w:szCs w:val="24"/>
          <w:lang w:val="en-US"/>
        </w:rPr>
        <w:t xml:space="preserve">follow time </w:t>
      </w:r>
      <w:r w:rsidRPr="003E0B29">
        <w:rPr>
          <w:sz w:val="24"/>
          <w:szCs w:val="24"/>
          <w:lang w:val="en-US"/>
        </w:rPr>
        <w:t>secondary events</w:t>
      </w:r>
      <w:r w:rsidR="00397287">
        <w:rPr>
          <w:sz w:val="24"/>
          <w:szCs w:val="24"/>
          <w:lang w:val="en-US"/>
        </w:rPr>
        <w:t>. That subject event would now have a focus on a follow time</w:t>
      </w:r>
      <w:r w:rsidR="0006783C">
        <w:rPr>
          <w:sz w:val="24"/>
          <w:szCs w:val="24"/>
          <w:lang w:val="en-US"/>
        </w:rPr>
        <w:t xml:space="preserve"> alert-worthy event</w:t>
      </w:r>
      <w:r w:rsidR="00397287">
        <w:rPr>
          <w:sz w:val="24"/>
          <w:szCs w:val="24"/>
          <w:lang w:val="en-US"/>
        </w:rPr>
        <w:t xml:space="preserve"> which would become the primary event in follow time messages.</w:t>
      </w:r>
    </w:p>
    <w:p w14:paraId="7F317C3C" w14:textId="77777777" w:rsidR="00AA73E8" w:rsidRDefault="00AA73E8" w:rsidP="00AA73E8">
      <w:pPr>
        <w:pStyle w:val="ListParagraph"/>
        <w:ind w:left="2160"/>
        <w:rPr>
          <w:sz w:val="24"/>
          <w:szCs w:val="24"/>
          <w:lang w:val="en-US"/>
        </w:rPr>
      </w:pPr>
    </w:p>
    <w:p w14:paraId="38ACC161" w14:textId="58F21D93" w:rsidR="00397287" w:rsidRDefault="00AA73E8" w:rsidP="00C17DDB">
      <w:pPr>
        <w:pStyle w:val="ListParagraph"/>
        <w:numPr>
          <w:ilvl w:val="2"/>
          <w:numId w:val="41"/>
        </w:numPr>
        <w:rPr>
          <w:sz w:val="24"/>
          <w:szCs w:val="24"/>
          <w:lang w:val="en-US"/>
        </w:rPr>
      </w:pPr>
      <w:r>
        <w:rPr>
          <w:sz w:val="24"/>
          <w:szCs w:val="24"/>
          <w:lang w:val="en-US"/>
        </w:rPr>
        <w:t>T</w:t>
      </w:r>
      <w:r w:rsidR="003E0B29" w:rsidRPr="003E0B29">
        <w:rPr>
          <w:sz w:val="24"/>
          <w:szCs w:val="24"/>
          <w:lang w:val="en-US"/>
        </w:rPr>
        <w:t xml:space="preserve">he </w:t>
      </w:r>
      <w:r w:rsidR="00AD5D3B">
        <w:rPr>
          <w:sz w:val="24"/>
          <w:szCs w:val="24"/>
          <w:lang w:val="en-US"/>
        </w:rPr>
        <w:t xml:space="preserve">alerting </w:t>
      </w:r>
      <w:r w:rsidR="003E0B29" w:rsidRPr="003E0B29">
        <w:rPr>
          <w:sz w:val="24"/>
          <w:szCs w:val="24"/>
          <w:lang w:val="en-US"/>
        </w:rPr>
        <w:t>s</w:t>
      </w:r>
      <w:r>
        <w:rPr>
          <w:sz w:val="24"/>
          <w:szCs w:val="24"/>
          <w:lang w:val="en-US"/>
        </w:rPr>
        <w:t xml:space="preserve">ituation may </w:t>
      </w:r>
      <w:r w:rsidR="003E0B29" w:rsidRPr="003E0B29">
        <w:rPr>
          <w:sz w:val="24"/>
          <w:szCs w:val="24"/>
          <w:lang w:val="en-US"/>
        </w:rPr>
        <w:t xml:space="preserve">still be considered the same </w:t>
      </w:r>
      <w:r w:rsidR="00AD5D3B">
        <w:rPr>
          <w:sz w:val="24"/>
          <w:szCs w:val="24"/>
          <w:lang w:val="en-US"/>
        </w:rPr>
        <w:t xml:space="preserve">alerting </w:t>
      </w:r>
      <w:r w:rsidR="003E0B29" w:rsidRPr="003E0B29">
        <w:rPr>
          <w:sz w:val="24"/>
          <w:szCs w:val="24"/>
          <w:lang w:val="en-US"/>
        </w:rPr>
        <w:t>situation</w:t>
      </w:r>
      <w:r w:rsidR="00397287">
        <w:rPr>
          <w:sz w:val="24"/>
          <w:szCs w:val="24"/>
          <w:lang w:val="en-US"/>
        </w:rPr>
        <w:t xml:space="preserve"> after the initial primary event has ended</w:t>
      </w:r>
      <w:r w:rsidR="003E0B29" w:rsidRPr="003E0B29">
        <w:rPr>
          <w:sz w:val="24"/>
          <w:szCs w:val="24"/>
          <w:lang w:val="en-US"/>
        </w:rPr>
        <w:t xml:space="preserve"> (e.g. a “typhoon” </w:t>
      </w:r>
      <w:r w:rsidR="00397287">
        <w:rPr>
          <w:sz w:val="24"/>
          <w:szCs w:val="24"/>
          <w:lang w:val="en-US"/>
        </w:rPr>
        <w:t>alert-</w:t>
      </w:r>
      <w:r>
        <w:rPr>
          <w:sz w:val="24"/>
          <w:szCs w:val="24"/>
          <w:lang w:val="en-US"/>
        </w:rPr>
        <w:t xml:space="preserve">worthy </w:t>
      </w:r>
      <w:r w:rsidR="003E0B29" w:rsidRPr="003E0B29">
        <w:rPr>
          <w:sz w:val="24"/>
          <w:szCs w:val="24"/>
          <w:lang w:val="en-US"/>
        </w:rPr>
        <w:t xml:space="preserve">event </w:t>
      </w:r>
      <w:r w:rsidR="00397287">
        <w:rPr>
          <w:sz w:val="24"/>
          <w:szCs w:val="24"/>
          <w:lang w:val="en-US"/>
        </w:rPr>
        <w:t>that has ended</w:t>
      </w:r>
      <w:r w:rsidR="00EA62D7">
        <w:rPr>
          <w:sz w:val="24"/>
          <w:szCs w:val="24"/>
          <w:lang w:val="en-US"/>
        </w:rPr>
        <w:t xml:space="preserve">, </w:t>
      </w:r>
      <w:r w:rsidR="00397287">
        <w:rPr>
          <w:sz w:val="24"/>
          <w:szCs w:val="24"/>
          <w:lang w:val="en-US"/>
        </w:rPr>
        <w:t xml:space="preserve">however, a </w:t>
      </w:r>
      <w:r w:rsidR="003E0B29" w:rsidRPr="003E0B29">
        <w:rPr>
          <w:sz w:val="24"/>
          <w:szCs w:val="24"/>
          <w:lang w:val="en-US"/>
        </w:rPr>
        <w:t xml:space="preserve">“typhoon emergency” </w:t>
      </w:r>
      <w:r w:rsidR="00397287">
        <w:rPr>
          <w:sz w:val="24"/>
          <w:szCs w:val="24"/>
          <w:lang w:val="en-US"/>
        </w:rPr>
        <w:t xml:space="preserve">alert-worthy event </w:t>
      </w:r>
      <w:r w:rsidR="00EA62D7">
        <w:rPr>
          <w:sz w:val="24"/>
          <w:szCs w:val="24"/>
          <w:lang w:val="en-US"/>
        </w:rPr>
        <w:t>remains</w:t>
      </w:r>
      <w:r w:rsidR="00397287">
        <w:rPr>
          <w:sz w:val="24"/>
          <w:szCs w:val="24"/>
          <w:lang w:val="en-US"/>
        </w:rPr>
        <w:t xml:space="preserve"> - due to </w:t>
      </w:r>
      <w:r w:rsidR="003E0B29" w:rsidRPr="003E0B29">
        <w:rPr>
          <w:sz w:val="24"/>
          <w:szCs w:val="24"/>
          <w:lang w:val="en-US"/>
        </w:rPr>
        <w:t xml:space="preserve">devastating </w:t>
      </w:r>
      <w:r w:rsidR="00AD5D3B">
        <w:rPr>
          <w:sz w:val="24"/>
          <w:szCs w:val="24"/>
          <w:lang w:val="en-US"/>
        </w:rPr>
        <w:t xml:space="preserve">and lasting </w:t>
      </w:r>
      <w:r w:rsidR="00397287">
        <w:rPr>
          <w:sz w:val="24"/>
          <w:szCs w:val="24"/>
          <w:lang w:val="en-US"/>
        </w:rPr>
        <w:t>impacts</w:t>
      </w:r>
      <w:r w:rsidR="003E0B29" w:rsidRPr="003E0B29">
        <w:rPr>
          <w:sz w:val="24"/>
          <w:szCs w:val="24"/>
          <w:lang w:val="en-US"/>
        </w:rPr>
        <w:t xml:space="preserve"> of the </w:t>
      </w:r>
      <w:r w:rsidR="00397287">
        <w:rPr>
          <w:sz w:val="24"/>
          <w:szCs w:val="24"/>
          <w:lang w:val="en-US"/>
        </w:rPr>
        <w:t xml:space="preserve">recent </w:t>
      </w:r>
      <w:r w:rsidR="003E0B29" w:rsidRPr="003E0B29">
        <w:rPr>
          <w:sz w:val="24"/>
          <w:szCs w:val="24"/>
          <w:lang w:val="en-US"/>
        </w:rPr>
        <w:t xml:space="preserve">typhoon). </w:t>
      </w:r>
    </w:p>
    <w:p w14:paraId="39400D05" w14:textId="77777777" w:rsidR="00397287" w:rsidRPr="00397287" w:rsidRDefault="00397287" w:rsidP="00397287">
      <w:pPr>
        <w:pStyle w:val="ListParagraph"/>
        <w:rPr>
          <w:sz w:val="24"/>
          <w:szCs w:val="24"/>
          <w:lang w:val="en-US"/>
        </w:rPr>
      </w:pPr>
    </w:p>
    <w:p w14:paraId="6D6AAD24" w14:textId="0A496063" w:rsidR="00C24DC7" w:rsidRDefault="003E0B29" w:rsidP="00397287">
      <w:pPr>
        <w:pStyle w:val="ListParagraph"/>
        <w:numPr>
          <w:ilvl w:val="3"/>
          <w:numId w:val="41"/>
        </w:numPr>
        <w:rPr>
          <w:sz w:val="24"/>
          <w:szCs w:val="24"/>
          <w:lang w:val="en-US"/>
        </w:rPr>
      </w:pPr>
      <w:r w:rsidRPr="003E0B29">
        <w:rPr>
          <w:sz w:val="24"/>
          <w:szCs w:val="24"/>
          <w:lang w:val="en-US"/>
        </w:rPr>
        <w:t xml:space="preserve">The </w:t>
      </w:r>
      <w:r w:rsidR="00AD5D3B">
        <w:rPr>
          <w:sz w:val="24"/>
          <w:szCs w:val="24"/>
          <w:lang w:val="en-US"/>
        </w:rPr>
        <w:t xml:space="preserve">alerting </w:t>
      </w:r>
      <w:r w:rsidR="00397287">
        <w:rPr>
          <w:sz w:val="24"/>
          <w:szCs w:val="24"/>
          <w:lang w:val="en-US"/>
        </w:rPr>
        <w:t>agency might want to name</w:t>
      </w:r>
      <w:r w:rsidR="00EA62D7">
        <w:rPr>
          <w:sz w:val="24"/>
          <w:szCs w:val="24"/>
          <w:lang w:val="en-US"/>
        </w:rPr>
        <w:t xml:space="preserve"> </w:t>
      </w:r>
      <w:r w:rsidRPr="003E0B29">
        <w:rPr>
          <w:sz w:val="24"/>
          <w:szCs w:val="24"/>
          <w:lang w:val="en-US"/>
        </w:rPr>
        <w:t xml:space="preserve">the </w:t>
      </w:r>
      <w:r w:rsidR="00AD5D3B">
        <w:rPr>
          <w:sz w:val="24"/>
          <w:szCs w:val="24"/>
          <w:lang w:val="en-US"/>
        </w:rPr>
        <w:t xml:space="preserve">alerting </w:t>
      </w:r>
      <w:r w:rsidR="00397287">
        <w:rPr>
          <w:sz w:val="24"/>
          <w:szCs w:val="24"/>
          <w:lang w:val="en-US"/>
        </w:rPr>
        <w:t>situation a</w:t>
      </w:r>
      <w:r w:rsidR="00880B95">
        <w:rPr>
          <w:sz w:val="24"/>
          <w:szCs w:val="24"/>
          <w:lang w:val="en-US"/>
        </w:rPr>
        <w:t xml:space="preserve"> </w:t>
      </w:r>
      <w:r w:rsidR="00880B95" w:rsidRPr="003E0B29">
        <w:rPr>
          <w:sz w:val="24"/>
          <w:szCs w:val="24"/>
          <w:lang w:val="en-US"/>
        </w:rPr>
        <w:t>“typhoon emergency”</w:t>
      </w:r>
      <w:r w:rsidR="00397287">
        <w:rPr>
          <w:sz w:val="24"/>
          <w:szCs w:val="24"/>
          <w:lang w:val="en-US"/>
        </w:rPr>
        <w:t xml:space="preserve"> from the very beginning</w:t>
      </w:r>
      <w:r w:rsidRPr="003E0B29">
        <w:rPr>
          <w:sz w:val="24"/>
          <w:szCs w:val="24"/>
          <w:lang w:val="en-US"/>
        </w:rPr>
        <w:t xml:space="preserve">, </w:t>
      </w:r>
      <w:r w:rsidR="00004990">
        <w:rPr>
          <w:sz w:val="24"/>
          <w:szCs w:val="24"/>
          <w:lang w:val="en-US"/>
        </w:rPr>
        <w:t>anticipating follow-</w:t>
      </w:r>
      <w:r w:rsidR="00397287">
        <w:rPr>
          <w:sz w:val="24"/>
          <w:szCs w:val="24"/>
          <w:lang w:val="en-US"/>
        </w:rPr>
        <w:t xml:space="preserve">on messaging. This strategy </w:t>
      </w:r>
      <w:r w:rsidR="00004990">
        <w:rPr>
          <w:sz w:val="24"/>
          <w:szCs w:val="24"/>
          <w:lang w:val="en-US"/>
        </w:rPr>
        <w:t>connects messages</w:t>
      </w:r>
      <w:r w:rsidR="00397287">
        <w:rPr>
          <w:sz w:val="24"/>
          <w:szCs w:val="24"/>
          <w:lang w:val="en-US"/>
        </w:rPr>
        <w:t xml:space="preserve"> published before, during and after the typhoon</w:t>
      </w:r>
      <w:r w:rsidR="00004990">
        <w:rPr>
          <w:sz w:val="24"/>
          <w:szCs w:val="24"/>
          <w:lang w:val="en-US"/>
        </w:rPr>
        <w:t xml:space="preserve"> emergency</w:t>
      </w:r>
      <w:r w:rsidR="00397287">
        <w:rPr>
          <w:sz w:val="24"/>
          <w:szCs w:val="24"/>
          <w:lang w:val="en-US"/>
        </w:rPr>
        <w:t xml:space="preserve"> </w:t>
      </w:r>
      <w:r w:rsidR="00004990">
        <w:rPr>
          <w:sz w:val="24"/>
          <w:szCs w:val="24"/>
          <w:lang w:val="en-US"/>
        </w:rPr>
        <w:t xml:space="preserve">to a single named event </w:t>
      </w:r>
      <w:r w:rsidR="00397287">
        <w:rPr>
          <w:sz w:val="24"/>
          <w:szCs w:val="24"/>
          <w:lang w:val="en-US"/>
        </w:rPr>
        <w:t xml:space="preserve">– </w:t>
      </w:r>
      <w:r w:rsidR="00004990">
        <w:rPr>
          <w:sz w:val="24"/>
          <w:szCs w:val="24"/>
          <w:lang w:val="en-US"/>
        </w:rPr>
        <w:t xml:space="preserve">supplying quick context to the follow time </w:t>
      </w:r>
      <w:r w:rsidRPr="003E0B29">
        <w:rPr>
          <w:sz w:val="24"/>
          <w:szCs w:val="24"/>
          <w:lang w:val="en-US"/>
        </w:rPr>
        <w:t>messaging.</w:t>
      </w:r>
    </w:p>
    <w:p w14:paraId="2B50F3A8" w14:textId="77777777" w:rsidR="00AA73E8" w:rsidRDefault="00AA73E8" w:rsidP="00AA73E8">
      <w:pPr>
        <w:pStyle w:val="ListParagraph"/>
        <w:rPr>
          <w:sz w:val="24"/>
          <w:szCs w:val="24"/>
          <w:lang w:val="en-US"/>
        </w:rPr>
      </w:pPr>
    </w:p>
    <w:p w14:paraId="79266931" w14:textId="6406A9E5" w:rsidR="003E0B29" w:rsidRPr="00A00C73" w:rsidRDefault="00AA73E8" w:rsidP="00C17DDB">
      <w:pPr>
        <w:pStyle w:val="ListParagraph"/>
        <w:numPr>
          <w:ilvl w:val="0"/>
          <w:numId w:val="31"/>
        </w:numPr>
        <w:rPr>
          <w:sz w:val="24"/>
          <w:szCs w:val="24"/>
          <w:lang w:val="en-US"/>
        </w:rPr>
      </w:pPr>
      <w:r>
        <w:rPr>
          <w:sz w:val="24"/>
          <w:szCs w:val="24"/>
          <w:lang w:val="en-US"/>
        </w:rPr>
        <w:t xml:space="preserve">When </w:t>
      </w:r>
      <w:r w:rsidR="003E0B29" w:rsidRPr="00A00C73">
        <w:rPr>
          <w:sz w:val="24"/>
          <w:szCs w:val="24"/>
          <w:lang w:val="en-US"/>
        </w:rPr>
        <w:t>the</w:t>
      </w:r>
      <w:r w:rsidR="00183702" w:rsidRPr="00A00C73">
        <w:rPr>
          <w:sz w:val="24"/>
          <w:szCs w:val="24"/>
          <w:lang w:val="en-US"/>
        </w:rPr>
        <w:t xml:space="preserve"> subject-event is </w:t>
      </w:r>
      <w:r w:rsidR="00004990">
        <w:rPr>
          <w:sz w:val="24"/>
          <w:szCs w:val="24"/>
          <w:lang w:val="en-US"/>
        </w:rPr>
        <w:t xml:space="preserve">for </w:t>
      </w:r>
      <w:r w:rsidR="00183702" w:rsidRPr="00A00C73">
        <w:rPr>
          <w:sz w:val="24"/>
          <w:szCs w:val="24"/>
          <w:lang w:val="en-US"/>
        </w:rPr>
        <w:t xml:space="preserve">a </w:t>
      </w:r>
      <w:r w:rsidR="00183702" w:rsidRPr="00004990">
        <w:rPr>
          <w:b/>
          <w:sz w:val="24"/>
          <w:szCs w:val="24"/>
          <w:lang w:val="en-US"/>
        </w:rPr>
        <w:t>complex</w:t>
      </w:r>
      <w:r w:rsidR="00004990" w:rsidRPr="00004990">
        <w:rPr>
          <w:b/>
          <w:sz w:val="24"/>
          <w:szCs w:val="24"/>
          <w:lang w:val="en-US"/>
        </w:rPr>
        <w:t>-event</w:t>
      </w:r>
      <w:r w:rsidR="00004990">
        <w:rPr>
          <w:sz w:val="24"/>
          <w:szCs w:val="24"/>
          <w:lang w:val="en-US"/>
        </w:rPr>
        <w:t>,</w:t>
      </w:r>
      <w:r w:rsidR="003E0B29" w:rsidRPr="00A00C73">
        <w:rPr>
          <w:sz w:val="24"/>
          <w:szCs w:val="24"/>
          <w:lang w:val="en-US"/>
        </w:rPr>
        <w:t xml:space="preserve"> the</w:t>
      </w:r>
      <w:r w:rsidR="00004990">
        <w:rPr>
          <w:sz w:val="24"/>
          <w:szCs w:val="24"/>
          <w:lang w:val="en-US"/>
        </w:rPr>
        <w:t>n the</w:t>
      </w:r>
      <w:r w:rsidR="003E0B29" w:rsidRPr="00A00C73">
        <w:rPr>
          <w:sz w:val="24"/>
          <w:szCs w:val="24"/>
          <w:lang w:val="en-US"/>
        </w:rPr>
        <w:t xml:space="preserve"> </w:t>
      </w:r>
      <w:r w:rsidR="00F676D2" w:rsidRPr="00A00C73">
        <w:rPr>
          <w:sz w:val="24"/>
          <w:szCs w:val="24"/>
          <w:lang w:val="en-US"/>
        </w:rPr>
        <w:t xml:space="preserve">larger </w:t>
      </w:r>
      <w:r w:rsidR="00183702" w:rsidRPr="00A00C73">
        <w:rPr>
          <w:sz w:val="24"/>
          <w:szCs w:val="24"/>
          <w:lang w:val="en-US"/>
        </w:rPr>
        <w:t xml:space="preserve">alerting </w:t>
      </w:r>
      <w:r w:rsidR="00F676D2" w:rsidRPr="00A00C73">
        <w:rPr>
          <w:sz w:val="24"/>
          <w:szCs w:val="24"/>
          <w:lang w:val="en-US"/>
        </w:rPr>
        <w:t>situation</w:t>
      </w:r>
      <w:r w:rsidR="003E0B29" w:rsidRPr="00A00C73">
        <w:rPr>
          <w:sz w:val="24"/>
          <w:szCs w:val="24"/>
          <w:lang w:val="en-US"/>
        </w:rPr>
        <w:t xml:space="preserve"> is considered a </w:t>
      </w:r>
      <w:r w:rsidR="003E0B29" w:rsidRPr="00004990">
        <w:rPr>
          <w:b/>
          <w:sz w:val="24"/>
          <w:szCs w:val="24"/>
          <w:lang w:val="en-US"/>
        </w:rPr>
        <w:t>complex</w:t>
      </w:r>
      <w:r w:rsidRPr="00004990">
        <w:rPr>
          <w:b/>
          <w:sz w:val="24"/>
          <w:szCs w:val="24"/>
          <w:lang w:val="en-US"/>
        </w:rPr>
        <w:t>-event</w:t>
      </w:r>
      <w:r w:rsidR="003E0B29" w:rsidRPr="00A00C73">
        <w:rPr>
          <w:sz w:val="24"/>
          <w:szCs w:val="24"/>
          <w:lang w:val="en-US"/>
        </w:rPr>
        <w:t xml:space="preserve"> </w:t>
      </w:r>
      <w:r w:rsidR="0006783C">
        <w:rPr>
          <w:sz w:val="24"/>
          <w:szCs w:val="24"/>
          <w:lang w:val="en-US"/>
        </w:rPr>
        <w:t xml:space="preserve">alerting </w:t>
      </w:r>
      <w:r w:rsidR="00F676D2" w:rsidRPr="00A00C73">
        <w:rPr>
          <w:sz w:val="24"/>
          <w:szCs w:val="24"/>
          <w:lang w:val="en-US"/>
        </w:rPr>
        <w:t>situation</w:t>
      </w:r>
      <w:r w:rsidR="00004990">
        <w:rPr>
          <w:sz w:val="24"/>
          <w:szCs w:val="24"/>
          <w:lang w:val="en-US"/>
        </w:rPr>
        <w:t>. In such cases</w:t>
      </w:r>
      <w:r>
        <w:rPr>
          <w:sz w:val="24"/>
          <w:szCs w:val="24"/>
          <w:lang w:val="en-US"/>
        </w:rPr>
        <w:t xml:space="preserve">, </w:t>
      </w:r>
      <w:r w:rsidR="00004990">
        <w:rPr>
          <w:sz w:val="24"/>
          <w:szCs w:val="24"/>
          <w:lang w:val="en-US"/>
        </w:rPr>
        <w:t xml:space="preserve">it is recommended that the </w:t>
      </w:r>
      <w:r w:rsidR="003E0B29" w:rsidRPr="00A00C73">
        <w:rPr>
          <w:sz w:val="24"/>
          <w:szCs w:val="24"/>
          <w:lang w:val="en-US"/>
        </w:rPr>
        <w:t xml:space="preserve">name of the </w:t>
      </w:r>
      <w:r w:rsidR="00F676D2" w:rsidRPr="00A00C73">
        <w:rPr>
          <w:sz w:val="24"/>
          <w:szCs w:val="24"/>
          <w:lang w:val="en-US"/>
        </w:rPr>
        <w:t xml:space="preserve">larger </w:t>
      </w:r>
      <w:r w:rsidR="0006783C">
        <w:rPr>
          <w:sz w:val="24"/>
          <w:szCs w:val="24"/>
          <w:lang w:val="en-US"/>
        </w:rPr>
        <w:t xml:space="preserve">alerting </w:t>
      </w:r>
      <w:r w:rsidR="00F676D2" w:rsidRPr="00A00C73">
        <w:rPr>
          <w:sz w:val="24"/>
          <w:szCs w:val="24"/>
          <w:lang w:val="en-US"/>
        </w:rPr>
        <w:t xml:space="preserve">situation </w:t>
      </w:r>
      <w:r w:rsidR="003E0B29" w:rsidRPr="00A00C73">
        <w:rPr>
          <w:sz w:val="24"/>
          <w:szCs w:val="24"/>
          <w:lang w:val="en-US"/>
        </w:rPr>
        <w:t xml:space="preserve">should represent the “complex event” (i.e. a “storm” </w:t>
      </w:r>
      <w:r w:rsidR="00F676D2" w:rsidRPr="00A00C73">
        <w:rPr>
          <w:sz w:val="24"/>
          <w:szCs w:val="24"/>
          <w:lang w:val="en-US"/>
        </w:rPr>
        <w:t>situation</w:t>
      </w:r>
      <w:r w:rsidR="003E0B29" w:rsidRPr="00A00C73">
        <w:rPr>
          <w:sz w:val="24"/>
          <w:szCs w:val="24"/>
          <w:lang w:val="en-US"/>
        </w:rPr>
        <w:t xml:space="preserve">, when two “rain” and “wind” </w:t>
      </w:r>
      <w:r w:rsidR="00F676D2" w:rsidRPr="00A00C73">
        <w:rPr>
          <w:sz w:val="24"/>
          <w:szCs w:val="24"/>
          <w:lang w:val="en-US"/>
        </w:rPr>
        <w:t>events</w:t>
      </w:r>
      <w:r>
        <w:rPr>
          <w:sz w:val="24"/>
          <w:szCs w:val="24"/>
          <w:lang w:val="en-US"/>
        </w:rPr>
        <w:t xml:space="preserve"> are combined to make up the</w:t>
      </w:r>
      <w:r w:rsidR="003E0B29" w:rsidRPr="00A00C73">
        <w:rPr>
          <w:sz w:val="24"/>
          <w:szCs w:val="24"/>
          <w:lang w:val="en-US"/>
        </w:rPr>
        <w:t xml:space="preserve"> complex event </w:t>
      </w:r>
      <w:r w:rsidR="00004990">
        <w:rPr>
          <w:sz w:val="24"/>
          <w:szCs w:val="24"/>
          <w:lang w:val="en-US"/>
        </w:rPr>
        <w:t>storm situation</w:t>
      </w:r>
      <w:r w:rsidR="003E0B29" w:rsidRPr="00A00C73">
        <w:rPr>
          <w:sz w:val="24"/>
          <w:szCs w:val="24"/>
          <w:lang w:val="en-US"/>
        </w:rPr>
        <w:t xml:space="preserve">). </w:t>
      </w:r>
      <w:r>
        <w:rPr>
          <w:sz w:val="24"/>
          <w:szCs w:val="24"/>
          <w:lang w:val="en-US"/>
        </w:rPr>
        <w:t>Alternatively, i</w:t>
      </w:r>
      <w:r w:rsidR="003E0B29" w:rsidRPr="00A00C73">
        <w:rPr>
          <w:sz w:val="24"/>
          <w:szCs w:val="24"/>
          <w:lang w:val="en-US"/>
        </w:rPr>
        <w:t xml:space="preserve">f two </w:t>
      </w:r>
      <w:r w:rsidR="0006783C">
        <w:rPr>
          <w:sz w:val="24"/>
          <w:szCs w:val="24"/>
          <w:lang w:val="en-US"/>
        </w:rPr>
        <w:t xml:space="preserve">separate and distinct </w:t>
      </w:r>
      <w:r>
        <w:rPr>
          <w:sz w:val="24"/>
          <w:szCs w:val="24"/>
          <w:lang w:val="en-US"/>
        </w:rPr>
        <w:t xml:space="preserve">alerting </w:t>
      </w:r>
      <w:r w:rsidR="00F676D2" w:rsidRPr="00A00C73">
        <w:rPr>
          <w:sz w:val="24"/>
          <w:szCs w:val="24"/>
          <w:lang w:val="en-US"/>
        </w:rPr>
        <w:t xml:space="preserve">situations </w:t>
      </w:r>
      <w:r w:rsidR="003E0B29" w:rsidRPr="00A00C73">
        <w:rPr>
          <w:sz w:val="24"/>
          <w:szCs w:val="24"/>
          <w:lang w:val="en-US"/>
        </w:rPr>
        <w:t xml:space="preserve">are </w:t>
      </w:r>
      <w:r w:rsidR="00004990">
        <w:rPr>
          <w:sz w:val="24"/>
          <w:szCs w:val="24"/>
          <w:lang w:val="en-US"/>
        </w:rPr>
        <w:t xml:space="preserve">preferred </w:t>
      </w:r>
      <w:r w:rsidR="00A00C73" w:rsidRPr="00A00C73">
        <w:rPr>
          <w:sz w:val="24"/>
          <w:szCs w:val="24"/>
          <w:lang w:val="en-US"/>
        </w:rPr>
        <w:t>by the alerting agency</w:t>
      </w:r>
      <w:r w:rsidR="00004990">
        <w:rPr>
          <w:sz w:val="24"/>
          <w:szCs w:val="24"/>
          <w:lang w:val="en-US"/>
        </w:rPr>
        <w:t xml:space="preserve"> (one wind, one rain)</w:t>
      </w:r>
      <w:r w:rsidR="00A00C73" w:rsidRPr="00A00C73">
        <w:rPr>
          <w:sz w:val="24"/>
          <w:szCs w:val="24"/>
          <w:lang w:val="en-US"/>
        </w:rPr>
        <w:t xml:space="preserve">, then this is a case of how the alerting process </w:t>
      </w:r>
      <w:r>
        <w:rPr>
          <w:sz w:val="24"/>
          <w:szCs w:val="24"/>
          <w:lang w:val="en-US"/>
        </w:rPr>
        <w:t xml:space="preserve">itself </w:t>
      </w:r>
      <w:r w:rsidR="00A00C73" w:rsidRPr="00A00C73">
        <w:rPr>
          <w:sz w:val="24"/>
          <w:szCs w:val="24"/>
          <w:lang w:val="en-US"/>
        </w:rPr>
        <w:t>can affect the overall</w:t>
      </w:r>
      <w:r w:rsidR="003E0B29" w:rsidRPr="00A00C73">
        <w:rPr>
          <w:sz w:val="24"/>
          <w:szCs w:val="24"/>
          <w:lang w:val="en-US"/>
        </w:rPr>
        <w:t xml:space="preserve"> </w:t>
      </w:r>
      <w:r w:rsidR="00A00C73" w:rsidRPr="00A00C73">
        <w:rPr>
          <w:sz w:val="24"/>
          <w:szCs w:val="24"/>
          <w:lang w:val="en-US"/>
        </w:rPr>
        <w:t>situation</w:t>
      </w:r>
      <w:r>
        <w:rPr>
          <w:sz w:val="24"/>
          <w:szCs w:val="24"/>
          <w:lang w:val="en-US"/>
        </w:rPr>
        <w:t xml:space="preserve"> analysis </w:t>
      </w:r>
      <w:r w:rsidR="003E0B29" w:rsidRPr="00A00C73">
        <w:rPr>
          <w:rStyle w:val="FootnoteReference"/>
          <w:sz w:val="24"/>
          <w:szCs w:val="24"/>
          <w:lang w:val="en-US"/>
        </w:rPr>
        <w:footnoteReference w:id="40"/>
      </w:r>
      <w:r w:rsidR="00F676D2" w:rsidRPr="00A00C73">
        <w:rPr>
          <w:sz w:val="24"/>
          <w:szCs w:val="24"/>
          <w:lang w:val="en-US"/>
        </w:rPr>
        <w:t>.</w:t>
      </w:r>
    </w:p>
    <w:p w14:paraId="6DB597CF" w14:textId="77777777" w:rsidR="003E0B29" w:rsidRPr="00C24DC7" w:rsidRDefault="003E0B29" w:rsidP="00C24DC7">
      <w:pPr>
        <w:pStyle w:val="ListParagraph"/>
        <w:rPr>
          <w:sz w:val="24"/>
          <w:szCs w:val="24"/>
          <w:lang w:val="en-US"/>
        </w:rPr>
      </w:pPr>
    </w:p>
    <w:p w14:paraId="761ACB0C" w14:textId="1437CBA9" w:rsidR="003E0B29" w:rsidRPr="001C2AC8" w:rsidRDefault="003E0B29" w:rsidP="00C17DDB">
      <w:pPr>
        <w:pStyle w:val="ListParagraph"/>
        <w:numPr>
          <w:ilvl w:val="0"/>
          <w:numId w:val="31"/>
        </w:numPr>
        <w:rPr>
          <w:sz w:val="24"/>
          <w:szCs w:val="24"/>
          <w:lang w:val="en-US"/>
        </w:rPr>
      </w:pPr>
      <w:r w:rsidRPr="003E0B29">
        <w:rPr>
          <w:sz w:val="24"/>
          <w:szCs w:val="24"/>
          <w:lang w:val="en-US"/>
        </w:rPr>
        <w:t xml:space="preserve">The alerting agency takes the </w:t>
      </w:r>
      <w:r w:rsidR="00A00C73">
        <w:rPr>
          <w:sz w:val="24"/>
          <w:szCs w:val="24"/>
          <w:lang w:val="en-US"/>
        </w:rPr>
        <w:t xml:space="preserve">additional </w:t>
      </w:r>
      <w:r w:rsidRPr="003E0B29">
        <w:rPr>
          <w:sz w:val="24"/>
          <w:szCs w:val="24"/>
          <w:lang w:val="en-US"/>
        </w:rPr>
        <w:t xml:space="preserve">details of the </w:t>
      </w:r>
      <w:r w:rsidR="00F676D2">
        <w:rPr>
          <w:sz w:val="24"/>
          <w:szCs w:val="24"/>
          <w:lang w:val="en-US"/>
        </w:rPr>
        <w:t xml:space="preserve">larger </w:t>
      </w:r>
      <w:r w:rsidR="00A00C73">
        <w:rPr>
          <w:sz w:val="24"/>
          <w:szCs w:val="24"/>
          <w:lang w:val="en-US"/>
        </w:rPr>
        <w:t xml:space="preserve">alerting </w:t>
      </w:r>
      <w:r w:rsidR="00F676D2">
        <w:rPr>
          <w:sz w:val="24"/>
          <w:szCs w:val="24"/>
          <w:lang w:val="en-US"/>
        </w:rPr>
        <w:t>situation</w:t>
      </w:r>
      <w:r w:rsidRPr="003E0B29">
        <w:rPr>
          <w:sz w:val="24"/>
          <w:szCs w:val="24"/>
          <w:lang w:val="en-US"/>
        </w:rPr>
        <w:t xml:space="preserve"> and reconciles the</w:t>
      </w:r>
      <w:r w:rsidR="00A00C73">
        <w:rPr>
          <w:sz w:val="24"/>
          <w:szCs w:val="24"/>
          <w:lang w:val="en-US"/>
        </w:rPr>
        <w:t>se</w:t>
      </w:r>
      <w:r w:rsidRPr="003E0B29">
        <w:rPr>
          <w:sz w:val="24"/>
          <w:szCs w:val="24"/>
          <w:lang w:val="en-US"/>
        </w:rPr>
        <w:t xml:space="preserve"> details with</w:t>
      </w:r>
      <w:r w:rsidRPr="00AB4F33">
        <w:rPr>
          <w:sz w:val="24"/>
          <w:szCs w:val="24"/>
          <w:lang w:val="en-US"/>
        </w:rPr>
        <w:t xml:space="preserve"> respect to </w:t>
      </w:r>
      <w:r>
        <w:rPr>
          <w:sz w:val="24"/>
          <w:szCs w:val="24"/>
          <w:lang w:val="en-US"/>
        </w:rPr>
        <w:t xml:space="preserve">a story they want to convey to </w:t>
      </w:r>
      <w:r w:rsidRPr="00AB4F33">
        <w:rPr>
          <w:sz w:val="24"/>
          <w:szCs w:val="24"/>
          <w:lang w:val="en-US"/>
        </w:rPr>
        <w:t>the</w:t>
      </w:r>
      <w:r>
        <w:rPr>
          <w:sz w:val="24"/>
          <w:szCs w:val="24"/>
          <w:lang w:val="en-US"/>
        </w:rPr>
        <w:t>ir</w:t>
      </w:r>
      <w:r w:rsidRPr="00AB4F33">
        <w:rPr>
          <w:sz w:val="24"/>
          <w:szCs w:val="24"/>
          <w:lang w:val="en-US"/>
        </w:rPr>
        <w:t xml:space="preserve"> alerting </w:t>
      </w:r>
      <w:r>
        <w:rPr>
          <w:sz w:val="24"/>
          <w:szCs w:val="24"/>
          <w:lang w:val="en-US"/>
        </w:rPr>
        <w:t>audience</w:t>
      </w:r>
      <w:r w:rsidRPr="00AB4F33">
        <w:rPr>
          <w:sz w:val="24"/>
          <w:szCs w:val="24"/>
          <w:lang w:val="en-US"/>
        </w:rPr>
        <w:t>.</w:t>
      </w:r>
    </w:p>
    <w:p w14:paraId="7CEC74EE" w14:textId="77777777" w:rsidR="003E0B29" w:rsidRDefault="003E0B29" w:rsidP="003E0B29">
      <w:pPr>
        <w:pStyle w:val="ListParagraph"/>
        <w:ind w:left="1440"/>
        <w:rPr>
          <w:sz w:val="24"/>
          <w:szCs w:val="24"/>
          <w:lang w:val="en-US"/>
        </w:rPr>
      </w:pPr>
    </w:p>
    <w:p w14:paraId="164ECC1E" w14:textId="17274C37" w:rsidR="003E0B29" w:rsidRPr="00AB4F33" w:rsidRDefault="00A00C73" w:rsidP="00C17DDB">
      <w:pPr>
        <w:pStyle w:val="ListParagraph"/>
        <w:numPr>
          <w:ilvl w:val="0"/>
          <w:numId w:val="42"/>
        </w:numPr>
        <w:rPr>
          <w:sz w:val="24"/>
          <w:szCs w:val="24"/>
          <w:lang w:val="en-US"/>
        </w:rPr>
      </w:pPr>
      <w:r>
        <w:rPr>
          <w:sz w:val="24"/>
          <w:szCs w:val="24"/>
          <w:lang w:val="en-US"/>
        </w:rPr>
        <w:t>D</w:t>
      </w:r>
      <w:r w:rsidR="003E0B29">
        <w:rPr>
          <w:sz w:val="24"/>
          <w:szCs w:val="24"/>
          <w:lang w:val="en-US"/>
        </w:rPr>
        <w:t xml:space="preserve">etails </w:t>
      </w:r>
      <w:r w:rsidR="00DB5B0B">
        <w:rPr>
          <w:sz w:val="24"/>
          <w:szCs w:val="24"/>
          <w:lang w:val="en-US"/>
        </w:rPr>
        <w:t xml:space="preserve">to reconcile with the </w:t>
      </w:r>
      <w:r w:rsidR="00AA73E8">
        <w:rPr>
          <w:sz w:val="24"/>
          <w:szCs w:val="24"/>
          <w:lang w:val="en-US"/>
        </w:rPr>
        <w:t>larger alerting situation</w:t>
      </w:r>
      <w:r w:rsidR="00DB5B0B">
        <w:rPr>
          <w:sz w:val="24"/>
          <w:szCs w:val="24"/>
          <w:lang w:val="en-US"/>
        </w:rPr>
        <w:t xml:space="preserve"> may be unique to the situation and be introduced as a judgement call </w:t>
      </w:r>
      <w:r w:rsidR="00AA73E8">
        <w:rPr>
          <w:sz w:val="24"/>
          <w:szCs w:val="24"/>
          <w:lang w:val="en-US"/>
        </w:rPr>
        <w:t>during the analysis</w:t>
      </w:r>
      <w:r w:rsidR="00DB5B0B">
        <w:rPr>
          <w:sz w:val="24"/>
          <w:szCs w:val="24"/>
          <w:lang w:val="en-US"/>
        </w:rPr>
        <w:t xml:space="preserve"> (i.e. evacuation routes that </w:t>
      </w:r>
      <w:r w:rsidR="00004990">
        <w:rPr>
          <w:sz w:val="24"/>
          <w:szCs w:val="24"/>
          <w:lang w:val="en-US"/>
        </w:rPr>
        <w:t xml:space="preserve">are </w:t>
      </w:r>
      <w:r w:rsidR="00DB5B0B">
        <w:rPr>
          <w:sz w:val="24"/>
          <w:szCs w:val="24"/>
          <w:lang w:val="en-US"/>
        </w:rPr>
        <w:t xml:space="preserve">normally </w:t>
      </w:r>
      <w:r w:rsidR="00004990">
        <w:rPr>
          <w:sz w:val="24"/>
          <w:szCs w:val="24"/>
          <w:lang w:val="en-US"/>
        </w:rPr>
        <w:t>used might be</w:t>
      </w:r>
      <w:r w:rsidR="00AA73E8">
        <w:rPr>
          <w:sz w:val="24"/>
          <w:szCs w:val="24"/>
          <w:lang w:val="en-US"/>
        </w:rPr>
        <w:t xml:space="preserve"> blocked</w:t>
      </w:r>
      <w:r w:rsidR="00DB5B0B">
        <w:rPr>
          <w:sz w:val="24"/>
          <w:szCs w:val="24"/>
          <w:lang w:val="en-US"/>
        </w:rPr>
        <w:t xml:space="preserve"> due reasons outsid</w:t>
      </w:r>
      <w:r w:rsidR="00AA73E8">
        <w:rPr>
          <w:sz w:val="24"/>
          <w:szCs w:val="24"/>
          <w:lang w:val="en-US"/>
        </w:rPr>
        <w:t xml:space="preserve">e of the control of </w:t>
      </w:r>
      <w:r w:rsidR="007D0DC5">
        <w:rPr>
          <w:sz w:val="24"/>
          <w:szCs w:val="24"/>
          <w:lang w:val="en-US"/>
        </w:rPr>
        <w:t>emergency responders</w:t>
      </w:r>
      <w:r w:rsidR="00AA73E8">
        <w:rPr>
          <w:sz w:val="24"/>
          <w:szCs w:val="24"/>
          <w:lang w:val="en-US"/>
        </w:rPr>
        <w:t>).</w:t>
      </w:r>
    </w:p>
    <w:p w14:paraId="67F965E6" w14:textId="77777777" w:rsidR="003E0B29" w:rsidRDefault="003E0B29" w:rsidP="003E0B29">
      <w:pPr>
        <w:pStyle w:val="ListParagraph"/>
        <w:ind w:left="1440"/>
        <w:rPr>
          <w:sz w:val="24"/>
          <w:szCs w:val="24"/>
          <w:lang w:val="en-US"/>
        </w:rPr>
      </w:pPr>
    </w:p>
    <w:p w14:paraId="65C721F0" w14:textId="172CCF0D" w:rsidR="003E0B29" w:rsidRDefault="00A00C73" w:rsidP="00C17DDB">
      <w:pPr>
        <w:pStyle w:val="ListParagraph"/>
        <w:numPr>
          <w:ilvl w:val="0"/>
          <w:numId w:val="42"/>
        </w:numPr>
        <w:rPr>
          <w:sz w:val="24"/>
          <w:szCs w:val="24"/>
          <w:lang w:val="en-US"/>
        </w:rPr>
      </w:pPr>
      <w:r>
        <w:rPr>
          <w:sz w:val="24"/>
          <w:szCs w:val="24"/>
          <w:lang w:val="en-US"/>
        </w:rPr>
        <w:t>Details may emerge from the larger situation involving proxies</w:t>
      </w:r>
      <w:r w:rsidR="00DB5B0B" w:rsidRPr="00AB4F33">
        <w:rPr>
          <w:sz w:val="24"/>
          <w:szCs w:val="24"/>
          <w:lang w:val="en-US"/>
        </w:rPr>
        <w:t xml:space="preserve"> based on the capabilities of the </w:t>
      </w:r>
      <w:r w:rsidR="00DB5B0B">
        <w:rPr>
          <w:sz w:val="24"/>
          <w:szCs w:val="24"/>
          <w:lang w:val="en-US"/>
        </w:rPr>
        <w:t xml:space="preserve">alerting </w:t>
      </w:r>
      <w:r w:rsidR="00DB5B0B" w:rsidRPr="00AB4F33">
        <w:rPr>
          <w:sz w:val="24"/>
          <w:szCs w:val="24"/>
          <w:lang w:val="en-US"/>
        </w:rPr>
        <w:t>process</w:t>
      </w:r>
      <w:r w:rsidR="00DB5B0B">
        <w:rPr>
          <w:sz w:val="24"/>
          <w:szCs w:val="24"/>
          <w:lang w:val="en-US"/>
        </w:rPr>
        <w:t xml:space="preserve"> itself</w:t>
      </w:r>
      <w:r>
        <w:rPr>
          <w:sz w:val="24"/>
          <w:szCs w:val="24"/>
          <w:lang w:val="en-US"/>
        </w:rPr>
        <w:t>.</w:t>
      </w:r>
      <w:r w:rsidR="00BA4B38">
        <w:rPr>
          <w:sz w:val="24"/>
          <w:szCs w:val="24"/>
          <w:lang w:val="en-US"/>
        </w:rPr>
        <w:t xml:space="preserve"> Knowing the alerting process capabilities, the construction of </w:t>
      </w:r>
      <w:r w:rsidR="00BD1B2D">
        <w:rPr>
          <w:sz w:val="24"/>
          <w:szCs w:val="24"/>
          <w:lang w:val="en-US"/>
        </w:rPr>
        <w:t>alert messag</w:t>
      </w:r>
      <w:r w:rsidR="00BA4B38">
        <w:rPr>
          <w:sz w:val="24"/>
          <w:szCs w:val="24"/>
          <w:lang w:val="en-US"/>
        </w:rPr>
        <w:t xml:space="preserve">es may be affected. </w:t>
      </w:r>
    </w:p>
    <w:p w14:paraId="236DD7EB" w14:textId="77777777" w:rsidR="003E0B29" w:rsidRDefault="003E0B29" w:rsidP="003E0B29">
      <w:pPr>
        <w:pStyle w:val="ListParagraph"/>
        <w:ind w:left="2160"/>
        <w:rPr>
          <w:sz w:val="24"/>
          <w:szCs w:val="24"/>
          <w:lang w:val="en-US"/>
        </w:rPr>
      </w:pPr>
    </w:p>
    <w:p w14:paraId="2E59F17B" w14:textId="77777777" w:rsidR="00BA4B38" w:rsidRDefault="00BA4B38">
      <w:pPr>
        <w:rPr>
          <w:sz w:val="24"/>
          <w:szCs w:val="24"/>
          <w:lang w:val="en-US"/>
        </w:rPr>
      </w:pPr>
      <w:r>
        <w:rPr>
          <w:sz w:val="24"/>
          <w:szCs w:val="24"/>
          <w:lang w:val="en-US"/>
        </w:rPr>
        <w:br w:type="page"/>
      </w:r>
    </w:p>
    <w:p w14:paraId="48012325" w14:textId="2AAF9E55" w:rsidR="003E0B29" w:rsidRPr="00FF172C" w:rsidRDefault="003E0B29" w:rsidP="00C17DDB">
      <w:pPr>
        <w:pStyle w:val="ListParagraph"/>
        <w:numPr>
          <w:ilvl w:val="2"/>
          <w:numId w:val="41"/>
        </w:numPr>
        <w:rPr>
          <w:sz w:val="24"/>
          <w:szCs w:val="24"/>
          <w:lang w:val="en-US"/>
        </w:rPr>
      </w:pPr>
      <w:r>
        <w:rPr>
          <w:sz w:val="24"/>
          <w:szCs w:val="24"/>
          <w:lang w:val="en-US"/>
        </w:rPr>
        <w:t>T</w:t>
      </w:r>
      <w:r w:rsidRPr="00AB4F33">
        <w:rPr>
          <w:sz w:val="24"/>
          <w:szCs w:val="24"/>
          <w:lang w:val="en-US"/>
        </w:rPr>
        <w:t xml:space="preserve">he actual </w:t>
      </w:r>
      <w:r>
        <w:rPr>
          <w:sz w:val="24"/>
          <w:szCs w:val="24"/>
          <w:lang w:val="en-US"/>
        </w:rPr>
        <w:t>true location</w:t>
      </w:r>
      <w:r w:rsidRPr="00AB4F33">
        <w:rPr>
          <w:sz w:val="24"/>
          <w:szCs w:val="24"/>
          <w:lang w:val="en-US"/>
        </w:rPr>
        <w:t xml:space="preserve"> of the </w:t>
      </w:r>
      <w:r w:rsidR="00DB5B0B" w:rsidRPr="00004990">
        <w:rPr>
          <w:b/>
          <w:sz w:val="24"/>
          <w:szCs w:val="24"/>
          <w:lang w:val="en-US"/>
        </w:rPr>
        <w:t>subject event</w:t>
      </w:r>
      <w:r w:rsidR="00DB5B0B">
        <w:rPr>
          <w:sz w:val="24"/>
          <w:szCs w:val="24"/>
          <w:lang w:val="en-US"/>
        </w:rPr>
        <w:t xml:space="preserve"> </w:t>
      </w:r>
      <w:r w:rsidRPr="00AB4F33">
        <w:rPr>
          <w:sz w:val="24"/>
          <w:szCs w:val="24"/>
          <w:lang w:val="en-US"/>
        </w:rPr>
        <w:t xml:space="preserve">may not </w:t>
      </w:r>
      <w:r>
        <w:rPr>
          <w:sz w:val="24"/>
          <w:szCs w:val="24"/>
          <w:lang w:val="en-US"/>
        </w:rPr>
        <w:t xml:space="preserve">match with </w:t>
      </w:r>
      <w:r w:rsidR="00F676D2">
        <w:rPr>
          <w:sz w:val="24"/>
          <w:szCs w:val="24"/>
          <w:lang w:val="en-US"/>
        </w:rPr>
        <w:t xml:space="preserve">any </w:t>
      </w:r>
      <w:r w:rsidRPr="00AB4F33">
        <w:rPr>
          <w:sz w:val="24"/>
          <w:szCs w:val="24"/>
          <w:lang w:val="en-US"/>
        </w:rPr>
        <w:t xml:space="preserve">pre-defined alerting zones </w:t>
      </w:r>
      <w:r>
        <w:rPr>
          <w:sz w:val="24"/>
          <w:szCs w:val="24"/>
          <w:lang w:val="en-US"/>
        </w:rPr>
        <w:t>used by an</w:t>
      </w:r>
      <w:r w:rsidRPr="00AB4F33">
        <w:rPr>
          <w:sz w:val="24"/>
          <w:szCs w:val="24"/>
          <w:lang w:val="en-US"/>
        </w:rPr>
        <w:t xml:space="preserve"> agency</w:t>
      </w:r>
      <w:r>
        <w:rPr>
          <w:sz w:val="24"/>
          <w:szCs w:val="24"/>
          <w:lang w:val="en-US"/>
        </w:rPr>
        <w:t xml:space="preserve">. A true </w:t>
      </w:r>
      <w:r w:rsidR="00BA4B38">
        <w:rPr>
          <w:sz w:val="24"/>
          <w:szCs w:val="24"/>
          <w:lang w:val="en-US"/>
        </w:rPr>
        <w:t xml:space="preserve">alert-worthy event </w:t>
      </w:r>
      <w:r>
        <w:rPr>
          <w:sz w:val="24"/>
          <w:szCs w:val="24"/>
          <w:lang w:val="en-US"/>
        </w:rPr>
        <w:t>location-mapping to alerting-zone process may expand on the area</w:t>
      </w:r>
      <w:r w:rsidR="005E5128">
        <w:rPr>
          <w:sz w:val="24"/>
          <w:szCs w:val="24"/>
          <w:lang w:val="en-US"/>
        </w:rPr>
        <w:t>,</w:t>
      </w:r>
      <w:r w:rsidR="00DB5B0B">
        <w:rPr>
          <w:sz w:val="24"/>
          <w:szCs w:val="24"/>
          <w:lang w:val="en-US"/>
        </w:rPr>
        <w:t xml:space="preserve"> resulting in a </w:t>
      </w:r>
      <w:r w:rsidR="00F676D2">
        <w:rPr>
          <w:sz w:val="24"/>
          <w:szCs w:val="24"/>
          <w:lang w:val="en-US"/>
        </w:rPr>
        <w:t xml:space="preserve">larger </w:t>
      </w:r>
      <w:r w:rsidR="00DB5B0B">
        <w:rPr>
          <w:sz w:val="24"/>
          <w:szCs w:val="24"/>
          <w:lang w:val="en-US"/>
        </w:rPr>
        <w:t>alerting area than that of the event</w:t>
      </w:r>
      <w:r w:rsidR="005E5128">
        <w:rPr>
          <w:sz w:val="24"/>
          <w:szCs w:val="24"/>
          <w:lang w:val="en-US"/>
        </w:rPr>
        <w:t>-of-interest</w:t>
      </w:r>
      <w:r w:rsidR="00DB5B0B">
        <w:rPr>
          <w:sz w:val="24"/>
          <w:szCs w:val="24"/>
          <w:lang w:val="en-US"/>
        </w:rPr>
        <w:t xml:space="preserve"> that </w:t>
      </w:r>
      <w:r w:rsidR="005E5128">
        <w:rPr>
          <w:sz w:val="24"/>
          <w:szCs w:val="24"/>
          <w:lang w:val="en-US"/>
        </w:rPr>
        <w:t>triggered</w:t>
      </w:r>
      <w:r w:rsidR="00DB5B0B">
        <w:rPr>
          <w:sz w:val="24"/>
          <w:szCs w:val="24"/>
          <w:lang w:val="en-US"/>
        </w:rPr>
        <w:t xml:space="preserve"> the alert </w:t>
      </w:r>
      <w:r>
        <w:rPr>
          <w:sz w:val="24"/>
          <w:szCs w:val="24"/>
          <w:lang w:val="en-US"/>
        </w:rPr>
        <w:t xml:space="preserve">(i.e. a case of over-alerting the area-of-concern) </w:t>
      </w:r>
      <w:r>
        <w:rPr>
          <w:rStyle w:val="FootnoteReference"/>
          <w:sz w:val="24"/>
          <w:szCs w:val="24"/>
          <w:lang w:val="en-US"/>
        </w:rPr>
        <w:footnoteReference w:id="41"/>
      </w:r>
      <w:r w:rsidR="00F676D2">
        <w:rPr>
          <w:sz w:val="24"/>
          <w:szCs w:val="24"/>
          <w:lang w:val="en-US"/>
        </w:rPr>
        <w:t>.</w:t>
      </w:r>
    </w:p>
    <w:p w14:paraId="6EAE14EF" w14:textId="77777777" w:rsidR="003E0B29" w:rsidRPr="00476E28" w:rsidRDefault="003E0B29" w:rsidP="003E0B29">
      <w:pPr>
        <w:pStyle w:val="ListParagraph"/>
        <w:ind w:left="2160"/>
        <w:rPr>
          <w:sz w:val="24"/>
          <w:szCs w:val="24"/>
          <w:lang w:val="en-US"/>
        </w:rPr>
      </w:pPr>
    </w:p>
    <w:p w14:paraId="27661481" w14:textId="6596660E" w:rsidR="003E0B29" w:rsidRPr="00476E28" w:rsidRDefault="003E0B29" w:rsidP="00C17DDB">
      <w:pPr>
        <w:pStyle w:val="ListParagraph"/>
        <w:numPr>
          <w:ilvl w:val="2"/>
          <w:numId w:val="41"/>
        </w:numPr>
        <w:rPr>
          <w:sz w:val="24"/>
          <w:szCs w:val="24"/>
          <w:lang w:val="en-US"/>
        </w:rPr>
      </w:pPr>
      <w:r w:rsidRPr="00476E28">
        <w:rPr>
          <w:sz w:val="24"/>
        </w:rPr>
        <w:t xml:space="preserve">The actual true timing of the </w:t>
      </w:r>
      <w:r w:rsidR="00F676D2">
        <w:rPr>
          <w:sz w:val="24"/>
          <w:szCs w:val="24"/>
          <w:lang w:val="en-US"/>
        </w:rPr>
        <w:t>larger situation</w:t>
      </w:r>
      <w:r w:rsidR="00F676D2" w:rsidRPr="003E0B29">
        <w:rPr>
          <w:sz w:val="24"/>
          <w:szCs w:val="24"/>
          <w:lang w:val="en-US"/>
        </w:rPr>
        <w:t xml:space="preserve"> </w:t>
      </w:r>
      <w:r w:rsidRPr="00476E28">
        <w:rPr>
          <w:sz w:val="24"/>
        </w:rPr>
        <w:t xml:space="preserve">may not match with the publishing timing of new </w:t>
      </w:r>
      <w:r w:rsidR="00BD1B2D">
        <w:rPr>
          <w:sz w:val="24"/>
        </w:rPr>
        <w:t>alert messag</w:t>
      </w:r>
      <w:r w:rsidRPr="00476E28">
        <w:rPr>
          <w:sz w:val="24"/>
        </w:rPr>
        <w:t xml:space="preserve">es. The alerting update process typically is done based on the workload of </w:t>
      </w:r>
      <w:r>
        <w:rPr>
          <w:sz w:val="24"/>
        </w:rPr>
        <w:t xml:space="preserve">front-line </w:t>
      </w:r>
      <w:r w:rsidRPr="00476E28">
        <w:rPr>
          <w:sz w:val="24"/>
        </w:rPr>
        <w:t>agents and often</w:t>
      </w:r>
      <w:r w:rsidR="005E5128">
        <w:rPr>
          <w:sz w:val="24"/>
        </w:rPr>
        <w:t xml:space="preserve"> </w:t>
      </w:r>
      <w:r w:rsidRPr="00476E28">
        <w:rPr>
          <w:sz w:val="24"/>
        </w:rPr>
        <w:t xml:space="preserve">updates or endings </w:t>
      </w:r>
      <w:r w:rsidR="005E5128">
        <w:rPr>
          <w:sz w:val="24"/>
        </w:rPr>
        <w:t xml:space="preserve">of an alert </w:t>
      </w:r>
      <w:r w:rsidRPr="00476E28">
        <w:rPr>
          <w:sz w:val="24"/>
        </w:rPr>
        <w:t xml:space="preserve">occur after </w:t>
      </w:r>
      <w:r>
        <w:rPr>
          <w:sz w:val="24"/>
        </w:rPr>
        <w:t xml:space="preserve">portions </w:t>
      </w:r>
      <w:r w:rsidRPr="00476E28">
        <w:rPr>
          <w:sz w:val="24"/>
        </w:rPr>
        <w:t xml:space="preserve">of the audience </w:t>
      </w:r>
      <w:r>
        <w:rPr>
          <w:sz w:val="24"/>
        </w:rPr>
        <w:t>are already</w:t>
      </w:r>
      <w:r w:rsidRPr="00476E28">
        <w:rPr>
          <w:sz w:val="24"/>
        </w:rPr>
        <w:t xml:space="preserve"> free of the impacts</w:t>
      </w:r>
      <w:r w:rsidR="005E5128">
        <w:rPr>
          <w:sz w:val="24"/>
        </w:rPr>
        <w:t xml:space="preserve"> of the event-of-interest</w:t>
      </w:r>
      <w:r w:rsidRPr="00476E28">
        <w:rPr>
          <w:sz w:val="24"/>
        </w:rPr>
        <w:t xml:space="preserve"> </w:t>
      </w:r>
      <w:r>
        <w:rPr>
          <w:rStyle w:val="FootnoteReference"/>
          <w:sz w:val="24"/>
        </w:rPr>
        <w:footnoteReference w:id="42"/>
      </w:r>
      <w:r w:rsidR="00F676D2">
        <w:rPr>
          <w:sz w:val="24"/>
        </w:rPr>
        <w:t>.</w:t>
      </w:r>
    </w:p>
    <w:p w14:paraId="7C78B460" w14:textId="77777777" w:rsidR="003E0B29" w:rsidRDefault="003E0B29" w:rsidP="003E0B29">
      <w:pPr>
        <w:pStyle w:val="ListParagraph"/>
        <w:rPr>
          <w:sz w:val="24"/>
          <w:szCs w:val="24"/>
          <w:lang w:val="en-US"/>
        </w:rPr>
      </w:pPr>
    </w:p>
    <w:p w14:paraId="64A21181" w14:textId="0FC405F0" w:rsidR="003E0B29" w:rsidRDefault="003E0B29" w:rsidP="00C17DDB">
      <w:pPr>
        <w:pStyle w:val="ListParagraph"/>
        <w:numPr>
          <w:ilvl w:val="0"/>
          <w:numId w:val="31"/>
        </w:numPr>
        <w:rPr>
          <w:sz w:val="24"/>
          <w:szCs w:val="24"/>
          <w:lang w:val="en-US"/>
        </w:rPr>
      </w:pPr>
      <w:r w:rsidRPr="00AB4F33">
        <w:rPr>
          <w:sz w:val="24"/>
          <w:szCs w:val="24"/>
          <w:lang w:val="en-US"/>
        </w:rPr>
        <w:t>The alerting agency determine</w:t>
      </w:r>
      <w:r w:rsidR="005E5128">
        <w:rPr>
          <w:sz w:val="24"/>
          <w:szCs w:val="24"/>
          <w:lang w:val="en-US"/>
        </w:rPr>
        <w:t>s</w:t>
      </w:r>
      <w:r w:rsidRPr="00AB4F33">
        <w:rPr>
          <w:sz w:val="24"/>
          <w:szCs w:val="24"/>
          <w:lang w:val="en-US"/>
        </w:rPr>
        <w:t xml:space="preserve"> </w:t>
      </w:r>
      <w:r w:rsidR="005E5128">
        <w:rPr>
          <w:sz w:val="24"/>
          <w:szCs w:val="24"/>
          <w:lang w:val="en-US"/>
        </w:rPr>
        <w:t xml:space="preserve">the name for an </w:t>
      </w:r>
      <w:r w:rsidR="005E5128" w:rsidRPr="0006783C">
        <w:rPr>
          <w:b/>
          <w:sz w:val="24"/>
          <w:szCs w:val="24"/>
          <w:lang w:val="en-US"/>
        </w:rPr>
        <w:t>alert</w:t>
      </w:r>
      <w:r w:rsidR="005E5128">
        <w:rPr>
          <w:sz w:val="24"/>
          <w:szCs w:val="24"/>
          <w:lang w:val="en-US"/>
        </w:rPr>
        <w:t xml:space="preserve"> </w:t>
      </w:r>
      <w:r w:rsidRPr="00AB4F33">
        <w:rPr>
          <w:sz w:val="24"/>
          <w:szCs w:val="24"/>
          <w:lang w:val="en-US"/>
        </w:rPr>
        <w:t xml:space="preserve">best suited to cover the </w:t>
      </w:r>
      <w:r w:rsidR="00F676D2">
        <w:rPr>
          <w:sz w:val="24"/>
          <w:szCs w:val="24"/>
          <w:lang w:val="en-US"/>
        </w:rPr>
        <w:t xml:space="preserve">larger </w:t>
      </w:r>
      <w:r w:rsidR="00AA73E8">
        <w:rPr>
          <w:sz w:val="24"/>
          <w:szCs w:val="24"/>
          <w:lang w:val="en-US"/>
        </w:rPr>
        <w:t xml:space="preserve">alerting </w:t>
      </w:r>
      <w:r w:rsidRPr="00AB4F33">
        <w:rPr>
          <w:sz w:val="24"/>
          <w:szCs w:val="24"/>
          <w:lang w:val="en-US"/>
        </w:rPr>
        <w:t>s</w:t>
      </w:r>
      <w:r w:rsidR="005E5128">
        <w:rPr>
          <w:sz w:val="24"/>
          <w:szCs w:val="24"/>
          <w:lang w:val="en-US"/>
        </w:rPr>
        <w:t>ituation. An alerting agency</w:t>
      </w:r>
      <w:r w:rsidRPr="00AB4F33">
        <w:rPr>
          <w:sz w:val="24"/>
          <w:szCs w:val="24"/>
          <w:lang w:val="en-US"/>
        </w:rPr>
        <w:t xml:space="preserve"> typically names an alert </w:t>
      </w:r>
      <w:r w:rsidR="00AA73E8">
        <w:rPr>
          <w:sz w:val="24"/>
          <w:szCs w:val="24"/>
          <w:lang w:val="en-US"/>
        </w:rPr>
        <w:t xml:space="preserve">in consideration of the </w:t>
      </w:r>
      <w:r w:rsidRPr="00AB4F33">
        <w:rPr>
          <w:sz w:val="24"/>
          <w:szCs w:val="24"/>
          <w:lang w:val="en-US"/>
        </w:rPr>
        <w:t>alerting audience</w:t>
      </w:r>
      <w:r w:rsidR="005E5128">
        <w:rPr>
          <w:sz w:val="24"/>
          <w:szCs w:val="24"/>
          <w:lang w:val="en-US"/>
        </w:rPr>
        <w:t>,</w:t>
      </w:r>
      <w:r w:rsidRPr="00AB4F33">
        <w:rPr>
          <w:sz w:val="24"/>
          <w:szCs w:val="24"/>
          <w:lang w:val="en-US"/>
        </w:rPr>
        <w:t xml:space="preserve"> </w:t>
      </w:r>
      <w:r w:rsidR="005E5128">
        <w:rPr>
          <w:sz w:val="24"/>
          <w:szCs w:val="24"/>
          <w:lang w:val="en-US"/>
        </w:rPr>
        <w:t xml:space="preserve">trying for a </w:t>
      </w:r>
      <w:r w:rsidRPr="00AB4F33">
        <w:rPr>
          <w:sz w:val="24"/>
          <w:szCs w:val="24"/>
          <w:lang w:val="en-US"/>
        </w:rPr>
        <w:t>short</w:t>
      </w:r>
      <w:r w:rsidR="005E5128">
        <w:rPr>
          <w:sz w:val="24"/>
          <w:szCs w:val="24"/>
          <w:lang w:val="en-US"/>
        </w:rPr>
        <w:t xml:space="preserve">, </w:t>
      </w:r>
      <w:r w:rsidR="00AA73E8">
        <w:rPr>
          <w:sz w:val="24"/>
          <w:szCs w:val="24"/>
          <w:lang w:val="en-US"/>
        </w:rPr>
        <w:t>accurate</w:t>
      </w:r>
      <w:r w:rsidR="00BA4B38">
        <w:rPr>
          <w:sz w:val="24"/>
          <w:szCs w:val="24"/>
          <w:lang w:val="en-US"/>
        </w:rPr>
        <w:t>,</w:t>
      </w:r>
      <w:r w:rsidR="005E5128">
        <w:rPr>
          <w:sz w:val="24"/>
          <w:szCs w:val="24"/>
          <w:lang w:val="en-US"/>
        </w:rPr>
        <w:t xml:space="preserve"> </w:t>
      </w:r>
      <w:r w:rsidRPr="00AB4F33">
        <w:rPr>
          <w:sz w:val="24"/>
          <w:szCs w:val="24"/>
          <w:lang w:val="en-US"/>
        </w:rPr>
        <w:t xml:space="preserve">descriptive name for use in </w:t>
      </w:r>
      <w:r w:rsidR="005E5128">
        <w:rPr>
          <w:sz w:val="24"/>
          <w:szCs w:val="24"/>
          <w:lang w:val="en-US"/>
        </w:rPr>
        <w:t>the</w:t>
      </w:r>
      <w:r w:rsidR="00AA73E8">
        <w:rPr>
          <w:sz w:val="24"/>
          <w:szCs w:val="24"/>
          <w:lang w:val="en-US"/>
        </w:rPr>
        <w:t xml:space="preserve"> any</w:t>
      </w:r>
      <w:r w:rsidR="005E5128">
        <w:rPr>
          <w:sz w:val="24"/>
          <w:szCs w:val="24"/>
          <w:lang w:val="en-US"/>
        </w:rPr>
        <w:t xml:space="preserve"> </w:t>
      </w:r>
      <w:r w:rsidRPr="00AB4F33">
        <w:rPr>
          <w:sz w:val="24"/>
          <w:szCs w:val="24"/>
          <w:lang w:val="en-US"/>
        </w:rPr>
        <w:t>presentation</w:t>
      </w:r>
      <w:r w:rsidR="005E5128">
        <w:rPr>
          <w:sz w:val="24"/>
          <w:szCs w:val="24"/>
          <w:lang w:val="en-US"/>
        </w:rPr>
        <w:t xml:space="preserve"> of the </w:t>
      </w:r>
      <w:r w:rsidR="00BD1B2D">
        <w:rPr>
          <w:sz w:val="24"/>
          <w:szCs w:val="24"/>
          <w:lang w:val="en-US"/>
        </w:rPr>
        <w:t>alert messag</w:t>
      </w:r>
      <w:r w:rsidR="005E5128">
        <w:rPr>
          <w:sz w:val="24"/>
          <w:szCs w:val="24"/>
          <w:lang w:val="en-US"/>
        </w:rPr>
        <w:t>e</w:t>
      </w:r>
      <w:r w:rsidRPr="00AB4F33">
        <w:rPr>
          <w:sz w:val="24"/>
          <w:szCs w:val="24"/>
          <w:lang w:val="en-US"/>
        </w:rPr>
        <w:t xml:space="preserve">s (i.e. </w:t>
      </w:r>
      <w:r w:rsidR="00AA73E8">
        <w:rPr>
          <w:sz w:val="24"/>
          <w:szCs w:val="24"/>
          <w:lang w:val="en-US"/>
        </w:rPr>
        <w:t xml:space="preserve">as </w:t>
      </w:r>
      <w:r w:rsidR="005E5128">
        <w:rPr>
          <w:sz w:val="24"/>
          <w:szCs w:val="24"/>
          <w:lang w:val="en-US"/>
        </w:rPr>
        <w:t>used in</w:t>
      </w:r>
      <w:r w:rsidRPr="00AB4F33">
        <w:rPr>
          <w:sz w:val="24"/>
          <w:szCs w:val="24"/>
          <w:lang w:val="en-US"/>
        </w:rPr>
        <w:t xml:space="preserve"> titles/headlines/etc.</w:t>
      </w:r>
      <w:r>
        <w:rPr>
          <w:sz w:val="24"/>
          <w:szCs w:val="24"/>
          <w:lang w:val="en-US"/>
        </w:rPr>
        <w:t>). Those alert names typically include a descriptor involving the event type</w:t>
      </w:r>
      <w:r w:rsidR="005E5128">
        <w:rPr>
          <w:sz w:val="24"/>
          <w:szCs w:val="24"/>
          <w:lang w:val="en-US"/>
        </w:rPr>
        <w:t>,</w:t>
      </w:r>
      <w:r>
        <w:rPr>
          <w:sz w:val="24"/>
          <w:szCs w:val="24"/>
          <w:lang w:val="en-US"/>
        </w:rPr>
        <w:t xml:space="preserve"> </w:t>
      </w:r>
      <w:r w:rsidR="005E5128">
        <w:rPr>
          <w:sz w:val="24"/>
          <w:szCs w:val="24"/>
          <w:lang w:val="en-US"/>
        </w:rPr>
        <w:t>however,</w:t>
      </w:r>
      <w:r>
        <w:rPr>
          <w:sz w:val="24"/>
          <w:szCs w:val="24"/>
          <w:lang w:val="en-US"/>
        </w:rPr>
        <w:t xml:space="preserve"> that is not always the case</w:t>
      </w:r>
      <w:r w:rsidR="00F676D2">
        <w:rPr>
          <w:sz w:val="24"/>
          <w:szCs w:val="24"/>
          <w:lang w:val="en-US"/>
        </w:rPr>
        <w:t xml:space="preserve"> </w:t>
      </w:r>
      <w:r w:rsidR="00F676D2">
        <w:rPr>
          <w:rStyle w:val="FootnoteReference"/>
          <w:sz w:val="24"/>
          <w:szCs w:val="24"/>
          <w:lang w:val="en-US"/>
        </w:rPr>
        <w:footnoteReference w:id="43"/>
      </w:r>
      <w:r w:rsidRPr="00AB4F33">
        <w:rPr>
          <w:sz w:val="24"/>
          <w:szCs w:val="24"/>
          <w:lang w:val="en-US"/>
        </w:rPr>
        <w:t>.</w:t>
      </w:r>
    </w:p>
    <w:p w14:paraId="38867853" w14:textId="77777777" w:rsidR="003E0B29" w:rsidRDefault="003E0B29" w:rsidP="003E0B29">
      <w:pPr>
        <w:pStyle w:val="ListParagraph"/>
        <w:ind w:left="1440"/>
        <w:rPr>
          <w:sz w:val="24"/>
          <w:szCs w:val="24"/>
          <w:lang w:val="en-US"/>
        </w:rPr>
      </w:pPr>
    </w:p>
    <w:p w14:paraId="3F50EC2F" w14:textId="11DAF9F1" w:rsidR="003E0B29" w:rsidRPr="003E0B29" w:rsidRDefault="003E0B29" w:rsidP="00C17DDB">
      <w:pPr>
        <w:pStyle w:val="ListParagraph"/>
        <w:numPr>
          <w:ilvl w:val="0"/>
          <w:numId w:val="43"/>
        </w:numPr>
        <w:rPr>
          <w:sz w:val="24"/>
          <w:szCs w:val="24"/>
          <w:lang w:val="en-US"/>
        </w:rPr>
      </w:pPr>
      <w:r>
        <w:rPr>
          <w:sz w:val="24"/>
          <w:szCs w:val="24"/>
          <w:lang w:val="en-US"/>
        </w:rPr>
        <w:t>If any associated event-of-interes</w:t>
      </w:r>
      <w:r w:rsidR="00F676D2">
        <w:rPr>
          <w:sz w:val="24"/>
          <w:szCs w:val="24"/>
          <w:lang w:val="en-US"/>
        </w:rPr>
        <w:t xml:space="preserve">ts </w:t>
      </w:r>
      <w:r w:rsidR="00AA73E8">
        <w:rPr>
          <w:sz w:val="24"/>
          <w:szCs w:val="24"/>
          <w:lang w:val="en-US"/>
        </w:rPr>
        <w:t xml:space="preserve">and secondary events </w:t>
      </w:r>
      <w:r w:rsidR="00F676D2">
        <w:rPr>
          <w:sz w:val="24"/>
          <w:szCs w:val="24"/>
          <w:lang w:val="en-US"/>
        </w:rPr>
        <w:t xml:space="preserve">are to be covered within the </w:t>
      </w:r>
      <w:r w:rsidR="00BA4B38">
        <w:rPr>
          <w:sz w:val="24"/>
          <w:szCs w:val="24"/>
          <w:lang w:val="en-US"/>
        </w:rPr>
        <w:t>alerting</w:t>
      </w:r>
      <w:r w:rsidR="00F676D2">
        <w:rPr>
          <w:sz w:val="24"/>
          <w:szCs w:val="24"/>
          <w:lang w:val="en-US"/>
        </w:rPr>
        <w:t xml:space="preserve"> situation</w:t>
      </w:r>
      <w:r>
        <w:rPr>
          <w:sz w:val="24"/>
          <w:szCs w:val="24"/>
          <w:lang w:val="en-US"/>
        </w:rPr>
        <w:t>, select a name for the alert that</w:t>
      </w:r>
      <w:r w:rsidR="00F676D2">
        <w:rPr>
          <w:sz w:val="24"/>
          <w:szCs w:val="24"/>
          <w:lang w:val="en-US"/>
        </w:rPr>
        <w:t xml:space="preserve"> best covers the </w:t>
      </w:r>
      <w:r w:rsidR="005E5128">
        <w:rPr>
          <w:sz w:val="24"/>
          <w:szCs w:val="24"/>
          <w:lang w:val="en-US"/>
        </w:rPr>
        <w:t xml:space="preserve">larger </w:t>
      </w:r>
      <w:r w:rsidR="00F676D2">
        <w:rPr>
          <w:sz w:val="24"/>
          <w:szCs w:val="24"/>
          <w:lang w:val="en-US"/>
        </w:rPr>
        <w:t>complex</w:t>
      </w:r>
      <w:r w:rsidR="005E5128">
        <w:rPr>
          <w:sz w:val="24"/>
          <w:szCs w:val="24"/>
          <w:lang w:val="en-US"/>
        </w:rPr>
        <w:t>-event</w:t>
      </w:r>
      <w:r w:rsidR="00F676D2">
        <w:rPr>
          <w:sz w:val="24"/>
          <w:szCs w:val="24"/>
          <w:lang w:val="en-US"/>
        </w:rPr>
        <w:t xml:space="preserve"> situation</w:t>
      </w:r>
      <w:r>
        <w:rPr>
          <w:sz w:val="24"/>
          <w:szCs w:val="24"/>
          <w:lang w:val="en-US"/>
        </w:rPr>
        <w:t>.</w:t>
      </w:r>
    </w:p>
    <w:p w14:paraId="254975E4" w14:textId="77777777" w:rsidR="003E0B29" w:rsidRPr="003E0B29" w:rsidRDefault="003E0B29" w:rsidP="003E0B29">
      <w:pPr>
        <w:pStyle w:val="ListParagraph"/>
        <w:rPr>
          <w:sz w:val="24"/>
          <w:szCs w:val="24"/>
          <w:lang w:val="en-US"/>
        </w:rPr>
      </w:pPr>
    </w:p>
    <w:p w14:paraId="105BA6D8" w14:textId="5B262895" w:rsidR="003E0B29" w:rsidRPr="00AB4F33" w:rsidRDefault="005E5128" w:rsidP="00C17DDB">
      <w:pPr>
        <w:pStyle w:val="ListParagraph"/>
        <w:numPr>
          <w:ilvl w:val="0"/>
          <w:numId w:val="31"/>
        </w:numPr>
        <w:rPr>
          <w:sz w:val="24"/>
          <w:szCs w:val="24"/>
          <w:lang w:val="en-US"/>
        </w:rPr>
      </w:pPr>
      <w:r>
        <w:rPr>
          <w:sz w:val="24"/>
          <w:szCs w:val="24"/>
          <w:lang w:val="en-US"/>
        </w:rPr>
        <w:t xml:space="preserve">The alerting agency </w:t>
      </w:r>
      <w:r w:rsidR="003E0B29" w:rsidRPr="00AB4F33">
        <w:rPr>
          <w:sz w:val="24"/>
          <w:szCs w:val="24"/>
          <w:lang w:val="en-US"/>
        </w:rPr>
        <w:t>construct</w:t>
      </w:r>
      <w:r>
        <w:rPr>
          <w:sz w:val="24"/>
          <w:szCs w:val="24"/>
          <w:lang w:val="en-US"/>
        </w:rPr>
        <w:t>s</w:t>
      </w:r>
      <w:r w:rsidR="00BA4B38">
        <w:rPr>
          <w:sz w:val="24"/>
          <w:szCs w:val="24"/>
          <w:lang w:val="en-US"/>
        </w:rPr>
        <w:t xml:space="preserve"> well suited alert</w:t>
      </w:r>
      <w:r w:rsidR="003E0B29" w:rsidRPr="00AB4F33">
        <w:rPr>
          <w:sz w:val="24"/>
          <w:szCs w:val="24"/>
          <w:lang w:val="en-US"/>
        </w:rPr>
        <w:t xml:space="preserve"> message text for the </w:t>
      </w:r>
      <w:r w:rsidR="0029055F">
        <w:rPr>
          <w:sz w:val="24"/>
          <w:szCs w:val="24"/>
          <w:lang w:val="en-US"/>
        </w:rPr>
        <w:t xml:space="preserve">larger </w:t>
      </w:r>
      <w:r w:rsidR="00AA73E8">
        <w:rPr>
          <w:sz w:val="24"/>
          <w:szCs w:val="24"/>
          <w:lang w:val="en-US"/>
        </w:rPr>
        <w:t xml:space="preserve">alerting </w:t>
      </w:r>
      <w:r w:rsidR="0029055F">
        <w:rPr>
          <w:sz w:val="24"/>
          <w:szCs w:val="24"/>
          <w:lang w:val="en-US"/>
        </w:rPr>
        <w:t>situation</w:t>
      </w:r>
      <w:r w:rsidR="003E0B29">
        <w:rPr>
          <w:sz w:val="24"/>
          <w:szCs w:val="24"/>
          <w:lang w:val="en-US"/>
        </w:rPr>
        <w:t>. This would be</w:t>
      </w:r>
      <w:r w:rsidR="00AA73E8">
        <w:rPr>
          <w:sz w:val="24"/>
          <w:szCs w:val="24"/>
          <w:lang w:val="en-US"/>
        </w:rPr>
        <w:t xml:space="preserve"> based on the chosen</w:t>
      </w:r>
      <w:r w:rsidR="003E0B29">
        <w:rPr>
          <w:sz w:val="24"/>
          <w:szCs w:val="24"/>
          <w:lang w:val="en-US"/>
        </w:rPr>
        <w:t xml:space="preserve"> subject-event part of the </w:t>
      </w:r>
      <w:r w:rsidR="0029055F">
        <w:rPr>
          <w:sz w:val="24"/>
          <w:szCs w:val="24"/>
          <w:lang w:val="en-US"/>
        </w:rPr>
        <w:t xml:space="preserve">larger </w:t>
      </w:r>
      <w:r w:rsidR="00BA4B38">
        <w:rPr>
          <w:sz w:val="24"/>
          <w:szCs w:val="24"/>
          <w:lang w:val="en-US"/>
        </w:rPr>
        <w:t xml:space="preserve">alerting </w:t>
      </w:r>
      <w:r w:rsidR="0029055F">
        <w:rPr>
          <w:sz w:val="24"/>
          <w:szCs w:val="24"/>
          <w:lang w:val="en-US"/>
        </w:rPr>
        <w:t>situation</w:t>
      </w:r>
      <w:r w:rsidR="00AA73E8">
        <w:rPr>
          <w:sz w:val="24"/>
          <w:szCs w:val="24"/>
          <w:lang w:val="en-US"/>
        </w:rPr>
        <w:t xml:space="preserve"> as well as any message text for each alert-worthy event that is </w:t>
      </w:r>
      <w:r w:rsidR="00880B95">
        <w:rPr>
          <w:sz w:val="24"/>
          <w:szCs w:val="24"/>
          <w:lang w:val="en-US"/>
        </w:rPr>
        <w:t>included</w:t>
      </w:r>
      <w:r w:rsidR="00AA73E8">
        <w:rPr>
          <w:sz w:val="24"/>
          <w:szCs w:val="24"/>
          <w:lang w:val="en-US"/>
        </w:rPr>
        <w:t>.</w:t>
      </w:r>
    </w:p>
    <w:p w14:paraId="271C6903" w14:textId="77777777" w:rsidR="003E0B29" w:rsidRDefault="003E0B29" w:rsidP="003E0B29">
      <w:pPr>
        <w:pStyle w:val="ListParagraph"/>
        <w:rPr>
          <w:sz w:val="24"/>
          <w:szCs w:val="24"/>
          <w:lang w:val="en-US"/>
        </w:rPr>
      </w:pPr>
    </w:p>
    <w:p w14:paraId="6BE6453F" w14:textId="0F01E76F" w:rsidR="003E0B29" w:rsidRDefault="005E5128" w:rsidP="00C17DDB">
      <w:pPr>
        <w:pStyle w:val="ListParagraph"/>
        <w:numPr>
          <w:ilvl w:val="0"/>
          <w:numId w:val="31"/>
        </w:numPr>
        <w:rPr>
          <w:sz w:val="24"/>
          <w:szCs w:val="24"/>
          <w:lang w:val="en-US"/>
        </w:rPr>
      </w:pPr>
      <w:r>
        <w:rPr>
          <w:sz w:val="24"/>
          <w:szCs w:val="24"/>
          <w:lang w:val="en-US"/>
        </w:rPr>
        <w:t xml:space="preserve">The alerting agency </w:t>
      </w:r>
      <w:r w:rsidR="003E0B29" w:rsidRPr="003E0B29">
        <w:rPr>
          <w:sz w:val="24"/>
          <w:szCs w:val="24"/>
          <w:lang w:val="en-US"/>
        </w:rPr>
        <w:t>augmen</w:t>
      </w:r>
      <w:r>
        <w:rPr>
          <w:sz w:val="24"/>
          <w:szCs w:val="24"/>
          <w:lang w:val="en-US"/>
        </w:rPr>
        <w:t>ts</w:t>
      </w:r>
      <w:r w:rsidR="003E0B29" w:rsidRPr="003E0B29">
        <w:rPr>
          <w:sz w:val="24"/>
          <w:szCs w:val="24"/>
          <w:lang w:val="en-US"/>
        </w:rPr>
        <w:t xml:space="preserve"> the </w:t>
      </w:r>
      <w:r w:rsidR="00BD1B2D">
        <w:rPr>
          <w:sz w:val="24"/>
          <w:szCs w:val="24"/>
          <w:lang w:val="en-US"/>
        </w:rPr>
        <w:t>alert messag</w:t>
      </w:r>
      <w:r w:rsidR="003E0B29" w:rsidRPr="003E0B29">
        <w:rPr>
          <w:sz w:val="24"/>
          <w:szCs w:val="24"/>
          <w:lang w:val="en-US"/>
        </w:rPr>
        <w:t xml:space="preserve">e text from the previous step based on the relevant compiled history, research, science, conventional wisdom, and policies stored with the </w:t>
      </w:r>
      <w:r>
        <w:rPr>
          <w:sz w:val="24"/>
          <w:szCs w:val="24"/>
          <w:lang w:val="en-US"/>
        </w:rPr>
        <w:t xml:space="preserve">corresponding </w:t>
      </w:r>
      <w:r w:rsidR="003E0B29" w:rsidRPr="003E0B29">
        <w:rPr>
          <w:sz w:val="24"/>
          <w:szCs w:val="24"/>
          <w:lang w:val="en-US"/>
        </w:rPr>
        <w:t>event type</w:t>
      </w:r>
      <w:r>
        <w:rPr>
          <w:sz w:val="24"/>
          <w:szCs w:val="24"/>
          <w:lang w:val="en-US"/>
        </w:rPr>
        <w:t>s that make up the subject event</w:t>
      </w:r>
      <w:r w:rsidR="003E0B29" w:rsidRPr="003E0B29">
        <w:rPr>
          <w:sz w:val="24"/>
          <w:szCs w:val="24"/>
          <w:lang w:val="en-US"/>
        </w:rPr>
        <w:t>.</w:t>
      </w:r>
    </w:p>
    <w:p w14:paraId="063A46E5" w14:textId="77777777" w:rsidR="003E0B29" w:rsidRPr="003E0B29" w:rsidRDefault="003E0B29" w:rsidP="003E0B29">
      <w:pPr>
        <w:pStyle w:val="ListParagraph"/>
        <w:rPr>
          <w:sz w:val="24"/>
          <w:szCs w:val="24"/>
          <w:lang w:val="en-US"/>
        </w:rPr>
      </w:pPr>
    </w:p>
    <w:p w14:paraId="6FA3146A" w14:textId="77777777" w:rsidR="00BA4B38" w:rsidRDefault="00BA4B38">
      <w:pPr>
        <w:rPr>
          <w:sz w:val="24"/>
          <w:szCs w:val="24"/>
          <w:lang w:val="en-US"/>
        </w:rPr>
      </w:pPr>
      <w:r>
        <w:rPr>
          <w:sz w:val="24"/>
          <w:szCs w:val="24"/>
          <w:lang w:val="en-US"/>
        </w:rPr>
        <w:br w:type="page"/>
      </w:r>
    </w:p>
    <w:p w14:paraId="3AFB4EF5" w14:textId="40E6765D" w:rsidR="0029055F" w:rsidRPr="00EA62D7" w:rsidRDefault="003E0B29" w:rsidP="00C17DDB">
      <w:pPr>
        <w:pStyle w:val="ListParagraph"/>
        <w:numPr>
          <w:ilvl w:val="0"/>
          <w:numId w:val="44"/>
        </w:numPr>
        <w:rPr>
          <w:sz w:val="24"/>
          <w:szCs w:val="24"/>
          <w:lang w:val="en-US"/>
        </w:rPr>
      </w:pPr>
      <w:r w:rsidRPr="00EA62D7">
        <w:rPr>
          <w:sz w:val="24"/>
          <w:szCs w:val="24"/>
          <w:lang w:val="en-US"/>
        </w:rPr>
        <w:t xml:space="preserve">Knowing the primary event type for the subject event and </w:t>
      </w:r>
      <w:r w:rsidR="005E5128">
        <w:rPr>
          <w:sz w:val="24"/>
          <w:szCs w:val="24"/>
          <w:lang w:val="en-US"/>
        </w:rPr>
        <w:t xml:space="preserve">the composition of the </w:t>
      </w:r>
      <w:r w:rsidR="0029055F" w:rsidRPr="00EA62D7">
        <w:rPr>
          <w:sz w:val="24"/>
          <w:szCs w:val="24"/>
          <w:lang w:val="en-US"/>
        </w:rPr>
        <w:t xml:space="preserve">larger </w:t>
      </w:r>
      <w:r w:rsidR="00AA73E8">
        <w:rPr>
          <w:sz w:val="24"/>
          <w:szCs w:val="24"/>
          <w:lang w:val="en-US"/>
        </w:rPr>
        <w:t xml:space="preserve">alerting </w:t>
      </w:r>
      <w:r w:rsidR="0029055F" w:rsidRPr="00EA62D7">
        <w:rPr>
          <w:sz w:val="24"/>
          <w:szCs w:val="24"/>
          <w:lang w:val="en-US"/>
        </w:rPr>
        <w:t>situation</w:t>
      </w:r>
      <w:r w:rsidRPr="00EA62D7">
        <w:rPr>
          <w:sz w:val="24"/>
          <w:szCs w:val="24"/>
          <w:lang w:val="en-US"/>
        </w:rPr>
        <w:t>, the alerting agency checks the compiled history, research, science, conventional wisdom, and business policies for helpful information on terms, instructions, known impacts</w:t>
      </w:r>
      <w:r w:rsidR="005E5128">
        <w:rPr>
          <w:sz w:val="24"/>
          <w:szCs w:val="24"/>
          <w:lang w:val="en-US"/>
        </w:rPr>
        <w:t xml:space="preserve">, </w:t>
      </w:r>
      <w:r w:rsidRPr="00EA62D7">
        <w:rPr>
          <w:sz w:val="24"/>
          <w:szCs w:val="24"/>
          <w:lang w:val="en-US"/>
        </w:rPr>
        <w:t>call-to-action statements, codes, procedures, etc.</w:t>
      </w:r>
      <w:r w:rsidR="005E5128">
        <w:rPr>
          <w:sz w:val="24"/>
          <w:szCs w:val="24"/>
          <w:lang w:val="en-US"/>
        </w:rPr>
        <w:t xml:space="preserve"> to include in the </w:t>
      </w:r>
      <w:r w:rsidR="00BD1B2D">
        <w:rPr>
          <w:sz w:val="24"/>
          <w:szCs w:val="24"/>
          <w:lang w:val="en-US"/>
        </w:rPr>
        <w:t>alert messag</w:t>
      </w:r>
      <w:r w:rsidR="005E5128">
        <w:rPr>
          <w:sz w:val="24"/>
          <w:szCs w:val="24"/>
          <w:lang w:val="en-US"/>
        </w:rPr>
        <w:t>e</w:t>
      </w:r>
      <w:r w:rsidR="00437971">
        <w:rPr>
          <w:sz w:val="24"/>
          <w:szCs w:val="24"/>
          <w:lang w:val="en-US"/>
        </w:rPr>
        <w:t>.</w:t>
      </w:r>
    </w:p>
    <w:p w14:paraId="614D1C91" w14:textId="77777777" w:rsidR="00EA62D7" w:rsidRPr="00EA62D7" w:rsidRDefault="00EA62D7" w:rsidP="00EA62D7">
      <w:pPr>
        <w:pStyle w:val="ListParagraph"/>
        <w:rPr>
          <w:lang w:val="en-US"/>
        </w:rPr>
      </w:pPr>
    </w:p>
    <w:p w14:paraId="12D16C11" w14:textId="5AA5D176" w:rsidR="00BA4B38" w:rsidRPr="00BA4B38" w:rsidRDefault="003E0B29" w:rsidP="00C17DDB">
      <w:pPr>
        <w:pStyle w:val="ListParagraph"/>
        <w:numPr>
          <w:ilvl w:val="0"/>
          <w:numId w:val="31"/>
        </w:numPr>
        <w:rPr>
          <w:lang w:val="en-US"/>
        </w:rPr>
      </w:pPr>
      <w:r w:rsidRPr="00D2589A">
        <w:rPr>
          <w:sz w:val="24"/>
          <w:szCs w:val="24"/>
          <w:lang w:val="en-US"/>
        </w:rPr>
        <w:t xml:space="preserve">If the </w:t>
      </w:r>
      <w:r w:rsidR="0029055F">
        <w:rPr>
          <w:sz w:val="24"/>
          <w:szCs w:val="24"/>
          <w:lang w:val="en-US"/>
        </w:rPr>
        <w:t>larger</w:t>
      </w:r>
      <w:r w:rsidR="00AA73E8">
        <w:rPr>
          <w:sz w:val="24"/>
          <w:szCs w:val="24"/>
          <w:lang w:val="en-US"/>
        </w:rPr>
        <w:t xml:space="preserve"> alerting</w:t>
      </w:r>
      <w:r w:rsidR="0029055F">
        <w:rPr>
          <w:sz w:val="24"/>
          <w:szCs w:val="24"/>
          <w:lang w:val="en-US"/>
        </w:rPr>
        <w:t xml:space="preserve"> situation</w:t>
      </w:r>
      <w:r w:rsidR="0029055F" w:rsidRPr="00D2589A">
        <w:rPr>
          <w:sz w:val="24"/>
          <w:szCs w:val="24"/>
          <w:lang w:val="en-US"/>
        </w:rPr>
        <w:t xml:space="preserve"> </w:t>
      </w:r>
      <w:r w:rsidRPr="00D2589A">
        <w:rPr>
          <w:sz w:val="24"/>
          <w:szCs w:val="24"/>
          <w:lang w:val="en-US"/>
        </w:rPr>
        <w:t xml:space="preserve">is expected to </w:t>
      </w:r>
      <w:proofErr w:type="gramStart"/>
      <w:r w:rsidRPr="00D2589A">
        <w:rPr>
          <w:sz w:val="24"/>
          <w:szCs w:val="24"/>
          <w:lang w:val="en-US"/>
        </w:rPr>
        <w:t>change, or</w:t>
      </w:r>
      <w:proofErr w:type="gramEnd"/>
      <w:r w:rsidRPr="00D2589A">
        <w:rPr>
          <w:sz w:val="24"/>
          <w:szCs w:val="24"/>
          <w:lang w:val="en-US"/>
        </w:rPr>
        <w:t xml:space="preserve"> </w:t>
      </w:r>
      <w:proofErr w:type="gramStart"/>
      <w:r w:rsidRPr="00D2589A">
        <w:rPr>
          <w:sz w:val="24"/>
          <w:szCs w:val="24"/>
          <w:lang w:val="en-US"/>
        </w:rPr>
        <w:t>continue on</w:t>
      </w:r>
      <w:proofErr w:type="gramEnd"/>
      <w:r w:rsidRPr="00D2589A">
        <w:rPr>
          <w:sz w:val="24"/>
          <w:szCs w:val="24"/>
          <w:lang w:val="en-US"/>
        </w:rPr>
        <w:t xml:space="preserve"> past the </w:t>
      </w:r>
      <w:r w:rsidR="00437971">
        <w:rPr>
          <w:sz w:val="24"/>
          <w:szCs w:val="24"/>
          <w:lang w:val="en-US"/>
        </w:rPr>
        <w:t xml:space="preserve">current </w:t>
      </w:r>
      <w:r w:rsidRPr="00D2589A">
        <w:rPr>
          <w:sz w:val="24"/>
          <w:szCs w:val="24"/>
          <w:lang w:val="en-US"/>
        </w:rPr>
        <w:t>timing-of-responsibility fo</w:t>
      </w:r>
      <w:r w:rsidR="00437971">
        <w:rPr>
          <w:sz w:val="24"/>
          <w:szCs w:val="24"/>
          <w:lang w:val="en-US"/>
        </w:rPr>
        <w:t xml:space="preserve">r the alerting agency, then a </w:t>
      </w:r>
      <w:r w:rsidRPr="00D2589A">
        <w:rPr>
          <w:sz w:val="24"/>
          <w:szCs w:val="24"/>
          <w:lang w:val="en-US"/>
        </w:rPr>
        <w:t xml:space="preserve">continuation </w:t>
      </w:r>
      <w:r w:rsidR="00437971">
        <w:rPr>
          <w:sz w:val="24"/>
          <w:szCs w:val="24"/>
          <w:lang w:val="en-US"/>
        </w:rPr>
        <w:t xml:space="preserve">of the alert </w:t>
      </w:r>
      <w:r w:rsidRPr="00D2589A">
        <w:rPr>
          <w:sz w:val="24"/>
          <w:szCs w:val="24"/>
          <w:lang w:val="en-US"/>
        </w:rPr>
        <w:t>is to be dealt with using update</w:t>
      </w:r>
      <w:r w:rsidR="00437971">
        <w:rPr>
          <w:sz w:val="24"/>
          <w:szCs w:val="24"/>
          <w:lang w:val="en-US"/>
        </w:rPr>
        <w:t xml:space="preserve">d </w:t>
      </w:r>
      <w:r w:rsidR="00BD1B2D">
        <w:rPr>
          <w:sz w:val="24"/>
          <w:szCs w:val="24"/>
          <w:lang w:val="en-US"/>
        </w:rPr>
        <w:t>alert messag</w:t>
      </w:r>
      <w:r w:rsidRPr="00D2589A">
        <w:rPr>
          <w:sz w:val="24"/>
          <w:szCs w:val="24"/>
          <w:lang w:val="en-US"/>
        </w:rPr>
        <w:t xml:space="preserve">es published </w:t>
      </w:r>
      <w:proofErr w:type="gramStart"/>
      <w:r w:rsidR="00437971">
        <w:rPr>
          <w:sz w:val="24"/>
          <w:szCs w:val="24"/>
          <w:lang w:val="en-US"/>
        </w:rPr>
        <w:t xml:space="preserve">at a </w:t>
      </w:r>
      <w:r w:rsidRPr="00D2589A">
        <w:rPr>
          <w:sz w:val="24"/>
          <w:szCs w:val="24"/>
          <w:lang w:val="en-US"/>
        </w:rPr>
        <w:t>later</w:t>
      </w:r>
      <w:r w:rsidR="00437971">
        <w:rPr>
          <w:sz w:val="24"/>
          <w:szCs w:val="24"/>
          <w:lang w:val="en-US"/>
        </w:rPr>
        <w:t xml:space="preserve"> time</w:t>
      </w:r>
      <w:proofErr w:type="gramEnd"/>
      <w:r w:rsidRPr="00D2589A">
        <w:rPr>
          <w:sz w:val="24"/>
          <w:szCs w:val="24"/>
          <w:lang w:val="en-US"/>
        </w:rPr>
        <w:t xml:space="preserve">. Knowing this, the focus of the </w:t>
      </w:r>
      <w:r w:rsidR="0029055F">
        <w:rPr>
          <w:sz w:val="24"/>
          <w:szCs w:val="24"/>
          <w:lang w:val="en-US"/>
        </w:rPr>
        <w:t xml:space="preserve">larger </w:t>
      </w:r>
      <w:r w:rsidR="00437971">
        <w:rPr>
          <w:sz w:val="24"/>
          <w:szCs w:val="24"/>
          <w:lang w:val="en-US"/>
        </w:rPr>
        <w:t xml:space="preserve">alerting </w:t>
      </w:r>
      <w:r w:rsidR="0029055F">
        <w:rPr>
          <w:sz w:val="24"/>
          <w:szCs w:val="24"/>
          <w:lang w:val="en-US"/>
        </w:rPr>
        <w:t>situation</w:t>
      </w:r>
      <w:r w:rsidR="0029055F" w:rsidRPr="00D2589A">
        <w:rPr>
          <w:sz w:val="24"/>
          <w:szCs w:val="24"/>
          <w:lang w:val="en-US"/>
        </w:rPr>
        <w:t xml:space="preserve"> </w:t>
      </w:r>
      <w:r w:rsidR="00437971">
        <w:rPr>
          <w:sz w:val="24"/>
          <w:szCs w:val="24"/>
          <w:lang w:val="en-US"/>
        </w:rPr>
        <w:t>can be weighted to</w:t>
      </w:r>
      <w:r w:rsidRPr="00D2589A">
        <w:rPr>
          <w:sz w:val="24"/>
          <w:szCs w:val="24"/>
          <w:lang w:val="en-US"/>
        </w:rPr>
        <w:t xml:space="preserve"> the near future, leaving the far future details for </w:t>
      </w:r>
      <w:r w:rsidR="00437971">
        <w:rPr>
          <w:sz w:val="24"/>
          <w:szCs w:val="24"/>
          <w:lang w:val="en-US"/>
        </w:rPr>
        <w:t xml:space="preserve">these </w:t>
      </w:r>
      <w:r w:rsidRPr="00D2589A">
        <w:rPr>
          <w:sz w:val="24"/>
          <w:szCs w:val="24"/>
          <w:lang w:val="en-US"/>
        </w:rPr>
        <w:t>late</w:t>
      </w:r>
      <w:r w:rsidR="00AA73E8">
        <w:rPr>
          <w:sz w:val="24"/>
          <w:szCs w:val="24"/>
          <w:lang w:val="en-US"/>
        </w:rPr>
        <w:t xml:space="preserve">r messages. </w:t>
      </w:r>
    </w:p>
    <w:p w14:paraId="67BFD6C0" w14:textId="77777777" w:rsidR="00BA4B38" w:rsidRPr="00BA4B38" w:rsidRDefault="00BA4B38" w:rsidP="00BA4B38">
      <w:pPr>
        <w:pStyle w:val="ListParagraph"/>
        <w:ind w:left="1440"/>
        <w:rPr>
          <w:lang w:val="en-US"/>
        </w:rPr>
      </w:pPr>
    </w:p>
    <w:p w14:paraId="5624B59B" w14:textId="692C68DD" w:rsidR="00F100C5" w:rsidRPr="00D2589A" w:rsidRDefault="00AA73E8" w:rsidP="00BA4B38">
      <w:pPr>
        <w:pStyle w:val="ListParagraph"/>
        <w:numPr>
          <w:ilvl w:val="1"/>
          <w:numId w:val="31"/>
        </w:numPr>
        <w:rPr>
          <w:lang w:val="en-US"/>
        </w:rPr>
      </w:pPr>
      <w:r>
        <w:rPr>
          <w:sz w:val="24"/>
          <w:szCs w:val="24"/>
          <w:lang w:val="en-US"/>
        </w:rPr>
        <w:t>These later messages include</w:t>
      </w:r>
      <w:r w:rsidR="00437971">
        <w:rPr>
          <w:sz w:val="24"/>
          <w:szCs w:val="24"/>
          <w:lang w:val="en-US"/>
        </w:rPr>
        <w:t xml:space="preserve"> ended</w:t>
      </w:r>
      <w:r w:rsidR="003E0B29" w:rsidRPr="00D2589A">
        <w:rPr>
          <w:sz w:val="24"/>
          <w:szCs w:val="24"/>
          <w:lang w:val="en-US"/>
        </w:rPr>
        <w:t xml:space="preserve"> messages (i.e. a </w:t>
      </w:r>
      <w:r w:rsidR="00437971">
        <w:rPr>
          <w:sz w:val="24"/>
          <w:szCs w:val="24"/>
          <w:lang w:val="en-US"/>
        </w:rPr>
        <w:t xml:space="preserve">CAP message type of “Cancel” where the </w:t>
      </w:r>
      <w:r w:rsidR="00880B95">
        <w:rPr>
          <w:sz w:val="24"/>
          <w:szCs w:val="24"/>
          <w:lang w:val="en-US"/>
        </w:rPr>
        <w:t>last mile presentation agency is instructed to discontinue the alerting signal</w:t>
      </w:r>
      <w:r>
        <w:rPr>
          <w:sz w:val="24"/>
          <w:szCs w:val="24"/>
          <w:lang w:val="en-US"/>
        </w:rPr>
        <w:t>)</w:t>
      </w:r>
      <w:r w:rsidR="003E0B29" w:rsidRPr="00D2589A">
        <w:rPr>
          <w:sz w:val="24"/>
          <w:szCs w:val="24"/>
          <w:lang w:val="en-US"/>
        </w:rPr>
        <w:t>.</w:t>
      </w:r>
    </w:p>
    <w:p w14:paraId="59ABF3E2" w14:textId="77777777" w:rsidR="00BA4B38" w:rsidRDefault="00BA4B38">
      <w:pPr>
        <w:rPr>
          <w:rFonts w:eastAsia="Times New Roman" w:cstheme="minorHAnsi"/>
          <w:bCs/>
          <w:iCs/>
          <w:color w:val="446CAA"/>
          <w:kern w:val="32"/>
          <w:sz w:val="32"/>
          <w:szCs w:val="36"/>
          <w:lang w:val="en-US"/>
        </w:rPr>
      </w:pPr>
      <w:r>
        <w:br w:type="page"/>
      </w:r>
    </w:p>
    <w:p w14:paraId="61B28CDA" w14:textId="1B990D9D" w:rsidR="006A53AF" w:rsidRPr="00FE231E" w:rsidRDefault="00736F4F" w:rsidP="000A6A7D">
      <w:pPr>
        <w:pStyle w:val="Heading3"/>
        <w:rPr>
          <w:b/>
        </w:rPr>
      </w:pPr>
      <w:bookmarkStart w:id="18" w:name="_Toc209523763"/>
      <w:r w:rsidRPr="00FE231E">
        <w:t xml:space="preserve">CAP </w:t>
      </w:r>
      <w:r w:rsidR="00F100C5" w:rsidRPr="00FE231E">
        <w:t>Originat</w:t>
      </w:r>
      <w:r w:rsidR="003D50DD">
        <w:t>ing</w:t>
      </w:r>
      <w:r w:rsidR="0045080A">
        <w:t xml:space="preserve"> </w:t>
      </w:r>
      <w:r w:rsidR="003B379E">
        <w:t>process</w:t>
      </w:r>
      <w:bookmarkEnd w:id="18"/>
    </w:p>
    <w:p w14:paraId="19D26BD4" w14:textId="6F8DBBD5" w:rsidR="006A53AF" w:rsidRPr="00FE231E" w:rsidRDefault="00573C23" w:rsidP="006A53AF">
      <w:pPr>
        <w:rPr>
          <w:b/>
          <w:sz w:val="24"/>
          <w:szCs w:val="24"/>
        </w:rPr>
      </w:pPr>
      <w:r w:rsidRPr="00FE231E">
        <w:rPr>
          <w:b/>
          <w:sz w:val="24"/>
          <w:szCs w:val="24"/>
        </w:rPr>
        <w:t>Typical</w:t>
      </w:r>
      <w:r w:rsidR="006A53AF" w:rsidRPr="00FE231E">
        <w:rPr>
          <w:b/>
          <w:sz w:val="24"/>
          <w:szCs w:val="24"/>
        </w:rPr>
        <w:t xml:space="preserve"> process for originating a CAP </w:t>
      </w:r>
      <w:r w:rsidR="00BD1B2D">
        <w:rPr>
          <w:b/>
          <w:sz w:val="24"/>
          <w:szCs w:val="24"/>
        </w:rPr>
        <w:t>alert messag</w:t>
      </w:r>
      <w:r w:rsidR="006A53AF" w:rsidRPr="00FE231E">
        <w:rPr>
          <w:b/>
          <w:sz w:val="24"/>
          <w:szCs w:val="24"/>
        </w:rPr>
        <w:t>e</w:t>
      </w:r>
      <w:r w:rsidR="00DB73C2" w:rsidRPr="00FE231E">
        <w:rPr>
          <w:b/>
          <w:sz w:val="24"/>
          <w:szCs w:val="24"/>
        </w:rPr>
        <w:t xml:space="preserve"> with </w:t>
      </w:r>
      <w:proofErr w:type="gramStart"/>
      <w:r w:rsidR="00DB73C2" w:rsidRPr="00FE231E">
        <w:rPr>
          <w:b/>
          <w:sz w:val="24"/>
          <w:szCs w:val="24"/>
        </w:rPr>
        <w:t>event</w:t>
      </w:r>
      <w:r w:rsidR="00E3745D">
        <w:rPr>
          <w:b/>
          <w:sz w:val="24"/>
          <w:szCs w:val="24"/>
        </w:rPr>
        <w:t xml:space="preserve"> based</w:t>
      </w:r>
      <w:proofErr w:type="gramEnd"/>
      <w:r w:rsidR="00DB73C2" w:rsidRPr="00FE231E">
        <w:rPr>
          <w:b/>
          <w:sz w:val="24"/>
          <w:szCs w:val="24"/>
        </w:rPr>
        <w:t xml:space="preserve"> information</w:t>
      </w:r>
      <w:r w:rsidR="006A53AF" w:rsidRPr="00FE231E">
        <w:rPr>
          <w:b/>
          <w:sz w:val="24"/>
          <w:szCs w:val="24"/>
        </w:rPr>
        <w:t>:</w:t>
      </w:r>
    </w:p>
    <w:p w14:paraId="387F5552" w14:textId="5F4194E0" w:rsidR="006A53AF" w:rsidRDefault="005E2BD4" w:rsidP="006A53AF">
      <w:pPr>
        <w:rPr>
          <w:sz w:val="24"/>
          <w:szCs w:val="24"/>
        </w:rPr>
      </w:pPr>
      <w:r w:rsidRPr="00FE231E">
        <w:rPr>
          <w:sz w:val="24"/>
          <w:szCs w:val="24"/>
        </w:rPr>
        <w:t xml:space="preserve">The </w:t>
      </w:r>
      <w:r w:rsidR="00B91783">
        <w:rPr>
          <w:sz w:val="24"/>
          <w:szCs w:val="24"/>
        </w:rPr>
        <w:t>process outlined</w:t>
      </w:r>
      <w:r w:rsidRPr="0081638F">
        <w:rPr>
          <w:sz w:val="24"/>
          <w:szCs w:val="24"/>
        </w:rPr>
        <w:t xml:space="preserve"> here</w:t>
      </w:r>
      <w:r w:rsidR="00B91783">
        <w:rPr>
          <w:sz w:val="24"/>
          <w:szCs w:val="24"/>
        </w:rPr>
        <w:t xml:space="preserve"> is</w:t>
      </w:r>
      <w:r w:rsidR="0014638C" w:rsidRPr="0081638F">
        <w:rPr>
          <w:sz w:val="24"/>
          <w:szCs w:val="24"/>
        </w:rPr>
        <w:t xml:space="preserve"> </w:t>
      </w:r>
      <w:r w:rsidR="000B1CDB">
        <w:rPr>
          <w:sz w:val="24"/>
          <w:szCs w:val="24"/>
        </w:rPr>
        <w:t>typical</w:t>
      </w:r>
      <w:r w:rsidR="0014638C" w:rsidRPr="0081638F">
        <w:rPr>
          <w:sz w:val="24"/>
          <w:szCs w:val="24"/>
        </w:rPr>
        <w:t xml:space="preserve"> for </w:t>
      </w:r>
      <w:r w:rsidR="00136CBE">
        <w:rPr>
          <w:sz w:val="24"/>
          <w:szCs w:val="24"/>
        </w:rPr>
        <w:t>an agent</w:t>
      </w:r>
      <w:r w:rsidR="0014638C" w:rsidRPr="0081638F">
        <w:rPr>
          <w:sz w:val="24"/>
          <w:szCs w:val="24"/>
        </w:rPr>
        <w:t xml:space="preserve"> </w:t>
      </w:r>
      <w:r w:rsidR="00136CBE">
        <w:rPr>
          <w:sz w:val="24"/>
          <w:szCs w:val="24"/>
        </w:rPr>
        <w:t>on behalf of an alerting agency</w:t>
      </w:r>
      <w:r w:rsidR="0014638C" w:rsidRPr="0081638F">
        <w:rPr>
          <w:sz w:val="24"/>
          <w:szCs w:val="24"/>
        </w:rPr>
        <w:t xml:space="preserve"> </w:t>
      </w:r>
      <w:r w:rsidRPr="0081638F">
        <w:rPr>
          <w:sz w:val="24"/>
          <w:szCs w:val="24"/>
        </w:rPr>
        <w:t xml:space="preserve">when </w:t>
      </w:r>
      <w:r w:rsidR="00736F4F">
        <w:rPr>
          <w:sz w:val="24"/>
          <w:szCs w:val="24"/>
        </w:rPr>
        <w:t xml:space="preserve">originating </w:t>
      </w:r>
      <w:r w:rsidR="0014638C" w:rsidRPr="0081638F">
        <w:rPr>
          <w:sz w:val="24"/>
          <w:szCs w:val="24"/>
        </w:rPr>
        <w:t xml:space="preserve">a </w:t>
      </w:r>
      <w:r w:rsidR="0014638C" w:rsidRPr="00411581">
        <w:rPr>
          <w:b/>
          <w:sz w:val="24"/>
          <w:szCs w:val="24"/>
        </w:rPr>
        <w:t>CAP</w:t>
      </w:r>
      <w:r w:rsidR="0014638C" w:rsidRPr="0081638F">
        <w:rPr>
          <w:sz w:val="24"/>
          <w:szCs w:val="24"/>
        </w:rPr>
        <w:t xml:space="preserve"> </w:t>
      </w:r>
      <w:r w:rsidR="00BD1B2D">
        <w:rPr>
          <w:sz w:val="24"/>
          <w:szCs w:val="24"/>
        </w:rPr>
        <w:t>alert messag</w:t>
      </w:r>
      <w:r w:rsidR="00CB2129">
        <w:rPr>
          <w:sz w:val="24"/>
          <w:szCs w:val="24"/>
        </w:rPr>
        <w:t>e</w:t>
      </w:r>
      <w:r w:rsidR="0014638C" w:rsidRPr="0081638F">
        <w:rPr>
          <w:sz w:val="24"/>
          <w:szCs w:val="24"/>
        </w:rPr>
        <w:t>.</w:t>
      </w:r>
      <w:r w:rsidR="00B6773B">
        <w:rPr>
          <w:sz w:val="24"/>
          <w:szCs w:val="24"/>
        </w:rPr>
        <w:t xml:space="preserve"> The</w:t>
      </w:r>
      <w:r w:rsidR="006A53AF" w:rsidRPr="0081638F">
        <w:rPr>
          <w:sz w:val="24"/>
          <w:szCs w:val="24"/>
        </w:rPr>
        <w:t xml:space="preserve"> </w:t>
      </w:r>
      <w:r w:rsidR="0074407E" w:rsidRPr="00B91783">
        <w:rPr>
          <w:b/>
          <w:sz w:val="24"/>
          <w:szCs w:val="24"/>
          <w:lang w:val="en-US"/>
        </w:rPr>
        <w:t xml:space="preserve">OASIS </w:t>
      </w:r>
      <w:r w:rsidR="00753461" w:rsidRPr="00B91783">
        <w:rPr>
          <w:b/>
          <w:sz w:val="24"/>
        </w:rPr>
        <w:t>Ope</w:t>
      </w:r>
      <w:r w:rsidR="00B6773B">
        <w:rPr>
          <w:b/>
          <w:sz w:val="24"/>
        </w:rPr>
        <w:t>n EMTC</w:t>
      </w:r>
      <w:r w:rsidR="00753461" w:rsidRPr="00753461">
        <w:rPr>
          <w:sz w:val="24"/>
        </w:rPr>
        <w:t xml:space="preserve"> </w:t>
      </w:r>
      <w:r w:rsidR="0074407E" w:rsidRPr="0081638F">
        <w:rPr>
          <w:sz w:val="24"/>
          <w:szCs w:val="24"/>
          <w:lang w:val="en-US"/>
        </w:rPr>
        <w:t xml:space="preserve">recommends </w:t>
      </w:r>
      <w:r w:rsidR="00AC1339" w:rsidRPr="0081638F">
        <w:rPr>
          <w:sz w:val="24"/>
          <w:szCs w:val="24"/>
          <w:lang w:val="en-US"/>
        </w:rPr>
        <w:t>populating</w:t>
      </w:r>
      <w:r w:rsidR="007B4C3C">
        <w:rPr>
          <w:sz w:val="24"/>
          <w:szCs w:val="24"/>
          <w:lang w:val="en-US"/>
        </w:rPr>
        <w:t xml:space="preserve"> the</w:t>
      </w:r>
      <w:r w:rsidR="0074407E" w:rsidRPr="0081638F">
        <w:rPr>
          <w:sz w:val="24"/>
          <w:szCs w:val="24"/>
          <w:lang w:val="en-US"/>
        </w:rPr>
        <w:t xml:space="preserve"> </w:t>
      </w:r>
      <w:r w:rsidR="00D2589A" w:rsidRPr="00411581">
        <w:rPr>
          <w:b/>
          <w:sz w:val="24"/>
          <w:szCs w:val="24"/>
          <w:lang w:val="en-US"/>
        </w:rPr>
        <w:t>subject</w:t>
      </w:r>
      <w:r w:rsidR="00B91783">
        <w:rPr>
          <w:sz w:val="24"/>
          <w:szCs w:val="24"/>
          <w:lang w:val="en-US"/>
        </w:rPr>
        <w:t>-</w:t>
      </w:r>
      <w:r w:rsidR="00D2589A" w:rsidRPr="00411581">
        <w:rPr>
          <w:b/>
          <w:sz w:val="24"/>
          <w:szCs w:val="24"/>
          <w:lang w:val="en-US"/>
        </w:rPr>
        <w:t>event</w:t>
      </w:r>
      <w:r w:rsidR="00D2589A">
        <w:rPr>
          <w:sz w:val="24"/>
          <w:szCs w:val="24"/>
          <w:lang w:val="en-US"/>
        </w:rPr>
        <w:t xml:space="preserve"> </w:t>
      </w:r>
      <w:r w:rsidR="00136CBE">
        <w:rPr>
          <w:sz w:val="24"/>
          <w:szCs w:val="24"/>
          <w:lang w:val="en-US"/>
        </w:rPr>
        <w:t xml:space="preserve">information </w:t>
      </w:r>
      <w:r w:rsidR="00D2589A">
        <w:rPr>
          <w:sz w:val="24"/>
          <w:szCs w:val="24"/>
          <w:lang w:val="en-US"/>
        </w:rPr>
        <w:t xml:space="preserve">and </w:t>
      </w:r>
      <w:r w:rsidR="007B4C3C">
        <w:rPr>
          <w:sz w:val="24"/>
          <w:szCs w:val="24"/>
          <w:lang w:val="en-US"/>
        </w:rPr>
        <w:t xml:space="preserve">the </w:t>
      </w:r>
      <w:r w:rsidR="00E3745D">
        <w:rPr>
          <w:sz w:val="24"/>
          <w:szCs w:val="24"/>
          <w:lang w:val="en-US"/>
        </w:rPr>
        <w:t xml:space="preserve">larger </w:t>
      </w:r>
      <w:r w:rsidR="00B91783" w:rsidRPr="007B4C3C">
        <w:rPr>
          <w:b/>
          <w:sz w:val="24"/>
          <w:szCs w:val="24"/>
          <w:lang w:val="en-US"/>
        </w:rPr>
        <w:t>alerting</w:t>
      </w:r>
      <w:r w:rsidR="00B91783">
        <w:rPr>
          <w:sz w:val="24"/>
          <w:szCs w:val="24"/>
          <w:lang w:val="en-US"/>
        </w:rPr>
        <w:t xml:space="preserve"> </w:t>
      </w:r>
      <w:r w:rsidR="00E3745D" w:rsidRPr="00411581">
        <w:rPr>
          <w:b/>
          <w:sz w:val="24"/>
          <w:szCs w:val="24"/>
          <w:lang w:val="en-US"/>
        </w:rPr>
        <w:t>situation</w:t>
      </w:r>
      <w:r w:rsidR="00BF4A64">
        <w:rPr>
          <w:sz w:val="24"/>
          <w:szCs w:val="24"/>
          <w:lang w:val="en-US"/>
        </w:rPr>
        <w:t xml:space="preserve"> information </w:t>
      </w:r>
      <w:r w:rsidR="0074407E">
        <w:rPr>
          <w:sz w:val="24"/>
          <w:szCs w:val="24"/>
          <w:lang w:val="en-US"/>
        </w:rPr>
        <w:t>in</w:t>
      </w:r>
      <w:r w:rsidR="009C0443">
        <w:rPr>
          <w:sz w:val="24"/>
          <w:szCs w:val="24"/>
          <w:lang w:val="en-US"/>
        </w:rPr>
        <w:t>to</w:t>
      </w:r>
      <w:r w:rsidR="0074407E">
        <w:rPr>
          <w:sz w:val="24"/>
          <w:szCs w:val="24"/>
          <w:lang w:val="en-US"/>
        </w:rPr>
        <w:t xml:space="preserve"> CAP </w:t>
      </w:r>
      <w:r w:rsidR="00AC1339">
        <w:rPr>
          <w:sz w:val="24"/>
          <w:szCs w:val="24"/>
          <w:lang w:val="en-US"/>
        </w:rPr>
        <w:t>message</w:t>
      </w:r>
      <w:r w:rsidR="00BF4A64">
        <w:rPr>
          <w:sz w:val="24"/>
          <w:szCs w:val="24"/>
          <w:lang w:val="en-US"/>
        </w:rPr>
        <w:t>s</w:t>
      </w:r>
      <w:r w:rsidR="00AC1339">
        <w:rPr>
          <w:sz w:val="24"/>
          <w:szCs w:val="24"/>
          <w:lang w:val="en-US"/>
        </w:rPr>
        <w:t xml:space="preserve"> </w:t>
      </w:r>
      <w:r w:rsidR="006A53AF" w:rsidRPr="00AB4F33">
        <w:rPr>
          <w:sz w:val="24"/>
          <w:szCs w:val="24"/>
          <w:lang w:val="en-US"/>
        </w:rPr>
        <w:t>as per the following steps.</w:t>
      </w:r>
      <w:r w:rsidR="00086AF7">
        <w:rPr>
          <w:sz w:val="24"/>
          <w:szCs w:val="24"/>
          <w:lang w:val="en-US"/>
        </w:rPr>
        <w:t xml:space="preserve"> </w:t>
      </w:r>
      <w:r w:rsidR="00040F77">
        <w:rPr>
          <w:sz w:val="24"/>
          <w:szCs w:val="24"/>
          <w:lang w:val="en-US"/>
        </w:rPr>
        <w:t xml:space="preserve">The agent </w:t>
      </w:r>
      <w:r w:rsidR="00136CBE">
        <w:rPr>
          <w:sz w:val="24"/>
          <w:szCs w:val="24"/>
          <w:lang w:val="en-US"/>
        </w:rPr>
        <w:t xml:space="preserve">could either </w:t>
      </w:r>
      <w:r w:rsidR="00040F77">
        <w:rPr>
          <w:sz w:val="24"/>
          <w:szCs w:val="24"/>
          <w:lang w:val="en-US"/>
        </w:rPr>
        <w:t xml:space="preserve">be an operator entering </w:t>
      </w:r>
      <w:r w:rsidR="00411581">
        <w:rPr>
          <w:sz w:val="24"/>
          <w:szCs w:val="24"/>
          <w:lang w:val="en-US"/>
        </w:rPr>
        <w:t xml:space="preserve">alerting </w:t>
      </w:r>
      <w:r w:rsidR="00040F77">
        <w:rPr>
          <w:sz w:val="24"/>
          <w:szCs w:val="24"/>
          <w:lang w:val="en-US"/>
        </w:rPr>
        <w:t>information into a CAP</w:t>
      </w:r>
      <w:r w:rsidR="009C0443">
        <w:rPr>
          <w:sz w:val="24"/>
          <w:szCs w:val="24"/>
          <w:lang w:val="en-US"/>
        </w:rPr>
        <w:t>-</w:t>
      </w:r>
      <w:r w:rsidR="00136CBE">
        <w:rPr>
          <w:sz w:val="24"/>
          <w:szCs w:val="24"/>
          <w:lang w:val="en-US"/>
        </w:rPr>
        <w:t xml:space="preserve">based interface </w:t>
      </w:r>
      <w:r w:rsidR="00040F77">
        <w:rPr>
          <w:sz w:val="24"/>
          <w:szCs w:val="24"/>
          <w:lang w:val="en-US"/>
        </w:rPr>
        <w:t xml:space="preserve">or a </w:t>
      </w:r>
      <w:r w:rsidR="0007503E">
        <w:rPr>
          <w:sz w:val="24"/>
          <w:szCs w:val="24"/>
          <w:lang w:val="en-US"/>
        </w:rPr>
        <w:t xml:space="preserve">written </w:t>
      </w:r>
      <w:r w:rsidR="00040F77">
        <w:rPr>
          <w:sz w:val="24"/>
          <w:szCs w:val="24"/>
          <w:lang w:val="en-US"/>
        </w:rPr>
        <w:t xml:space="preserve">program that </w:t>
      </w:r>
      <w:r w:rsidR="00136CBE">
        <w:rPr>
          <w:sz w:val="24"/>
          <w:szCs w:val="24"/>
          <w:lang w:val="en-US"/>
        </w:rPr>
        <w:t>converts externally entered</w:t>
      </w:r>
      <w:r w:rsidR="00040F77">
        <w:rPr>
          <w:sz w:val="24"/>
          <w:szCs w:val="24"/>
          <w:lang w:val="en-US"/>
        </w:rPr>
        <w:t xml:space="preserve"> information into </w:t>
      </w:r>
      <w:r w:rsidR="007B4C3C">
        <w:rPr>
          <w:sz w:val="24"/>
          <w:szCs w:val="24"/>
          <w:lang w:val="en-US"/>
        </w:rPr>
        <w:t>CAP-based aler</w:t>
      </w:r>
      <w:r w:rsidR="008A15BE">
        <w:rPr>
          <w:sz w:val="24"/>
          <w:szCs w:val="24"/>
          <w:lang w:val="en-US"/>
        </w:rPr>
        <w:t>t</w:t>
      </w:r>
      <w:r w:rsidR="007B4C3C">
        <w:rPr>
          <w:sz w:val="24"/>
          <w:szCs w:val="24"/>
          <w:lang w:val="en-US"/>
        </w:rPr>
        <w:t xml:space="preserve"> </w:t>
      </w:r>
      <w:r w:rsidR="008A15BE">
        <w:rPr>
          <w:sz w:val="24"/>
          <w:szCs w:val="24"/>
          <w:lang w:val="en-US"/>
        </w:rPr>
        <w:t>messaging</w:t>
      </w:r>
      <w:r w:rsidR="0009283E">
        <w:rPr>
          <w:sz w:val="24"/>
          <w:szCs w:val="24"/>
          <w:lang w:val="en-US"/>
        </w:rPr>
        <w:t xml:space="preserve"> </w:t>
      </w:r>
      <w:r w:rsidR="0009283E">
        <w:rPr>
          <w:rStyle w:val="FootnoteReference"/>
          <w:sz w:val="24"/>
          <w:szCs w:val="24"/>
          <w:lang w:val="en-US"/>
        </w:rPr>
        <w:footnoteReference w:id="44"/>
      </w:r>
      <w:r w:rsidR="00040F77">
        <w:rPr>
          <w:sz w:val="24"/>
          <w:szCs w:val="24"/>
          <w:lang w:val="en-US"/>
        </w:rPr>
        <w:t>.</w:t>
      </w:r>
    </w:p>
    <w:p w14:paraId="6B351A18" w14:textId="2EF731EC" w:rsidR="007E76A1" w:rsidRPr="00136CBE" w:rsidRDefault="00136CBE" w:rsidP="007E76A1">
      <w:pPr>
        <w:contextualSpacing/>
        <w:rPr>
          <w:sz w:val="24"/>
          <w:szCs w:val="24"/>
          <w:lang w:val="en-US"/>
        </w:rPr>
      </w:pPr>
      <w:r w:rsidRPr="00136CBE">
        <w:rPr>
          <w:sz w:val="24"/>
          <w:szCs w:val="24"/>
          <w:lang w:val="en-US"/>
        </w:rPr>
        <w:t xml:space="preserve">A CAP message revolves around a </w:t>
      </w:r>
      <w:r w:rsidRPr="00136CBE">
        <w:rPr>
          <w:b/>
          <w:sz w:val="24"/>
          <w:szCs w:val="24"/>
          <w:lang w:val="en-US"/>
        </w:rPr>
        <w:t>subject event</w:t>
      </w:r>
      <w:r w:rsidR="008A15BE">
        <w:rPr>
          <w:sz w:val="24"/>
          <w:szCs w:val="24"/>
          <w:lang w:val="en-US"/>
        </w:rPr>
        <w:t xml:space="preserve">, which is a group of </w:t>
      </w:r>
      <w:r w:rsidRPr="00136CBE">
        <w:rPr>
          <w:sz w:val="24"/>
          <w:szCs w:val="24"/>
          <w:lang w:val="en-US"/>
        </w:rPr>
        <w:t>one or more</w:t>
      </w:r>
      <w:r w:rsidR="00BD1B2D">
        <w:rPr>
          <w:sz w:val="24"/>
          <w:szCs w:val="24"/>
          <w:lang w:val="en-US"/>
        </w:rPr>
        <w:t xml:space="preserve"> alert-worthy events, each with their</w:t>
      </w:r>
      <w:r w:rsidRPr="00136CBE">
        <w:rPr>
          <w:sz w:val="24"/>
          <w:szCs w:val="24"/>
          <w:lang w:val="en-US"/>
        </w:rPr>
        <w:t xml:space="preserve"> </w:t>
      </w:r>
      <w:r w:rsidR="00BD1B2D">
        <w:rPr>
          <w:b/>
          <w:sz w:val="24"/>
          <w:szCs w:val="24"/>
          <w:lang w:val="en-US"/>
        </w:rPr>
        <w:t>event type</w:t>
      </w:r>
      <w:r w:rsidRPr="00136CBE">
        <w:rPr>
          <w:sz w:val="24"/>
          <w:szCs w:val="24"/>
          <w:lang w:val="en-US"/>
        </w:rPr>
        <w:t>. Without a</w:t>
      </w:r>
      <w:r w:rsidR="007B4C3C">
        <w:rPr>
          <w:sz w:val="24"/>
          <w:szCs w:val="24"/>
          <w:lang w:val="en-US"/>
        </w:rPr>
        <w:t>n</w:t>
      </w:r>
      <w:r w:rsidRPr="00136CBE">
        <w:rPr>
          <w:sz w:val="24"/>
          <w:szCs w:val="24"/>
          <w:lang w:val="en-US"/>
        </w:rPr>
        <w:t xml:space="preserve"> event type, the </w:t>
      </w:r>
      <w:r w:rsidR="008A15BE">
        <w:rPr>
          <w:sz w:val="24"/>
          <w:szCs w:val="24"/>
          <w:lang w:val="en-US"/>
        </w:rPr>
        <w:t xml:space="preserve">alerting </w:t>
      </w:r>
      <w:r w:rsidRPr="00136CBE">
        <w:rPr>
          <w:sz w:val="24"/>
          <w:szCs w:val="24"/>
          <w:lang w:val="en-US"/>
        </w:rPr>
        <w:t xml:space="preserve">situation addressed by the message would </w:t>
      </w:r>
      <w:r w:rsidR="00BD1B2D">
        <w:rPr>
          <w:sz w:val="24"/>
          <w:szCs w:val="24"/>
          <w:lang w:val="en-US"/>
        </w:rPr>
        <w:t xml:space="preserve">likely </w:t>
      </w:r>
      <w:r w:rsidRPr="00136CBE">
        <w:rPr>
          <w:sz w:val="24"/>
          <w:szCs w:val="24"/>
          <w:lang w:val="en-US"/>
        </w:rPr>
        <w:t xml:space="preserve">require </w:t>
      </w:r>
      <w:r w:rsidR="007B4C3C">
        <w:rPr>
          <w:sz w:val="24"/>
          <w:szCs w:val="24"/>
          <w:lang w:val="en-US"/>
        </w:rPr>
        <w:t xml:space="preserve">a </w:t>
      </w:r>
      <w:r>
        <w:rPr>
          <w:sz w:val="24"/>
          <w:szCs w:val="24"/>
          <w:lang w:val="en-US"/>
        </w:rPr>
        <w:t xml:space="preserve">lengthier qualifying </w:t>
      </w:r>
      <w:r w:rsidR="007B4C3C">
        <w:rPr>
          <w:sz w:val="24"/>
          <w:szCs w:val="24"/>
          <w:lang w:val="en-US"/>
        </w:rPr>
        <w:t>description</w:t>
      </w:r>
      <w:r w:rsidRPr="00136CBE">
        <w:rPr>
          <w:sz w:val="24"/>
          <w:szCs w:val="24"/>
          <w:lang w:val="en-US"/>
        </w:rPr>
        <w:t xml:space="preserve">, demanding more time and effort than is </w:t>
      </w:r>
      <w:r w:rsidR="007B4C3C">
        <w:rPr>
          <w:sz w:val="24"/>
          <w:szCs w:val="24"/>
          <w:lang w:val="en-US"/>
        </w:rPr>
        <w:t xml:space="preserve">typically </w:t>
      </w:r>
      <w:r w:rsidRPr="00136CBE">
        <w:rPr>
          <w:sz w:val="24"/>
          <w:szCs w:val="24"/>
          <w:lang w:val="en-US"/>
        </w:rPr>
        <w:t>ideal</w:t>
      </w:r>
      <w:r>
        <w:rPr>
          <w:sz w:val="24"/>
          <w:szCs w:val="24"/>
          <w:lang w:val="en-US"/>
        </w:rPr>
        <w:t xml:space="preserve"> for </w:t>
      </w:r>
      <w:r w:rsidR="007B4C3C">
        <w:rPr>
          <w:sz w:val="24"/>
          <w:szCs w:val="24"/>
          <w:lang w:val="en-US"/>
        </w:rPr>
        <w:t>an</w:t>
      </w:r>
      <w:r>
        <w:rPr>
          <w:sz w:val="24"/>
          <w:szCs w:val="24"/>
          <w:lang w:val="en-US"/>
        </w:rPr>
        <w:t xml:space="preserve"> audience</w:t>
      </w:r>
      <w:r w:rsidR="008A15BE">
        <w:rPr>
          <w:sz w:val="24"/>
          <w:szCs w:val="24"/>
          <w:lang w:val="en-US"/>
        </w:rPr>
        <w:t xml:space="preserve"> in </w:t>
      </w:r>
      <w:r w:rsidR="00BD1B2D">
        <w:rPr>
          <w:sz w:val="24"/>
          <w:szCs w:val="24"/>
          <w:lang w:val="en-US"/>
        </w:rPr>
        <w:t xml:space="preserve">the consuming moment </w:t>
      </w:r>
      <w:r w:rsidR="008A15BE">
        <w:rPr>
          <w:sz w:val="24"/>
          <w:szCs w:val="24"/>
          <w:lang w:val="en-US"/>
        </w:rPr>
        <w:t>of concern</w:t>
      </w:r>
      <w:r w:rsidRPr="00136CBE">
        <w:rPr>
          <w:sz w:val="24"/>
          <w:szCs w:val="24"/>
          <w:lang w:val="en-US"/>
        </w:rPr>
        <w:t>. By i</w:t>
      </w:r>
      <w:r w:rsidR="008A15BE">
        <w:rPr>
          <w:sz w:val="24"/>
          <w:szCs w:val="24"/>
          <w:lang w:val="en-US"/>
        </w:rPr>
        <w:t>ntroducing the event through an</w:t>
      </w:r>
      <w:r w:rsidRPr="00136CBE">
        <w:rPr>
          <w:sz w:val="24"/>
          <w:szCs w:val="24"/>
          <w:lang w:val="en-US"/>
        </w:rPr>
        <w:t xml:space="preserve"> associated event type (e.g., using a headline or other mechanism), an alerting agency can convey the i</w:t>
      </w:r>
      <w:r w:rsidR="008A15BE">
        <w:rPr>
          <w:sz w:val="24"/>
          <w:szCs w:val="24"/>
          <w:lang w:val="en-US"/>
        </w:rPr>
        <w:t>mportance or significance of a</w:t>
      </w:r>
      <w:r w:rsidRPr="00136CBE">
        <w:rPr>
          <w:sz w:val="24"/>
          <w:szCs w:val="24"/>
          <w:lang w:val="en-US"/>
        </w:rPr>
        <w:t xml:space="preserve"> subject event quickly and efficiently. The </w:t>
      </w:r>
      <w:r w:rsidR="007B4C3C">
        <w:rPr>
          <w:sz w:val="24"/>
          <w:szCs w:val="24"/>
          <w:lang w:val="en-US"/>
        </w:rPr>
        <w:t xml:space="preserve">full </w:t>
      </w:r>
      <w:r w:rsidRPr="00136CBE">
        <w:rPr>
          <w:sz w:val="24"/>
          <w:szCs w:val="24"/>
          <w:lang w:val="en-US"/>
        </w:rPr>
        <w:t xml:space="preserve">details of the </w:t>
      </w:r>
      <w:r w:rsidR="007B4C3C">
        <w:rPr>
          <w:sz w:val="24"/>
          <w:szCs w:val="24"/>
          <w:lang w:val="en-US"/>
        </w:rPr>
        <w:t xml:space="preserve">actual </w:t>
      </w:r>
      <w:r w:rsidR="008A15BE">
        <w:rPr>
          <w:sz w:val="24"/>
          <w:szCs w:val="24"/>
          <w:lang w:val="en-US"/>
        </w:rPr>
        <w:t xml:space="preserve">alerting </w:t>
      </w:r>
      <w:r w:rsidRPr="00136CBE">
        <w:rPr>
          <w:sz w:val="24"/>
          <w:szCs w:val="24"/>
          <w:lang w:val="en-US"/>
        </w:rPr>
        <w:t xml:space="preserve">situation can then be </w:t>
      </w:r>
      <w:r w:rsidR="008A15BE">
        <w:rPr>
          <w:sz w:val="24"/>
          <w:szCs w:val="24"/>
          <w:lang w:val="en-US"/>
        </w:rPr>
        <w:t xml:space="preserve">subsequently </w:t>
      </w:r>
      <w:r w:rsidRPr="00136CBE">
        <w:rPr>
          <w:sz w:val="24"/>
          <w:szCs w:val="24"/>
          <w:lang w:val="en-US"/>
        </w:rPr>
        <w:t>shared with</w:t>
      </w:r>
      <w:r w:rsidR="007B4C3C">
        <w:rPr>
          <w:sz w:val="24"/>
          <w:szCs w:val="24"/>
          <w:lang w:val="en-US"/>
        </w:rPr>
        <w:t xml:space="preserve"> </w:t>
      </w:r>
      <w:r w:rsidR="008A15BE">
        <w:rPr>
          <w:sz w:val="24"/>
          <w:szCs w:val="24"/>
          <w:lang w:val="en-US"/>
        </w:rPr>
        <w:t>an audience that is</w:t>
      </w:r>
      <w:r w:rsidRPr="00136CBE">
        <w:rPr>
          <w:sz w:val="24"/>
          <w:szCs w:val="24"/>
          <w:lang w:val="en-US"/>
        </w:rPr>
        <w:t xml:space="preserve"> already engaged</w:t>
      </w:r>
      <w:r w:rsidR="0009283E">
        <w:rPr>
          <w:sz w:val="24"/>
          <w:szCs w:val="24"/>
          <w:lang w:val="en-US"/>
        </w:rPr>
        <w:t xml:space="preserve"> </w:t>
      </w:r>
      <w:proofErr w:type="gramStart"/>
      <w:r w:rsidR="0009283E">
        <w:rPr>
          <w:sz w:val="24"/>
          <w:szCs w:val="24"/>
          <w:lang w:val="en-US"/>
        </w:rPr>
        <w:t>as a result of</w:t>
      </w:r>
      <w:proofErr w:type="gramEnd"/>
      <w:r w:rsidR="0009283E">
        <w:rPr>
          <w:sz w:val="24"/>
          <w:szCs w:val="24"/>
          <w:lang w:val="en-US"/>
        </w:rPr>
        <w:t xml:space="preserve"> </w:t>
      </w:r>
      <w:r w:rsidR="00BD1B2D">
        <w:rPr>
          <w:sz w:val="24"/>
          <w:szCs w:val="24"/>
          <w:lang w:val="en-US"/>
        </w:rPr>
        <w:t xml:space="preserve">consuming </w:t>
      </w:r>
      <w:r w:rsidR="0009283E">
        <w:rPr>
          <w:sz w:val="24"/>
          <w:szCs w:val="24"/>
          <w:lang w:val="en-US"/>
        </w:rPr>
        <w:t>the headline</w:t>
      </w:r>
      <w:r w:rsidRPr="00136CBE">
        <w:rPr>
          <w:sz w:val="24"/>
          <w:szCs w:val="24"/>
          <w:lang w:val="en-US"/>
        </w:rPr>
        <w:t xml:space="preserve">. The event types used in this messaging process are derived from the earlier analysis </w:t>
      </w:r>
      <w:r w:rsidR="007B4C3C">
        <w:rPr>
          <w:sz w:val="24"/>
          <w:szCs w:val="24"/>
          <w:lang w:val="en-US"/>
        </w:rPr>
        <w:t xml:space="preserve">stage </w:t>
      </w:r>
      <w:r w:rsidRPr="00136CBE">
        <w:rPr>
          <w:sz w:val="24"/>
          <w:szCs w:val="24"/>
          <w:lang w:val="en-US"/>
        </w:rPr>
        <w:t xml:space="preserve">that has </w:t>
      </w:r>
      <w:r w:rsidR="007B4C3C">
        <w:rPr>
          <w:sz w:val="24"/>
          <w:szCs w:val="24"/>
          <w:lang w:val="en-US"/>
        </w:rPr>
        <w:t xml:space="preserve">already </w:t>
      </w:r>
      <w:r w:rsidRPr="00136CBE">
        <w:rPr>
          <w:sz w:val="24"/>
          <w:szCs w:val="24"/>
          <w:lang w:val="en-US"/>
        </w:rPr>
        <w:t>been completed.</w:t>
      </w:r>
    </w:p>
    <w:p w14:paraId="7C83D05C" w14:textId="77777777" w:rsidR="00591DF7" w:rsidRDefault="00591DF7" w:rsidP="007E76A1">
      <w:pPr>
        <w:contextualSpacing/>
        <w:rPr>
          <w:b/>
          <w:sz w:val="24"/>
          <w:szCs w:val="24"/>
          <w:lang w:val="en-US"/>
        </w:rPr>
      </w:pPr>
    </w:p>
    <w:p w14:paraId="5DFDB659" w14:textId="2A09A373" w:rsidR="007F1FA5" w:rsidRDefault="00136CBE" w:rsidP="007F1FA5">
      <w:pPr>
        <w:contextualSpacing/>
        <w:rPr>
          <w:b/>
          <w:sz w:val="24"/>
          <w:szCs w:val="24"/>
          <w:lang w:val="en-US"/>
        </w:rPr>
      </w:pPr>
      <w:r w:rsidRPr="00136CBE">
        <w:rPr>
          <w:b/>
          <w:sz w:val="24"/>
          <w:szCs w:val="24"/>
          <w:lang w:val="en-US"/>
        </w:rPr>
        <w:t xml:space="preserve">The alerting agency initiates a process to </w:t>
      </w:r>
      <w:r>
        <w:rPr>
          <w:b/>
          <w:sz w:val="24"/>
          <w:szCs w:val="24"/>
          <w:lang w:val="en-US"/>
        </w:rPr>
        <w:t>originate</w:t>
      </w:r>
      <w:r w:rsidRPr="00136CBE">
        <w:rPr>
          <w:b/>
          <w:sz w:val="24"/>
          <w:szCs w:val="24"/>
          <w:lang w:val="en-US"/>
        </w:rPr>
        <w:t xml:space="preserve"> a valid CAP file. The CAP elements outlined below are linked to the event or event types in a CAP </w:t>
      </w:r>
      <w:r w:rsidR="00BD1B2D">
        <w:rPr>
          <w:b/>
          <w:sz w:val="24"/>
          <w:szCs w:val="24"/>
          <w:lang w:val="en-US"/>
        </w:rPr>
        <w:t>alert messag</w:t>
      </w:r>
      <w:r w:rsidRPr="00136CBE">
        <w:rPr>
          <w:b/>
          <w:sz w:val="24"/>
          <w:szCs w:val="24"/>
          <w:lang w:val="en-US"/>
        </w:rPr>
        <w:t>e.</w:t>
      </w:r>
    </w:p>
    <w:p w14:paraId="0491C7A5" w14:textId="77777777" w:rsidR="00591DF7" w:rsidRPr="0074407E" w:rsidRDefault="00591DF7" w:rsidP="007F1FA5">
      <w:pPr>
        <w:contextualSpacing/>
        <w:rPr>
          <w:b/>
          <w:sz w:val="24"/>
          <w:szCs w:val="24"/>
          <w:lang w:val="en-US"/>
        </w:rPr>
      </w:pPr>
    </w:p>
    <w:p w14:paraId="2E9CA2A7" w14:textId="77777777" w:rsidR="00136CBE" w:rsidRDefault="001E3331" w:rsidP="00C17DDB">
      <w:pPr>
        <w:pStyle w:val="ListParagraph"/>
        <w:numPr>
          <w:ilvl w:val="0"/>
          <w:numId w:val="45"/>
        </w:numPr>
        <w:rPr>
          <w:sz w:val="24"/>
          <w:szCs w:val="24"/>
          <w:lang w:val="en-US"/>
        </w:rPr>
      </w:pPr>
      <w:r>
        <w:rPr>
          <w:b/>
          <w:sz w:val="24"/>
          <w:szCs w:val="24"/>
          <w:lang w:val="en-US"/>
        </w:rPr>
        <w:t xml:space="preserve">Element: </w:t>
      </w:r>
      <w:r w:rsidR="003A69B8" w:rsidRPr="00DE01F7">
        <w:rPr>
          <w:b/>
          <w:sz w:val="24"/>
          <w:szCs w:val="24"/>
          <w:lang w:val="en-US"/>
        </w:rPr>
        <w:t>&lt;event&gt;</w:t>
      </w:r>
      <w:r w:rsidR="003A14E8" w:rsidRPr="00DE01F7">
        <w:rPr>
          <w:sz w:val="24"/>
          <w:szCs w:val="24"/>
          <w:lang w:val="en-US"/>
        </w:rPr>
        <w:t xml:space="preserve"> </w:t>
      </w:r>
      <w:proofErr w:type="spellStart"/>
      <w:proofErr w:type="gramStart"/>
      <w:r w:rsidR="00390A64" w:rsidRPr="00DE01F7">
        <w:rPr>
          <w:sz w:val="24"/>
          <w:szCs w:val="24"/>
          <w:lang w:val="en-US"/>
        </w:rPr>
        <w:t>cap.alertI</w:t>
      </w:r>
      <w:r w:rsidR="00FC7521" w:rsidRPr="00DE01F7">
        <w:rPr>
          <w:sz w:val="24"/>
          <w:szCs w:val="24"/>
          <w:lang w:val="en-US"/>
        </w:rPr>
        <w:t>nfo</w:t>
      </w:r>
      <w:r w:rsidR="00390A64" w:rsidRPr="00DE01F7">
        <w:rPr>
          <w:sz w:val="24"/>
          <w:szCs w:val="24"/>
          <w:lang w:val="en-US"/>
        </w:rPr>
        <w:t>.event</w:t>
      </w:r>
      <w:proofErr w:type="gramEnd"/>
      <w:r w:rsidR="00390A64" w:rsidRPr="00DE01F7">
        <w:rPr>
          <w:sz w:val="24"/>
          <w:szCs w:val="24"/>
          <w:lang w:val="en-US"/>
        </w:rPr>
        <w:t>.text</w:t>
      </w:r>
      <w:proofErr w:type="spellEnd"/>
      <w:r w:rsidR="007E76A1" w:rsidRPr="00DE01F7">
        <w:rPr>
          <w:sz w:val="24"/>
          <w:szCs w:val="24"/>
          <w:lang w:val="en-US"/>
        </w:rPr>
        <w:t xml:space="preserve"> (required)</w:t>
      </w:r>
      <w:r w:rsidR="00136CBE">
        <w:rPr>
          <w:sz w:val="24"/>
          <w:szCs w:val="24"/>
          <w:lang w:val="en-US"/>
        </w:rPr>
        <w:t>.</w:t>
      </w:r>
    </w:p>
    <w:p w14:paraId="3CF2A8C2" w14:textId="7F8D2686" w:rsidR="0074721C" w:rsidRPr="00DE01F7" w:rsidRDefault="00223199" w:rsidP="00136CBE">
      <w:pPr>
        <w:pStyle w:val="ListParagraph"/>
        <w:rPr>
          <w:sz w:val="24"/>
          <w:szCs w:val="24"/>
          <w:lang w:val="en-US"/>
        </w:rPr>
      </w:pPr>
      <w:r>
        <w:rPr>
          <w:sz w:val="24"/>
          <w:szCs w:val="24"/>
          <w:lang w:val="en-US"/>
        </w:rPr>
        <w:t>This</w:t>
      </w:r>
      <w:r w:rsidR="00136CBE">
        <w:rPr>
          <w:sz w:val="24"/>
          <w:szCs w:val="24"/>
          <w:lang w:val="en-US"/>
        </w:rPr>
        <w:t xml:space="preserve"> </w:t>
      </w:r>
      <w:r w:rsidR="00136CBE" w:rsidRPr="0074721C">
        <w:rPr>
          <w:sz w:val="24"/>
          <w:szCs w:val="24"/>
          <w:lang w:val="en-US"/>
        </w:rPr>
        <w:t xml:space="preserve">is a basic element that is required in CAP. A CAP message with no </w:t>
      </w:r>
      <w:r w:rsidR="00136CBE" w:rsidRPr="0074721C">
        <w:rPr>
          <w:b/>
          <w:sz w:val="24"/>
          <w:szCs w:val="24"/>
          <w:lang w:val="en-US"/>
        </w:rPr>
        <w:t>&lt;event&gt;</w:t>
      </w:r>
      <w:r w:rsidR="00136CBE" w:rsidRPr="0074721C">
        <w:rPr>
          <w:sz w:val="24"/>
          <w:szCs w:val="24"/>
          <w:lang w:val="en-US"/>
        </w:rPr>
        <w:t xml:space="preserve"> element is an invalid CAP message.</w:t>
      </w:r>
    </w:p>
    <w:p w14:paraId="28096769" w14:textId="131EB6E1" w:rsidR="00057FEF" w:rsidRPr="0074721C" w:rsidRDefault="0074721C" w:rsidP="0074721C">
      <w:pPr>
        <w:ind w:left="720"/>
        <w:rPr>
          <w:sz w:val="24"/>
          <w:szCs w:val="24"/>
          <w:lang w:val="en-US"/>
        </w:rPr>
      </w:pPr>
      <w:r>
        <w:rPr>
          <w:b/>
          <w:sz w:val="24"/>
          <w:szCs w:val="24"/>
          <w:lang w:val="en-US"/>
        </w:rPr>
        <w:t>Definition (</w:t>
      </w:r>
      <w:r w:rsidR="00A82BAC">
        <w:rPr>
          <w:b/>
          <w:sz w:val="24"/>
          <w:szCs w:val="24"/>
          <w:lang w:val="en-US"/>
        </w:rPr>
        <w:t>CAP v1.2</w:t>
      </w:r>
      <w:r>
        <w:rPr>
          <w:b/>
          <w:sz w:val="24"/>
          <w:szCs w:val="24"/>
          <w:lang w:val="en-US"/>
        </w:rPr>
        <w:t>)</w:t>
      </w:r>
      <w:r w:rsidR="00CD10E3" w:rsidRPr="00CD10E3">
        <w:rPr>
          <w:b/>
          <w:sz w:val="24"/>
          <w:szCs w:val="24"/>
          <w:lang w:val="en-US"/>
        </w:rPr>
        <w:t>:</w:t>
      </w:r>
      <w:r w:rsidR="00CD10E3">
        <w:rPr>
          <w:sz w:val="24"/>
          <w:szCs w:val="24"/>
          <w:lang w:val="en-US"/>
        </w:rPr>
        <w:t xml:space="preserve"> </w:t>
      </w:r>
      <w:r w:rsidR="003A14E8" w:rsidRPr="00FC7521">
        <w:rPr>
          <w:sz w:val="24"/>
          <w:szCs w:val="24"/>
          <w:lang w:val="en-US"/>
        </w:rPr>
        <w:t xml:space="preserve">The text denoting the type of </w:t>
      </w:r>
      <w:r w:rsidR="003A14E8" w:rsidRPr="00626DDA">
        <w:rPr>
          <w:b/>
          <w:sz w:val="24"/>
          <w:szCs w:val="24"/>
          <w:lang w:val="en-US"/>
        </w:rPr>
        <w:t>subject</w:t>
      </w:r>
      <w:r w:rsidR="001B0DDB">
        <w:rPr>
          <w:b/>
          <w:sz w:val="24"/>
          <w:szCs w:val="24"/>
          <w:lang w:val="en-US"/>
        </w:rPr>
        <w:t>-</w:t>
      </w:r>
      <w:r w:rsidR="003A14E8" w:rsidRPr="00626DDA">
        <w:rPr>
          <w:b/>
          <w:sz w:val="24"/>
          <w:szCs w:val="24"/>
          <w:lang w:val="en-US"/>
        </w:rPr>
        <w:t>event</w:t>
      </w:r>
      <w:r w:rsidR="003A14E8" w:rsidRPr="00FC7521">
        <w:rPr>
          <w:sz w:val="24"/>
          <w:szCs w:val="24"/>
          <w:lang w:val="en-US"/>
        </w:rPr>
        <w:t xml:space="preserve"> of the alert message</w:t>
      </w:r>
      <w:r w:rsidR="00FC7521">
        <w:rPr>
          <w:sz w:val="24"/>
          <w:szCs w:val="24"/>
          <w:lang w:val="en-US"/>
        </w:rPr>
        <w:t>.</w:t>
      </w:r>
      <w:r w:rsidRPr="0074721C">
        <w:rPr>
          <w:sz w:val="24"/>
          <w:szCs w:val="24"/>
          <w:lang w:val="en-US"/>
        </w:rPr>
        <w:t xml:space="preserve"> </w:t>
      </w:r>
    </w:p>
    <w:p w14:paraId="53A92018" w14:textId="5E918438" w:rsidR="008A6CC6" w:rsidRDefault="00136CBE" w:rsidP="00723EF6">
      <w:pPr>
        <w:ind w:left="720"/>
        <w:rPr>
          <w:sz w:val="24"/>
          <w:szCs w:val="24"/>
          <w:lang w:val="en-US"/>
        </w:rPr>
      </w:pPr>
      <w:r w:rsidRPr="00136CBE">
        <w:rPr>
          <w:b/>
          <w:sz w:val="24"/>
          <w:szCs w:val="24"/>
          <w:lang w:val="en-US"/>
        </w:rPr>
        <w:t xml:space="preserve">Objective: </w:t>
      </w:r>
      <w:r w:rsidRPr="00136CBE">
        <w:rPr>
          <w:sz w:val="24"/>
          <w:szCs w:val="24"/>
          <w:lang w:val="en-US"/>
        </w:rPr>
        <w:t xml:space="preserve">The </w:t>
      </w:r>
      <w:r w:rsidR="001B0DDB">
        <w:rPr>
          <w:sz w:val="24"/>
          <w:szCs w:val="24"/>
          <w:lang w:val="en-US"/>
        </w:rPr>
        <w:t>objective</w:t>
      </w:r>
      <w:r w:rsidRPr="00136CBE">
        <w:rPr>
          <w:sz w:val="24"/>
          <w:szCs w:val="24"/>
          <w:lang w:val="en-US"/>
        </w:rPr>
        <w:t xml:space="preserve"> of the &lt;</w:t>
      </w:r>
      <w:r w:rsidRPr="00136CBE">
        <w:rPr>
          <w:b/>
          <w:sz w:val="24"/>
          <w:szCs w:val="24"/>
          <w:lang w:val="en-US"/>
        </w:rPr>
        <w:t>event</w:t>
      </w:r>
      <w:r w:rsidRPr="00136CBE">
        <w:rPr>
          <w:sz w:val="24"/>
          <w:szCs w:val="24"/>
          <w:lang w:val="en-US"/>
        </w:rPr>
        <w:t>&gt; element is to assist consuming agencies in clearly communicating to their au</w:t>
      </w:r>
      <w:r w:rsidR="007B4C3C">
        <w:rPr>
          <w:sz w:val="24"/>
          <w:szCs w:val="24"/>
          <w:lang w:val="en-US"/>
        </w:rPr>
        <w:t xml:space="preserve">diences the type of event associated to the </w:t>
      </w:r>
      <w:r w:rsidRPr="00136CBE">
        <w:rPr>
          <w:sz w:val="24"/>
          <w:szCs w:val="24"/>
          <w:lang w:val="en-US"/>
        </w:rPr>
        <w:t>subject</w:t>
      </w:r>
      <w:r>
        <w:rPr>
          <w:sz w:val="24"/>
          <w:szCs w:val="24"/>
          <w:lang w:val="en-US"/>
        </w:rPr>
        <w:t>-</w:t>
      </w:r>
      <w:r w:rsidRPr="00136CBE">
        <w:rPr>
          <w:sz w:val="24"/>
          <w:szCs w:val="24"/>
          <w:lang w:val="en-US"/>
        </w:rPr>
        <w:t xml:space="preserve">event </w:t>
      </w:r>
      <w:r w:rsidR="007B4C3C">
        <w:rPr>
          <w:sz w:val="24"/>
          <w:szCs w:val="24"/>
          <w:lang w:val="en-US"/>
        </w:rPr>
        <w:t xml:space="preserve">in messages published </w:t>
      </w:r>
      <w:r w:rsidRPr="00136CBE">
        <w:rPr>
          <w:sz w:val="24"/>
          <w:szCs w:val="24"/>
          <w:lang w:val="en-US"/>
        </w:rPr>
        <w:t>by the CAP alerting agency.</w:t>
      </w:r>
      <w:r w:rsidR="0043386C">
        <w:rPr>
          <w:sz w:val="24"/>
          <w:szCs w:val="24"/>
          <w:lang w:val="en-US"/>
        </w:rPr>
        <w:t xml:space="preserve"> </w:t>
      </w:r>
    </w:p>
    <w:p w14:paraId="142D6A75" w14:textId="5DEF0D18" w:rsidR="00591DF7" w:rsidRPr="0009283E" w:rsidRDefault="00046DE0" w:rsidP="00C17DDB">
      <w:pPr>
        <w:pStyle w:val="ListParagraph"/>
        <w:numPr>
          <w:ilvl w:val="1"/>
          <w:numId w:val="31"/>
        </w:numPr>
        <w:rPr>
          <w:sz w:val="24"/>
          <w:szCs w:val="24"/>
          <w:lang w:val="en-US"/>
        </w:rPr>
      </w:pPr>
      <w:r w:rsidRPr="0009283E">
        <w:rPr>
          <w:sz w:val="24"/>
          <w:szCs w:val="24"/>
          <w:lang w:val="en-US"/>
        </w:rPr>
        <w:t xml:space="preserve">With </w:t>
      </w:r>
      <w:r w:rsidR="00855F28" w:rsidRPr="0009283E">
        <w:rPr>
          <w:sz w:val="24"/>
          <w:szCs w:val="24"/>
          <w:lang w:val="en-US"/>
        </w:rPr>
        <w:t xml:space="preserve">the expectation of well-crafted </w:t>
      </w:r>
      <w:r w:rsidR="00E46841" w:rsidRPr="0009283E">
        <w:rPr>
          <w:sz w:val="24"/>
          <w:szCs w:val="24"/>
          <w:lang w:val="en-US"/>
        </w:rPr>
        <w:t xml:space="preserve">text, </w:t>
      </w:r>
      <w:r w:rsidR="00855F28" w:rsidRPr="0009283E">
        <w:rPr>
          <w:sz w:val="24"/>
          <w:szCs w:val="24"/>
          <w:lang w:val="en-US"/>
        </w:rPr>
        <w:t xml:space="preserve">as per the social science of the situation, </w:t>
      </w:r>
      <w:r w:rsidR="00E46841" w:rsidRPr="0009283E">
        <w:rPr>
          <w:sz w:val="24"/>
          <w:szCs w:val="24"/>
          <w:lang w:val="en-US"/>
        </w:rPr>
        <w:t>the</w:t>
      </w:r>
      <w:r w:rsidRPr="0009283E">
        <w:rPr>
          <w:sz w:val="24"/>
          <w:szCs w:val="24"/>
          <w:lang w:val="en-US"/>
        </w:rPr>
        <w:t xml:space="preserve"> &lt;</w:t>
      </w:r>
      <w:r w:rsidRPr="0009283E">
        <w:rPr>
          <w:b/>
          <w:sz w:val="24"/>
          <w:szCs w:val="24"/>
          <w:lang w:val="en-US"/>
        </w:rPr>
        <w:t>event</w:t>
      </w:r>
      <w:r w:rsidRPr="0009283E">
        <w:rPr>
          <w:sz w:val="24"/>
          <w:szCs w:val="24"/>
          <w:lang w:val="en-US"/>
        </w:rPr>
        <w:t>&gt; element</w:t>
      </w:r>
      <w:r w:rsidR="00962B53" w:rsidRPr="0009283E">
        <w:rPr>
          <w:sz w:val="24"/>
          <w:szCs w:val="24"/>
          <w:lang w:val="en-US"/>
        </w:rPr>
        <w:t>’s value</w:t>
      </w:r>
      <w:r w:rsidRPr="0009283E">
        <w:rPr>
          <w:sz w:val="24"/>
          <w:szCs w:val="24"/>
          <w:lang w:val="en-US"/>
        </w:rPr>
        <w:t xml:space="preserve"> </w:t>
      </w:r>
      <w:r w:rsidR="00855F28" w:rsidRPr="0009283E">
        <w:rPr>
          <w:sz w:val="24"/>
          <w:szCs w:val="24"/>
          <w:lang w:val="en-US"/>
        </w:rPr>
        <w:t>is designed to</w:t>
      </w:r>
      <w:r w:rsidR="00E46841" w:rsidRPr="0009283E">
        <w:rPr>
          <w:sz w:val="24"/>
          <w:szCs w:val="24"/>
          <w:lang w:val="en-US"/>
        </w:rPr>
        <w:t xml:space="preserve"> </w:t>
      </w:r>
      <w:r w:rsidR="00855F28" w:rsidRPr="0009283E">
        <w:rPr>
          <w:sz w:val="24"/>
          <w:szCs w:val="24"/>
          <w:lang w:val="en-US"/>
        </w:rPr>
        <w:t xml:space="preserve">provide </w:t>
      </w:r>
      <w:r w:rsidR="00962B53" w:rsidRPr="0009283E">
        <w:rPr>
          <w:sz w:val="24"/>
          <w:szCs w:val="24"/>
          <w:lang w:val="en-US"/>
        </w:rPr>
        <w:t xml:space="preserve">immediate </w:t>
      </w:r>
      <w:r w:rsidR="00855F28" w:rsidRPr="0009283E">
        <w:rPr>
          <w:sz w:val="24"/>
          <w:szCs w:val="24"/>
          <w:lang w:val="en-US"/>
        </w:rPr>
        <w:t xml:space="preserve">context </w:t>
      </w:r>
      <w:r w:rsidR="00962B53" w:rsidRPr="0009283E">
        <w:rPr>
          <w:sz w:val="24"/>
          <w:szCs w:val="24"/>
          <w:lang w:val="en-US"/>
        </w:rPr>
        <w:t>to an audience</w:t>
      </w:r>
      <w:r w:rsidR="00855F28" w:rsidRPr="0009283E">
        <w:rPr>
          <w:sz w:val="24"/>
          <w:szCs w:val="24"/>
          <w:lang w:val="en-US"/>
        </w:rPr>
        <w:t xml:space="preserve"> </w:t>
      </w:r>
      <w:r w:rsidR="00E46841" w:rsidRPr="0009283E">
        <w:rPr>
          <w:sz w:val="24"/>
          <w:szCs w:val="24"/>
          <w:lang w:val="en-US"/>
        </w:rPr>
        <w:t xml:space="preserve">the reason for </w:t>
      </w:r>
      <w:r w:rsidR="00855F28" w:rsidRPr="0009283E">
        <w:rPr>
          <w:sz w:val="24"/>
          <w:szCs w:val="24"/>
          <w:lang w:val="en-US"/>
        </w:rPr>
        <w:t xml:space="preserve">the </w:t>
      </w:r>
      <w:r w:rsidR="00BD1B2D">
        <w:rPr>
          <w:sz w:val="24"/>
          <w:szCs w:val="24"/>
          <w:lang w:val="en-US"/>
        </w:rPr>
        <w:t>alert messag</w:t>
      </w:r>
      <w:r w:rsidR="00E46841" w:rsidRPr="0009283E">
        <w:rPr>
          <w:sz w:val="24"/>
          <w:szCs w:val="24"/>
          <w:lang w:val="en-US"/>
        </w:rPr>
        <w:t>e</w:t>
      </w:r>
      <w:r w:rsidR="00855F28" w:rsidRPr="0009283E">
        <w:rPr>
          <w:sz w:val="24"/>
          <w:szCs w:val="24"/>
          <w:lang w:val="en-US"/>
        </w:rPr>
        <w:t>. T</w:t>
      </w:r>
      <w:r w:rsidR="00962B53" w:rsidRPr="0009283E">
        <w:rPr>
          <w:sz w:val="24"/>
          <w:szCs w:val="24"/>
          <w:lang w:val="en-US"/>
        </w:rPr>
        <w:t xml:space="preserve">he text </w:t>
      </w:r>
      <w:r w:rsidR="00855F28" w:rsidRPr="0009283E">
        <w:rPr>
          <w:sz w:val="24"/>
          <w:szCs w:val="24"/>
          <w:lang w:val="en-US"/>
        </w:rPr>
        <w:t xml:space="preserve">should </w:t>
      </w:r>
      <w:r w:rsidR="00962B53" w:rsidRPr="0009283E">
        <w:rPr>
          <w:sz w:val="24"/>
          <w:szCs w:val="24"/>
          <w:lang w:val="en-US"/>
        </w:rPr>
        <w:t>generate an association to a familiar type of event</w:t>
      </w:r>
      <w:r w:rsidR="0009283E" w:rsidRPr="0009283E">
        <w:rPr>
          <w:sz w:val="24"/>
          <w:szCs w:val="24"/>
          <w:lang w:val="en-US"/>
        </w:rPr>
        <w:t xml:space="preserve"> for the audience</w:t>
      </w:r>
      <w:r w:rsidR="00DE01F7" w:rsidRPr="0009283E">
        <w:rPr>
          <w:sz w:val="24"/>
          <w:szCs w:val="24"/>
          <w:lang w:val="en-US"/>
        </w:rPr>
        <w:t xml:space="preserve">. </w:t>
      </w:r>
      <w:r w:rsidR="0009283E" w:rsidRPr="0009283E">
        <w:rPr>
          <w:sz w:val="24"/>
          <w:szCs w:val="24"/>
          <w:lang w:val="en-US"/>
        </w:rPr>
        <w:t>A</w:t>
      </w:r>
      <w:r w:rsidR="00DE01F7" w:rsidRPr="0009283E">
        <w:rPr>
          <w:sz w:val="24"/>
          <w:szCs w:val="24"/>
          <w:lang w:val="en-US"/>
        </w:rPr>
        <w:t xml:space="preserve">udiences are then </w:t>
      </w:r>
      <w:r w:rsidR="00962B53" w:rsidRPr="0009283E">
        <w:rPr>
          <w:sz w:val="24"/>
          <w:szCs w:val="24"/>
          <w:lang w:val="en-US"/>
        </w:rPr>
        <w:t xml:space="preserve">prepared </w:t>
      </w:r>
      <w:r w:rsidR="00DE01F7" w:rsidRPr="0009283E">
        <w:rPr>
          <w:sz w:val="24"/>
          <w:szCs w:val="24"/>
          <w:lang w:val="en-US"/>
        </w:rPr>
        <w:t xml:space="preserve">to </w:t>
      </w:r>
      <w:r w:rsidR="00962B53" w:rsidRPr="0009283E">
        <w:rPr>
          <w:sz w:val="24"/>
          <w:szCs w:val="24"/>
          <w:lang w:val="en-US"/>
        </w:rPr>
        <w:t>receive</w:t>
      </w:r>
      <w:r w:rsidR="00136CBE" w:rsidRPr="0009283E">
        <w:rPr>
          <w:sz w:val="24"/>
          <w:szCs w:val="24"/>
          <w:lang w:val="en-US"/>
        </w:rPr>
        <w:t>, with context,</w:t>
      </w:r>
      <w:r w:rsidR="00962B53" w:rsidRPr="0009283E">
        <w:rPr>
          <w:sz w:val="24"/>
          <w:szCs w:val="24"/>
          <w:lang w:val="en-US"/>
        </w:rPr>
        <w:t xml:space="preserve"> the</w:t>
      </w:r>
      <w:r w:rsidR="00DE01F7" w:rsidRPr="0009283E">
        <w:rPr>
          <w:sz w:val="24"/>
          <w:szCs w:val="24"/>
          <w:lang w:val="en-US"/>
        </w:rPr>
        <w:t xml:space="preserve"> remaining</w:t>
      </w:r>
      <w:r w:rsidR="00962B53" w:rsidRPr="0009283E">
        <w:rPr>
          <w:sz w:val="24"/>
          <w:szCs w:val="24"/>
          <w:lang w:val="en-US"/>
        </w:rPr>
        <w:t xml:space="preserve"> message</w:t>
      </w:r>
      <w:r w:rsidR="00DE01F7" w:rsidRPr="0009283E">
        <w:rPr>
          <w:sz w:val="24"/>
          <w:szCs w:val="24"/>
          <w:lang w:val="en-US"/>
        </w:rPr>
        <w:t xml:space="preserve"> information that follow</w:t>
      </w:r>
      <w:r w:rsidR="00962B53" w:rsidRPr="0009283E">
        <w:rPr>
          <w:sz w:val="24"/>
          <w:szCs w:val="24"/>
          <w:lang w:val="en-US"/>
        </w:rPr>
        <w:t>s</w:t>
      </w:r>
      <w:r w:rsidR="00DE01F7" w:rsidRPr="0009283E">
        <w:rPr>
          <w:sz w:val="24"/>
          <w:szCs w:val="24"/>
          <w:lang w:val="en-US"/>
        </w:rPr>
        <w:t>.</w:t>
      </w:r>
      <w:r w:rsidR="00591DF7" w:rsidRPr="0009283E">
        <w:rPr>
          <w:sz w:val="24"/>
          <w:szCs w:val="24"/>
          <w:lang w:val="en-US"/>
        </w:rPr>
        <w:br w:type="page"/>
      </w:r>
    </w:p>
    <w:p w14:paraId="032A4227" w14:textId="71DBB14A" w:rsidR="00AD3EA8" w:rsidRDefault="000B57DB" w:rsidP="00C17DDB">
      <w:pPr>
        <w:pStyle w:val="ListParagraph"/>
        <w:numPr>
          <w:ilvl w:val="1"/>
          <w:numId w:val="31"/>
        </w:numPr>
        <w:rPr>
          <w:sz w:val="24"/>
          <w:szCs w:val="24"/>
          <w:lang w:val="en-US"/>
        </w:rPr>
      </w:pPr>
      <w:r w:rsidRPr="00815305">
        <w:rPr>
          <w:sz w:val="24"/>
          <w:szCs w:val="24"/>
          <w:lang w:val="en-US"/>
        </w:rPr>
        <w:t>The &lt;</w:t>
      </w:r>
      <w:r w:rsidRPr="00815305">
        <w:rPr>
          <w:b/>
          <w:sz w:val="24"/>
          <w:szCs w:val="24"/>
          <w:lang w:val="en-US"/>
        </w:rPr>
        <w:t>event</w:t>
      </w:r>
      <w:r w:rsidRPr="00815305">
        <w:rPr>
          <w:sz w:val="24"/>
          <w:szCs w:val="24"/>
          <w:lang w:val="en-US"/>
        </w:rPr>
        <w:t>&gt; element is a</w:t>
      </w:r>
      <w:r w:rsidR="00815305">
        <w:rPr>
          <w:sz w:val="24"/>
          <w:szCs w:val="24"/>
          <w:lang w:val="en-US"/>
        </w:rPr>
        <w:t xml:space="preserve"> </w:t>
      </w:r>
      <w:r w:rsidRPr="00815305">
        <w:rPr>
          <w:sz w:val="24"/>
          <w:szCs w:val="24"/>
          <w:lang w:val="en-US"/>
        </w:rPr>
        <w:t>display-based</w:t>
      </w:r>
      <w:r w:rsidR="002E2C5D">
        <w:rPr>
          <w:sz w:val="24"/>
          <w:szCs w:val="24"/>
          <w:lang w:val="en-US"/>
        </w:rPr>
        <w:t>,</w:t>
      </w:r>
      <w:r w:rsidR="00723EF6" w:rsidRPr="00815305">
        <w:rPr>
          <w:sz w:val="24"/>
          <w:szCs w:val="24"/>
          <w:lang w:val="en-US"/>
        </w:rPr>
        <w:t xml:space="preserve"> </w:t>
      </w:r>
      <w:r w:rsidR="00815305" w:rsidRPr="00815305">
        <w:rPr>
          <w:sz w:val="24"/>
          <w:szCs w:val="24"/>
          <w:lang w:val="en-US"/>
        </w:rPr>
        <w:t>audience</w:t>
      </w:r>
      <w:r w:rsidR="00506120">
        <w:rPr>
          <w:sz w:val="24"/>
          <w:szCs w:val="24"/>
          <w:lang w:val="en-US"/>
        </w:rPr>
        <w:t>-</w:t>
      </w:r>
      <w:r w:rsidR="00815305" w:rsidRPr="00815305">
        <w:rPr>
          <w:sz w:val="24"/>
          <w:szCs w:val="24"/>
          <w:lang w:val="en-US"/>
        </w:rPr>
        <w:t xml:space="preserve">facing </w:t>
      </w:r>
      <w:r w:rsidRPr="00815305">
        <w:rPr>
          <w:sz w:val="24"/>
          <w:szCs w:val="24"/>
          <w:lang w:val="en-US"/>
        </w:rPr>
        <w:t>element composed of free-form text</w:t>
      </w:r>
      <w:r w:rsidR="00873109" w:rsidRPr="00815305">
        <w:rPr>
          <w:sz w:val="24"/>
          <w:szCs w:val="24"/>
          <w:lang w:val="en-US"/>
        </w:rPr>
        <w:t xml:space="preserve">. It is </w:t>
      </w:r>
      <w:r w:rsidR="0074721C" w:rsidRPr="00815305">
        <w:rPr>
          <w:sz w:val="24"/>
          <w:szCs w:val="24"/>
          <w:lang w:val="en-US"/>
        </w:rPr>
        <w:t xml:space="preserve">designed </w:t>
      </w:r>
      <w:r w:rsidR="00506120">
        <w:rPr>
          <w:sz w:val="24"/>
          <w:szCs w:val="24"/>
          <w:lang w:val="en-US"/>
        </w:rPr>
        <w:t xml:space="preserve">in CAP </w:t>
      </w:r>
      <w:r w:rsidR="0074721C" w:rsidRPr="00815305">
        <w:rPr>
          <w:sz w:val="24"/>
          <w:szCs w:val="24"/>
          <w:lang w:val="en-US"/>
        </w:rPr>
        <w:t xml:space="preserve">to be </w:t>
      </w:r>
      <w:r w:rsidR="00873109" w:rsidRPr="00815305">
        <w:rPr>
          <w:sz w:val="24"/>
          <w:szCs w:val="24"/>
          <w:lang w:val="en-US"/>
        </w:rPr>
        <w:t xml:space="preserve">a </w:t>
      </w:r>
      <w:r w:rsidR="00815305">
        <w:rPr>
          <w:sz w:val="24"/>
          <w:szCs w:val="24"/>
          <w:lang w:val="en-US"/>
        </w:rPr>
        <w:t xml:space="preserve">fully </w:t>
      </w:r>
      <w:r w:rsidR="00873109" w:rsidRPr="00815305">
        <w:rPr>
          <w:sz w:val="24"/>
          <w:szCs w:val="24"/>
          <w:lang w:val="en-US"/>
        </w:rPr>
        <w:t>flexible element</w:t>
      </w:r>
      <w:r w:rsidR="00136CBE">
        <w:rPr>
          <w:sz w:val="24"/>
          <w:szCs w:val="24"/>
          <w:lang w:val="en-US"/>
        </w:rPr>
        <w:t>,</w:t>
      </w:r>
      <w:r w:rsidR="00873109" w:rsidRPr="00815305">
        <w:rPr>
          <w:sz w:val="24"/>
          <w:szCs w:val="24"/>
          <w:lang w:val="en-US"/>
        </w:rPr>
        <w:t xml:space="preserve"> capable of </w:t>
      </w:r>
      <w:r w:rsidR="00815305">
        <w:rPr>
          <w:sz w:val="24"/>
          <w:szCs w:val="24"/>
          <w:lang w:val="en-US"/>
        </w:rPr>
        <w:t xml:space="preserve">delivering </w:t>
      </w:r>
      <w:r w:rsidR="00815305" w:rsidRPr="009A08D6">
        <w:rPr>
          <w:b/>
          <w:sz w:val="24"/>
          <w:szCs w:val="24"/>
          <w:lang w:val="en-US"/>
        </w:rPr>
        <w:t>event</w:t>
      </w:r>
      <w:r w:rsidR="002E2C5D" w:rsidRPr="009A08D6">
        <w:rPr>
          <w:b/>
          <w:sz w:val="24"/>
          <w:szCs w:val="24"/>
          <w:lang w:val="en-US"/>
        </w:rPr>
        <w:t>-type</w:t>
      </w:r>
      <w:r w:rsidR="00815305">
        <w:rPr>
          <w:sz w:val="24"/>
          <w:szCs w:val="24"/>
          <w:lang w:val="en-US"/>
        </w:rPr>
        <w:t xml:space="preserve"> information </w:t>
      </w:r>
      <w:r w:rsidR="00506120">
        <w:rPr>
          <w:sz w:val="24"/>
          <w:szCs w:val="24"/>
          <w:lang w:val="en-US"/>
        </w:rPr>
        <w:t xml:space="preserve">to </w:t>
      </w:r>
      <w:r w:rsidR="00AD3EA8">
        <w:rPr>
          <w:sz w:val="24"/>
          <w:szCs w:val="24"/>
          <w:lang w:val="en-US"/>
        </w:rPr>
        <w:t xml:space="preserve">any </w:t>
      </w:r>
      <w:r w:rsidR="00506120">
        <w:rPr>
          <w:sz w:val="24"/>
          <w:szCs w:val="24"/>
          <w:lang w:val="en-US"/>
        </w:rPr>
        <w:t>audie</w:t>
      </w:r>
      <w:r w:rsidR="00AD3EA8">
        <w:rPr>
          <w:sz w:val="24"/>
          <w:szCs w:val="24"/>
          <w:lang w:val="en-US"/>
        </w:rPr>
        <w:t>nce</w:t>
      </w:r>
      <w:r w:rsidR="00506120">
        <w:rPr>
          <w:sz w:val="24"/>
          <w:szCs w:val="24"/>
          <w:lang w:val="en-US"/>
        </w:rPr>
        <w:t xml:space="preserve"> </w:t>
      </w:r>
      <w:r w:rsidR="00815305">
        <w:rPr>
          <w:sz w:val="24"/>
          <w:szCs w:val="24"/>
          <w:lang w:val="en-US"/>
        </w:rPr>
        <w:t xml:space="preserve">without </w:t>
      </w:r>
      <w:r w:rsidR="009A08D6">
        <w:rPr>
          <w:sz w:val="24"/>
          <w:szCs w:val="24"/>
          <w:lang w:val="en-US"/>
        </w:rPr>
        <w:t xml:space="preserve">the </w:t>
      </w:r>
      <w:r w:rsidR="00506120">
        <w:rPr>
          <w:sz w:val="24"/>
          <w:szCs w:val="24"/>
          <w:lang w:val="en-US"/>
        </w:rPr>
        <w:t>limitation</w:t>
      </w:r>
      <w:r w:rsidR="009A08D6">
        <w:rPr>
          <w:sz w:val="24"/>
          <w:szCs w:val="24"/>
          <w:lang w:val="en-US"/>
        </w:rPr>
        <w:t xml:space="preserve"> of pre-</w:t>
      </w:r>
      <w:r w:rsidR="000E72AF">
        <w:rPr>
          <w:sz w:val="24"/>
          <w:szCs w:val="24"/>
          <w:lang w:val="en-US"/>
        </w:rPr>
        <w:t>published</w:t>
      </w:r>
      <w:r w:rsidR="009A08D6">
        <w:rPr>
          <w:sz w:val="24"/>
          <w:szCs w:val="24"/>
          <w:lang w:val="en-US"/>
        </w:rPr>
        <w:t xml:space="preserve"> values</w:t>
      </w:r>
      <w:r w:rsidR="00506120">
        <w:rPr>
          <w:sz w:val="24"/>
          <w:szCs w:val="24"/>
          <w:lang w:val="en-US"/>
        </w:rPr>
        <w:t xml:space="preserve">. </w:t>
      </w:r>
      <w:r w:rsidR="00AD3EA8">
        <w:rPr>
          <w:sz w:val="24"/>
          <w:szCs w:val="24"/>
          <w:lang w:val="en-US"/>
        </w:rPr>
        <w:t>As an audience-facing element</w:t>
      </w:r>
      <w:r w:rsidR="002E2C5D">
        <w:rPr>
          <w:sz w:val="24"/>
          <w:szCs w:val="24"/>
          <w:lang w:val="en-US"/>
        </w:rPr>
        <w:t xml:space="preserve">, </w:t>
      </w:r>
      <w:r w:rsidR="00AD3EA8">
        <w:rPr>
          <w:sz w:val="24"/>
          <w:szCs w:val="24"/>
          <w:lang w:val="en-US"/>
        </w:rPr>
        <w:t xml:space="preserve">the meaning of the value is only constrained to </w:t>
      </w:r>
      <w:r w:rsidR="002E2C5D">
        <w:rPr>
          <w:sz w:val="24"/>
          <w:szCs w:val="24"/>
          <w:lang w:val="en-US"/>
        </w:rPr>
        <w:t xml:space="preserve">the </w:t>
      </w:r>
      <w:r w:rsidR="00AD3EA8">
        <w:rPr>
          <w:sz w:val="24"/>
          <w:szCs w:val="24"/>
          <w:lang w:val="en-US"/>
        </w:rPr>
        <w:t>operating language of the alerting service, not t</w:t>
      </w:r>
      <w:r w:rsidR="002E2C5D">
        <w:rPr>
          <w:sz w:val="24"/>
          <w:szCs w:val="24"/>
          <w:lang w:val="en-US"/>
        </w:rPr>
        <w:t xml:space="preserve">o any </w:t>
      </w:r>
      <w:r w:rsidR="00046DE0">
        <w:rPr>
          <w:sz w:val="24"/>
          <w:szCs w:val="24"/>
          <w:lang w:val="en-US"/>
        </w:rPr>
        <w:t>functional</w:t>
      </w:r>
      <w:r w:rsidR="00AD3EA8">
        <w:rPr>
          <w:sz w:val="24"/>
          <w:szCs w:val="24"/>
          <w:lang w:val="en-US"/>
        </w:rPr>
        <w:t xml:space="preserve"> language between agents</w:t>
      </w:r>
      <w:r w:rsidR="00046DE0">
        <w:rPr>
          <w:sz w:val="24"/>
          <w:szCs w:val="24"/>
          <w:lang w:val="en-US"/>
        </w:rPr>
        <w:t xml:space="preserve"> executing the service</w:t>
      </w:r>
      <w:r w:rsidR="00AD3EA8">
        <w:rPr>
          <w:sz w:val="24"/>
          <w:szCs w:val="24"/>
          <w:lang w:val="en-US"/>
        </w:rPr>
        <w:t>.</w:t>
      </w:r>
    </w:p>
    <w:p w14:paraId="3865E163" w14:textId="77777777" w:rsidR="00AD3EA8" w:rsidRDefault="00AD3EA8" w:rsidP="00AD3EA8">
      <w:pPr>
        <w:pStyle w:val="ListParagraph"/>
        <w:ind w:left="1440"/>
        <w:rPr>
          <w:sz w:val="24"/>
          <w:szCs w:val="24"/>
          <w:lang w:val="en-US"/>
        </w:rPr>
      </w:pPr>
    </w:p>
    <w:p w14:paraId="611608F5" w14:textId="7D144165" w:rsidR="00136CBE" w:rsidRDefault="009A08D6" w:rsidP="00C17DDB">
      <w:pPr>
        <w:pStyle w:val="ListParagraph"/>
        <w:numPr>
          <w:ilvl w:val="2"/>
          <w:numId w:val="31"/>
        </w:numPr>
        <w:ind w:left="1980"/>
        <w:rPr>
          <w:sz w:val="24"/>
          <w:szCs w:val="24"/>
          <w:lang w:val="en-US"/>
        </w:rPr>
      </w:pPr>
      <w:r w:rsidRPr="009A08D6">
        <w:rPr>
          <w:sz w:val="24"/>
          <w:szCs w:val="24"/>
          <w:lang w:val="en-US"/>
        </w:rPr>
        <w:t>The &lt;</w:t>
      </w:r>
      <w:r w:rsidRPr="009A08D6">
        <w:rPr>
          <w:b/>
          <w:sz w:val="24"/>
          <w:szCs w:val="24"/>
          <w:lang w:val="en-US"/>
        </w:rPr>
        <w:t>event</w:t>
      </w:r>
      <w:r w:rsidR="007B4C3C">
        <w:rPr>
          <w:sz w:val="24"/>
          <w:szCs w:val="24"/>
          <w:lang w:val="en-US"/>
        </w:rPr>
        <w:t xml:space="preserve">&gt; element is often </w:t>
      </w:r>
      <w:r w:rsidRPr="009A08D6">
        <w:rPr>
          <w:sz w:val="24"/>
          <w:szCs w:val="24"/>
          <w:lang w:val="en-US"/>
        </w:rPr>
        <w:t>constrained within a</w:t>
      </w:r>
      <w:r w:rsidR="007B4C3C">
        <w:rPr>
          <w:sz w:val="24"/>
          <w:szCs w:val="24"/>
          <w:lang w:val="en-US"/>
        </w:rPr>
        <w:t>n alerting</w:t>
      </w:r>
      <w:r w:rsidRPr="009A08D6">
        <w:rPr>
          <w:sz w:val="24"/>
          <w:szCs w:val="24"/>
          <w:lang w:val="en-US"/>
        </w:rPr>
        <w:t xml:space="preserve"> service to pre-set values</w:t>
      </w:r>
      <w:r w:rsidR="007B4C3C">
        <w:rPr>
          <w:sz w:val="24"/>
          <w:szCs w:val="24"/>
          <w:lang w:val="en-US"/>
        </w:rPr>
        <w:t xml:space="preserve"> (</w:t>
      </w:r>
      <w:r w:rsidR="00136CBE">
        <w:rPr>
          <w:sz w:val="24"/>
          <w:szCs w:val="24"/>
          <w:lang w:val="en-US"/>
        </w:rPr>
        <w:t xml:space="preserve">as pre-set values are </w:t>
      </w:r>
      <w:r w:rsidRPr="009A08D6">
        <w:rPr>
          <w:sz w:val="24"/>
          <w:szCs w:val="24"/>
          <w:lang w:val="en-US"/>
        </w:rPr>
        <w:t>a sub-set of all possible values</w:t>
      </w:r>
      <w:r w:rsidR="007B4C3C">
        <w:rPr>
          <w:sz w:val="24"/>
          <w:szCs w:val="24"/>
          <w:lang w:val="en-US"/>
        </w:rPr>
        <w:t>)</w:t>
      </w:r>
      <w:r w:rsidRPr="009A08D6">
        <w:rPr>
          <w:sz w:val="24"/>
          <w:szCs w:val="24"/>
          <w:lang w:val="en-US"/>
        </w:rPr>
        <w:t>, however, the decision to do so ris</w:t>
      </w:r>
      <w:r w:rsidR="007B4C3C">
        <w:rPr>
          <w:sz w:val="24"/>
          <w:szCs w:val="24"/>
          <w:lang w:val="en-US"/>
        </w:rPr>
        <w:t>ks affecting the ability of alerting agencies</w:t>
      </w:r>
      <w:r w:rsidRPr="009A08D6">
        <w:rPr>
          <w:sz w:val="24"/>
          <w:szCs w:val="24"/>
          <w:lang w:val="en-US"/>
        </w:rPr>
        <w:t xml:space="preserve"> to </w:t>
      </w:r>
      <w:r w:rsidR="00136CBE">
        <w:rPr>
          <w:sz w:val="24"/>
          <w:szCs w:val="24"/>
          <w:lang w:val="en-US"/>
        </w:rPr>
        <w:t>adjust to unexpected situations and</w:t>
      </w:r>
      <w:r w:rsidR="007B4C3C">
        <w:rPr>
          <w:sz w:val="24"/>
          <w:szCs w:val="24"/>
          <w:lang w:val="en-US"/>
        </w:rPr>
        <w:t>/or</w:t>
      </w:r>
      <w:r w:rsidR="00136CBE">
        <w:rPr>
          <w:sz w:val="24"/>
          <w:szCs w:val="24"/>
          <w:lang w:val="en-US"/>
        </w:rPr>
        <w:t xml:space="preserve"> adapt to</w:t>
      </w:r>
      <w:r w:rsidRPr="009A08D6">
        <w:rPr>
          <w:sz w:val="24"/>
          <w:szCs w:val="24"/>
          <w:lang w:val="en-US"/>
        </w:rPr>
        <w:t xml:space="preserve"> change</w:t>
      </w:r>
      <w:r w:rsidR="00136CBE">
        <w:rPr>
          <w:sz w:val="24"/>
          <w:szCs w:val="24"/>
          <w:lang w:val="en-US"/>
        </w:rPr>
        <w:t>s</w:t>
      </w:r>
      <w:r w:rsidRPr="009A08D6">
        <w:rPr>
          <w:sz w:val="24"/>
          <w:szCs w:val="24"/>
          <w:lang w:val="en-US"/>
        </w:rPr>
        <w:t xml:space="preserve"> moving forward</w:t>
      </w:r>
      <w:r w:rsidR="007B4C3C">
        <w:rPr>
          <w:sz w:val="24"/>
          <w:szCs w:val="24"/>
          <w:lang w:val="en-US"/>
        </w:rPr>
        <w:t xml:space="preserve"> when</w:t>
      </w:r>
      <w:r w:rsidR="00136CBE">
        <w:rPr>
          <w:sz w:val="24"/>
          <w:szCs w:val="24"/>
          <w:lang w:val="en-US"/>
        </w:rPr>
        <w:t xml:space="preserve"> constrained to a </w:t>
      </w:r>
      <w:r w:rsidR="007B4C3C">
        <w:rPr>
          <w:sz w:val="24"/>
          <w:szCs w:val="24"/>
          <w:lang w:val="en-US"/>
        </w:rPr>
        <w:t>formalized</w:t>
      </w:r>
      <w:r w:rsidR="00136CBE">
        <w:rPr>
          <w:sz w:val="24"/>
          <w:szCs w:val="24"/>
          <w:lang w:val="en-US"/>
        </w:rPr>
        <w:t xml:space="preserve"> change process</w:t>
      </w:r>
      <w:r w:rsidRPr="009A08D6">
        <w:rPr>
          <w:sz w:val="24"/>
          <w:szCs w:val="24"/>
          <w:lang w:val="en-US"/>
        </w:rPr>
        <w:t>.</w:t>
      </w:r>
    </w:p>
    <w:p w14:paraId="6FB852F1" w14:textId="77777777" w:rsidR="00136CBE" w:rsidRDefault="00136CBE" w:rsidP="00136CBE">
      <w:pPr>
        <w:pStyle w:val="ListParagraph"/>
        <w:ind w:left="2880"/>
        <w:rPr>
          <w:sz w:val="24"/>
          <w:szCs w:val="24"/>
          <w:lang w:val="en-US"/>
        </w:rPr>
      </w:pPr>
    </w:p>
    <w:p w14:paraId="2AFAA4A2" w14:textId="2D3FFB99" w:rsidR="00136CBE" w:rsidRDefault="009A08D6" w:rsidP="00C17DDB">
      <w:pPr>
        <w:pStyle w:val="ListParagraph"/>
        <w:numPr>
          <w:ilvl w:val="3"/>
          <w:numId w:val="31"/>
        </w:numPr>
        <w:rPr>
          <w:sz w:val="24"/>
          <w:szCs w:val="24"/>
          <w:lang w:val="en-US"/>
        </w:rPr>
      </w:pPr>
      <w:r w:rsidRPr="009A08D6">
        <w:rPr>
          <w:sz w:val="24"/>
          <w:szCs w:val="24"/>
          <w:lang w:val="en-US"/>
        </w:rPr>
        <w:t>New event types are typically d</w:t>
      </w:r>
      <w:r w:rsidR="007B4C3C">
        <w:rPr>
          <w:sz w:val="24"/>
          <w:szCs w:val="24"/>
          <w:lang w:val="en-US"/>
        </w:rPr>
        <w:t>iscovered as they are happening.</w:t>
      </w:r>
      <w:r w:rsidRPr="009A08D6">
        <w:rPr>
          <w:sz w:val="24"/>
          <w:szCs w:val="24"/>
          <w:lang w:val="en-US"/>
        </w:rPr>
        <w:t xml:space="preserve"> </w:t>
      </w:r>
      <w:r w:rsidR="007B4C3C">
        <w:rPr>
          <w:sz w:val="24"/>
          <w:szCs w:val="24"/>
          <w:lang w:val="en-US"/>
        </w:rPr>
        <w:t>C</w:t>
      </w:r>
      <w:r w:rsidRPr="009A08D6">
        <w:rPr>
          <w:sz w:val="24"/>
          <w:szCs w:val="24"/>
          <w:lang w:val="en-US"/>
        </w:rPr>
        <w:t>hange process delays</w:t>
      </w:r>
      <w:r w:rsidR="007B4C3C">
        <w:rPr>
          <w:sz w:val="24"/>
          <w:szCs w:val="24"/>
          <w:lang w:val="en-US"/>
        </w:rPr>
        <w:t>,</w:t>
      </w:r>
      <w:r w:rsidRPr="009A08D6">
        <w:rPr>
          <w:sz w:val="24"/>
          <w:szCs w:val="24"/>
          <w:lang w:val="en-US"/>
        </w:rPr>
        <w:t xml:space="preserve"> due to new configuration and partner coordination</w:t>
      </w:r>
      <w:r w:rsidR="007B4C3C">
        <w:rPr>
          <w:sz w:val="24"/>
          <w:szCs w:val="24"/>
          <w:lang w:val="en-US"/>
        </w:rPr>
        <w:t>,</w:t>
      </w:r>
      <w:r w:rsidRPr="009A08D6">
        <w:rPr>
          <w:sz w:val="24"/>
          <w:szCs w:val="24"/>
          <w:lang w:val="en-US"/>
        </w:rPr>
        <w:t xml:space="preserve"> may impact the ability to provide a timely service</w:t>
      </w:r>
      <w:r w:rsidR="007B4C3C">
        <w:rPr>
          <w:sz w:val="24"/>
          <w:szCs w:val="24"/>
          <w:lang w:val="en-US"/>
        </w:rPr>
        <w:t xml:space="preserve"> for new event types</w:t>
      </w:r>
      <w:r w:rsidR="0045492F">
        <w:rPr>
          <w:sz w:val="24"/>
          <w:szCs w:val="24"/>
          <w:lang w:val="en-US"/>
        </w:rPr>
        <w:t xml:space="preserve"> if only pre-set values are used</w:t>
      </w:r>
      <w:r w:rsidRPr="009A08D6">
        <w:rPr>
          <w:sz w:val="24"/>
          <w:szCs w:val="24"/>
          <w:lang w:val="en-US"/>
        </w:rPr>
        <w:t>.</w:t>
      </w:r>
      <w:r w:rsidR="0045492F">
        <w:rPr>
          <w:sz w:val="24"/>
          <w:szCs w:val="24"/>
          <w:lang w:val="en-US"/>
        </w:rPr>
        <w:t xml:space="preserve"> The ability to add new types quickly is highly recommended in any alerting service.</w:t>
      </w:r>
    </w:p>
    <w:p w14:paraId="6B97DE8F" w14:textId="77777777" w:rsidR="00136CBE" w:rsidRDefault="00136CBE" w:rsidP="00136CBE">
      <w:pPr>
        <w:pStyle w:val="ListParagraph"/>
        <w:ind w:left="2880"/>
        <w:rPr>
          <w:sz w:val="24"/>
          <w:szCs w:val="24"/>
          <w:lang w:val="en-US"/>
        </w:rPr>
      </w:pPr>
    </w:p>
    <w:p w14:paraId="2EBCAFAE" w14:textId="6D7A792F" w:rsidR="00136CBE" w:rsidRDefault="00B6773B" w:rsidP="00C17DDB">
      <w:pPr>
        <w:pStyle w:val="ListParagraph"/>
        <w:numPr>
          <w:ilvl w:val="3"/>
          <w:numId w:val="31"/>
        </w:numPr>
        <w:rPr>
          <w:sz w:val="24"/>
          <w:szCs w:val="24"/>
          <w:lang w:val="en-US"/>
        </w:rPr>
      </w:pPr>
      <w:r w:rsidRPr="00B6773B">
        <w:rPr>
          <w:sz w:val="24"/>
          <w:szCs w:val="24"/>
          <w:lang w:val="en-US"/>
        </w:rPr>
        <w:t xml:space="preserve">The </w:t>
      </w:r>
      <w:r w:rsidR="00723EF6" w:rsidRPr="009A08D6">
        <w:rPr>
          <w:b/>
          <w:sz w:val="24"/>
          <w:szCs w:val="24"/>
          <w:lang w:val="en-US"/>
        </w:rPr>
        <w:t>OASIS Open</w:t>
      </w:r>
      <w:r w:rsidR="00723EF6" w:rsidRPr="009A08D6">
        <w:rPr>
          <w:sz w:val="24"/>
          <w:szCs w:val="24"/>
          <w:lang w:val="en-US"/>
        </w:rPr>
        <w:t xml:space="preserve"> </w:t>
      </w:r>
      <w:r w:rsidRPr="00B6773B">
        <w:rPr>
          <w:b/>
          <w:sz w:val="24"/>
          <w:szCs w:val="24"/>
          <w:lang w:val="en-US"/>
        </w:rPr>
        <w:t>EMTC</w:t>
      </w:r>
      <w:r>
        <w:rPr>
          <w:sz w:val="24"/>
          <w:szCs w:val="24"/>
          <w:lang w:val="en-US"/>
        </w:rPr>
        <w:t xml:space="preserve"> </w:t>
      </w:r>
      <w:r w:rsidR="00723EF6" w:rsidRPr="009A08D6">
        <w:rPr>
          <w:sz w:val="24"/>
          <w:szCs w:val="24"/>
          <w:lang w:val="en-US"/>
        </w:rPr>
        <w:t>recommends</w:t>
      </w:r>
      <w:r w:rsidR="000E72AF">
        <w:rPr>
          <w:sz w:val="24"/>
          <w:szCs w:val="24"/>
          <w:lang w:val="en-US"/>
        </w:rPr>
        <w:t>,</w:t>
      </w:r>
      <w:r w:rsidR="00723EF6" w:rsidRPr="009A08D6">
        <w:rPr>
          <w:sz w:val="24"/>
          <w:szCs w:val="24"/>
          <w:lang w:val="en-US"/>
        </w:rPr>
        <w:t xml:space="preserve"> that </w:t>
      </w:r>
      <w:r w:rsidR="002E2C5D" w:rsidRPr="009A08D6">
        <w:rPr>
          <w:sz w:val="24"/>
          <w:szCs w:val="24"/>
          <w:lang w:val="en-US"/>
        </w:rPr>
        <w:t xml:space="preserve">originating agencies </w:t>
      </w:r>
      <w:r w:rsidR="00076A1C" w:rsidRPr="009A08D6">
        <w:rPr>
          <w:sz w:val="24"/>
          <w:szCs w:val="24"/>
          <w:lang w:val="en-US"/>
        </w:rPr>
        <w:t xml:space="preserve">that employ a set of </w:t>
      </w:r>
      <w:r w:rsidR="00942C36" w:rsidRPr="009A08D6">
        <w:rPr>
          <w:sz w:val="24"/>
          <w:szCs w:val="24"/>
          <w:lang w:val="en-US"/>
        </w:rPr>
        <w:t xml:space="preserve">enumerated </w:t>
      </w:r>
      <w:r w:rsidR="00942C36" w:rsidRPr="009A08D6">
        <w:rPr>
          <w:b/>
          <w:sz w:val="24"/>
          <w:szCs w:val="24"/>
          <w:lang w:val="en-US"/>
        </w:rPr>
        <w:t>event-type</w:t>
      </w:r>
      <w:r w:rsidR="00957FC0" w:rsidRPr="009A08D6">
        <w:rPr>
          <w:b/>
          <w:sz w:val="24"/>
          <w:szCs w:val="24"/>
          <w:lang w:val="en-US"/>
        </w:rPr>
        <w:t>s</w:t>
      </w:r>
      <w:r w:rsidR="009A08D6">
        <w:rPr>
          <w:sz w:val="24"/>
          <w:szCs w:val="24"/>
          <w:lang w:val="en-US"/>
        </w:rPr>
        <w:t xml:space="preserve"> that provide </w:t>
      </w:r>
      <w:r w:rsidR="00136CBE">
        <w:rPr>
          <w:sz w:val="24"/>
          <w:szCs w:val="24"/>
          <w:lang w:val="en-US"/>
        </w:rPr>
        <w:t xml:space="preserve">pre-set </w:t>
      </w:r>
      <w:r w:rsidR="009A08D6">
        <w:rPr>
          <w:sz w:val="24"/>
          <w:szCs w:val="24"/>
          <w:lang w:val="en-US"/>
        </w:rPr>
        <w:t>value</w:t>
      </w:r>
      <w:r w:rsidR="000E72AF">
        <w:rPr>
          <w:sz w:val="24"/>
          <w:szCs w:val="24"/>
          <w:lang w:val="en-US"/>
        </w:rPr>
        <w:t>s</w:t>
      </w:r>
      <w:r w:rsidR="009A08D6">
        <w:rPr>
          <w:sz w:val="24"/>
          <w:szCs w:val="24"/>
          <w:lang w:val="en-US"/>
        </w:rPr>
        <w:t xml:space="preserve"> for the &lt;</w:t>
      </w:r>
      <w:r w:rsidR="009A08D6" w:rsidRPr="009A08D6">
        <w:rPr>
          <w:b/>
          <w:sz w:val="24"/>
          <w:szCs w:val="24"/>
          <w:lang w:val="en-US"/>
        </w:rPr>
        <w:t>event</w:t>
      </w:r>
      <w:r w:rsidR="009A08D6">
        <w:rPr>
          <w:sz w:val="24"/>
          <w:szCs w:val="24"/>
          <w:lang w:val="en-US"/>
        </w:rPr>
        <w:t xml:space="preserve">&gt; </w:t>
      </w:r>
      <w:r w:rsidR="00136CBE">
        <w:rPr>
          <w:sz w:val="24"/>
          <w:szCs w:val="24"/>
          <w:lang w:val="en-US"/>
        </w:rPr>
        <w:t xml:space="preserve">text </w:t>
      </w:r>
      <w:r w:rsidR="009A08D6">
        <w:rPr>
          <w:sz w:val="24"/>
          <w:szCs w:val="24"/>
          <w:lang w:val="en-US"/>
        </w:rPr>
        <w:t>element,</w:t>
      </w:r>
      <w:r w:rsidR="00942C36" w:rsidRPr="009A08D6">
        <w:rPr>
          <w:sz w:val="24"/>
          <w:szCs w:val="24"/>
          <w:lang w:val="en-US"/>
        </w:rPr>
        <w:t xml:space="preserve"> </w:t>
      </w:r>
      <w:r w:rsidR="00076A1C" w:rsidRPr="009A08D6">
        <w:rPr>
          <w:sz w:val="24"/>
          <w:szCs w:val="24"/>
          <w:lang w:val="en-US"/>
        </w:rPr>
        <w:t>should make it clear</w:t>
      </w:r>
      <w:r w:rsidR="000E72AF">
        <w:rPr>
          <w:sz w:val="24"/>
          <w:szCs w:val="24"/>
          <w:lang w:val="en-US"/>
        </w:rPr>
        <w:t>:</w:t>
      </w:r>
    </w:p>
    <w:p w14:paraId="4B817417" w14:textId="77777777" w:rsidR="00136CBE" w:rsidRPr="00136CBE" w:rsidRDefault="00136CBE" w:rsidP="00136CBE">
      <w:pPr>
        <w:pStyle w:val="ListParagraph"/>
        <w:rPr>
          <w:sz w:val="24"/>
          <w:szCs w:val="24"/>
          <w:lang w:val="en-US"/>
        </w:rPr>
      </w:pPr>
    </w:p>
    <w:p w14:paraId="03B6FA90" w14:textId="624E838F" w:rsidR="00136CBE" w:rsidRPr="007B4C3C" w:rsidRDefault="00942C36" w:rsidP="00C17DDB">
      <w:pPr>
        <w:pStyle w:val="ListParagraph"/>
        <w:numPr>
          <w:ilvl w:val="4"/>
          <w:numId w:val="31"/>
        </w:numPr>
        <w:rPr>
          <w:sz w:val="24"/>
          <w:szCs w:val="24"/>
          <w:lang w:val="en-US"/>
        </w:rPr>
      </w:pPr>
      <w:r w:rsidRPr="009A08D6">
        <w:rPr>
          <w:sz w:val="24"/>
          <w:szCs w:val="24"/>
          <w:lang w:val="en-US"/>
        </w:rPr>
        <w:t>that</w:t>
      </w:r>
      <w:r w:rsidR="000E72AF">
        <w:rPr>
          <w:sz w:val="24"/>
          <w:szCs w:val="24"/>
          <w:lang w:val="en-US"/>
        </w:rPr>
        <w:t xml:space="preserve"> </w:t>
      </w:r>
      <w:r w:rsidR="00136CBE">
        <w:rPr>
          <w:sz w:val="24"/>
          <w:szCs w:val="24"/>
          <w:lang w:val="en-US"/>
        </w:rPr>
        <w:t>t</w:t>
      </w:r>
      <w:r w:rsidRPr="009A08D6">
        <w:rPr>
          <w:sz w:val="24"/>
          <w:szCs w:val="24"/>
          <w:lang w:val="en-US"/>
        </w:rPr>
        <w:t xml:space="preserve">he names </w:t>
      </w:r>
      <w:r w:rsidR="00957FC0" w:rsidRPr="009A08D6">
        <w:rPr>
          <w:sz w:val="24"/>
          <w:szCs w:val="24"/>
          <w:lang w:val="en-US"/>
        </w:rPr>
        <w:t xml:space="preserve">associated to the </w:t>
      </w:r>
      <w:r w:rsidR="00957FC0" w:rsidRPr="009A08D6">
        <w:rPr>
          <w:b/>
          <w:sz w:val="24"/>
          <w:szCs w:val="24"/>
          <w:lang w:val="en-US"/>
        </w:rPr>
        <w:t>event-types</w:t>
      </w:r>
      <w:r w:rsidR="00957FC0" w:rsidRPr="009A08D6">
        <w:rPr>
          <w:sz w:val="24"/>
          <w:szCs w:val="24"/>
          <w:lang w:val="en-US"/>
        </w:rPr>
        <w:t xml:space="preserve"> </w:t>
      </w:r>
      <w:r w:rsidR="007B4C3C">
        <w:rPr>
          <w:sz w:val="24"/>
          <w:szCs w:val="24"/>
          <w:lang w:val="en-US"/>
        </w:rPr>
        <w:t xml:space="preserve">are for display purposes and </w:t>
      </w:r>
      <w:r w:rsidRPr="009A08D6">
        <w:rPr>
          <w:sz w:val="24"/>
          <w:szCs w:val="24"/>
          <w:lang w:val="en-US"/>
        </w:rPr>
        <w:t>could change without notice</w:t>
      </w:r>
      <w:r w:rsidR="00076A1C" w:rsidRPr="009A08D6">
        <w:rPr>
          <w:sz w:val="24"/>
          <w:szCs w:val="24"/>
          <w:lang w:val="en-US"/>
        </w:rPr>
        <w:t>;</w:t>
      </w:r>
      <w:r w:rsidR="007B4C3C">
        <w:rPr>
          <w:sz w:val="24"/>
          <w:szCs w:val="24"/>
          <w:lang w:val="en-US"/>
        </w:rPr>
        <w:t xml:space="preserve"> </w:t>
      </w:r>
      <w:r w:rsidR="00136CBE" w:rsidRPr="007B4C3C">
        <w:rPr>
          <w:sz w:val="24"/>
          <w:szCs w:val="24"/>
          <w:lang w:val="en-US"/>
        </w:rPr>
        <w:t>and</w:t>
      </w:r>
    </w:p>
    <w:p w14:paraId="06830494" w14:textId="77777777" w:rsidR="00136CBE" w:rsidRPr="00136CBE" w:rsidRDefault="00136CBE" w:rsidP="00136CBE">
      <w:pPr>
        <w:pStyle w:val="ListParagraph"/>
        <w:rPr>
          <w:sz w:val="24"/>
          <w:szCs w:val="24"/>
          <w:lang w:val="en-US"/>
        </w:rPr>
      </w:pPr>
    </w:p>
    <w:p w14:paraId="53AD5F69" w14:textId="58F22959" w:rsidR="007B4C3C" w:rsidRPr="007B4C3C" w:rsidRDefault="00942C36" w:rsidP="00C17DDB">
      <w:pPr>
        <w:pStyle w:val="ListParagraph"/>
        <w:numPr>
          <w:ilvl w:val="4"/>
          <w:numId w:val="31"/>
        </w:numPr>
        <w:rPr>
          <w:sz w:val="24"/>
          <w:szCs w:val="24"/>
          <w:lang w:val="en-US"/>
        </w:rPr>
      </w:pPr>
      <w:proofErr w:type="gramStart"/>
      <w:r w:rsidRPr="009A08D6">
        <w:rPr>
          <w:sz w:val="24"/>
          <w:szCs w:val="24"/>
          <w:lang w:val="en-US"/>
        </w:rPr>
        <w:t>that consuming agents and agencies</w:t>
      </w:r>
      <w:proofErr w:type="gramEnd"/>
      <w:r w:rsidRPr="009A08D6">
        <w:rPr>
          <w:sz w:val="24"/>
          <w:szCs w:val="24"/>
          <w:lang w:val="en-US"/>
        </w:rPr>
        <w:t xml:space="preserve"> </w:t>
      </w:r>
      <w:r w:rsidR="00957FC0" w:rsidRPr="009A08D6">
        <w:rPr>
          <w:sz w:val="24"/>
          <w:szCs w:val="24"/>
          <w:lang w:val="en-US"/>
        </w:rPr>
        <w:t xml:space="preserve">wishing to automate processing functions </w:t>
      </w:r>
      <w:r w:rsidR="000E72AF">
        <w:rPr>
          <w:sz w:val="24"/>
          <w:szCs w:val="24"/>
          <w:lang w:val="en-US"/>
        </w:rPr>
        <w:t>(</w:t>
      </w:r>
      <w:r w:rsidR="00957FC0" w:rsidRPr="009A08D6">
        <w:rPr>
          <w:sz w:val="24"/>
          <w:szCs w:val="24"/>
          <w:lang w:val="en-US"/>
        </w:rPr>
        <w:t>based on</w:t>
      </w:r>
      <w:r w:rsidR="00136CBE">
        <w:rPr>
          <w:sz w:val="24"/>
          <w:szCs w:val="24"/>
          <w:lang w:val="en-US"/>
        </w:rPr>
        <w:t xml:space="preserve"> the &lt;</w:t>
      </w:r>
      <w:r w:rsidR="00136CBE" w:rsidRPr="00136CBE">
        <w:rPr>
          <w:b/>
          <w:sz w:val="24"/>
          <w:szCs w:val="24"/>
          <w:lang w:val="en-US"/>
        </w:rPr>
        <w:t>event</w:t>
      </w:r>
      <w:r w:rsidR="00136CBE">
        <w:rPr>
          <w:sz w:val="24"/>
          <w:szCs w:val="24"/>
          <w:lang w:val="en-US"/>
        </w:rPr>
        <w:t>&gt; element)</w:t>
      </w:r>
      <w:r w:rsidR="00957FC0" w:rsidRPr="009A08D6">
        <w:rPr>
          <w:b/>
          <w:sz w:val="24"/>
          <w:szCs w:val="24"/>
          <w:lang w:val="en-US"/>
        </w:rPr>
        <w:t>,</w:t>
      </w:r>
      <w:r w:rsidR="00957FC0" w:rsidRPr="009A08D6">
        <w:rPr>
          <w:sz w:val="24"/>
          <w:szCs w:val="24"/>
          <w:lang w:val="en-US"/>
        </w:rPr>
        <w:t xml:space="preserve"> </w:t>
      </w:r>
      <w:r w:rsidRPr="009A08D6">
        <w:rPr>
          <w:sz w:val="24"/>
          <w:szCs w:val="24"/>
          <w:lang w:val="en-US"/>
        </w:rPr>
        <w:t xml:space="preserve">should </w:t>
      </w:r>
      <w:r w:rsidR="00076A1C" w:rsidRPr="009A08D6">
        <w:rPr>
          <w:sz w:val="24"/>
          <w:szCs w:val="24"/>
          <w:lang w:val="en-US"/>
        </w:rPr>
        <w:t>use</w:t>
      </w:r>
      <w:r w:rsidRPr="009A08D6">
        <w:rPr>
          <w:sz w:val="24"/>
          <w:szCs w:val="24"/>
          <w:lang w:val="en-US"/>
        </w:rPr>
        <w:t xml:space="preserve"> </w:t>
      </w:r>
      <w:r w:rsidR="00957FC0" w:rsidRPr="009A08D6">
        <w:rPr>
          <w:sz w:val="24"/>
          <w:szCs w:val="24"/>
          <w:lang w:val="en-US"/>
        </w:rPr>
        <w:t xml:space="preserve">other </w:t>
      </w:r>
      <w:r w:rsidR="000E72AF">
        <w:rPr>
          <w:sz w:val="24"/>
          <w:szCs w:val="24"/>
          <w:lang w:val="en-US"/>
        </w:rPr>
        <w:t xml:space="preserve">CAP </w:t>
      </w:r>
      <w:r w:rsidR="00957FC0" w:rsidRPr="009A08D6">
        <w:rPr>
          <w:sz w:val="24"/>
          <w:szCs w:val="24"/>
          <w:lang w:val="en-US"/>
        </w:rPr>
        <w:t>elements</w:t>
      </w:r>
      <w:r w:rsidR="000E72AF">
        <w:rPr>
          <w:sz w:val="24"/>
          <w:szCs w:val="24"/>
          <w:lang w:val="en-US"/>
        </w:rPr>
        <w:t>,</w:t>
      </w:r>
      <w:r w:rsidR="00957FC0" w:rsidRPr="009A08D6">
        <w:rPr>
          <w:sz w:val="24"/>
          <w:szCs w:val="24"/>
          <w:lang w:val="en-US"/>
        </w:rPr>
        <w:t xml:space="preserve"> </w:t>
      </w:r>
      <w:r w:rsidR="007F1FA5" w:rsidRPr="009A08D6">
        <w:rPr>
          <w:sz w:val="24"/>
          <w:szCs w:val="24"/>
          <w:lang w:val="en-US"/>
        </w:rPr>
        <w:t>including</w:t>
      </w:r>
      <w:r w:rsidR="00957FC0" w:rsidRPr="009A08D6">
        <w:rPr>
          <w:sz w:val="24"/>
          <w:szCs w:val="24"/>
          <w:lang w:val="en-US"/>
        </w:rPr>
        <w:t xml:space="preserve"> </w:t>
      </w:r>
      <w:r w:rsidRPr="009A08D6">
        <w:rPr>
          <w:sz w:val="24"/>
          <w:szCs w:val="24"/>
          <w:lang w:val="en-US"/>
        </w:rPr>
        <w:t>the</w:t>
      </w:r>
      <w:r w:rsidR="00076A1C" w:rsidRPr="009A08D6">
        <w:rPr>
          <w:sz w:val="24"/>
          <w:szCs w:val="24"/>
          <w:lang w:val="en-US"/>
        </w:rPr>
        <w:t xml:space="preserve"> agency’s</w:t>
      </w:r>
      <w:r w:rsidRPr="009A08D6">
        <w:rPr>
          <w:sz w:val="24"/>
          <w:szCs w:val="24"/>
          <w:lang w:val="en-US"/>
        </w:rPr>
        <w:t xml:space="preserve"> </w:t>
      </w:r>
      <w:r w:rsidR="00076A1C" w:rsidRPr="009A08D6">
        <w:rPr>
          <w:sz w:val="24"/>
          <w:szCs w:val="24"/>
          <w:lang w:val="en-US"/>
        </w:rPr>
        <w:t xml:space="preserve">compliment of </w:t>
      </w:r>
      <w:r w:rsidRPr="009A08D6">
        <w:rPr>
          <w:sz w:val="24"/>
          <w:szCs w:val="24"/>
          <w:lang w:val="en-US"/>
        </w:rPr>
        <w:t>&lt;</w:t>
      </w:r>
      <w:proofErr w:type="spellStart"/>
      <w:r w:rsidRPr="009A08D6">
        <w:rPr>
          <w:b/>
          <w:sz w:val="24"/>
          <w:szCs w:val="24"/>
          <w:lang w:val="en-US"/>
        </w:rPr>
        <w:t>eventCode</w:t>
      </w:r>
      <w:proofErr w:type="spellEnd"/>
      <w:r w:rsidRPr="009A08D6">
        <w:rPr>
          <w:sz w:val="24"/>
          <w:szCs w:val="24"/>
          <w:lang w:val="en-US"/>
        </w:rPr>
        <w:t>&gt; element</w:t>
      </w:r>
      <w:r w:rsidR="00076A1C" w:rsidRPr="009A08D6">
        <w:rPr>
          <w:sz w:val="24"/>
          <w:szCs w:val="24"/>
          <w:lang w:val="en-US"/>
        </w:rPr>
        <w:t>s</w:t>
      </w:r>
      <w:r w:rsidR="007F1FA5" w:rsidRPr="009A08D6">
        <w:rPr>
          <w:sz w:val="24"/>
          <w:szCs w:val="24"/>
          <w:lang w:val="en-US"/>
        </w:rPr>
        <w:t xml:space="preserve"> </w:t>
      </w:r>
      <w:r w:rsidR="007F1FA5">
        <w:rPr>
          <w:rStyle w:val="FootnoteReference"/>
          <w:sz w:val="24"/>
          <w:szCs w:val="24"/>
          <w:lang w:val="en-US"/>
        </w:rPr>
        <w:footnoteReference w:id="45"/>
      </w:r>
      <w:r w:rsidR="00076A1C" w:rsidRPr="009A08D6">
        <w:rPr>
          <w:sz w:val="24"/>
          <w:szCs w:val="24"/>
          <w:lang w:val="en-US"/>
        </w:rPr>
        <w:t>.</w:t>
      </w:r>
    </w:p>
    <w:p w14:paraId="139E33F8" w14:textId="77777777" w:rsidR="007B4C3C" w:rsidRDefault="007B4C3C" w:rsidP="007B4C3C">
      <w:pPr>
        <w:pStyle w:val="ListParagraph"/>
        <w:ind w:left="1440"/>
        <w:rPr>
          <w:sz w:val="24"/>
          <w:szCs w:val="24"/>
          <w:lang w:val="en-US"/>
        </w:rPr>
      </w:pPr>
    </w:p>
    <w:p w14:paraId="2936260B" w14:textId="46D5D020" w:rsidR="00195476" w:rsidRPr="008A6CC6" w:rsidRDefault="00136CBE" w:rsidP="00C17DDB">
      <w:pPr>
        <w:pStyle w:val="ListParagraph"/>
        <w:numPr>
          <w:ilvl w:val="1"/>
          <w:numId w:val="31"/>
        </w:numPr>
        <w:rPr>
          <w:sz w:val="24"/>
          <w:szCs w:val="24"/>
          <w:lang w:val="en-US"/>
        </w:rPr>
      </w:pPr>
      <w:r w:rsidRPr="00136CBE">
        <w:rPr>
          <w:sz w:val="24"/>
          <w:szCs w:val="24"/>
          <w:lang w:val="en-US"/>
        </w:rPr>
        <w:t>The originating agency expects the &lt;</w:t>
      </w:r>
      <w:r w:rsidRPr="00136CBE">
        <w:rPr>
          <w:b/>
          <w:sz w:val="24"/>
          <w:szCs w:val="24"/>
          <w:lang w:val="en-US"/>
        </w:rPr>
        <w:t>event</w:t>
      </w:r>
      <w:r w:rsidRPr="00136CBE">
        <w:rPr>
          <w:sz w:val="24"/>
          <w:szCs w:val="24"/>
          <w:lang w:val="en-US"/>
        </w:rPr>
        <w:t>&gt; value to be either displayed as provided (e.g., &lt;</w:t>
      </w:r>
      <w:r w:rsidRPr="00136CBE">
        <w:rPr>
          <w:b/>
          <w:sz w:val="24"/>
          <w:szCs w:val="24"/>
          <w:lang w:val="en-US"/>
        </w:rPr>
        <w:t>event</w:t>
      </w:r>
      <w:r>
        <w:rPr>
          <w:sz w:val="24"/>
          <w:szCs w:val="24"/>
          <w:lang w:val="en-US"/>
        </w:rPr>
        <w:t>&gt;);</w:t>
      </w:r>
      <w:r w:rsidRPr="00136CBE">
        <w:rPr>
          <w:sz w:val="24"/>
          <w:szCs w:val="24"/>
          <w:lang w:val="en-US"/>
        </w:rPr>
        <w:t xml:space="preserve"> used within a constructed presentation that incorporates the value (e.g., "</w:t>
      </w:r>
      <w:r w:rsidRPr="00136CBE">
        <w:rPr>
          <w:b/>
          <w:sz w:val="24"/>
          <w:szCs w:val="24"/>
          <w:lang w:val="en-US"/>
        </w:rPr>
        <w:t>Event type: &lt;event&gt;</w:t>
      </w:r>
      <w:r w:rsidRPr="00136CBE">
        <w:rPr>
          <w:sz w:val="24"/>
          <w:szCs w:val="24"/>
          <w:lang w:val="en-US"/>
        </w:rPr>
        <w:t>"), or omitted in favor of alternative elements such as &lt;</w:t>
      </w:r>
      <w:r w:rsidRPr="00136CBE">
        <w:rPr>
          <w:b/>
          <w:sz w:val="24"/>
          <w:szCs w:val="24"/>
          <w:lang w:val="en-US"/>
        </w:rPr>
        <w:t>headline</w:t>
      </w:r>
      <w:r w:rsidRPr="00136CBE">
        <w:rPr>
          <w:sz w:val="24"/>
          <w:szCs w:val="24"/>
          <w:lang w:val="en-US"/>
        </w:rPr>
        <w:t>&gt;, or other presentation constructs derived from the &lt;</w:t>
      </w:r>
      <w:proofErr w:type="spellStart"/>
      <w:r w:rsidRPr="00136CBE">
        <w:rPr>
          <w:b/>
          <w:sz w:val="24"/>
          <w:szCs w:val="24"/>
          <w:lang w:val="en-US"/>
        </w:rPr>
        <w:t>eventCode</w:t>
      </w:r>
      <w:proofErr w:type="spellEnd"/>
      <w:r w:rsidRPr="00136CBE">
        <w:rPr>
          <w:sz w:val="24"/>
          <w:szCs w:val="24"/>
          <w:lang w:val="en-US"/>
        </w:rPr>
        <w:t xml:space="preserve">&gt; element (e.g., </w:t>
      </w:r>
      <w:r w:rsidRPr="00136CBE">
        <w:rPr>
          <w:b/>
          <w:sz w:val="24"/>
          <w:szCs w:val="24"/>
          <w:lang w:val="en-US"/>
        </w:rPr>
        <w:t>icons</w:t>
      </w:r>
      <w:r w:rsidRPr="00136CBE">
        <w:rPr>
          <w:sz w:val="24"/>
          <w:szCs w:val="24"/>
          <w:lang w:val="en-US"/>
        </w:rPr>
        <w:t xml:space="preserve"> or </w:t>
      </w:r>
      <w:r w:rsidRPr="00136CBE">
        <w:rPr>
          <w:b/>
          <w:sz w:val="24"/>
          <w:szCs w:val="24"/>
          <w:lang w:val="en-US"/>
        </w:rPr>
        <w:t>symbols</w:t>
      </w:r>
      <w:r w:rsidRPr="00136CBE">
        <w:rPr>
          <w:sz w:val="24"/>
          <w:szCs w:val="24"/>
          <w:lang w:val="en-US"/>
        </w:rPr>
        <w:t>).</w:t>
      </w:r>
    </w:p>
    <w:p w14:paraId="08862FE3" w14:textId="310C0469" w:rsidR="00591DF7" w:rsidRDefault="00591DF7" w:rsidP="00591DF7">
      <w:pPr>
        <w:pStyle w:val="ListParagraph"/>
        <w:ind w:left="1440"/>
        <w:rPr>
          <w:sz w:val="24"/>
          <w:szCs w:val="24"/>
          <w:lang w:val="en-US"/>
        </w:rPr>
      </w:pPr>
    </w:p>
    <w:p w14:paraId="2891B303" w14:textId="78524DF9" w:rsidR="007B76DA" w:rsidRDefault="00AA1407" w:rsidP="00C17DDB">
      <w:pPr>
        <w:pStyle w:val="ListParagraph"/>
        <w:numPr>
          <w:ilvl w:val="1"/>
          <w:numId w:val="31"/>
        </w:numPr>
        <w:rPr>
          <w:sz w:val="24"/>
          <w:szCs w:val="24"/>
          <w:lang w:val="en-US"/>
        </w:rPr>
      </w:pPr>
      <w:r w:rsidRPr="001B0DDB">
        <w:rPr>
          <w:sz w:val="24"/>
          <w:szCs w:val="24"/>
          <w:lang w:val="en-US"/>
        </w:rPr>
        <w:t>The alerting</w:t>
      </w:r>
      <w:r w:rsidRPr="000E72AF">
        <w:rPr>
          <w:sz w:val="24"/>
          <w:szCs w:val="24"/>
          <w:lang w:val="en-US"/>
        </w:rPr>
        <w:t xml:space="preserve"> agency sh</w:t>
      </w:r>
      <w:r w:rsidR="00AC1339" w:rsidRPr="000E72AF">
        <w:rPr>
          <w:sz w:val="24"/>
          <w:szCs w:val="24"/>
          <w:lang w:val="en-US"/>
        </w:rPr>
        <w:t xml:space="preserve">ould </w:t>
      </w:r>
      <w:r w:rsidR="001B0DDB">
        <w:rPr>
          <w:sz w:val="24"/>
          <w:szCs w:val="24"/>
          <w:lang w:val="en-US"/>
        </w:rPr>
        <w:t>construct</w:t>
      </w:r>
      <w:r w:rsidR="00AC1339" w:rsidRPr="000E72AF">
        <w:rPr>
          <w:sz w:val="24"/>
          <w:szCs w:val="24"/>
          <w:lang w:val="en-US"/>
        </w:rPr>
        <w:t xml:space="preserve"> the &lt;</w:t>
      </w:r>
      <w:r w:rsidR="00AC1339" w:rsidRPr="000E72AF">
        <w:rPr>
          <w:b/>
          <w:sz w:val="24"/>
          <w:szCs w:val="24"/>
          <w:lang w:val="en-US"/>
        </w:rPr>
        <w:t>event</w:t>
      </w:r>
      <w:r w:rsidR="00AC1339" w:rsidRPr="000E72AF">
        <w:rPr>
          <w:sz w:val="24"/>
          <w:szCs w:val="24"/>
          <w:lang w:val="en-US"/>
        </w:rPr>
        <w:t xml:space="preserve">&gt; element in </w:t>
      </w:r>
      <w:r w:rsidR="00AE7078" w:rsidRPr="000E72AF">
        <w:rPr>
          <w:sz w:val="24"/>
          <w:szCs w:val="24"/>
          <w:lang w:val="en-US"/>
        </w:rPr>
        <w:t>a</w:t>
      </w:r>
      <w:r w:rsidR="00AC1339" w:rsidRPr="000E72AF">
        <w:rPr>
          <w:sz w:val="24"/>
          <w:szCs w:val="24"/>
          <w:lang w:val="en-US"/>
        </w:rPr>
        <w:t xml:space="preserve"> CAP message</w:t>
      </w:r>
      <w:r w:rsidR="00AD3EA8" w:rsidRPr="000E72AF">
        <w:rPr>
          <w:sz w:val="24"/>
          <w:szCs w:val="24"/>
          <w:lang w:val="en-US"/>
        </w:rPr>
        <w:t xml:space="preserve"> using a</w:t>
      </w:r>
      <w:r w:rsidR="00626DDA" w:rsidRPr="000E72AF">
        <w:rPr>
          <w:sz w:val="24"/>
          <w:szCs w:val="24"/>
          <w:lang w:val="en-US"/>
        </w:rPr>
        <w:t>n</w:t>
      </w:r>
      <w:r w:rsidR="00AD3EA8" w:rsidRPr="000E72AF">
        <w:rPr>
          <w:sz w:val="24"/>
          <w:szCs w:val="24"/>
          <w:lang w:val="en-US"/>
        </w:rPr>
        <w:t xml:space="preserve"> attribute of the</w:t>
      </w:r>
      <w:r w:rsidRPr="000E72AF">
        <w:rPr>
          <w:sz w:val="24"/>
          <w:szCs w:val="24"/>
          <w:lang w:val="en-US"/>
        </w:rPr>
        <w:t xml:space="preserve"> </w:t>
      </w:r>
      <w:r w:rsidR="00CD10E3" w:rsidRPr="000E72AF">
        <w:rPr>
          <w:b/>
          <w:sz w:val="24"/>
          <w:szCs w:val="24"/>
          <w:lang w:val="en-US"/>
        </w:rPr>
        <w:t>event-type</w:t>
      </w:r>
      <w:r w:rsidR="00626DDA" w:rsidRPr="000E72AF">
        <w:rPr>
          <w:sz w:val="24"/>
          <w:szCs w:val="24"/>
          <w:lang w:val="en-US"/>
        </w:rPr>
        <w:t xml:space="preserve"> that describes the event-type by name</w:t>
      </w:r>
      <w:r w:rsidR="00AD3EA8" w:rsidRPr="000E72AF">
        <w:rPr>
          <w:sz w:val="24"/>
          <w:szCs w:val="24"/>
          <w:lang w:val="en-US"/>
        </w:rPr>
        <w:t>.</w:t>
      </w:r>
      <w:r w:rsidR="00CD10E3" w:rsidRPr="000E72AF">
        <w:rPr>
          <w:sz w:val="24"/>
          <w:szCs w:val="24"/>
          <w:lang w:val="en-US"/>
        </w:rPr>
        <w:t xml:space="preserve"> </w:t>
      </w:r>
      <w:r w:rsidR="00AD3EA8" w:rsidRPr="000E72AF">
        <w:rPr>
          <w:sz w:val="24"/>
          <w:szCs w:val="24"/>
          <w:lang w:val="en-US"/>
        </w:rPr>
        <w:t xml:space="preserve">This name attribute should be </w:t>
      </w:r>
      <w:r w:rsidR="001C7011">
        <w:rPr>
          <w:sz w:val="24"/>
          <w:szCs w:val="24"/>
          <w:lang w:val="en-US"/>
        </w:rPr>
        <w:t xml:space="preserve">defined as </w:t>
      </w:r>
      <w:r w:rsidR="00AD3EA8" w:rsidRPr="000E72AF">
        <w:rPr>
          <w:sz w:val="24"/>
          <w:szCs w:val="24"/>
          <w:lang w:val="en-US"/>
        </w:rPr>
        <w:t>free-form text</w:t>
      </w:r>
      <w:r w:rsidR="001B0DDB">
        <w:rPr>
          <w:sz w:val="24"/>
          <w:szCs w:val="24"/>
          <w:lang w:val="en-US"/>
        </w:rPr>
        <w:t>, reflecting the</w:t>
      </w:r>
      <w:r w:rsidR="001C7011">
        <w:rPr>
          <w:sz w:val="24"/>
          <w:szCs w:val="24"/>
          <w:lang w:val="en-US"/>
        </w:rPr>
        <w:t xml:space="preserve"> </w:t>
      </w:r>
      <w:r w:rsidRPr="000E72AF">
        <w:rPr>
          <w:sz w:val="24"/>
          <w:szCs w:val="24"/>
          <w:lang w:val="en-US"/>
        </w:rPr>
        <w:t xml:space="preserve">alerting agency’s </w:t>
      </w:r>
      <w:r w:rsidR="0027182D" w:rsidRPr="000E72AF">
        <w:rPr>
          <w:sz w:val="24"/>
          <w:szCs w:val="24"/>
          <w:lang w:val="en-US"/>
        </w:rPr>
        <w:t>local</w:t>
      </w:r>
      <w:r w:rsidR="00D2589A" w:rsidRPr="000E72AF">
        <w:rPr>
          <w:sz w:val="24"/>
          <w:szCs w:val="24"/>
          <w:lang w:val="en-US"/>
        </w:rPr>
        <w:t xml:space="preserve"> term</w:t>
      </w:r>
      <w:r w:rsidR="001B0DDB">
        <w:rPr>
          <w:sz w:val="24"/>
          <w:szCs w:val="24"/>
          <w:lang w:val="en-US"/>
        </w:rPr>
        <w:t>inology</w:t>
      </w:r>
      <w:r w:rsidR="00D17AA9" w:rsidRPr="000E72AF">
        <w:rPr>
          <w:sz w:val="24"/>
          <w:szCs w:val="24"/>
          <w:lang w:val="en-US"/>
        </w:rPr>
        <w:t xml:space="preserve"> </w:t>
      </w:r>
      <w:r w:rsidR="001B0DDB">
        <w:rPr>
          <w:sz w:val="24"/>
          <w:szCs w:val="24"/>
          <w:lang w:val="en-US"/>
        </w:rPr>
        <w:t>in accordance with</w:t>
      </w:r>
      <w:r w:rsidR="00D17AA9" w:rsidRPr="000E72AF">
        <w:rPr>
          <w:sz w:val="24"/>
          <w:szCs w:val="24"/>
          <w:lang w:val="en-US"/>
        </w:rPr>
        <w:t xml:space="preserve"> </w:t>
      </w:r>
      <w:r w:rsidRPr="000E72AF">
        <w:rPr>
          <w:sz w:val="24"/>
          <w:szCs w:val="24"/>
          <w:lang w:val="en-US"/>
        </w:rPr>
        <w:t xml:space="preserve">the operating language of the alerting </w:t>
      </w:r>
      <w:r w:rsidR="00D17AA9" w:rsidRPr="000E72AF">
        <w:rPr>
          <w:sz w:val="24"/>
          <w:szCs w:val="24"/>
          <w:lang w:val="en-US"/>
        </w:rPr>
        <w:t>service</w:t>
      </w:r>
      <w:r w:rsidR="001C7011">
        <w:rPr>
          <w:sz w:val="24"/>
          <w:szCs w:val="24"/>
          <w:lang w:val="en-US"/>
        </w:rPr>
        <w:t xml:space="preserve">. The </w:t>
      </w:r>
      <w:r w:rsidR="001B0DDB">
        <w:rPr>
          <w:sz w:val="24"/>
          <w:szCs w:val="24"/>
          <w:lang w:val="en-US"/>
        </w:rPr>
        <w:t xml:space="preserve">selected </w:t>
      </w:r>
      <w:r w:rsidR="001C7011">
        <w:rPr>
          <w:sz w:val="24"/>
          <w:szCs w:val="24"/>
          <w:lang w:val="en-US"/>
        </w:rPr>
        <w:t xml:space="preserve">value should </w:t>
      </w:r>
      <w:proofErr w:type="gramStart"/>
      <w:r w:rsidR="001B0DDB">
        <w:rPr>
          <w:sz w:val="24"/>
          <w:szCs w:val="24"/>
          <w:lang w:val="en-US"/>
        </w:rPr>
        <w:t>take into account</w:t>
      </w:r>
      <w:proofErr w:type="gramEnd"/>
      <w:r w:rsidR="001B0DDB">
        <w:rPr>
          <w:sz w:val="24"/>
          <w:szCs w:val="24"/>
          <w:lang w:val="en-US"/>
        </w:rPr>
        <w:t xml:space="preserve"> </w:t>
      </w:r>
      <w:r w:rsidR="001C7011">
        <w:rPr>
          <w:sz w:val="24"/>
          <w:szCs w:val="24"/>
          <w:lang w:val="en-US"/>
        </w:rPr>
        <w:t xml:space="preserve">the </w:t>
      </w:r>
      <w:r w:rsidR="001B0DDB">
        <w:rPr>
          <w:sz w:val="24"/>
          <w:szCs w:val="24"/>
          <w:lang w:val="en-US"/>
        </w:rPr>
        <w:t xml:space="preserve">perspective </w:t>
      </w:r>
      <w:r w:rsidR="001C7011">
        <w:rPr>
          <w:sz w:val="24"/>
          <w:szCs w:val="24"/>
          <w:lang w:val="en-US"/>
        </w:rPr>
        <w:t>of the</w:t>
      </w:r>
      <w:r w:rsidR="00CD10E3" w:rsidRPr="000E72AF">
        <w:rPr>
          <w:sz w:val="24"/>
          <w:szCs w:val="24"/>
          <w:lang w:val="en-US"/>
        </w:rPr>
        <w:t xml:space="preserve"> target audience</w:t>
      </w:r>
      <w:r w:rsidR="009C4F0F" w:rsidRPr="000E72AF">
        <w:rPr>
          <w:sz w:val="24"/>
          <w:szCs w:val="24"/>
          <w:lang w:val="en-US"/>
        </w:rPr>
        <w:t>.</w:t>
      </w:r>
      <w:r w:rsidR="00AD3EA8" w:rsidRPr="000E72AF">
        <w:rPr>
          <w:sz w:val="24"/>
          <w:szCs w:val="24"/>
          <w:lang w:val="en-US"/>
        </w:rPr>
        <w:t xml:space="preserve"> </w:t>
      </w:r>
    </w:p>
    <w:p w14:paraId="35BEED74" w14:textId="77777777" w:rsidR="007B76DA" w:rsidRDefault="007B76DA" w:rsidP="007B76DA">
      <w:pPr>
        <w:pStyle w:val="ListParagraph"/>
        <w:ind w:left="1980"/>
        <w:rPr>
          <w:sz w:val="24"/>
          <w:szCs w:val="24"/>
          <w:lang w:val="en-US"/>
        </w:rPr>
      </w:pPr>
    </w:p>
    <w:p w14:paraId="063854EF" w14:textId="386F4A2F" w:rsidR="001C7011" w:rsidRDefault="00D17AA9" w:rsidP="00C17DDB">
      <w:pPr>
        <w:pStyle w:val="ListParagraph"/>
        <w:numPr>
          <w:ilvl w:val="2"/>
          <w:numId w:val="31"/>
        </w:numPr>
        <w:ind w:left="1980"/>
        <w:rPr>
          <w:sz w:val="24"/>
          <w:szCs w:val="24"/>
          <w:lang w:val="en-US"/>
        </w:rPr>
      </w:pPr>
      <w:r w:rsidRPr="007B76DA">
        <w:rPr>
          <w:sz w:val="24"/>
          <w:szCs w:val="24"/>
          <w:lang w:val="en-US"/>
        </w:rPr>
        <w:t>The &lt;</w:t>
      </w:r>
      <w:r w:rsidRPr="00C418C0">
        <w:rPr>
          <w:b/>
          <w:sz w:val="24"/>
          <w:szCs w:val="24"/>
          <w:lang w:val="en-US"/>
        </w:rPr>
        <w:t>event</w:t>
      </w:r>
      <w:r w:rsidRPr="007B76DA">
        <w:rPr>
          <w:sz w:val="24"/>
          <w:szCs w:val="24"/>
          <w:lang w:val="en-US"/>
        </w:rPr>
        <w:t xml:space="preserve">&gt; element is not </w:t>
      </w:r>
      <w:r w:rsidR="001B0DDB">
        <w:rPr>
          <w:sz w:val="24"/>
          <w:szCs w:val="24"/>
          <w:lang w:val="en-US"/>
        </w:rPr>
        <w:t>used to describe an actual event; rather,</w:t>
      </w:r>
      <w:r w:rsidRPr="007B76DA">
        <w:rPr>
          <w:sz w:val="24"/>
          <w:szCs w:val="24"/>
          <w:lang w:val="en-US"/>
        </w:rPr>
        <w:t xml:space="preserve"> it</w:t>
      </w:r>
      <w:r w:rsidR="001B0DDB">
        <w:rPr>
          <w:sz w:val="24"/>
          <w:szCs w:val="24"/>
          <w:lang w:val="en-US"/>
        </w:rPr>
        <w:t xml:space="preserve"> is populated to indicate</w:t>
      </w:r>
      <w:r w:rsidRPr="007B76DA">
        <w:rPr>
          <w:sz w:val="24"/>
          <w:szCs w:val="24"/>
          <w:lang w:val="en-US"/>
        </w:rPr>
        <w:t xml:space="preserve"> a type of event.  For example, the &lt;</w:t>
      </w:r>
      <w:r w:rsidRPr="00C418C0">
        <w:rPr>
          <w:b/>
          <w:sz w:val="24"/>
          <w:szCs w:val="24"/>
          <w:lang w:val="en-US"/>
        </w:rPr>
        <w:t>event</w:t>
      </w:r>
      <w:r w:rsidR="007F1FA5" w:rsidRPr="007B76DA">
        <w:rPr>
          <w:sz w:val="24"/>
          <w:szCs w:val="24"/>
          <w:lang w:val="en-US"/>
        </w:rPr>
        <w:t xml:space="preserve">&gt; element would </w:t>
      </w:r>
      <w:r w:rsidRPr="007B76DA">
        <w:rPr>
          <w:sz w:val="24"/>
          <w:szCs w:val="24"/>
          <w:lang w:val="en-US"/>
        </w:rPr>
        <w:t xml:space="preserve">be </w:t>
      </w:r>
      <w:r w:rsidR="001B0DDB">
        <w:rPr>
          <w:sz w:val="24"/>
          <w:szCs w:val="24"/>
          <w:lang w:val="en-US"/>
        </w:rPr>
        <w:t>assigned</w:t>
      </w:r>
      <w:r w:rsidR="007F1FA5" w:rsidRPr="007B76DA">
        <w:rPr>
          <w:sz w:val="24"/>
          <w:szCs w:val="24"/>
          <w:lang w:val="en-US"/>
        </w:rPr>
        <w:t xml:space="preserve"> &lt;</w:t>
      </w:r>
      <w:r w:rsidR="007F1FA5" w:rsidRPr="00C418C0">
        <w:rPr>
          <w:b/>
          <w:sz w:val="24"/>
          <w:szCs w:val="24"/>
          <w:lang w:val="en-US"/>
        </w:rPr>
        <w:t>event</w:t>
      </w:r>
      <w:r w:rsidR="007F1FA5" w:rsidRPr="007B76DA">
        <w:rPr>
          <w:sz w:val="24"/>
          <w:szCs w:val="24"/>
          <w:lang w:val="en-US"/>
        </w:rPr>
        <w:t>&gt;hurricane&lt;/</w:t>
      </w:r>
      <w:r w:rsidR="007F1FA5" w:rsidRPr="00C418C0">
        <w:rPr>
          <w:b/>
          <w:sz w:val="24"/>
          <w:szCs w:val="24"/>
          <w:lang w:val="en-US"/>
        </w:rPr>
        <w:t>event</w:t>
      </w:r>
      <w:r w:rsidR="007F1FA5" w:rsidRPr="007B76DA">
        <w:rPr>
          <w:sz w:val="24"/>
          <w:szCs w:val="24"/>
          <w:lang w:val="en-US"/>
        </w:rPr>
        <w:t>&gt; (an event-type name)</w:t>
      </w:r>
      <w:r w:rsidR="001B0DDB">
        <w:rPr>
          <w:sz w:val="24"/>
          <w:szCs w:val="24"/>
          <w:lang w:val="en-US"/>
        </w:rPr>
        <w:t xml:space="preserve"> rather than </w:t>
      </w:r>
      <w:r w:rsidRPr="007B76DA">
        <w:rPr>
          <w:sz w:val="24"/>
          <w:szCs w:val="24"/>
          <w:lang w:val="en-US"/>
        </w:rPr>
        <w:t>&lt;</w:t>
      </w:r>
      <w:r w:rsidRPr="00C418C0">
        <w:rPr>
          <w:b/>
          <w:sz w:val="24"/>
          <w:szCs w:val="24"/>
          <w:lang w:val="en-US"/>
        </w:rPr>
        <w:t>event</w:t>
      </w:r>
      <w:r w:rsidRPr="007B76DA">
        <w:rPr>
          <w:sz w:val="24"/>
          <w:szCs w:val="24"/>
          <w:lang w:val="en-US"/>
        </w:rPr>
        <w:t>&gt;hurricane Katrina&lt;/</w:t>
      </w:r>
      <w:r w:rsidRPr="00C418C0">
        <w:rPr>
          <w:b/>
          <w:sz w:val="24"/>
          <w:szCs w:val="24"/>
          <w:lang w:val="en-US"/>
        </w:rPr>
        <w:t>event</w:t>
      </w:r>
      <w:r w:rsidRPr="007B76DA">
        <w:rPr>
          <w:sz w:val="24"/>
          <w:szCs w:val="24"/>
          <w:lang w:val="en-US"/>
        </w:rPr>
        <w:t>&gt;</w:t>
      </w:r>
      <w:r w:rsidR="007F1FA5" w:rsidRPr="007B76DA">
        <w:rPr>
          <w:sz w:val="24"/>
          <w:szCs w:val="24"/>
          <w:lang w:val="en-US"/>
        </w:rPr>
        <w:t xml:space="preserve"> (</w:t>
      </w:r>
      <w:r w:rsidR="001B0DDB">
        <w:rPr>
          <w:sz w:val="24"/>
          <w:szCs w:val="24"/>
          <w:lang w:val="en-US"/>
        </w:rPr>
        <w:t>the name of a specific event</w:t>
      </w:r>
      <w:r w:rsidR="007F1FA5" w:rsidRPr="007B76DA">
        <w:rPr>
          <w:sz w:val="24"/>
          <w:szCs w:val="24"/>
          <w:lang w:val="en-US"/>
        </w:rPr>
        <w:t>).</w:t>
      </w:r>
    </w:p>
    <w:p w14:paraId="18166594" w14:textId="77777777" w:rsidR="004E1D18" w:rsidRPr="00C418C0" w:rsidRDefault="004E1D18" w:rsidP="004E1D18">
      <w:pPr>
        <w:pStyle w:val="ListParagraph"/>
        <w:ind w:left="1980"/>
        <w:rPr>
          <w:sz w:val="24"/>
          <w:szCs w:val="24"/>
          <w:lang w:val="en-US"/>
        </w:rPr>
      </w:pPr>
    </w:p>
    <w:p w14:paraId="4BA051FA" w14:textId="12AD68B9" w:rsidR="00AA1407" w:rsidRPr="000C38E8" w:rsidRDefault="00AA1407" w:rsidP="00C17DDB">
      <w:pPr>
        <w:pStyle w:val="ListParagraph"/>
        <w:numPr>
          <w:ilvl w:val="1"/>
          <w:numId w:val="31"/>
        </w:numPr>
        <w:rPr>
          <w:sz w:val="24"/>
          <w:szCs w:val="24"/>
          <w:lang w:val="en-US"/>
        </w:rPr>
      </w:pPr>
      <w:r>
        <w:rPr>
          <w:sz w:val="24"/>
          <w:szCs w:val="24"/>
          <w:lang w:val="en-US"/>
        </w:rPr>
        <w:t xml:space="preserve">If no </w:t>
      </w:r>
      <w:r w:rsidR="001C7011">
        <w:rPr>
          <w:sz w:val="24"/>
          <w:szCs w:val="24"/>
          <w:lang w:val="en-US"/>
        </w:rPr>
        <w:t>acceptable event-type name</w:t>
      </w:r>
      <w:r>
        <w:rPr>
          <w:sz w:val="24"/>
          <w:szCs w:val="24"/>
          <w:lang w:val="en-US"/>
        </w:rPr>
        <w:t xml:space="preserve"> is available</w:t>
      </w:r>
      <w:r w:rsidR="001C7011">
        <w:rPr>
          <w:sz w:val="24"/>
          <w:szCs w:val="24"/>
          <w:lang w:val="en-US"/>
        </w:rPr>
        <w:t xml:space="preserve"> locally</w:t>
      </w:r>
      <w:r>
        <w:rPr>
          <w:sz w:val="24"/>
          <w:szCs w:val="24"/>
          <w:lang w:val="en-US"/>
        </w:rPr>
        <w:t xml:space="preserve">, a term </w:t>
      </w:r>
      <w:r w:rsidR="001B0DDB">
        <w:rPr>
          <w:sz w:val="24"/>
          <w:szCs w:val="24"/>
          <w:lang w:val="en-US"/>
        </w:rPr>
        <w:t>may</w:t>
      </w:r>
      <w:r>
        <w:rPr>
          <w:sz w:val="24"/>
          <w:szCs w:val="24"/>
          <w:lang w:val="en-US"/>
        </w:rPr>
        <w:t xml:space="preserve"> be entered manually if the </w:t>
      </w:r>
      <w:r w:rsidR="007B4C3C">
        <w:rPr>
          <w:sz w:val="24"/>
          <w:szCs w:val="24"/>
          <w:lang w:val="en-US"/>
        </w:rPr>
        <w:t xml:space="preserve">local </w:t>
      </w:r>
      <w:r>
        <w:rPr>
          <w:sz w:val="24"/>
          <w:szCs w:val="24"/>
          <w:lang w:val="en-US"/>
        </w:rPr>
        <w:t xml:space="preserve">process allows. </w:t>
      </w:r>
      <w:r w:rsidR="001C7011">
        <w:rPr>
          <w:sz w:val="24"/>
          <w:szCs w:val="24"/>
          <w:lang w:val="en-US"/>
        </w:rPr>
        <w:t>The entered term would be</w:t>
      </w:r>
      <w:r w:rsidR="000C38E8">
        <w:rPr>
          <w:sz w:val="24"/>
          <w:szCs w:val="24"/>
          <w:lang w:val="en-US"/>
        </w:rPr>
        <w:t xml:space="preserve"> expected to be displayed </w:t>
      </w:r>
      <w:r w:rsidR="001B0DDB">
        <w:rPr>
          <w:sz w:val="24"/>
          <w:szCs w:val="24"/>
          <w:lang w:val="en-US"/>
        </w:rPr>
        <w:t xml:space="preserve">by consuming agencies </w:t>
      </w:r>
      <w:r w:rsidR="000C38E8">
        <w:rPr>
          <w:sz w:val="24"/>
          <w:szCs w:val="24"/>
          <w:lang w:val="en-US"/>
        </w:rPr>
        <w:t xml:space="preserve">as given. Alternatively, </w:t>
      </w:r>
      <w:r>
        <w:rPr>
          <w:sz w:val="24"/>
          <w:szCs w:val="24"/>
          <w:lang w:val="en-US"/>
        </w:rPr>
        <w:t xml:space="preserve">the </w:t>
      </w:r>
      <w:r w:rsidR="000C38E8">
        <w:rPr>
          <w:sz w:val="24"/>
          <w:szCs w:val="24"/>
          <w:lang w:val="en-US"/>
        </w:rPr>
        <w:t xml:space="preserve">originating </w:t>
      </w:r>
      <w:r w:rsidR="001B0DDB">
        <w:rPr>
          <w:sz w:val="24"/>
          <w:szCs w:val="24"/>
          <w:lang w:val="en-US"/>
        </w:rPr>
        <w:t>agency may</w:t>
      </w:r>
      <w:r w:rsidRPr="00D2589A">
        <w:rPr>
          <w:sz w:val="24"/>
          <w:szCs w:val="24"/>
          <w:lang w:val="en-US"/>
        </w:rPr>
        <w:t xml:space="preserve"> </w:t>
      </w:r>
      <w:r w:rsidR="000C38E8">
        <w:rPr>
          <w:sz w:val="24"/>
          <w:szCs w:val="24"/>
          <w:lang w:val="en-US"/>
        </w:rPr>
        <w:t xml:space="preserve">also </w:t>
      </w:r>
      <w:r w:rsidRPr="00D2589A">
        <w:rPr>
          <w:sz w:val="24"/>
          <w:szCs w:val="24"/>
          <w:lang w:val="en-US"/>
        </w:rPr>
        <w:t xml:space="preserve">check the </w:t>
      </w:r>
      <w:r w:rsidRPr="00AA1407">
        <w:rPr>
          <w:b/>
          <w:sz w:val="24"/>
          <w:szCs w:val="24"/>
          <w:lang w:val="en-US"/>
        </w:rPr>
        <w:t xml:space="preserve">OASIS Open </w:t>
      </w:r>
      <w:r w:rsidRPr="00D2589A">
        <w:rPr>
          <w:b/>
          <w:sz w:val="24"/>
          <w:szCs w:val="24"/>
          <w:lang w:val="en-US"/>
        </w:rPr>
        <w:t>Event Terms List</w:t>
      </w:r>
      <w:r w:rsidR="00CD10E3">
        <w:rPr>
          <w:b/>
          <w:sz w:val="24"/>
          <w:szCs w:val="24"/>
          <w:lang w:val="en-US"/>
        </w:rPr>
        <w:t xml:space="preserve"> – Lookup Table</w:t>
      </w:r>
      <w:r w:rsidRPr="00D2589A">
        <w:rPr>
          <w:sz w:val="24"/>
          <w:szCs w:val="24"/>
          <w:lang w:val="en-US"/>
        </w:rPr>
        <w:t xml:space="preserve"> </w:t>
      </w:r>
      <w:r w:rsidR="001B0DDB">
        <w:rPr>
          <w:sz w:val="24"/>
          <w:szCs w:val="24"/>
          <w:lang w:val="en-US"/>
        </w:rPr>
        <w:t xml:space="preserve">to find an </w:t>
      </w:r>
      <w:r w:rsidRPr="00D2589A">
        <w:rPr>
          <w:sz w:val="24"/>
          <w:szCs w:val="24"/>
          <w:lang w:val="en-US"/>
        </w:rPr>
        <w:t>event</w:t>
      </w:r>
      <w:r w:rsidR="000C38E8">
        <w:rPr>
          <w:sz w:val="24"/>
          <w:szCs w:val="24"/>
          <w:lang w:val="en-US"/>
        </w:rPr>
        <w:t>-type</w:t>
      </w:r>
      <w:r w:rsidRPr="00D2589A">
        <w:rPr>
          <w:sz w:val="24"/>
          <w:szCs w:val="24"/>
          <w:lang w:val="en-US"/>
        </w:rPr>
        <w:t xml:space="preserve"> term that </w:t>
      </w:r>
      <w:r w:rsidR="001B0DDB">
        <w:rPr>
          <w:sz w:val="24"/>
          <w:szCs w:val="24"/>
          <w:lang w:val="en-US"/>
        </w:rPr>
        <w:t xml:space="preserve">aligns </w:t>
      </w:r>
      <w:r>
        <w:rPr>
          <w:sz w:val="24"/>
          <w:szCs w:val="24"/>
          <w:lang w:val="en-US"/>
        </w:rPr>
        <w:t xml:space="preserve">with the </w:t>
      </w:r>
      <w:r w:rsidR="001B0DDB">
        <w:rPr>
          <w:sz w:val="24"/>
          <w:szCs w:val="24"/>
          <w:lang w:val="en-US"/>
        </w:rPr>
        <w:t xml:space="preserve">local event-type’s </w:t>
      </w:r>
      <w:r>
        <w:rPr>
          <w:sz w:val="24"/>
          <w:szCs w:val="24"/>
          <w:lang w:val="en-US"/>
        </w:rPr>
        <w:t>meaning and understanding</w:t>
      </w:r>
      <w:r w:rsidR="000C38E8">
        <w:rPr>
          <w:sz w:val="24"/>
          <w:szCs w:val="24"/>
          <w:lang w:val="en-US"/>
        </w:rPr>
        <w:t xml:space="preserve">. </w:t>
      </w:r>
      <w:r w:rsidR="00CD10E3">
        <w:rPr>
          <w:sz w:val="24"/>
          <w:szCs w:val="24"/>
          <w:lang w:val="en-US"/>
        </w:rPr>
        <w:t>Note</w:t>
      </w:r>
      <w:r w:rsidR="00367999">
        <w:rPr>
          <w:sz w:val="24"/>
          <w:szCs w:val="24"/>
          <w:lang w:val="en-US"/>
        </w:rPr>
        <w:t xml:space="preserve"> that</w:t>
      </w:r>
      <w:r w:rsidR="001B0DDB">
        <w:rPr>
          <w:sz w:val="24"/>
          <w:szCs w:val="24"/>
          <w:lang w:val="en-US"/>
        </w:rPr>
        <w:t xml:space="preserve"> since</w:t>
      </w:r>
      <w:r w:rsidR="00CD10E3">
        <w:rPr>
          <w:sz w:val="24"/>
          <w:szCs w:val="24"/>
          <w:lang w:val="en-US"/>
        </w:rPr>
        <w:t xml:space="preserve"> t</w:t>
      </w:r>
      <w:r w:rsidR="000C38E8">
        <w:rPr>
          <w:sz w:val="24"/>
          <w:szCs w:val="24"/>
          <w:lang w:val="en-US"/>
        </w:rPr>
        <w:t xml:space="preserve">he </w:t>
      </w:r>
      <w:r w:rsidR="000C38E8" w:rsidRPr="00AA1407">
        <w:rPr>
          <w:b/>
          <w:sz w:val="24"/>
          <w:szCs w:val="24"/>
          <w:lang w:val="en-US"/>
        </w:rPr>
        <w:t xml:space="preserve">OASIS Open </w:t>
      </w:r>
      <w:r w:rsidR="000C38E8" w:rsidRPr="00D2589A">
        <w:rPr>
          <w:b/>
          <w:sz w:val="24"/>
          <w:szCs w:val="24"/>
          <w:lang w:val="en-US"/>
        </w:rPr>
        <w:t>Event Terms List</w:t>
      </w:r>
      <w:r w:rsidR="000C38E8">
        <w:rPr>
          <w:sz w:val="24"/>
          <w:szCs w:val="24"/>
          <w:lang w:val="en-US"/>
        </w:rPr>
        <w:t xml:space="preserve"> is</w:t>
      </w:r>
      <w:r>
        <w:rPr>
          <w:sz w:val="24"/>
          <w:szCs w:val="24"/>
          <w:lang w:val="en-US"/>
        </w:rPr>
        <w:t xml:space="preserve"> </w:t>
      </w:r>
      <w:r w:rsidR="000C38E8">
        <w:rPr>
          <w:sz w:val="24"/>
          <w:szCs w:val="24"/>
          <w:lang w:val="en-US"/>
        </w:rPr>
        <w:t xml:space="preserve">not </w:t>
      </w:r>
      <w:r>
        <w:rPr>
          <w:sz w:val="24"/>
          <w:szCs w:val="24"/>
          <w:lang w:val="en-US"/>
        </w:rPr>
        <w:t xml:space="preserve">translated into </w:t>
      </w:r>
      <w:r w:rsidR="000C38E8">
        <w:rPr>
          <w:sz w:val="24"/>
          <w:szCs w:val="24"/>
          <w:lang w:val="en-US"/>
        </w:rPr>
        <w:t xml:space="preserve">other languages, </w:t>
      </w:r>
      <w:r w:rsidR="001B0DDB" w:rsidRPr="001B0DDB">
        <w:rPr>
          <w:sz w:val="24"/>
          <w:szCs w:val="24"/>
          <w:lang w:val="en-US"/>
        </w:rPr>
        <w:t xml:space="preserve">any necessary translations should have been completed in advance and stored as part of the </w:t>
      </w:r>
      <w:r w:rsidR="001B0DDB" w:rsidRPr="00367999">
        <w:rPr>
          <w:b/>
          <w:sz w:val="24"/>
          <w:szCs w:val="24"/>
          <w:lang w:val="en-US"/>
        </w:rPr>
        <w:t>event-type</w:t>
      </w:r>
      <w:r w:rsidR="001B0DDB" w:rsidRPr="001B0DDB">
        <w:rPr>
          <w:sz w:val="24"/>
          <w:szCs w:val="24"/>
          <w:lang w:val="en-US"/>
        </w:rPr>
        <w:t xml:space="preserve"> information.</w:t>
      </w:r>
    </w:p>
    <w:p w14:paraId="2081C12B" w14:textId="77777777" w:rsidR="00D17AA9" w:rsidRDefault="00D17AA9" w:rsidP="00D17AA9">
      <w:pPr>
        <w:pStyle w:val="ListParagraph"/>
        <w:ind w:left="1440"/>
        <w:rPr>
          <w:sz w:val="24"/>
          <w:szCs w:val="24"/>
          <w:lang w:val="en-US"/>
        </w:rPr>
      </w:pPr>
    </w:p>
    <w:p w14:paraId="2CD59501" w14:textId="6C9631CB" w:rsidR="0048326C" w:rsidRPr="00AB4F33" w:rsidRDefault="0048326C" w:rsidP="00C17DDB">
      <w:pPr>
        <w:pStyle w:val="ListParagraph"/>
        <w:numPr>
          <w:ilvl w:val="1"/>
          <w:numId w:val="31"/>
        </w:numPr>
        <w:rPr>
          <w:sz w:val="24"/>
          <w:szCs w:val="24"/>
          <w:lang w:val="en-US"/>
        </w:rPr>
      </w:pPr>
      <w:r w:rsidRPr="00AB4F33">
        <w:rPr>
          <w:sz w:val="24"/>
          <w:szCs w:val="24"/>
          <w:lang w:val="en-US"/>
        </w:rPr>
        <w:t xml:space="preserve">If no exact match is found in the </w:t>
      </w:r>
      <w:r w:rsidRPr="00CD10E3">
        <w:rPr>
          <w:b/>
          <w:sz w:val="24"/>
          <w:szCs w:val="24"/>
          <w:lang w:val="en-US"/>
        </w:rPr>
        <w:t xml:space="preserve">OASIS </w:t>
      </w:r>
      <w:r w:rsidR="00753461" w:rsidRPr="00CD10E3">
        <w:rPr>
          <w:b/>
          <w:sz w:val="24"/>
        </w:rPr>
        <w:t xml:space="preserve">Open </w:t>
      </w:r>
      <w:r w:rsidRPr="00CD10E3">
        <w:rPr>
          <w:b/>
          <w:sz w:val="24"/>
          <w:szCs w:val="24"/>
          <w:lang w:val="en-US"/>
        </w:rPr>
        <w:t>Event Terms List</w:t>
      </w:r>
      <w:r w:rsidRPr="00AB4F33">
        <w:rPr>
          <w:sz w:val="24"/>
          <w:szCs w:val="24"/>
          <w:lang w:val="en-US"/>
        </w:rPr>
        <w:t xml:space="preserve">, </w:t>
      </w:r>
      <w:r>
        <w:rPr>
          <w:sz w:val="24"/>
          <w:szCs w:val="24"/>
          <w:lang w:val="en-US"/>
        </w:rPr>
        <w:t xml:space="preserve">a close acceptable match </w:t>
      </w:r>
      <w:r w:rsidR="001B0DDB">
        <w:rPr>
          <w:sz w:val="24"/>
          <w:szCs w:val="24"/>
          <w:lang w:val="en-US"/>
        </w:rPr>
        <w:t>may be selected. Suitable alternatives include</w:t>
      </w:r>
      <w:r>
        <w:rPr>
          <w:sz w:val="24"/>
          <w:szCs w:val="24"/>
          <w:lang w:val="en-US"/>
        </w:rPr>
        <w:t>:</w:t>
      </w:r>
    </w:p>
    <w:p w14:paraId="18C20209" w14:textId="77777777" w:rsidR="0048326C" w:rsidRDefault="0048326C" w:rsidP="0048326C">
      <w:pPr>
        <w:pStyle w:val="ListParagraph"/>
        <w:ind w:left="2160"/>
        <w:rPr>
          <w:sz w:val="24"/>
          <w:szCs w:val="24"/>
          <w:lang w:val="en-US"/>
        </w:rPr>
      </w:pPr>
    </w:p>
    <w:p w14:paraId="65D4CF5C" w14:textId="5B4FBFB8" w:rsidR="0048326C" w:rsidRPr="00AB4F33" w:rsidRDefault="001B0DDB" w:rsidP="00C17DDB">
      <w:pPr>
        <w:pStyle w:val="ListParagraph"/>
        <w:numPr>
          <w:ilvl w:val="2"/>
          <w:numId w:val="31"/>
        </w:numPr>
        <w:ind w:left="1980"/>
        <w:rPr>
          <w:sz w:val="24"/>
          <w:szCs w:val="24"/>
          <w:lang w:val="en-US"/>
        </w:rPr>
      </w:pPr>
      <w:r>
        <w:rPr>
          <w:sz w:val="24"/>
          <w:szCs w:val="24"/>
          <w:lang w:val="en-US"/>
        </w:rPr>
        <w:t>variations of the same term (</w:t>
      </w:r>
      <w:r w:rsidR="0048326C" w:rsidRPr="00AB4F33">
        <w:rPr>
          <w:sz w:val="24"/>
          <w:szCs w:val="24"/>
          <w:lang w:val="en-US"/>
        </w:rPr>
        <w:t>e.</w:t>
      </w:r>
      <w:r>
        <w:rPr>
          <w:sz w:val="24"/>
          <w:szCs w:val="24"/>
          <w:lang w:val="en-US"/>
        </w:rPr>
        <w:t>g.</w:t>
      </w:r>
      <w:r w:rsidR="0048326C" w:rsidRPr="00AB4F33">
        <w:rPr>
          <w:sz w:val="24"/>
          <w:szCs w:val="24"/>
          <w:lang w:val="en-US"/>
        </w:rPr>
        <w:t xml:space="preserve"> </w:t>
      </w:r>
      <w:r>
        <w:rPr>
          <w:sz w:val="24"/>
          <w:szCs w:val="24"/>
          <w:lang w:val="en-US"/>
        </w:rPr>
        <w:t>“</w:t>
      </w:r>
      <w:r w:rsidR="0048326C" w:rsidRPr="00AB4F33">
        <w:rPr>
          <w:sz w:val="24"/>
          <w:szCs w:val="24"/>
          <w:lang w:val="en-US"/>
        </w:rPr>
        <w:t>flood</w:t>
      </w:r>
      <w:r>
        <w:rPr>
          <w:sz w:val="24"/>
          <w:szCs w:val="24"/>
          <w:lang w:val="en-US"/>
        </w:rPr>
        <w:t>”</w:t>
      </w:r>
      <w:r w:rsidR="0048326C" w:rsidRPr="00AB4F33">
        <w:rPr>
          <w:sz w:val="24"/>
          <w:szCs w:val="24"/>
          <w:lang w:val="en-US"/>
        </w:rPr>
        <w:t xml:space="preserve">, </w:t>
      </w:r>
      <w:r>
        <w:rPr>
          <w:sz w:val="24"/>
          <w:szCs w:val="24"/>
          <w:lang w:val="en-US"/>
        </w:rPr>
        <w:t>“</w:t>
      </w:r>
      <w:r w:rsidR="0048326C" w:rsidRPr="00AB4F33">
        <w:rPr>
          <w:sz w:val="24"/>
          <w:szCs w:val="24"/>
          <w:lang w:val="en-US"/>
        </w:rPr>
        <w:t>floods</w:t>
      </w:r>
      <w:r>
        <w:rPr>
          <w:sz w:val="24"/>
          <w:szCs w:val="24"/>
          <w:lang w:val="en-US"/>
        </w:rPr>
        <w:t>”</w:t>
      </w:r>
      <w:r w:rsidR="0048326C" w:rsidRPr="00AB4F33">
        <w:rPr>
          <w:sz w:val="24"/>
          <w:szCs w:val="24"/>
          <w:lang w:val="en-US"/>
        </w:rPr>
        <w:t xml:space="preserve">, </w:t>
      </w:r>
      <w:r>
        <w:rPr>
          <w:sz w:val="24"/>
          <w:szCs w:val="24"/>
          <w:lang w:val="en-US"/>
        </w:rPr>
        <w:t>“</w:t>
      </w:r>
      <w:r w:rsidR="0048326C" w:rsidRPr="00AB4F33">
        <w:rPr>
          <w:sz w:val="24"/>
          <w:szCs w:val="24"/>
          <w:lang w:val="en-US"/>
        </w:rPr>
        <w:t>flooding</w:t>
      </w:r>
      <w:r>
        <w:rPr>
          <w:sz w:val="24"/>
          <w:szCs w:val="24"/>
          <w:lang w:val="en-US"/>
        </w:rPr>
        <w:t>”</w:t>
      </w:r>
      <w:r w:rsidR="0048326C" w:rsidRPr="00AB4F33">
        <w:rPr>
          <w:sz w:val="24"/>
          <w:szCs w:val="24"/>
          <w:lang w:val="en-US"/>
        </w:rPr>
        <w:t>), or</w:t>
      </w:r>
    </w:p>
    <w:p w14:paraId="3023F030" w14:textId="77777777" w:rsidR="0048326C" w:rsidRDefault="0048326C" w:rsidP="0048326C">
      <w:pPr>
        <w:pStyle w:val="ListParagraph"/>
        <w:ind w:left="2160"/>
        <w:rPr>
          <w:sz w:val="24"/>
          <w:szCs w:val="24"/>
          <w:lang w:val="en-US"/>
        </w:rPr>
      </w:pPr>
    </w:p>
    <w:p w14:paraId="6DC22D43" w14:textId="2391205E" w:rsidR="0048326C" w:rsidRPr="00AB4F33" w:rsidRDefault="0048326C" w:rsidP="00C17DDB">
      <w:pPr>
        <w:pStyle w:val="ListParagraph"/>
        <w:numPr>
          <w:ilvl w:val="2"/>
          <w:numId w:val="31"/>
        </w:numPr>
        <w:ind w:left="1980"/>
        <w:rPr>
          <w:sz w:val="24"/>
          <w:szCs w:val="24"/>
          <w:lang w:val="en-US"/>
        </w:rPr>
      </w:pPr>
      <w:r w:rsidRPr="00AB4F33">
        <w:rPr>
          <w:sz w:val="24"/>
          <w:szCs w:val="24"/>
          <w:lang w:val="en-US"/>
        </w:rPr>
        <w:t xml:space="preserve">synonymous </w:t>
      </w:r>
      <w:r w:rsidR="001B0DDB">
        <w:rPr>
          <w:sz w:val="24"/>
          <w:szCs w:val="24"/>
          <w:lang w:val="en-US"/>
        </w:rPr>
        <w:t>terms (</w:t>
      </w:r>
      <w:r w:rsidRPr="00AB4F33">
        <w:rPr>
          <w:sz w:val="24"/>
          <w:szCs w:val="24"/>
          <w:lang w:val="en-US"/>
        </w:rPr>
        <w:t>e.</w:t>
      </w:r>
      <w:r w:rsidR="001B0DDB">
        <w:rPr>
          <w:sz w:val="24"/>
          <w:szCs w:val="24"/>
          <w:lang w:val="en-US"/>
        </w:rPr>
        <w:t>g.</w:t>
      </w:r>
      <w:r w:rsidRPr="00AB4F33">
        <w:rPr>
          <w:sz w:val="24"/>
          <w:szCs w:val="24"/>
          <w:lang w:val="en-US"/>
        </w:rPr>
        <w:t xml:space="preserve"> “t</w:t>
      </w:r>
      <w:r>
        <w:rPr>
          <w:sz w:val="24"/>
          <w:szCs w:val="24"/>
          <w:lang w:val="en-US"/>
        </w:rPr>
        <w:t>ropical storm</w:t>
      </w:r>
      <w:r w:rsidRPr="00AB4F33">
        <w:rPr>
          <w:sz w:val="24"/>
          <w:szCs w:val="24"/>
          <w:lang w:val="en-US"/>
        </w:rPr>
        <w:t>” and “tropical cyclone”), or</w:t>
      </w:r>
    </w:p>
    <w:p w14:paraId="5DBC2ECD" w14:textId="77777777" w:rsidR="001B0DDB" w:rsidRPr="001B0DDB" w:rsidRDefault="001B0DDB" w:rsidP="001B0DDB">
      <w:pPr>
        <w:pStyle w:val="ListParagraph"/>
        <w:rPr>
          <w:sz w:val="24"/>
          <w:szCs w:val="24"/>
          <w:lang w:val="en-US"/>
        </w:rPr>
      </w:pPr>
    </w:p>
    <w:p w14:paraId="5EB154CB" w14:textId="246E0AF8" w:rsidR="001B0DDB" w:rsidRPr="001B0DDB" w:rsidRDefault="001B0DDB" w:rsidP="00C17DDB">
      <w:pPr>
        <w:pStyle w:val="ListParagraph"/>
        <w:numPr>
          <w:ilvl w:val="2"/>
          <w:numId w:val="31"/>
        </w:numPr>
        <w:ind w:left="1980"/>
        <w:rPr>
          <w:sz w:val="24"/>
          <w:szCs w:val="24"/>
          <w:lang w:val="en-US"/>
        </w:rPr>
      </w:pPr>
      <w:r>
        <w:rPr>
          <w:sz w:val="24"/>
          <w:szCs w:val="24"/>
          <w:lang w:val="en-US"/>
        </w:rPr>
        <w:t>a</w:t>
      </w:r>
      <w:r w:rsidRPr="001B0DDB">
        <w:rPr>
          <w:sz w:val="24"/>
          <w:szCs w:val="24"/>
          <w:lang w:val="en-US"/>
        </w:rPr>
        <w:t xml:space="preserve"> more general term that serves as an acceptable proxy </w:t>
      </w:r>
      <w:r>
        <w:rPr>
          <w:sz w:val="24"/>
          <w:szCs w:val="24"/>
          <w:lang w:val="en-US"/>
        </w:rPr>
        <w:t>for a more specific term along the</w:t>
      </w:r>
      <w:r w:rsidRPr="001B0DDB">
        <w:rPr>
          <w:sz w:val="24"/>
          <w:szCs w:val="24"/>
          <w:lang w:val="en-US"/>
        </w:rPr>
        <w:t xml:space="preserve"> general-to-specific spectrum (e.g., "wind" as a broader term for "small craft wind")</w:t>
      </w:r>
      <w:r>
        <w:rPr>
          <w:sz w:val="24"/>
          <w:szCs w:val="24"/>
          <w:lang w:val="en-US"/>
        </w:rPr>
        <w:t xml:space="preserve"> </w:t>
      </w:r>
      <w:r>
        <w:rPr>
          <w:rStyle w:val="FootnoteReference"/>
          <w:sz w:val="24"/>
          <w:szCs w:val="24"/>
          <w:lang w:val="en-US"/>
        </w:rPr>
        <w:footnoteReference w:id="46"/>
      </w:r>
      <w:r>
        <w:rPr>
          <w:sz w:val="24"/>
          <w:szCs w:val="24"/>
          <w:lang w:val="en-US"/>
        </w:rPr>
        <w:t>, or</w:t>
      </w:r>
    </w:p>
    <w:p w14:paraId="001125F2" w14:textId="77777777" w:rsidR="0048326C" w:rsidRDefault="0048326C" w:rsidP="0048326C">
      <w:pPr>
        <w:pStyle w:val="ListParagraph"/>
        <w:ind w:left="2160"/>
        <w:rPr>
          <w:sz w:val="24"/>
          <w:szCs w:val="24"/>
          <w:lang w:val="en-US"/>
        </w:rPr>
      </w:pPr>
    </w:p>
    <w:p w14:paraId="6FB95A7C" w14:textId="141B65DB" w:rsidR="0048326C" w:rsidRPr="0048326C" w:rsidRDefault="0048326C" w:rsidP="00C17DDB">
      <w:pPr>
        <w:pStyle w:val="ListParagraph"/>
        <w:numPr>
          <w:ilvl w:val="2"/>
          <w:numId w:val="31"/>
        </w:numPr>
        <w:ind w:left="1980"/>
        <w:rPr>
          <w:sz w:val="24"/>
          <w:szCs w:val="24"/>
          <w:lang w:val="en-US"/>
        </w:rPr>
      </w:pPr>
      <w:r w:rsidRPr="008E6F02">
        <w:rPr>
          <w:sz w:val="24"/>
          <w:szCs w:val="24"/>
          <w:lang w:val="en-US"/>
        </w:rPr>
        <w:t>a best judgement call</w:t>
      </w:r>
      <w:r>
        <w:rPr>
          <w:sz w:val="24"/>
          <w:szCs w:val="24"/>
          <w:lang w:val="en-US"/>
        </w:rPr>
        <w:t>.</w:t>
      </w:r>
    </w:p>
    <w:p w14:paraId="3A59310A" w14:textId="77777777" w:rsidR="0048326C" w:rsidRDefault="0048326C" w:rsidP="0048326C">
      <w:pPr>
        <w:pStyle w:val="ListParagraph"/>
        <w:ind w:left="1440"/>
        <w:rPr>
          <w:sz w:val="24"/>
          <w:szCs w:val="24"/>
          <w:lang w:val="en-US"/>
        </w:rPr>
      </w:pPr>
    </w:p>
    <w:p w14:paraId="17763C84" w14:textId="77777777" w:rsidR="007B4C3C" w:rsidRDefault="007B4C3C">
      <w:pPr>
        <w:rPr>
          <w:sz w:val="24"/>
          <w:szCs w:val="24"/>
          <w:lang w:val="en-US"/>
        </w:rPr>
      </w:pPr>
      <w:r>
        <w:rPr>
          <w:sz w:val="24"/>
          <w:szCs w:val="24"/>
          <w:lang w:val="en-US"/>
        </w:rPr>
        <w:br w:type="page"/>
      </w:r>
    </w:p>
    <w:p w14:paraId="04AA41FE" w14:textId="77777777" w:rsidR="00367999" w:rsidRDefault="0048326C" w:rsidP="00C17DDB">
      <w:pPr>
        <w:pStyle w:val="ListParagraph"/>
        <w:numPr>
          <w:ilvl w:val="1"/>
          <w:numId w:val="31"/>
        </w:numPr>
        <w:rPr>
          <w:sz w:val="24"/>
          <w:szCs w:val="24"/>
          <w:lang w:val="en-US"/>
        </w:rPr>
      </w:pPr>
      <w:r w:rsidRPr="00AB4F33">
        <w:rPr>
          <w:sz w:val="24"/>
          <w:szCs w:val="24"/>
          <w:lang w:val="en-US"/>
        </w:rPr>
        <w:t xml:space="preserve">If no close acceptable match is found in the </w:t>
      </w:r>
      <w:r w:rsidRPr="00E3745D">
        <w:rPr>
          <w:b/>
          <w:sz w:val="24"/>
          <w:szCs w:val="24"/>
          <w:lang w:val="en-US"/>
        </w:rPr>
        <w:t xml:space="preserve">OASIS </w:t>
      </w:r>
      <w:r>
        <w:rPr>
          <w:b/>
          <w:sz w:val="24"/>
          <w:szCs w:val="24"/>
          <w:lang w:val="en-US"/>
        </w:rPr>
        <w:t xml:space="preserve">Open </w:t>
      </w:r>
      <w:r w:rsidRPr="00E3745D">
        <w:rPr>
          <w:b/>
          <w:sz w:val="24"/>
          <w:szCs w:val="24"/>
          <w:lang w:val="en-US"/>
        </w:rPr>
        <w:t>Event Terms List</w:t>
      </w:r>
      <w:r w:rsidRPr="00AB4F33">
        <w:rPr>
          <w:sz w:val="24"/>
          <w:szCs w:val="24"/>
          <w:lang w:val="en-US"/>
        </w:rPr>
        <w:t xml:space="preserve">, then the </w:t>
      </w:r>
      <w:r w:rsidRPr="00BC4C45">
        <w:rPr>
          <w:sz w:val="24"/>
          <w:szCs w:val="24"/>
          <w:lang w:val="en-US"/>
        </w:rPr>
        <w:t xml:space="preserve">event term “other” should be </w:t>
      </w:r>
      <w:r w:rsidR="001B0DDB">
        <w:rPr>
          <w:sz w:val="24"/>
          <w:szCs w:val="24"/>
          <w:lang w:val="en-US"/>
        </w:rPr>
        <w:t xml:space="preserve">the </w:t>
      </w:r>
      <w:r w:rsidR="00367999" w:rsidRPr="00B6773B">
        <w:rPr>
          <w:b/>
          <w:sz w:val="24"/>
          <w:szCs w:val="24"/>
          <w:lang w:val="en-US"/>
        </w:rPr>
        <w:t>OASIS Open</w:t>
      </w:r>
      <w:r w:rsidR="00367999">
        <w:rPr>
          <w:sz w:val="24"/>
          <w:szCs w:val="24"/>
          <w:lang w:val="en-US"/>
        </w:rPr>
        <w:t xml:space="preserve"> </w:t>
      </w:r>
      <w:r w:rsidR="001B0DDB">
        <w:rPr>
          <w:sz w:val="24"/>
          <w:szCs w:val="24"/>
          <w:lang w:val="en-US"/>
        </w:rPr>
        <w:t xml:space="preserve">term </w:t>
      </w:r>
      <w:r w:rsidRPr="00BC4C45">
        <w:rPr>
          <w:sz w:val="24"/>
          <w:szCs w:val="24"/>
          <w:lang w:val="en-US"/>
        </w:rPr>
        <w:t>identified for use</w:t>
      </w:r>
      <w:r w:rsidR="002E50B6">
        <w:rPr>
          <w:sz w:val="24"/>
          <w:szCs w:val="24"/>
          <w:lang w:val="en-US"/>
        </w:rPr>
        <w:t xml:space="preserve"> </w:t>
      </w:r>
      <w:r w:rsidR="002E50B6">
        <w:rPr>
          <w:rStyle w:val="FootnoteReference"/>
          <w:sz w:val="24"/>
          <w:szCs w:val="24"/>
          <w:lang w:val="en-US"/>
        </w:rPr>
        <w:footnoteReference w:id="47"/>
      </w:r>
      <w:r w:rsidRPr="00BC4C45">
        <w:rPr>
          <w:sz w:val="24"/>
          <w:szCs w:val="24"/>
          <w:lang w:val="en-US"/>
        </w:rPr>
        <w:t>.</w:t>
      </w:r>
      <w:r w:rsidR="00367999">
        <w:rPr>
          <w:sz w:val="24"/>
          <w:szCs w:val="24"/>
          <w:lang w:val="en-US"/>
        </w:rPr>
        <w:t xml:space="preserve"> The use would be for the &lt;</w:t>
      </w:r>
      <w:proofErr w:type="spellStart"/>
      <w:r w:rsidR="00367999" w:rsidRPr="00367999">
        <w:rPr>
          <w:b/>
          <w:sz w:val="24"/>
          <w:szCs w:val="24"/>
          <w:lang w:val="en-US"/>
        </w:rPr>
        <w:t>eventCode</w:t>
      </w:r>
      <w:proofErr w:type="spellEnd"/>
      <w:r w:rsidR="00367999">
        <w:rPr>
          <w:sz w:val="24"/>
          <w:szCs w:val="24"/>
          <w:lang w:val="en-US"/>
        </w:rPr>
        <w:t>&gt; element as discussed below, not for the &lt;</w:t>
      </w:r>
      <w:r w:rsidR="00367999" w:rsidRPr="00367999">
        <w:rPr>
          <w:b/>
          <w:sz w:val="24"/>
          <w:szCs w:val="24"/>
          <w:lang w:val="en-US"/>
        </w:rPr>
        <w:t>event</w:t>
      </w:r>
      <w:r w:rsidR="00367999">
        <w:rPr>
          <w:sz w:val="24"/>
          <w:szCs w:val="24"/>
          <w:lang w:val="en-US"/>
        </w:rPr>
        <w:t>&gt; element discussed here. The &lt;event&gt; element would be populated as discussed above in the previous sub section.</w:t>
      </w:r>
    </w:p>
    <w:p w14:paraId="619FFC61" w14:textId="77777777" w:rsidR="00367999" w:rsidRDefault="00367999" w:rsidP="00367999">
      <w:pPr>
        <w:pStyle w:val="ListParagraph"/>
        <w:ind w:left="2160"/>
        <w:rPr>
          <w:sz w:val="24"/>
          <w:szCs w:val="24"/>
          <w:lang w:val="en-US"/>
        </w:rPr>
      </w:pPr>
    </w:p>
    <w:p w14:paraId="773634FE" w14:textId="1B6FD6CF" w:rsidR="0048326C" w:rsidRPr="00BC4C45" w:rsidRDefault="0048326C" w:rsidP="00C17DDB">
      <w:pPr>
        <w:pStyle w:val="ListParagraph"/>
        <w:numPr>
          <w:ilvl w:val="2"/>
          <w:numId w:val="31"/>
        </w:numPr>
        <w:rPr>
          <w:sz w:val="24"/>
          <w:szCs w:val="24"/>
          <w:lang w:val="en-US"/>
        </w:rPr>
      </w:pPr>
      <w:r w:rsidRPr="00BC4C45">
        <w:rPr>
          <w:sz w:val="24"/>
          <w:szCs w:val="24"/>
          <w:lang w:val="en-US"/>
        </w:rPr>
        <w:t xml:space="preserve"> </w:t>
      </w:r>
      <w:r>
        <w:rPr>
          <w:sz w:val="24"/>
          <w:szCs w:val="24"/>
          <w:lang w:val="en-US"/>
        </w:rPr>
        <w:t xml:space="preserve">For alerting originators, </w:t>
      </w:r>
      <w:r w:rsidR="00367999">
        <w:rPr>
          <w:sz w:val="24"/>
          <w:szCs w:val="24"/>
          <w:lang w:val="en-US"/>
        </w:rPr>
        <w:t xml:space="preserve">using </w:t>
      </w:r>
      <w:r w:rsidRPr="00BC4C45">
        <w:rPr>
          <w:sz w:val="24"/>
          <w:szCs w:val="24"/>
          <w:lang w:val="en-US"/>
        </w:rPr>
        <w:t xml:space="preserve">“other” </w:t>
      </w:r>
      <w:r w:rsidR="00367999">
        <w:rPr>
          <w:sz w:val="24"/>
          <w:szCs w:val="24"/>
          <w:lang w:val="en-US"/>
        </w:rPr>
        <w:t>for the &lt;</w:t>
      </w:r>
      <w:proofErr w:type="spellStart"/>
      <w:r w:rsidR="00367999" w:rsidRPr="00367999">
        <w:rPr>
          <w:b/>
          <w:sz w:val="24"/>
          <w:szCs w:val="24"/>
          <w:lang w:val="en-US"/>
        </w:rPr>
        <w:t>eventCode</w:t>
      </w:r>
      <w:proofErr w:type="spellEnd"/>
      <w:r w:rsidR="00367999">
        <w:rPr>
          <w:sz w:val="24"/>
          <w:szCs w:val="24"/>
          <w:lang w:val="en-US"/>
        </w:rPr>
        <w:t xml:space="preserve">&gt; element </w:t>
      </w:r>
      <w:r w:rsidRPr="00BC4C45">
        <w:rPr>
          <w:sz w:val="24"/>
          <w:szCs w:val="24"/>
          <w:lang w:val="en-US"/>
        </w:rPr>
        <w:t xml:space="preserve">means the </w:t>
      </w:r>
      <w:r w:rsidR="002E50B6">
        <w:rPr>
          <w:sz w:val="24"/>
          <w:szCs w:val="24"/>
          <w:lang w:val="en-US"/>
        </w:rPr>
        <w:t xml:space="preserve">matching </w:t>
      </w:r>
      <w:r w:rsidRPr="00BC4C45">
        <w:rPr>
          <w:sz w:val="24"/>
          <w:szCs w:val="24"/>
          <w:lang w:val="en-US"/>
        </w:rPr>
        <w:t>process was attempted</w:t>
      </w:r>
      <w:r w:rsidR="002E50B6">
        <w:rPr>
          <w:sz w:val="24"/>
          <w:szCs w:val="24"/>
          <w:lang w:val="en-US"/>
        </w:rPr>
        <w:t>, however</w:t>
      </w:r>
      <w:r w:rsidR="00367999">
        <w:rPr>
          <w:sz w:val="24"/>
          <w:szCs w:val="24"/>
          <w:lang w:val="en-US"/>
        </w:rPr>
        <w:t>,</w:t>
      </w:r>
      <w:r w:rsidRPr="00BC4C45">
        <w:rPr>
          <w:sz w:val="24"/>
          <w:szCs w:val="24"/>
          <w:lang w:val="en-US"/>
        </w:rPr>
        <w:t xml:space="preserve"> nothing </w:t>
      </w:r>
      <w:r w:rsidR="002E50B6">
        <w:rPr>
          <w:sz w:val="24"/>
          <w:szCs w:val="24"/>
          <w:lang w:val="en-US"/>
        </w:rPr>
        <w:t xml:space="preserve">acceptable </w:t>
      </w:r>
      <w:r w:rsidRPr="00BC4C45">
        <w:rPr>
          <w:sz w:val="24"/>
          <w:szCs w:val="24"/>
          <w:lang w:val="en-US"/>
        </w:rPr>
        <w:t>was found</w:t>
      </w:r>
      <w:r w:rsidR="001B0DDB">
        <w:rPr>
          <w:sz w:val="24"/>
          <w:szCs w:val="24"/>
          <w:lang w:val="en-US"/>
        </w:rPr>
        <w:t>. This outcome is</w:t>
      </w:r>
      <w:r w:rsidRPr="00BC4C45">
        <w:rPr>
          <w:sz w:val="24"/>
          <w:szCs w:val="24"/>
          <w:lang w:val="en-US"/>
        </w:rPr>
        <w:t xml:space="preserve"> </w:t>
      </w:r>
      <w:r w:rsidR="001B0DDB">
        <w:rPr>
          <w:sz w:val="24"/>
          <w:szCs w:val="24"/>
          <w:lang w:val="en-US"/>
        </w:rPr>
        <w:t xml:space="preserve">preferred </w:t>
      </w:r>
      <w:r w:rsidRPr="00BC4C45">
        <w:rPr>
          <w:sz w:val="24"/>
          <w:szCs w:val="24"/>
          <w:lang w:val="en-US"/>
        </w:rPr>
        <w:t xml:space="preserve">as </w:t>
      </w:r>
      <w:r w:rsidR="001B0DDB">
        <w:rPr>
          <w:sz w:val="24"/>
          <w:szCs w:val="24"/>
          <w:lang w:val="en-US"/>
        </w:rPr>
        <w:t xml:space="preserve">compared to the outcome where </w:t>
      </w:r>
      <w:r w:rsidRPr="00BC4C45">
        <w:rPr>
          <w:sz w:val="24"/>
          <w:szCs w:val="24"/>
          <w:lang w:val="en-US"/>
        </w:rPr>
        <w:t xml:space="preserve">the </w:t>
      </w:r>
      <w:r w:rsidR="00367999">
        <w:rPr>
          <w:sz w:val="24"/>
          <w:szCs w:val="24"/>
          <w:lang w:val="en-US"/>
        </w:rPr>
        <w:t xml:space="preserve">matching </w:t>
      </w:r>
      <w:r w:rsidRPr="00BC4C45">
        <w:rPr>
          <w:sz w:val="24"/>
          <w:szCs w:val="24"/>
          <w:lang w:val="en-US"/>
        </w:rPr>
        <w:t xml:space="preserve">process </w:t>
      </w:r>
      <w:r w:rsidR="001D0906">
        <w:rPr>
          <w:sz w:val="24"/>
          <w:szCs w:val="24"/>
          <w:lang w:val="en-US"/>
        </w:rPr>
        <w:t>gives</w:t>
      </w:r>
      <w:r w:rsidR="00367999">
        <w:rPr>
          <w:sz w:val="24"/>
          <w:szCs w:val="24"/>
          <w:lang w:val="en-US"/>
        </w:rPr>
        <w:t xml:space="preserve"> the </w:t>
      </w:r>
      <w:r w:rsidR="001D0906">
        <w:rPr>
          <w:sz w:val="24"/>
          <w:szCs w:val="24"/>
          <w:lang w:val="en-US"/>
        </w:rPr>
        <w:t xml:space="preserve">impression </w:t>
      </w:r>
      <w:r w:rsidR="00367999">
        <w:rPr>
          <w:sz w:val="24"/>
          <w:szCs w:val="24"/>
          <w:lang w:val="en-US"/>
        </w:rPr>
        <w:t xml:space="preserve">of a step </w:t>
      </w:r>
      <w:proofErr w:type="spellStart"/>
      <w:r w:rsidR="001D0906">
        <w:rPr>
          <w:sz w:val="24"/>
          <w:szCs w:val="24"/>
          <w:lang w:val="en-US"/>
        </w:rPr>
        <w:t>ot</w:t>
      </w:r>
      <w:proofErr w:type="spellEnd"/>
      <w:r w:rsidR="001D0906">
        <w:rPr>
          <w:sz w:val="24"/>
          <w:szCs w:val="24"/>
          <w:lang w:val="en-US"/>
        </w:rPr>
        <w:t xml:space="preserve"> being attempted at all.</w:t>
      </w:r>
      <w:r w:rsidR="001B0DDB">
        <w:rPr>
          <w:sz w:val="24"/>
          <w:szCs w:val="24"/>
          <w:lang w:val="en-US"/>
        </w:rPr>
        <w:t xml:space="preserve"> The term </w:t>
      </w:r>
      <w:r w:rsidRPr="00BC4C45">
        <w:rPr>
          <w:sz w:val="24"/>
          <w:szCs w:val="24"/>
          <w:lang w:val="en-US"/>
        </w:rPr>
        <w:t xml:space="preserve">“other” is an </w:t>
      </w:r>
      <w:r w:rsidRPr="007B4C3C">
        <w:rPr>
          <w:b/>
          <w:sz w:val="24"/>
          <w:szCs w:val="24"/>
          <w:lang w:val="en-US"/>
        </w:rPr>
        <w:t>interoperability</w:t>
      </w:r>
      <w:r w:rsidRPr="00BC4C45">
        <w:rPr>
          <w:sz w:val="24"/>
          <w:szCs w:val="24"/>
          <w:lang w:val="en-US"/>
        </w:rPr>
        <w:t xml:space="preserve"> requirement</w:t>
      </w:r>
      <w:r>
        <w:rPr>
          <w:sz w:val="24"/>
          <w:szCs w:val="24"/>
          <w:lang w:val="en-US"/>
        </w:rPr>
        <w:t xml:space="preserve"> allowing consumers some recourse of action when “other” is encountered</w:t>
      </w:r>
      <w:r w:rsidR="00367999">
        <w:rPr>
          <w:sz w:val="24"/>
          <w:szCs w:val="24"/>
          <w:lang w:val="en-US"/>
        </w:rPr>
        <w:t xml:space="preserve"> as an &lt;</w:t>
      </w:r>
      <w:proofErr w:type="spellStart"/>
      <w:r w:rsidR="00367999" w:rsidRPr="00367999">
        <w:rPr>
          <w:b/>
          <w:sz w:val="24"/>
          <w:szCs w:val="24"/>
          <w:lang w:val="en-US"/>
        </w:rPr>
        <w:t>eventCode</w:t>
      </w:r>
      <w:proofErr w:type="spellEnd"/>
      <w:r w:rsidR="00367999">
        <w:rPr>
          <w:sz w:val="24"/>
          <w:szCs w:val="24"/>
          <w:lang w:val="en-US"/>
        </w:rPr>
        <w:t>&gt;</w:t>
      </w:r>
      <w:r>
        <w:rPr>
          <w:sz w:val="24"/>
          <w:szCs w:val="24"/>
          <w:lang w:val="en-US"/>
        </w:rPr>
        <w:t xml:space="preserve"> – see</w:t>
      </w:r>
      <w:r w:rsidR="001B0DDB">
        <w:rPr>
          <w:sz w:val="24"/>
          <w:szCs w:val="24"/>
          <w:lang w:val="en-US"/>
        </w:rPr>
        <w:t xml:space="preserve"> the following</w:t>
      </w:r>
      <w:r>
        <w:rPr>
          <w:sz w:val="24"/>
          <w:szCs w:val="24"/>
          <w:lang w:val="en-US"/>
        </w:rPr>
        <w:t xml:space="preserve"> </w:t>
      </w:r>
      <w:r>
        <w:rPr>
          <w:b/>
          <w:sz w:val="24"/>
          <w:szCs w:val="24"/>
          <w:lang w:val="en-US"/>
        </w:rPr>
        <w:t xml:space="preserve">CAP Consuming </w:t>
      </w:r>
      <w:r w:rsidR="003B379E">
        <w:rPr>
          <w:b/>
          <w:sz w:val="24"/>
          <w:szCs w:val="24"/>
          <w:lang w:val="en-US"/>
        </w:rPr>
        <w:t>process</w:t>
      </w:r>
      <w:r w:rsidRPr="002E50B6">
        <w:rPr>
          <w:sz w:val="24"/>
          <w:szCs w:val="24"/>
          <w:lang w:val="en-US"/>
        </w:rPr>
        <w:t xml:space="preserve"> </w:t>
      </w:r>
      <w:r w:rsidR="002E50B6" w:rsidRPr="002E50B6">
        <w:rPr>
          <w:sz w:val="24"/>
          <w:szCs w:val="24"/>
          <w:lang w:val="en-US"/>
        </w:rPr>
        <w:t xml:space="preserve">section </w:t>
      </w:r>
      <w:r>
        <w:rPr>
          <w:sz w:val="24"/>
          <w:szCs w:val="24"/>
          <w:lang w:val="en-US"/>
        </w:rPr>
        <w:t>below.</w:t>
      </w:r>
    </w:p>
    <w:p w14:paraId="759BEEB4" w14:textId="77777777" w:rsidR="0048326C" w:rsidRDefault="0048326C" w:rsidP="0048326C">
      <w:pPr>
        <w:pStyle w:val="ListParagraph"/>
        <w:ind w:left="2160"/>
        <w:rPr>
          <w:sz w:val="24"/>
          <w:szCs w:val="24"/>
          <w:lang w:val="en-US"/>
        </w:rPr>
      </w:pPr>
    </w:p>
    <w:p w14:paraId="063026AA" w14:textId="361165CD" w:rsidR="00367999" w:rsidRDefault="001D0906" w:rsidP="00C17DDB">
      <w:pPr>
        <w:pStyle w:val="ListParagraph"/>
        <w:numPr>
          <w:ilvl w:val="2"/>
          <w:numId w:val="31"/>
        </w:numPr>
        <w:rPr>
          <w:sz w:val="24"/>
          <w:szCs w:val="24"/>
          <w:lang w:val="en-US"/>
        </w:rPr>
      </w:pPr>
      <w:r>
        <w:rPr>
          <w:sz w:val="24"/>
          <w:szCs w:val="24"/>
          <w:lang w:val="en-US"/>
        </w:rPr>
        <w:t xml:space="preserve">The term </w:t>
      </w:r>
      <w:r w:rsidR="00367999">
        <w:rPr>
          <w:sz w:val="24"/>
          <w:szCs w:val="24"/>
          <w:lang w:val="en-US"/>
        </w:rPr>
        <w:t>“other”</w:t>
      </w:r>
      <w:r>
        <w:rPr>
          <w:sz w:val="24"/>
          <w:szCs w:val="24"/>
          <w:lang w:val="en-US"/>
        </w:rPr>
        <w:t xml:space="preserve"> in</w:t>
      </w:r>
      <w:r w:rsidR="00367999">
        <w:rPr>
          <w:sz w:val="24"/>
          <w:szCs w:val="24"/>
          <w:lang w:val="en-US"/>
        </w:rPr>
        <w:t xml:space="preserve"> the &lt;event&gt; value is not </w:t>
      </w:r>
      <w:r>
        <w:rPr>
          <w:sz w:val="24"/>
          <w:szCs w:val="24"/>
          <w:lang w:val="en-US"/>
        </w:rPr>
        <w:t>prohibited;</w:t>
      </w:r>
      <w:r w:rsidR="00367999">
        <w:rPr>
          <w:sz w:val="24"/>
          <w:szCs w:val="24"/>
          <w:lang w:val="en-US"/>
        </w:rPr>
        <w:t xml:space="preserve"> it’s typically considered meaningless for most presentation</w:t>
      </w:r>
      <w:r>
        <w:rPr>
          <w:sz w:val="24"/>
          <w:szCs w:val="24"/>
          <w:lang w:val="en-US"/>
        </w:rPr>
        <w:t xml:space="preserve"> systems and therefore is not recommended. </w:t>
      </w:r>
    </w:p>
    <w:p w14:paraId="1533069B" w14:textId="77777777" w:rsidR="00367999" w:rsidRDefault="00367999" w:rsidP="00367999">
      <w:pPr>
        <w:pStyle w:val="ListParagraph"/>
        <w:ind w:left="2160"/>
        <w:rPr>
          <w:sz w:val="24"/>
          <w:szCs w:val="24"/>
          <w:lang w:val="en-US"/>
        </w:rPr>
      </w:pPr>
    </w:p>
    <w:p w14:paraId="7A216819" w14:textId="57837AE6" w:rsidR="0048326C" w:rsidRPr="003E0B29" w:rsidRDefault="001B0DDB" w:rsidP="00C17DDB">
      <w:pPr>
        <w:pStyle w:val="ListParagraph"/>
        <w:numPr>
          <w:ilvl w:val="2"/>
          <w:numId w:val="31"/>
        </w:numPr>
        <w:rPr>
          <w:sz w:val="24"/>
          <w:szCs w:val="24"/>
          <w:lang w:val="en-US"/>
        </w:rPr>
      </w:pPr>
      <w:r w:rsidRPr="001B0DDB">
        <w:rPr>
          <w:sz w:val="24"/>
          <w:szCs w:val="24"/>
          <w:lang w:val="en-US"/>
        </w:rPr>
        <w:t xml:space="preserve">If "other" is </w:t>
      </w:r>
      <w:r w:rsidR="001D0906">
        <w:rPr>
          <w:sz w:val="24"/>
          <w:szCs w:val="24"/>
          <w:lang w:val="en-US"/>
        </w:rPr>
        <w:t xml:space="preserve">found </w:t>
      </w:r>
      <w:r w:rsidR="00367999">
        <w:rPr>
          <w:sz w:val="24"/>
          <w:szCs w:val="24"/>
          <w:lang w:val="en-US"/>
        </w:rPr>
        <w:t>as a match</w:t>
      </w:r>
      <w:r w:rsidRPr="001B0DDB">
        <w:rPr>
          <w:sz w:val="24"/>
          <w:szCs w:val="24"/>
          <w:lang w:val="en-US"/>
        </w:rPr>
        <w:t>,</w:t>
      </w:r>
      <w:r w:rsidR="00B6773B">
        <w:rPr>
          <w:sz w:val="24"/>
          <w:szCs w:val="24"/>
          <w:lang w:val="en-US"/>
        </w:rPr>
        <w:t xml:space="preserve"> the</w:t>
      </w:r>
      <w:r w:rsidRPr="001B0DDB">
        <w:rPr>
          <w:sz w:val="24"/>
          <w:szCs w:val="24"/>
          <w:lang w:val="en-US"/>
        </w:rPr>
        <w:t xml:space="preserve"> </w:t>
      </w:r>
      <w:r w:rsidRPr="00367999">
        <w:rPr>
          <w:b/>
          <w:sz w:val="24"/>
          <w:szCs w:val="24"/>
          <w:lang w:val="en-US"/>
        </w:rPr>
        <w:t>OASIS Ope</w:t>
      </w:r>
      <w:r w:rsidR="00B6773B">
        <w:rPr>
          <w:b/>
          <w:sz w:val="24"/>
          <w:szCs w:val="24"/>
          <w:lang w:val="en-US"/>
        </w:rPr>
        <w:t>n EMTC</w:t>
      </w:r>
      <w:r w:rsidRPr="001B0DDB">
        <w:rPr>
          <w:sz w:val="24"/>
          <w:szCs w:val="24"/>
          <w:lang w:val="en-US"/>
        </w:rPr>
        <w:t xml:space="preserve"> recommends that the alerting agency consider </w:t>
      </w:r>
      <w:r w:rsidRPr="001B0DDB">
        <w:rPr>
          <w:b/>
          <w:sz w:val="24"/>
          <w:szCs w:val="24"/>
          <w:lang w:val="en-US"/>
        </w:rPr>
        <w:t>submitting</w:t>
      </w:r>
      <w:r w:rsidRPr="001B0DDB">
        <w:rPr>
          <w:sz w:val="24"/>
          <w:szCs w:val="24"/>
          <w:lang w:val="en-US"/>
        </w:rPr>
        <w:t xml:space="preserve"> a new event term for review. This term would replace "other" in future instances of the </w:t>
      </w:r>
      <w:r w:rsidR="001D0906">
        <w:rPr>
          <w:sz w:val="24"/>
          <w:szCs w:val="24"/>
          <w:lang w:val="en-US"/>
        </w:rPr>
        <w:t xml:space="preserve">currently unmatched </w:t>
      </w:r>
      <w:r w:rsidRPr="001B0DDB">
        <w:rPr>
          <w:sz w:val="24"/>
          <w:szCs w:val="24"/>
          <w:lang w:val="en-US"/>
        </w:rPr>
        <w:t>event</w:t>
      </w:r>
      <w:r>
        <w:rPr>
          <w:sz w:val="24"/>
          <w:szCs w:val="24"/>
          <w:lang w:val="en-US"/>
        </w:rPr>
        <w:t>-</w:t>
      </w:r>
      <w:r w:rsidRPr="001B0DDB">
        <w:rPr>
          <w:sz w:val="24"/>
          <w:szCs w:val="24"/>
          <w:lang w:val="en-US"/>
        </w:rPr>
        <w:t xml:space="preserve">type for the </w:t>
      </w:r>
      <w:r w:rsidR="00367999">
        <w:rPr>
          <w:sz w:val="24"/>
          <w:szCs w:val="24"/>
          <w:lang w:val="en-US"/>
        </w:rPr>
        <w:t xml:space="preserve">local </w:t>
      </w:r>
      <w:r w:rsidRPr="001B0DDB">
        <w:rPr>
          <w:sz w:val="24"/>
          <w:szCs w:val="24"/>
          <w:lang w:val="en-US"/>
        </w:rPr>
        <w:t xml:space="preserve">alerting agency. The submission process is outlined in the section on </w:t>
      </w:r>
      <w:r w:rsidRPr="001B0DDB">
        <w:rPr>
          <w:b/>
          <w:sz w:val="24"/>
          <w:szCs w:val="24"/>
          <w:lang w:val="en-US"/>
        </w:rPr>
        <w:t>Submitting Content</w:t>
      </w:r>
      <w:r w:rsidRPr="001B0DDB">
        <w:rPr>
          <w:sz w:val="24"/>
          <w:szCs w:val="24"/>
          <w:lang w:val="en-US"/>
        </w:rPr>
        <w:t xml:space="preserve"> in the </w:t>
      </w:r>
      <w:r>
        <w:rPr>
          <w:b/>
          <w:sz w:val="24"/>
          <w:szCs w:val="24"/>
          <w:lang w:val="en-US"/>
        </w:rPr>
        <w:t>OASIS Open Event Terms List – Lookup Table</w:t>
      </w:r>
      <w:r w:rsidRPr="001B0DDB">
        <w:rPr>
          <w:sz w:val="24"/>
          <w:szCs w:val="24"/>
          <w:lang w:val="en-US"/>
        </w:rPr>
        <w:t>.</w:t>
      </w:r>
    </w:p>
    <w:p w14:paraId="5ED3C20E" w14:textId="77777777" w:rsidR="0048326C" w:rsidRDefault="0048326C" w:rsidP="0048326C">
      <w:pPr>
        <w:ind w:left="1440"/>
        <w:contextualSpacing/>
        <w:rPr>
          <w:sz w:val="24"/>
          <w:szCs w:val="24"/>
          <w:lang w:val="en-US"/>
        </w:rPr>
      </w:pPr>
    </w:p>
    <w:p w14:paraId="12FF893A" w14:textId="4D2A176C" w:rsidR="007B76DA" w:rsidRPr="005A0D2A" w:rsidRDefault="00AC1339" w:rsidP="00C17DDB">
      <w:pPr>
        <w:numPr>
          <w:ilvl w:val="1"/>
          <w:numId w:val="31"/>
        </w:numPr>
        <w:contextualSpacing/>
        <w:rPr>
          <w:sz w:val="24"/>
          <w:szCs w:val="24"/>
          <w:lang w:val="en-US"/>
        </w:rPr>
      </w:pPr>
      <w:r w:rsidRPr="00263FD3">
        <w:rPr>
          <w:sz w:val="24"/>
          <w:szCs w:val="24"/>
          <w:lang w:val="en-US"/>
        </w:rPr>
        <w:t xml:space="preserve">If any associated </w:t>
      </w:r>
      <w:r w:rsidR="00466EA8" w:rsidRPr="001D0906">
        <w:rPr>
          <w:b/>
          <w:sz w:val="24"/>
          <w:szCs w:val="24"/>
          <w:lang w:val="en-US"/>
        </w:rPr>
        <w:t>event</w:t>
      </w:r>
      <w:r w:rsidR="00D17AA9" w:rsidRPr="001D0906">
        <w:rPr>
          <w:b/>
          <w:sz w:val="24"/>
          <w:szCs w:val="24"/>
          <w:lang w:val="en-US"/>
        </w:rPr>
        <w:t>s</w:t>
      </w:r>
      <w:r w:rsidR="00466EA8" w:rsidRPr="001D0906">
        <w:rPr>
          <w:b/>
          <w:sz w:val="24"/>
          <w:szCs w:val="24"/>
          <w:lang w:val="en-US"/>
        </w:rPr>
        <w:t>-of-interest</w:t>
      </w:r>
      <w:r w:rsidRPr="00263FD3">
        <w:rPr>
          <w:sz w:val="24"/>
          <w:szCs w:val="24"/>
          <w:lang w:val="en-US"/>
        </w:rPr>
        <w:t xml:space="preserve"> </w:t>
      </w:r>
      <w:r w:rsidR="001B0DDB">
        <w:rPr>
          <w:sz w:val="24"/>
          <w:szCs w:val="24"/>
          <w:lang w:val="en-US"/>
        </w:rPr>
        <w:t>are</w:t>
      </w:r>
      <w:r w:rsidRPr="00263FD3">
        <w:rPr>
          <w:sz w:val="24"/>
          <w:szCs w:val="24"/>
          <w:lang w:val="en-US"/>
        </w:rPr>
        <w:t xml:space="preserve"> </w:t>
      </w:r>
      <w:proofErr w:type="gramStart"/>
      <w:r w:rsidRPr="00263FD3">
        <w:rPr>
          <w:sz w:val="24"/>
          <w:szCs w:val="24"/>
          <w:lang w:val="en-US"/>
        </w:rPr>
        <w:t>identified, and</w:t>
      </w:r>
      <w:proofErr w:type="gramEnd"/>
      <w:r w:rsidRPr="00263FD3">
        <w:rPr>
          <w:sz w:val="24"/>
          <w:szCs w:val="24"/>
          <w:lang w:val="en-US"/>
        </w:rPr>
        <w:t xml:space="preserve"> are to be </w:t>
      </w:r>
      <w:r w:rsidR="001B0DDB">
        <w:rPr>
          <w:sz w:val="24"/>
          <w:szCs w:val="24"/>
          <w:lang w:val="en-US"/>
        </w:rPr>
        <w:t>handled</w:t>
      </w:r>
      <w:r w:rsidRPr="00263FD3">
        <w:rPr>
          <w:sz w:val="24"/>
          <w:szCs w:val="24"/>
          <w:lang w:val="en-US"/>
        </w:rPr>
        <w:t xml:space="preserve"> collectively as one </w:t>
      </w:r>
      <w:r w:rsidR="00D2589A" w:rsidRPr="001D0906">
        <w:rPr>
          <w:b/>
          <w:sz w:val="24"/>
          <w:szCs w:val="24"/>
          <w:lang w:val="en-US"/>
        </w:rPr>
        <w:t>complex</w:t>
      </w:r>
      <w:r w:rsidR="002E50B6" w:rsidRPr="001D0906">
        <w:rPr>
          <w:b/>
          <w:sz w:val="24"/>
          <w:szCs w:val="24"/>
          <w:lang w:val="en-US"/>
        </w:rPr>
        <w:t>-</w:t>
      </w:r>
      <w:r w:rsidR="00D17AA9" w:rsidRPr="001D0906">
        <w:rPr>
          <w:b/>
          <w:sz w:val="24"/>
          <w:szCs w:val="24"/>
          <w:lang w:val="en-US"/>
        </w:rPr>
        <w:t>event</w:t>
      </w:r>
      <w:r w:rsidR="001B0DDB">
        <w:rPr>
          <w:sz w:val="24"/>
          <w:szCs w:val="24"/>
          <w:lang w:val="en-US"/>
        </w:rPr>
        <w:t xml:space="preserve">, </w:t>
      </w:r>
      <w:r w:rsidRPr="00263FD3">
        <w:rPr>
          <w:sz w:val="24"/>
          <w:szCs w:val="24"/>
          <w:lang w:val="en-US"/>
        </w:rPr>
        <w:t>the &lt;</w:t>
      </w:r>
      <w:r w:rsidRPr="00263FD3">
        <w:rPr>
          <w:b/>
          <w:sz w:val="24"/>
          <w:szCs w:val="24"/>
          <w:lang w:val="en-US"/>
        </w:rPr>
        <w:t>event</w:t>
      </w:r>
      <w:r w:rsidRPr="00263FD3">
        <w:rPr>
          <w:sz w:val="24"/>
          <w:szCs w:val="24"/>
          <w:lang w:val="en-US"/>
        </w:rPr>
        <w:t>&gt; element value s</w:t>
      </w:r>
      <w:r w:rsidR="00851F71" w:rsidRPr="00263FD3">
        <w:rPr>
          <w:sz w:val="24"/>
          <w:szCs w:val="24"/>
          <w:lang w:val="en-US"/>
        </w:rPr>
        <w:t xml:space="preserve">hould represent the </w:t>
      </w:r>
      <w:r w:rsidR="001B0DDB">
        <w:rPr>
          <w:sz w:val="24"/>
          <w:szCs w:val="24"/>
          <w:lang w:val="en-US"/>
        </w:rPr>
        <w:t>broader</w:t>
      </w:r>
      <w:r w:rsidR="00E3745D" w:rsidRPr="00263FD3">
        <w:rPr>
          <w:sz w:val="24"/>
          <w:szCs w:val="24"/>
          <w:lang w:val="en-US"/>
        </w:rPr>
        <w:t xml:space="preserve"> </w:t>
      </w:r>
      <w:r w:rsidR="007B4C3C">
        <w:rPr>
          <w:sz w:val="24"/>
          <w:szCs w:val="24"/>
          <w:lang w:val="en-US"/>
        </w:rPr>
        <w:t xml:space="preserve">event </w:t>
      </w:r>
      <w:proofErr w:type="gramStart"/>
      <w:r w:rsidR="00E3745D" w:rsidRPr="00263FD3">
        <w:rPr>
          <w:sz w:val="24"/>
          <w:szCs w:val="24"/>
          <w:lang w:val="en-US"/>
        </w:rPr>
        <w:t>situation</w:t>
      </w:r>
      <w:r w:rsidR="00DB73C2" w:rsidRPr="00263FD3">
        <w:rPr>
          <w:sz w:val="24"/>
          <w:szCs w:val="24"/>
          <w:lang w:val="en-US"/>
        </w:rPr>
        <w:t xml:space="preserve"> as </w:t>
      </w:r>
      <w:r w:rsidR="00447D17" w:rsidRPr="00263FD3">
        <w:rPr>
          <w:sz w:val="24"/>
          <w:szCs w:val="24"/>
          <w:lang w:val="en-US"/>
        </w:rPr>
        <w:t>a whole</w:t>
      </w:r>
      <w:proofErr w:type="gramEnd"/>
      <w:r w:rsidR="001B0DDB">
        <w:rPr>
          <w:sz w:val="24"/>
          <w:szCs w:val="24"/>
          <w:lang w:val="en-US"/>
        </w:rPr>
        <w:t>. For example,</w:t>
      </w:r>
      <w:r w:rsidR="001B0DDB" w:rsidRPr="001B0DDB">
        <w:t xml:space="preserve"> </w:t>
      </w:r>
      <w:r w:rsidR="001B0DDB" w:rsidRPr="001B0DDB">
        <w:rPr>
          <w:sz w:val="24"/>
          <w:szCs w:val="24"/>
          <w:lang w:val="en-US"/>
        </w:rPr>
        <w:t>instead of specifying a narrower event such as &lt;</w:t>
      </w:r>
      <w:r w:rsidR="001B0DDB" w:rsidRPr="007B4C3C">
        <w:rPr>
          <w:b/>
          <w:sz w:val="24"/>
          <w:szCs w:val="24"/>
          <w:lang w:val="en-US"/>
        </w:rPr>
        <w:t>event</w:t>
      </w:r>
      <w:r w:rsidR="001B0DDB" w:rsidRPr="001B0DDB">
        <w:rPr>
          <w:sz w:val="24"/>
          <w:szCs w:val="24"/>
          <w:lang w:val="en-US"/>
        </w:rPr>
        <w:t>&gt;power grid failure&lt;/</w:t>
      </w:r>
      <w:r w:rsidR="001B0DDB" w:rsidRPr="007B4C3C">
        <w:rPr>
          <w:b/>
          <w:sz w:val="24"/>
          <w:szCs w:val="24"/>
          <w:lang w:val="en-US"/>
        </w:rPr>
        <w:t>event</w:t>
      </w:r>
      <w:r w:rsidR="001B0DDB" w:rsidRPr="001B0DDB">
        <w:rPr>
          <w:sz w:val="24"/>
          <w:szCs w:val="24"/>
          <w:lang w:val="en-US"/>
        </w:rPr>
        <w:t xml:space="preserve">&gt;, a more encompassing event </w:t>
      </w:r>
      <w:r w:rsidR="001D0906">
        <w:rPr>
          <w:sz w:val="24"/>
          <w:szCs w:val="24"/>
          <w:lang w:val="en-US"/>
        </w:rPr>
        <w:t>term</w:t>
      </w:r>
      <w:r w:rsidR="001B0DDB" w:rsidRPr="001B0DDB">
        <w:rPr>
          <w:sz w:val="24"/>
          <w:szCs w:val="24"/>
          <w:lang w:val="en-US"/>
        </w:rPr>
        <w:t xml:space="preserve"> like &lt;</w:t>
      </w:r>
      <w:r w:rsidR="001B0DDB" w:rsidRPr="007B4C3C">
        <w:rPr>
          <w:b/>
          <w:sz w:val="24"/>
          <w:szCs w:val="24"/>
          <w:lang w:val="en-US"/>
        </w:rPr>
        <w:t>event</w:t>
      </w:r>
      <w:r w:rsidR="001B0DDB" w:rsidRPr="001B0DDB">
        <w:rPr>
          <w:sz w:val="24"/>
          <w:szCs w:val="24"/>
          <w:lang w:val="en-US"/>
        </w:rPr>
        <w:t>&gt;service interruption&lt;/</w:t>
      </w:r>
      <w:r w:rsidR="001B0DDB" w:rsidRPr="007B4C3C">
        <w:rPr>
          <w:b/>
          <w:sz w:val="24"/>
          <w:szCs w:val="24"/>
          <w:lang w:val="en-US"/>
        </w:rPr>
        <w:t>event</w:t>
      </w:r>
      <w:r w:rsidR="001B0DDB" w:rsidRPr="001B0DDB">
        <w:rPr>
          <w:sz w:val="24"/>
          <w:szCs w:val="24"/>
          <w:lang w:val="en-US"/>
        </w:rPr>
        <w:t xml:space="preserve">&gt; </w:t>
      </w:r>
      <w:r w:rsidR="001D0906">
        <w:rPr>
          <w:sz w:val="24"/>
          <w:szCs w:val="24"/>
          <w:lang w:val="en-US"/>
        </w:rPr>
        <w:t>could</w:t>
      </w:r>
      <w:r w:rsidR="001B0DDB" w:rsidRPr="001B0DDB">
        <w:rPr>
          <w:sz w:val="24"/>
          <w:szCs w:val="24"/>
          <w:lang w:val="en-US"/>
        </w:rPr>
        <w:t xml:space="preserve"> be used</w:t>
      </w:r>
      <w:r w:rsidR="001D0906">
        <w:rPr>
          <w:sz w:val="24"/>
          <w:szCs w:val="24"/>
          <w:lang w:val="en-US"/>
        </w:rPr>
        <w:t xml:space="preserve"> instead</w:t>
      </w:r>
      <w:r w:rsidR="005A0D2A">
        <w:rPr>
          <w:sz w:val="24"/>
          <w:szCs w:val="24"/>
          <w:lang w:val="en-US"/>
        </w:rPr>
        <w:t xml:space="preserve"> </w:t>
      </w:r>
      <w:r w:rsidR="005A0D2A">
        <w:rPr>
          <w:rStyle w:val="FootnoteReference"/>
          <w:sz w:val="24"/>
          <w:szCs w:val="24"/>
          <w:lang w:val="en-US"/>
        </w:rPr>
        <w:footnoteReference w:id="48"/>
      </w:r>
      <w:r w:rsidR="00EE1425" w:rsidRPr="00263FD3">
        <w:rPr>
          <w:sz w:val="24"/>
          <w:szCs w:val="24"/>
          <w:lang w:val="en-US"/>
        </w:rPr>
        <w:t xml:space="preserve">. </w:t>
      </w:r>
    </w:p>
    <w:p w14:paraId="1DBC22D4" w14:textId="7E48695A" w:rsidR="00EE1425" w:rsidRDefault="00EE1425" w:rsidP="00C17DDB">
      <w:pPr>
        <w:pStyle w:val="ListParagraph"/>
        <w:numPr>
          <w:ilvl w:val="2"/>
          <w:numId w:val="31"/>
        </w:numPr>
        <w:ind w:left="1980"/>
        <w:rPr>
          <w:sz w:val="24"/>
          <w:szCs w:val="24"/>
          <w:lang w:val="en-US"/>
        </w:rPr>
      </w:pPr>
      <w:r w:rsidRPr="00E3745D">
        <w:rPr>
          <w:sz w:val="24"/>
          <w:szCs w:val="24"/>
          <w:lang w:val="en-US"/>
        </w:rPr>
        <w:t xml:space="preserve">Continuing with </w:t>
      </w:r>
      <w:r w:rsidR="009C0443" w:rsidRPr="00E3745D">
        <w:rPr>
          <w:sz w:val="24"/>
          <w:szCs w:val="24"/>
          <w:lang w:val="en-US"/>
        </w:rPr>
        <w:t xml:space="preserve">the </w:t>
      </w:r>
      <w:r w:rsidR="002E50B6">
        <w:rPr>
          <w:sz w:val="24"/>
          <w:szCs w:val="24"/>
          <w:lang w:val="en-US"/>
        </w:rPr>
        <w:t xml:space="preserve">complex-event </w:t>
      </w:r>
      <w:r w:rsidRPr="00E3745D">
        <w:rPr>
          <w:sz w:val="24"/>
          <w:szCs w:val="24"/>
          <w:lang w:val="en-US"/>
        </w:rPr>
        <w:t>example, i</w:t>
      </w:r>
      <w:r w:rsidR="00447D17" w:rsidRPr="00E3745D">
        <w:rPr>
          <w:sz w:val="24"/>
          <w:szCs w:val="24"/>
          <w:lang w:val="en-US"/>
        </w:rPr>
        <w:t xml:space="preserve">f the </w:t>
      </w:r>
      <w:r w:rsidR="005A0D2A">
        <w:rPr>
          <w:sz w:val="24"/>
          <w:szCs w:val="24"/>
          <w:lang w:val="en-US"/>
        </w:rPr>
        <w:t xml:space="preserve">overall </w:t>
      </w:r>
      <w:r w:rsidR="002E50B6">
        <w:rPr>
          <w:sz w:val="24"/>
          <w:szCs w:val="24"/>
          <w:lang w:val="en-US"/>
        </w:rPr>
        <w:t>complex-</w:t>
      </w:r>
      <w:r w:rsidR="00FA61DA">
        <w:rPr>
          <w:sz w:val="24"/>
          <w:szCs w:val="24"/>
          <w:lang w:val="en-US"/>
        </w:rPr>
        <w:t xml:space="preserve">event situation </w:t>
      </w:r>
      <w:r w:rsidR="00447D17" w:rsidRPr="00E3745D">
        <w:rPr>
          <w:sz w:val="24"/>
          <w:szCs w:val="24"/>
          <w:lang w:val="en-US"/>
        </w:rPr>
        <w:t>is</w:t>
      </w:r>
      <w:r w:rsidR="00026CC8" w:rsidRPr="00E3745D">
        <w:rPr>
          <w:sz w:val="24"/>
          <w:szCs w:val="24"/>
          <w:lang w:val="en-US"/>
        </w:rPr>
        <w:t xml:space="preserve"> deemed</w:t>
      </w:r>
      <w:r w:rsidR="007B4C3C">
        <w:rPr>
          <w:sz w:val="24"/>
          <w:szCs w:val="24"/>
          <w:lang w:val="en-US"/>
        </w:rPr>
        <w:t xml:space="preserve"> as a group</w:t>
      </w:r>
      <w:r w:rsidR="00026CC8" w:rsidRPr="00E3745D">
        <w:rPr>
          <w:sz w:val="24"/>
          <w:szCs w:val="24"/>
          <w:lang w:val="en-US"/>
        </w:rPr>
        <w:t xml:space="preserve"> the </w:t>
      </w:r>
      <w:r w:rsidR="00026CC8" w:rsidRPr="005A0D2A">
        <w:rPr>
          <w:b/>
          <w:sz w:val="24"/>
          <w:szCs w:val="24"/>
          <w:lang w:val="en-US"/>
        </w:rPr>
        <w:t>primary</w:t>
      </w:r>
      <w:r w:rsidRPr="00E3745D">
        <w:rPr>
          <w:sz w:val="24"/>
          <w:szCs w:val="24"/>
          <w:lang w:val="en-US"/>
        </w:rPr>
        <w:t xml:space="preserve"> </w:t>
      </w:r>
      <w:r w:rsidR="00466EA8" w:rsidRPr="00E3745D">
        <w:rPr>
          <w:sz w:val="24"/>
          <w:szCs w:val="24"/>
          <w:lang w:val="en-US"/>
        </w:rPr>
        <w:t>event-of-interest</w:t>
      </w:r>
      <w:r w:rsidR="001B0DDB">
        <w:rPr>
          <w:sz w:val="24"/>
          <w:szCs w:val="24"/>
          <w:lang w:val="en-US"/>
        </w:rPr>
        <w:t xml:space="preserve">, the complex-event </w:t>
      </w:r>
      <w:r w:rsidR="002E50B6">
        <w:rPr>
          <w:sz w:val="24"/>
          <w:szCs w:val="24"/>
          <w:lang w:val="en-US"/>
        </w:rPr>
        <w:t>become</w:t>
      </w:r>
      <w:r w:rsidR="005A0D2A">
        <w:rPr>
          <w:sz w:val="24"/>
          <w:szCs w:val="24"/>
          <w:lang w:val="en-US"/>
        </w:rPr>
        <w:t>s</w:t>
      </w:r>
      <w:r w:rsidRPr="00E3745D">
        <w:rPr>
          <w:sz w:val="24"/>
          <w:szCs w:val="24"/>
          <w:lang w:val="en-US"/>
        </w:rPr>
        <w:t xml:space="preserve"> </w:t>
      </w:r>
      <w:r w:rsidR="001D0906">
        <w:rPr>
          <w:sz w:val="24"/>
          <w:szCs w:val="24"/>
          <w:lang w:val="en-US"/>
        </w:rPr>
        <w:t xml:space="preserve">the event </w:t>
      </w:r>
      <w:r w:rsidR="007B4C3C">
        <w:rPr>
          <w:sz w:val="24"/>
          <w:szCs w:val="24"/>
          <w:lang w:val="en-US"/>
        </w:rPr>
        <w:t>that anchors</w:t>
      </w:r>
      <w:r w:rsidR="001B0DDB">
        <w:rPr>
          <w:sz w:val="24"/>
          <w:szCs w:val="24"/>
          <w:lang w:val="en-US"/>
        </w:rPr>
        <w:t xml:space="preserve"> the </w:t>
      </w:r>
      <w:r w:rsidR="00E3745D" w:rsidRPr="001D0906">
        <w:rPr>
          <w:b/>
          <w:sz w:val="24"/>
          <w:szCs w:val="24"/>
          <w:lang w:val="en-US"/>
        </w:rPr>
        <w:t xml:space="preserve">larger </w:t>
      </w:r>
      <w:r w:rsidR="001B0DDB" w:rsidRPr="001D0906">
        <w:rPr>
          <w:b/>
          <w:sz w:val="24"/>
          <w:szCs w:val="24"/>
          <w:lang w:val="en-US"/>
        </w:rPr>
        <w:t xml:space="preserve">alerting </w:t>
      </w:r>
      <w:r w:rsidR="00E3745D" w:rsidRPr="001D0906">
        <w:rPr>
          <w:b/>
          <w:sz w:val="24"/>
          <w:szCs w:val="24"/>
          <w:lang w:val="en-US"/>
        </w:rPr>
        <w:t>situation</w:t>
      </w:r>
      <w:r w:rsidR="001B0DDB">
        <w:rPr>
          <w:sz w:val="24"/>
          <w:szCs w:val="24"/>
          <w:lang w:val="en-US"/>
        </w:rPr>
        <w:t>. The individual</w:t>
      </w:r>
      <w:r w:rsidRPr="00E3745D">
        <w:rPr>
          <w:sz w:val="24"/>
          <w:szCs w:val="24"/>
          <w:lang w:val="en-US"/>
        </w:rPr>
        <w:t xml:space="preserve"> </w:t>
      </w:r>
      <w:r w:rsidR="00466EA8" w:rsidRPr="00E3745D">
        <w:rPr>
          <w:sz w:val="24"/>
          <w:szCs w:val="24"/>
          <w:lang w:val="en-US"/>
        </w:rPr>
        <w:t>event</w:t>
      </w:r>
      <w:r w:rsidR="00D17AA9">
        <w:rPr>
          <w:sz w:val="24"/>
          <w:szCs w:val="24"/>
          <w:lang w:val="en-US"/>
        </w:rPr>
        <w:t>s</w:t>
      </w:r>
      <w:r w:rsidR="00466EA8" w:rsidRPr="00E3745D">
        <w:rPr>
          <w:sz w:val="24"/>
          <w:szCs w:val="24"/>
          <w:lang w:val="en-US"/>
        </w:rPr>
        <w:t>-of-interest</w:t>
      </w:r>
      <w:r w:rsidRPr="00E3745D">
        <w:rPr>
          <w:sz w:val="24"/>
          <w:szCs w:val="24"/>
          <w:lang w:val="en-US"/>
        </w:rPr>
        <w:t xml:space="preserve"> </w:t>
      </w:r>
      <w:r w:rsidR="002E50B6">
        <w:rPr>
          <w:sz w:val="24"/>
          <w:szCs w:val="24"/>
          <w:lang w:val="en-US"/>
        </w:rPr>
        <w:t>that make up the complex-</w:t>
      </w:r>
      <w:r w:rsidR="00E85E8F">
        <w:rPr>
          <w:sz w:val="24"/>
          <w:szCs w:val="24"/>
          <w:lang w:val="en-US"/>
        </w:rPr>
        <w:t xml:space="preserve">event </w:t>
      </w:r>
      <w:r w:rsidRPr="00E3745D">
        <w:rPr>
          <w:sz w:val="24"/>
          <w:szCs w:val="24"/>
          <w:lang w:val="en-US"/>
        </w:rPr>
        <w:t xml:space="preserve">may or may not be explicitly </w:t>
      </w:r>
      <w:r w:rsidR="00E85E8F">
        <w:rPr>
          <w:sz w:val="24"/>
          <w:szCs w:val="24"/>
          <w:lang w:val="en-US"/>
        </w:rPr>
        <w:t xml:space="preserve">addressed </w:t>
      </w:r>
      <w:r w:rsidR="005A0D2A">
        <w:rPr>
          <w:sz w:val="24"/>
          <w:szCs w:val="24"/>
          <w:lang w:val="en-US"/>
        </w:rPr>
        <w:t>as part of this</w:t>
      </w:r>
      <w:r w:rsidRPr="00E3745D">
        <w:rPr>
          <w:sz w:val="24"/>
          <w:szCs w:val="24"/>
          <w:lang w:val="en-US"/>
        </w:rPr>
        <w:t xml:space="preserve"> </w:t>
      </w:r>
      <w:r w:rsidR="00E3745D" w:rsidRPr="00E3745D">
        <w:rPr>
          <w:sz w:val="24"/>
          <w:szCs w:val="24"/>
          <w:lang w:val="en-US"/>
        </w:rPr>
        <w:t>larger situation</w:t>
      </w:r>
      <w:r w:rsidR="002E50B6">
        <w:rPr>
          <w:sz w:val="24"/>
          <w:szCs w:val="24"/>
          <w:lang w:val="en-US"/>
        </w:rPr>
        <w:t xml:space="preserve">. </w:t>
      </w:r>
      <w:r w:rsidR="001B0DDB">
        <w:rPr>
          <w:sz w:val="24"/>
          <w:szCs w:val="24"/>
          <w:lang w:val="en-US"/>
        </w:rPr>
        <w:t>I</w:t>
      </w:r>
      <w:r w:rsidR="009C0443" w:rsidRPr="00E3745D">
        <w:rPr>
          <w:sz w:val="24"/>
          <w:szCs w:val="24"/>
          <w:lang w:val="en-US"/>
        </w:rPr>
        <w:t xml:space="preserve">f the agency so chooses </w:t>
      </w:r>
      <w:r w:rsidR="00E3745D" w:rsidRPr="00E3745D">
        <w:rPr>
          <w:sz w:val="24"/>
          <w:szCs w:val="24"/>
          <w:lang w:val="en-US"/>
        </w:rPr>
        <w:t xml:space="preserve">to </w:t>
      </w:r>
      <w:r w:rsidR="00E85E8F">
        <w:rPr>
          <w:sz w:val="24"/>
          <w:szCs w:val="24"/>
          <w:lang w:val="en-US"/>
        </w:rPr>
        <w:t xml:space="preserve">address </w:t>
      </w:r>
      <w:r w:rsidR="005A0D2A">
        <w:rPr>
          <w:sz w:val="24"/>
          <w:szCs w:val="24"/>
          <w:lang w:val="en-US"/>
        </w:rPr>
        <w:t>any of</w:t>
      </w:r>
      <w:r w:rsidR="00E85E8F">
        <w:rPr>
          <w:sz w:val="24"/>
          <w:szCs w:val="24"/>
          <w:lang w:val="en-US"/>
        </w:rPr>
        <w:t xml:space="preserve"> </w:t>
      </w:r>
      <w:r w:rsidR="005A0D2A">
        <w:rPr>
          <w:sz w:val="24"/>
          <w:szCs w:val="24"/>
          <w:lang w:val="en-US"/>
        </w:rPr>
        <w:t xml:space="preserve">the </w:t>
      </w:r>
      <w:r w:rsidR="001B0DDB">
        <w:rPr>
          <w:sz w:val="24"/>
          <w:szCs w:val="24"/>
          <w:lang w:val="en-US"/>
        </w:rPr>
        <w:t>individual</w:t>
      </w:r>
      <w:r w:rsidR="00E85E8F">
        <w:rPr>
          <w:sz w:val="24"/>
          <w:szCs w:val="24"/>
          <w:lang w:val="en-US"/>
        </w:rPr>
        <w:t xml:space="preserve"> events-of-interest, the CAP standard</w:t>
      </w:r>
      <w:r w:rsidR="007B4C3C">
        <w:rPr>
          <w:sz w:val="24"/>
          <w:szCs w:val="24"/>
          <w:lang w:val="en-US"/>
        </w:rPr>
        <w:t xml:space="preserve"> allows </w:t>
      </w:r>
      <w:r w:rsidR="001B0DDB">
        <w:rPr>
          <w:sz w:val="24"/>
          <w:szCs w:val="24"/>
          <w:lang w:val="en-US"/>
        </w:rPr>
        <w:t xml:space="preserve">for </w:t>
      </w:r>
      <w:r w:rsidR="001D0906">
        <w:rPr>
          <w:sz w:val="24"/>
          <w:szCs w:val="24"/>
          <w:lang w:val="en-US"/>
        </w:rPr>
        <w:t xml:space="preserve">this to be </w:t>
      </w:r>
      <w:r w:rsidR="00E85E8F">
        <w:rPr>
          <w:sz w:val="24"/>
          <w:szCs w:val="24"/>
          <w:lang w:val="en-US"/>
        </w:rPr>
        <w:t xml:space="preserve">part of the </w:t>
      </w:r>
      <w:r w:rsidR="0048326C">
        <w:rPr>
          <w:sz w:val="24"/>
          <w:szCs w:val="24"/>
          <w:lang w:val="en-US"/>
        </w:rPr>
        <w:t>&lt;</w:t>
      </w:r>
      <w:r w:rsidR="0048326C" w:rsidRPr="00951FDB">
        <w:rPr>
          <w:b/>
          <w:sz w:val="24"/>
          <w:szCs w:val="24"/>
          <w:lang w:val="en-US"/>
        </w:rPr>
        <w:t>discussion</w:t>
      </w:r>
      <w:r w:rsidR="0048326C">
        <w:rPr>
          <w:sz w:val="24"/>
          <w:szCs w:val="24"/>
          <w:lang w:val="en-US"/>
        </w:rPr>
        <w:t>&gt; element</w:t>
      </w:r>
      <w:r w:rsidR="001D0906">
        <w:rPr>
          <w:sz w:val="24"/>
          <w:szCs w:val="24"/>
          <w:lang w:val="en-US"/>
        </w:rPr>
        <w:t xml:space="preserve"> (for target audiences)</w:t>
      </w:r>
      <w:r w:rsidR="00364895">
        <w:rPr>
          <w:sz w:val="24"/>
          <w:szCs w:val="24"/>
          <w:lang w:val="en-US"/>
        </w:rPr>
        <w:t xml:space="preserve">, and as part of the </w:t>
      </w:r>
      <w:r w:rsidRPr="005A0D2A">
        <w:rPr>
          <w:sz w:val="24"/>
          <w:szCs w:val="24"/>
          <w:lang w:val="en-US"/>
        </w:rPr>
        <w:t>&lt;</w:t>
      </w:r>
      <w:proofErr w:type="spellStart"/>
      <w:r w:rsidRPr="00951FDB">
        <w:rPr>
          <w:b/>
          <w:sz w:val="24"/>
          <w:szCs w:val="24"/>
          <w:lang w:val="en-US"/>
        </w:rPr>
        <w:t>eventCode</w:t>
      </w:r>
      <w:proofErr w:type="spellEnd"/>
      <w:r w:rsidRPr="005A0D2A">
        <w:rPr>
          <w:sz w:val="24"/>
          <w:szCs w:val="24"/>
          <w:lang w:val="en-US"/>
        </w:rPr>
        <w:t>&gt;</w:t>
      </w:r>
      <w:r w:rsidRPr="00E3745D">
        <w:rPr>
          <w:sz w:val="24"/>
          <w:szCs w:val="24"/>
          <w:lang w:val="en-US"/>
        </w:rPr>
        <w:t xml:space="preserve"> </w:t>
      </w:r>
      <w:r w:rsidR="00E85E8F">
        <w:rPr>
          <w:sz w:val="24"/>
          <w:szCs w:val="24"/>
          <w:lang w:val="en-US"/>
        </w:rPr>
        <w:t xml:space="preserve">element </w:t>
      </w:r>
      <w:r w:rsidR="00951FDB">
        <w:rPr>
          <w:sz w:val="24"/>
          <w:szCs w:val="24"/>
          <w:lang w:val="en-US"/>
        </w:rPr>
        <w:t>(</w:t>
      </w:r>
      <w:r w:rsidR="001D0906">
        <w:rPr>
          <w:sz w:val="24"/>
          <w:szCs w:val="24"/>
          <w:lang w:val="en-US"/>
        </w:rPr>
        <w:t>for processing agents.  S</w:t>
      </w:r>
      <w:r w:rsidR="00E85E8F">
        <w:rPr>
          <w:sz w:val="24"/>
          <w:szCs w:val="24"/>
          <w:lang w:val="en-US"/>
        </w:rPr>
        <w:t xml:space="preserve">ee </w:t>
      </w:r>
      <w:r w:rsidR="00364895">
        <w:rPr>
          <w:sz w:val="24"/>
          <w:szCs w:val="24"/>
          <w:lang w:val="en-US"/>
        </w:rPr>
        <w:t>&lt;</w:t>
      </w:r>
      <w:proofErr w:type="spellStart"/>
      <w:r w:rsidR="00364895" w:rsidRPr="00951FDB">
        <w:rPr>
          <w:b/>
          <w:sz w:val="24"/>
          <w:szCs w:val="24"/>
          <w:lang w:val="en-US"/>
        </w:rPr>
        <w:t>eventCode</w:t>
      </w:r>
      <w:proofErr w:type="spellEnd"/>
      <w:r w:rsidR="00364895">
        <w:rPr>
          <w:sz w:val="24"/>
          <w:szCs w:val="24"/>
          <w:lang w:val="en-US"/>
        </w:rPr>
        <w:t xml:space="preserve">&gt; </w:t>
      </w:r>
      <w:r w:rsidR="00951FDB">
        <w:rPr>
          <w:sz w:val="24"/>
          <w:szCs w:val="24"/>
          <w:lang w:val="en-US"/>
        </w:rPr>
        <w:t xml:space="preserve">element </w:t>
      </w:r>
      <w:r w:rsidR="00E85E8F">
        <w:rPr>
          <w:sz w:val="24"/>
          <w:szCs w:val="24"/>
          <w:lang w:val="en-US"/>
        </w:rPr>
        <w:t xml:space="preserve">below). </w:t>
      </w:r>
      <w:r w:rsidR="001B0DDB">
        <w:rPr>
          <w:sz w:val="24"/>
          <w:szCs w:val="24"/>
          <w:lang w:val="en-US"/>
        </w:rPr>
        <w:t>Consequently</w:t>
      </w:r>
      <w:r w:rsidR="00951FDB">
        <w:rPr>
          <w:sz w:val="24"/>
          <w:szCs w:val="24"/>
          <w:lang w:val="en-US"/>
        </w:rPr>
        <w:t>, the</w:t>
      </w:r>
      <w:r w:rsidR="001B0DDB">
        <w:rPr>
          <w:sz w:val="24"/>
          <w:szCs w:val="24"/>
          <w:lang w:val="en-US"/>
        </w:rPr>
        <w:t xml:space="preserve"> alerting agency may assign the</w:t>
      </w:r>
      <w:r w:rsidRPr="00E3745D">
        <w:rPr>
          <w:sz w:val="24"/>
          <w:szCs w:val="24"/>
          <w:lang w:val="en-US"/>
        </w:rPr>
        <w:t xml:space="preserve"> </w:t>
      </w:r>
      <w:r w:rsidR="00447D17" w:rsidRPr="00951FDB">
        <w:rPr>
          <w:b/>
          <w:sz w:val="24"/>
          <w:szCs w:val="24"/>
          <w:lang w:val="en-US"/>
        </w:rPr>
        <w:t>primary</w:t>
      </w:r>
      <w:r w:rsidR="00447D17" w:rsidRPr="00E3745D">
        <w:rPr>
          <w:sz w:val="24"/>
          <w:szCs w:val="24"/>
          <w:lang w:val="en-US"/>
        </w:rPr>
        <w:t xml:space="preserve"> </w:t>
      </w:r>
      <w:r w:rsidR="00466EA8" w:rsidRPr="00E3745D">
        <w:rPr>
          <w:sz w:val="24"/>
          <w:szCs w:val="24"/>
          <w:lang w:val="en-US"/>
        </w:rPr>
        <w:t>event-of-interest</w:t>
      </w:r>
      <w:r w:rsidR="00026CC8" w:rsidRPr="00E3745D">
        <w:rPr>
          <w:sz w:val="24"/>
          <w:szCs w:val="24"/>
          <w:lang w:val="en-US"/>
        </w:rPr>
        <w:t xml:space="preserve"> </w:t>
      </w:r>
      <w:r w:rsidR="00364895">
        <w:rPr>
          <w:sz w:val="24"/>
          <w:szCs w:val="24"/>
          <w:lang w:val="en-US"/>
        </w:rPr>
        <w:t xml:space="preserve">to be the complex-event </w:t>
      </w:r>
      <w:r w:rsidR="00E85E8F">
        <w:rPr>
          <w:sz w:val="24"/>
          <w:szCs w:val="24"/>
          <w:lang w:val="en-US"/>
        </w:rPr>
        <w:t xml:space="preserve">knowing </w:t>
      </w:r>
      <w:r w:rsidR="007B4C3C">
        <w:rPr>
          <w:sz w:val="24"/>
          <w:szCs w:val="24"/>
          <w:lang w:val="en-US"/>
        </w:rPr>
        <w:t xml:space="preserve">that </w:t>
      </w:r>
      <w:r w:rsidR="0048326C">
        <w:rPr>
          <w:sz w:val="24"/>
          <w:szCs w:val="24"/>
          <w:lang w:val="en-US"/>
        </w:rPr>
        <w:t xml:space="preserve">this messaging option is available </w:t>
      </w:r>
      <w:r w:rsidR="001B0DDB">
        <w:rPr>
          <w:sz w:val="24"/>
          <w:szCs w:val="24"/>
          <w:lang w:val="en-US"/>
        </w:rPr>
        <w:t xml:space="preserve">for </w:t>
      </w:r>
      <w:r w:rsidR="001D0906">
        <w:rPr>
          <w:sz w:val="24"/>
          <w:szCs w:val="24"/>
          <w:lang w:val="en-US"/>
        </w:rPr>
        <w:t xml:space="preserve">all </w:t>
      </w:r>
      <w:r w:rsidR="001B0DDB">
        <w:rPr>
          <w:sz w:val="24"/>
          <w:szCs w:val="24"/>
          <w:lang w:val="en-US"/>
        </w:rPr>
        <w:t xml:space="preserve">the individual events-of-interest </w:t>
      </w:r>
      <w:r w:rsidR="00364895">
        <w:rPr>
          <w:sz w:val="24"/>
          <w:szCs w:val="24"/>
          <w:lang w:val="en-US"/>
        </w:rPr>
        <w:t>in</w:t>
      </w:r>
      <w:r w:rsidR="0048326C">
        <w:rPr>
          <w:sz w:val="24"/>
          <w:szCs w:val="24"/>
          <w:lang w:val="en-US"/>
        </w:rPr>
        <w:t xml:space="preserve"> </w:t>
      </w:r>
      <w:r w:rsidR="0048326C" w:rsidRPr="00951FDB">
        <w:rPr>
          <w:b/>
          <w:sz w:val="24"/>
          <w:szCs w:val="24"/>
          <w:lang w:val="en-US"/>
        </w:rPr>
        <w:t>CAP</w:t>
      </w:r>
      <w:r w:rsidR="007B4C3C">
        <w:rPr>
          <w:b/>
          <w:sz w:val="24"/>
          <w:szCs w:val="24"/>
          <w:lang w:val="en-US"/>
        </w:rPr>
        <w:t xml:space="preserve"> </w:t>
      </w:r>
      <w:r w:rsidR="007B4C3C">
        <w:rPr>
          <w:rStyle w:val="FootnoteReference"/>
          <w:b/>
          <w:sz w:val="24"/>
          <w:szCs w:val="24"/>
          <w:lang w:val="en-US"/>
        </w:rPr>
        <w:footnoteReference w:id="49"/>
      </w:r>
      <w:r w:rsidR="0048326C">
        <w:rPr>
          <w:sz w:val="24"/>
          <w:szCs w:val="24"/>
          <w:lang w:val="en-US"/>
        </w:rPr>
        <w:t>.</w:t>
      </w:r>
    </w:p>
    <w:p w14:paraId="7A1F3733" w14:textId="77777777" w:rsidR="001D0906" w:rsidRDefault="001D0906" w:rsidP="001D0906">
      <w:pPr>
        <w:pStyle w:val="ListParagraph"/>
        <w:rPr>
          <w:b/>
          <w:sz w:val="24"/>
          <w:szCs w:val="24"/>
          <w:lang w:val="en-US"/>
        </w:rPr>
      </w:pPr>
    </w:p>
    <w:p w14:paraId="3EF22CDB" w14:textId="6835FC5C" w:rsidR="00FC7521" w:rsidRPr="001B0DDB" w:rsidRDefault="001E3331" w:rsidP="00C17DDB">
      <w:pPr>
        <w:pStyle w:val="ListParagraph"/>
        <w:numPr>
          <w:ilvl w:val="0"/>
          <w:numId w:val="45"/>
        </w:numPr>
        <w:rPr>
          <w:b/>
          <w:sz w:val="24"/>
          <w:szCs w:val="24"/>
          <w:lang w:val="en-US"/>
        </w:rPr>
      </w:pPr>
      <w:r>
        <w:rPr>
          <w:b/>
          <w:sz w:val="24"/>
          <w:szCs w:val="24"/>
          <w:lang w:val="en-US"/>
        </w:rPr>
        <w:t xml:space="preserve">Element: </w:t>
      </w:r>
      <w:r w:rsidR="00FC7521" w:rsidRPr="00951FDB">
        <w:rPr>
          <w:b/>
          <w:sz w:val="24"/>
          <w:szCs w:val="24"/>
          <w:lang w:val="en-US"/>
        </w:rPr>
        <w:t>&lt;</w:t>
      </w:r>
      <w:proofErr w:type="spellStart"/>
      <w:r w:rsidR="00FC7521" w:rsidRPr="00951FDB">
        <w:rPr>
          <w:b/>
          <w:sz w:val="24"/>
          <w:szCs w:val="24"/>
          <w:lang w:val="en-US"/>
        </w:rPr>
        <w:t>eventCode</w:t>
      </w:r>
      <w:proofErr w:type="spellEnd"/>
      <w:r w:rsidR="00FC7521" w:rsidRPr="00951FDB">
        <w:rPr>
          <w:b/>
          <w:sz w:val="24"/>
          <w:szCs w:val="24"/>
          <w:lang w:val="en-US"/>
        </w:rPr>
        <w:t xml:space="preserve">&gt; </w:t>
      </w:r>
      <w:proofErr w:type="spellStart"/>
      <w:proofErr w:type="gramStart"/>
      <w:r w:rsidR="00390A64" w:rsidRPr="00951FDB">
        <w:rPr>
          <w:sz w:val="24"/>
          <w:szCs w:val="24"/>
          <w:lang w:val="en-US"/>
        </w:rPr>
        <w:t>cap.alertInfo.</w:t>
      </w:r>
      <w:r w:rsidR="003A69B8" w:rsidRPr="00951FDB">
        <w:rPr>
          <w:sz w:val="24"/>
          <w:szCs w:val="24"/>
          <w:lang w:val="en-US"/>
        </w:rPr>
        <w:t>eventCode</w:t>
      </w:r>
      <w:proofErr w:type="gramEnd"/>
      <w:r w:rsidR="00390A64" w:rsidRPr="00951FDB">
        <w:rPr>
          <w:sz w:val="24"/>
          <w:szCs w:val="24"/>
          <w:lang w:val="en-US"/>
        </w:rPr>
        <w:t>.group</w:t>
      </w:r>
      <w:proofErr w:type="spellEnd"/>
      <w:r w:rsidR="00951FDB">
        <w:rPr>
          <w:sz w:val="24"/>
          <w:szCs w:val="24"/>
          <w:lang w:val="en-US"/>
        </w:rPr>
        <w:t xml:space="preserve"> (optional)</w:t>
      </w:r>
      <w:r w:rsidR="001B0DDB">
        <w:rPr>
          <w:sz w:val="24"/>
          <w:szCs w:val="24"/>
          <w:lang w:val="en-US"/>
        </w:rPr>
        <w:t>.</w:t>
      </w:r>
    </w:p>
    <w:p w14:paraId="5634C3D9" w14:textId="7147E3F3" w:rsidR="001B0DDB" w:rsidRPr="001B0DDB" w:rsidRDefault="00223199" w:rsidP="001B0DDB">
      <w:pPr>
        <w:pStyle w:val="ListParagraph"/>
        <w:rPr>
          <w:sz w:val="24"/>
          <w:szCs w:val="24"/>
          <w:lang w:val="en-US"/>
        </w:rPr>
      </w:pPr>
      <w:r>
        <w:rPr>
          <w:sz w:val="24"/>
          <w:szCs w:val="24"/>
          <w:lang w:val="en-US"/>
        </w:rPr>
        <w:t>This</w:t>
      </w:r>
      <w:r w:rsidR="001B0DDB" w:rsidRPr="001B0DDB">
        <w:rPr>
          <w:sz w:val="24"/>
          <w:szCs w:val="24"/>
          <w:lang w:val="en-US"/>
        </w:rPr>
        <w:t xml:space="preserve"> is a</w:t>
      </w:r>
      <w:r>
        <w:rPr>
          <w:sz w:val="24"/>
          <w:szCs w:val="24"/>
          <w:lang w:val="en-US"/>
        </w:rPr>
        <w:t>n</w:t>
      </w:r>
      <w:r w:rsidR="001B0DDB" w:rsidRPr="001B0DDB">
        <w:rPr>
          <w:sz w:val="24"/>
          <w:szCs w:val="24"/>
          <w:lang w:val="en-US"/>
        </w:rPr>
        <w:t xml:space="preserve"> </w:t>
      </w:r>
      <w:r>
        <w:rPr>
          <w:sz w:val="24"/>
          <w:szCs w:val="24"/>
          <w:lang w:val="en-US"/>
        </w:rPr>
        <w:t>added</w:t>
      </w:r>
      <w:r w:rsidR="001B0DDB" w:rsidRPr="001B0DDB">
        <w:rPr>
          <w:sz w:val="24"/>
          <w:szCs w:val="24"/>
          <w:lang w:val="en-US"/>
        </w:rPr>
        <w:t xml:space="preserve"> element that is optional in CAP. A CAP message with no &lt;</w:t>
      </w:r>
      <w:proofErr w:type="spellStart"/>
      <w:r w:rsidR="001B0DDB" w:rsidRPr="007B4C3C">
        <w:rPr>
          <w:b/>
          <w:sz w:val="24"/>
          <w:szCs w:val="24"/>
          <w:lang w:val="en-US"/>
        </w:rPr>
        <w:t>eventCode</w:t>
      </w:r>
      <w:proofErr w:type="spellEnd"/>
      <w:r w:rsidR="001B0DDB" w:rsidRPr="001B0DDB">
        <w:rPr>
          <w:sz w:val="24"/>
          <w:szCs w:val="24"/>
          <w:lang w:val="en-US"/>
        </w:rPr>
        <w:t>&gt; element is still valid CAP.</w:t>
      </w:r>
    </w:p>
    <w:p w14:paraId="043AD261" w14:textId="3AA58568" w:rsidR="003A69B8" w:rsidRDefault="00951FDB" w:rsidP="00FC7521">
      <w:pPr>
        <w:ind w:left="720"/>
        <w:contextualSpacing/>
        <w:rPr>
          <w:sz w:val="24"/>
          <w:szCs w:val="24"/>
          <w:lang w:val="en-US"/>
        </w:rPr>
      </w:pPr>
      <w:r>
        <w:rPr>
          <w:b/>
          <w:sz w:val="24"/>
          <w:szCs w:val="24"/>
          <w:lang w:val="en-US"/>
        </w:rPr>
        <w:t>Definition (CAP v1.2)</w:t>
      </w:r>
      <w:r w:rsidRPr="00CD10E3">
        <w:rPr>
          <w:b/>
          <w:sz w:val="24"/>
          <w:szCs w:val="24"/>
          <w:lang w:val="en-US"/>
        </w:rPr>
        <w:t>:</w:t>
      </w:r>
      <w:r>
        <w:rPr>
          <w:sz w:val="24"/>
          <w:szCs w:val="24"/>
          <w:lang w:val="en-US"/>
        </w:rPr>
        <w:t xml:space="preserve"> </w:t>
      </w:r>
      <w:r w:rsidR="00AE7078" w:rsidRPr="00FC7521">
        <w:rPr>
          <w:sz w:val="24"/>
          <w:szCs w:val="24"/>
          <w:lang w:val="en-US"/>
        </w:rPr>
        <w:t xml:space="preserve">A system-specific code identifying </w:t>
      </w:r>
      <w:r w:rsidR="007B4C3C">
        <w:rPr>
          <w:sz w:val="24"/>
          <w:szCs w:val="24"/>
          <w:lang w:val="en-US"/>
        </w:rPr>
        <w:t>an</w:t>
      </w:r>
      <w:r w:rsidR="00AE7078" w:rsidRPr="00FC7521">
        <w:rPr>
          <w:sz w:val="24"/>
          <w:szCs w:val="24"/>
          <w:lang w:val="en-US"/>
        </w:rPr>
        <w:t xml:space="preserve"> </w:t>
      </w:r>
      <w:r w:rsidR="00AE7078" w:rsidRPr="00951FDB">
        <w:rPr>
          <w:b/>
          <w:sz w:val="24"/>
          <w:szCs w:val="24"/>
          <w:lang w:val="en-US"/>
        </w:rPr>
        <w:t>event-type</w:t>
      </w:r>
      <w:r w:rsidR="007B4C3C">
        <w:rPr>
          <w:b/>
          <w:sz w:val="24"/>
          <w:szCs w:val="24"/>
          <w:lang w:val="en-US"/>
        </w:rPr>
        <w:t xml:space="preserve"> </w:t>
      </w:r>
      <w:r w:rsidR="007B4C3C">
        <w:rPr>
          <w:sz w:val="24"/>
          <w:szCs w:val="24"/>
          <w:lang w:val="en-US"/>
        </w:rPr>
        <w:t>for</w:t>
      </w:r>
      <w:r>
        <w:rPr>
          <w:sz w:val="24"/>
          <w:szCs w:val="24"/>
          <w:lang w:val="en-US"/>
        </w:rPr>
        <w:t xml:space="preserve"> the alert message</w:t>
      </w:r>
      <w:r w:rsidR="00FC7521" w:rsidRPr="00FC7521">
        <w:rPr>
          <w:sz w:val="24"/>
          <w:szCs w:val="24"/>
          <w:lang w:val="en-US"/>
        </w:rPr>
        <w:t>.</w:t>
      </w:r>
    </w:p>
    <w:p w14:paraId="24F37345" w14:textId="066EDFD1" w:rsidR="00951FDB" w:rsidRDefault="00951FDB" w:rsidP="00FC7521">
      <w:pPr>
        <w:ind w:left="720"/>
        <w:contextualSpacing/>
        <w:rPr>
          <w:sz w:val="24"/>
          <w:szCs w:val="24"/>
          <w:lang w:val="en-US"/>
        </w:rPr>
      </w:pPr>
    </w:p>
    <w:p w14:paraId="2D1D08EA" w14:textId="4BEA4CED" w:rsidR="00C418C0" w:rsidRDefault="00951FDB" w:rsidP="00C418C0">
      <w:pPr>
        <w:ind w:left="720"/>
        <w:contextualSpacing/>
        <w:rPr>
          <w:sz w:val="24"/>
          <w:szCs w:val="24"/>
          <w:lang w:val="en-US"/>
        </w:rPr>
      </w:pPr>
      <w:r w:rsidRPr="00951FDB">
        <w:rPr>
          <w:b/>
          <w:sz w:val="24"/>
          <w:szCs w:val="24"/>
          <w:lang w:val="en-US"/>
        </w:rPr>
        <w:t>Objective:</w:t>
      </w:r>
      <w:r>
        <w:rPr>
          <w:sz w:val="24"/>
          <w:szCs w:val="24"/>
          <w:lang w:val="en-US"/>
        </w:rPr>
        <w:t xml:space="preserve"> The objective of the &lt;</w:t>
      </w:r>
      <w:proofErr w:type="spellStart"/>
      <w:r w:rsidRPr="00951FDB">
        <w:rPr>
          <w:b/>
          <w:sz w:val="24"/>
          <w:szCs w:val="24"/>
          <w:lang w:val="en-US"/>
        </w:rPr>
        <w:t>eventCode</w:t>
      </w:r>
      <w:proofErr w:type="spellEnd"/>
      <w:r>
        <w:rPr>
          <w:sz w:val="24"/>
          <w:szCs w:val="24"/>
          <w:lang w:val="en-US"/>
        </w:rPr>
        <w:t xml:space="preserve">&gt; </w:t>
      </w:r>
      <w:r w:rsidR="006E5673">
        <w:rPr>
          <w:sz w:val="24"/>
          <w:szCs w:val="24"/>
          <w:lang w:val="en-US"/>
        </w:rPr>
        <w:t xml:space="preserve">group </w:t>
      </w:r>
      <w:r>
        <w:rPr>
          <w:sz w:val="24"/>
          <w:szCs w:val="24"/>
          <w:lang w:val="en-US"/>
        </w:rPr>
        <w:t xml:space="preserve">is to </w:t>
      </w:r>
      <w:r w:rsidR="001B0DDB">
        <w:rPr>
          <w:sz w:val="24"/>
          <w:szCs w:val="24"/>
          <w:lang w:val="en-US"/>
        </w:rPr>
        <w:t>assist</w:t>
      </w:r>
      <w:r>
        <w:rPr>
          <w:sz w:val="24"/>
          <w:szCs w:val="24"/>
          <w:lang w:val="en-US"/>
        </w:rPr>
        <w:t xml:space="preserve"> consuming agents </w:t>
      </w:r>
      <w:r w:rsidR="001B0DDB">
        <w:rPr>
          <w:sz w:val="24"/>
          <w:szCs w:val="24"/>
          <w:lang w:val="en-US"/>
        </w:rPr>
        <w:t>when making</w:t>
      </w:r>
      <w:r>
        <w:rPr>
          <w:sz w:val="24"/>
          <w:szCs w:val="24"/>
          <w:lang w:val="en-US"/>
        </w:rPr>
        <w:t xml:space="preserve"> processing decisions based on the type of event that the </w:t>
      </w:r>
      <w:r w:rsidR="001D0906">
        <w:rPr>
          <w:sz w:val="24"/>
          <w:szCs w:val="24"/>
          <w:lang w:val="en-US"/>
        </w:rPr>
        <w:t>originating agents designate</w:t>
      </w:r>
      <w:r w:rsidR="001B0DDB">
        <w:rPr>
          <w:sz w:val="24"/>
          <w:szCs w:val="24"/>
          <w:lang w:val="en-US"/>
        </w:rPr>
        <w:t xml:space="preserve"> as the </w:t>
      </w:r>
      <w:r w:rsidRPr="004B4FA8">
        <w:rPr>
          <w:b/>
          <w:sz w:val="24"/>
          <w:szCs w:val="24"/>
          <w:lang w:val="en-US"/>
        </w:rPr>
        <w:t>subject</w:t>
      </w:r>
      <w:r>
        <w:rPr>
          <w:sz w:val="24"/>
          <w:szCs w:val="24"/>
          <w:lang w:val="en-US"/>
        </w:rPr>
        <w:t xml:space="preserve"> </w:t>
      </w:r>
      <w:r w:rsidRPr="00411581">
        <w:rPr>
          <w:b/>
          <w:sz w:val="24"/>
          <w:szCs w:val="24"/>
          <w:lang w:val="en-US"/>
        </w:rPr>
        <w:t>event</w:t>
      </w:r>
      <w:r w:rsidR="001D0906" w:rsidRPr="001D0906">
        <w:rPr>
          <w:sz w:val="24"/>
          <w:szCs w:val="24"/>
          <w:lang w:val="en-US"/>
        </w:rPr>
        <w:t xml:space="preserve"> for the </w:t>
      </w:r>
      <w:r w:rsidR="00BD1B2D">
        <w:rPr>
          <w:sz w:val="24"/>
          <w:szCs w:val="24"/>
          <w:lang w:val="en-US"/>
        </w:rPr>
        <w:t>alert messag</w:t>
      </w:r>
      <w:r w:rsidR="001D0906">
        <w:rPr>
          <w:sz w:val="24"/>
          <w:szCs w:val="24"/>
          <w:lang w:val="en-US"/>
        </w:rPr>
        <w:t>es</w:t>
      </w:r>
      <w:r>
        <w:rPr>
          <w:sz w:val="24"/>
          <w:szCs w:val="24"/>
          <w:lang w:val="en-US"/>
        </w:rPr>
        <w:t>.</w:t>
      </w:r>
      <w:r w:rsidR="00C418C0">
        <w:rPr>
          <w:sz w:val="24"/>
          <w:szCs w:val="24"/>
          <w:lang w:val="en-US"/>
        </w:rPr>
        <w:br/>
      </w:r>
    </w:p>
    <w:p w14:paraId="0DA16330" w14:textId="0580DA8C" w:rsidR="00223199" w:rsidRPr="00223199" w:rsidRDefault="001B0DDB" w:rsidP="00D03FE0">
      <w:pPr>
        <w:pStyle w:val="ListParagraph"/>
        <w:numPr>
          <w:ilvl w:val="1"/>
          <w:numId w:val="5"/>
        </w:numPr>
        <w:rPr>
          <w:sz w:val="24"/>
          <w:szCs w:val="24"/>
          <w:lang w:val="en-US"/>
        </w:rPr>
      </w:pPr>
      <w:r w:rsidRPr="00223199">
        <w:rPr>
          <w:b/>
          <w:sz w:val="24"/>
          <w:szCs w:val="24"/>
          <w:lang w:val="en-US"/>
        </w:rPr>
        <w:t xml:space="preserve">Sub-element: </w:t>
      </w:r>
      <w:r w:rsidR="00372B73" w:rsidRPr="00223199">
        <w:rPr>
          <w:b/>
          <w:sz w:val="24"/>
          <w:szCs w:val="24"/>
          <w:lang w:val="en-US"/>
        </w:rPr>
        <w:t>&lt;</w:t>
      </w:r>
      <w:proofErr w:type="spellStart"/>
      <w:r w:rsidR="00372B73" w:rsidRPr="00223199">
        <w:rPr>
          <w:b/>
          <w:sz w:val="24"/>
          <w:szCs w:val="24"/>
          <w:lang w:val="en-US"/>
        </w:rPr>
        <w:t>eventCode</w:t>
      </w:r>
      <w:proofErr w:type="spellEnd"/>
      <w:proofErr w:type="gramStart"/>
      <w:r w:rsidR="00372B73" w:rsidRPr="00223199">
        <w:rPr>
          <w:b/>
          <w:sz w:val="24"/>
          <w:szCs w:val="24"/>
          <w:lang w:val="en-US"/>
        </w:rPr>
        <w:t>&gt;</w:t>
      </w:r>
      <w:r w:rsidR="00223199" w:rsidRPr="00223199">
        <w:rPr>
          <w:b/>
          <w:sz w:val="24"/>
          <w:szCs w:val="24"/>
          <w:lang w:val="en-US"/>
        </w:rPr>
        <w:t>.</w:t>
      </w:r>
      <w:r w:rsidR="00372B73" w:rsidRPr="00223199">
        <w:rPr>
          <w:b/>
          <w:sz w:val="24"/>
          <w:szCs w:val="24"/>
          <w:lang w:val="en-US"/>
        </w:rPr>
        <w:t>&lt;</w:t>
      </w:r>
      <w:proofErr w:type="spellStart"/>
      <w:proofErr w:type="gramEnd"/>
      <w:r w:rsidR="00372B73" w:rsidRPr="00223199">
        <w:rPr>
          <w:b/>
          <w:sz w:val="24"/>
          <w:szCs w:val="24"/>
          <w:lang w:val="en-US"/>
        </w:rPr>
        <w:t>valueName</w:t>
      </w:r>
      <w:proofErr w:type="spellEnd"/>
      <w:proofErr w:type="gramStart"/>
      <w:r w:rsidR="00372B73" w:rsidRPr="00223199">
        <w:rPr>
          <w:b/>
          <w:sz w:val="24"/>
          <w:szCs w:val="24"/>
          <w:lang w:val="en-US"/>
        </w:rPr>
        <w:t>&gt;</w:t>
      </w:r>
      <w:r w:rsidRPr="00223199">
        <w:rPr>
          <w:sz w:val="24"/>
          <w:szCs w:val="24"/>
          <w:lang w:val="en-US"/>
        </w:rPr>
        <w:t xml:space="preserve"> </w:t>
      </w:r>
      <w:r w:rsidR="00223199" w:rsidRPr="00223199">
        <w:rPr>
          <w:sz w:val="24"/>
          <w:szCs w:val="24"/>
          <w:lang w:val="en-US"/>
        </w:rPr>
        <w:t xml:space="preserve"> </w:t>
      </w:r>
      <w:proofErr w:type="spellStart"/>
      <w:r w:rsidR="00372B73" w:rsidRPr="00223199">
        <w:rPr>
          <w:sz w:val="24"/>
          <w:szCs w:val="24"/>
          <w:lang w:val="en-US"/>
        </w:rPr>
        <w:t>cap</w:t>
      </w:r>
      <w:proofErr w:type="gramEnd"/>
      <w:r w:rsidR="00372B73" w:rsidRPr="00223199">
        <w:rPr>
          <w:sz w:val="24"/>
          <w:szCs w:val="24"/>
          <w:lang w:val="en-US"/>
        </w:rPr>
        <w:t>.</w:t>
      </w:r>
      <w:proofErr w:type="gramStart"/>
      <w:r w:rsidR="00372B73" w:rsidRPr="00223199">
        <w:rPr>
          <w:sz w:val="24"/>
          <w:szCs w:val="24"/>
          <w:lang w:val="en-US"/>
        </w:rPr>
        <w:t>alertInfo.eventCode.valueName.text</w:t>
      </w:r>
      <w:proofErr w:type="spellEnd"/>
      <w:proofErr w:type="gramEnd"/>
      <w:r w:rsidR="00223199" w:rsidRPr="00223199">
        <w:rPr>
          <w:sz w:val="24"/>
          <w:szCs w:val="24"/>
          <w:lang w:val="en-US"/>
        </w:rPr>
        <w:t xml:space="preserve"> (required).</w:t>
      </w:r>
    </w:p>
    <w:p w14:paraId="496C7827" w14:textId="6431AC18" w:rsidR="00372B73" w:rsidRDefault="00223199" w:rsidP="00223199">
      <w:pPr>
        <w:pStyle w:val="ListParagraph"/>
        <w:ind w:left="1440"/>
        <w:rPr>
          <w:sz w:val="24"/>
          <w:szCs w:val="24"/>
          <w:lang w:val="en-US"/>
        </w:rPr>
      </w:pPr>
      <w:r w:rsidRPr="00223199">
        <w:rPr>
          <w:sz w:val="24"/>
          <w:szCs w:val="24"/>
          <w:lang w:val="en-US"/>
        </w:rPr>
        <w:t>This is a conditionally required element in CAP. An &lt;</w:t>
      </w:r>
      <w:proofErr w:type="spellStart"/>
      <w:r w:rsidRPr="00223199">
        <w:rPr>
          <w:b/>
          <w:sz w:val="24"/>
          <w:szCs w:val="24"/>
          <w:lang w:val="en-US"/>
        </w:rPr>
        <w:t>eventCode</w:t>
      </w:r>
      <w:proofErr w:type="spellEnd"/>
      <w:r w:rsidRPr="00223199">
        <w:rPr>
          <w:sz w:val="24"/>
          <w:szCs w:val="24"/>
          <w:lang w:val="en-US"/>
        </w:rPr>
        <w:t>&gt; element group in CAP with no &lt;</w:t>
      </w:r>
      <w:proofErr w:type="spellStart"/>
      <w:r w:rsidRPr="00223199">
        <w:rPr>
          <w:sz w:val="24"/>
          <w:szCs w:val="24"/>
          <w:lang w:val="en-US"/>
        </w:rPr>
        <w:t>valueName</w:t>
      </w:r>
      <w:proofErr w:type="spellEnd"/>
      <w:r w:rsidRPr="00223199">
        <w:rPr>
          <w:sz w:val="24"/>
          <w:szCs w:val="24"/>
          <w:lang w:val="en-US"/>
        </w:rPr>
        <w:t>&gt; sub-element is an invalid group.</w:t>
      </w:r>
      <w:r w:rsidR="00372B73">
        <w:rPr>
          <w:sz w:val="24"/>
          <w:szCs w:val="24"/>
          <w:lang w:val="en-US"/>
        </w:rPr>
        <w:br/>
      </w:r>
      <w:r w:rsidR="00372B73">
        <w:rPr>
          <w:sz w:val="24"/>
          <w:szCs w:val="24"/>
          <w:lang w:val="en-US"/>
        </w:rPr>
        <w:br/>
      </w:r>
      <w:r w:rsidR="00372B73" w:rsidRPr="0076799D">
        <w:rPr>
          <w:b/>
          <w:sz w:val="24"/>
          <w:szCs w:val="24"/>
          <w:lang w:val="en-US"/>
        </w:rPr>
        <w:t>Objective</w:t>
      </w:r>
      <w:r w:rsidR="00372B73" w:rsidRPr="0076799D">
        <w:rPr>
          <w:sz w:val="24"/>
          <w:szCs w:val="24"/>
          <w:lang w:val="en-US"/>
        </w:rPr>
        <w:t>: The objective of the &lt;</w:t>
      </w:r>
      <w:proofErr w:type="spellStart"/>
      <w:r w:rsidR="00372B73" w:rsidRPr="0076799D">
        <w:rPr>
          <w:b/>
          <w:sz w:val="24"/>
          <w:szCs w:val="24"/>
          <w:lang w:val="en-US"/>
        </w:rPr>
        <w:t>eventCode</w:t>
      </w:r>
      <w:proofErr w:type="spellEnd"/>
      <w:proofErr w:type="gramStart"/>
      <w:r w:rsidR="00372B73" w:rsidRPr="0076799D">
        <w:rPr>
          <w:sz w:val="24"/>
          <w:szCs w:val="24"/>
          <w:lang w:val="en-US"/>
        </w:rPr>
        <w:t>&gt;.&lt;</w:t>
      </w:r>
      <w:proofErr w:type="spellStart"/>
      <w:proofErr w:type="gramEnd"/>
      <w:r w:rsidR="00372B73" w:rsidRPr="0076799D">
        <w:rPr>
          <w:b/>
          <w:sz w:val="24"/>
          <w:szCs w:val="24"/>
          <w:lang w:val="en-US"/>
        </w:rPr>
        <w:t>valueName</w:t>
      </w:r>
      <w:proofErr w:type="spellEnd"/>
      <w:r w:rsidR="00372B73" w:rsidRPr="0076799D">
        <w:rPr>
          <w:sz w:val="24"/>
          <w:szCs w:val="24"/>
          <w:lang w:val="en-US"/>
        </w:rPr>
        <w:t xml:space="preserve">&gt; element is </w:t>
      </w:r>
      <w:proofErr w:type="gramStart"/>
      <w:r w:rsidR="00372B73" w:rsidRPr="0076799D">
        <w:rPr>
          <w:sz w:val="24"/>
          <w:szCs w:val="24"/>
          <w:lang w:val="en-US"/>
        </w:rPr>
        <w:t>to  reference</w:t>
      </w:r>
      <w:proofErr w:type="gramEnd"/>
      <w:r w:rsidR="00372B73" w:rsidRPr="0076799D">
        <w:rPr>
          <w:sz w:val="24"/>
          <w:szCs w:val="24"/>
          <w:lang w:val="en-US"/>
        </w:rPr>
        <w:t xml:space="preserve"> the managed set of event-type codes </w:t>
      </w:r>
      <w:r>
        <w:rPr>
          <w:sz w:val="24"/>
          <w:szCs w:val="24"/>
          <w:lang w:val="en-US"/>
        </w:rPr>
        <w:t>in use</w:t>
      </w:r>
      <w:r w:rsidR="00372B73" w:rsidRPr="0076799D">
        <w:rPr>
          <w:sz w:val="24"/>
          <w:szCs w:val="24"/>
          <w:lang w:val="en-US"/>
        </w:rPr>
        <w:t xml:space="preserve"> when populating the</w:t>
      </w:r>
      <w:r>
        <w:rPr>
          <w:sz w:val="24"/>
          <w:szCs w:val="24"/>
          <w:lang w:val="en-US"/>
        </w:rPr>
        <w:t xml:space="preserve"> </w:t>
      </w:r>
      <w:r w:rsidR="002E420D">
        <w:rPr>
          <w:sz w:val="24"/>
          <w:szCs w:val="24"/>
          <w:lang w:val="en-US"/>
        </w:rPr>
        <w:t>corresponding</w:t>
      </w:r>
      <w:r w:rsidR="00372B73" w:rsidRPr="0076799D">
        <w:rPr>
          <w:sz w:val="24"/>
          <w:szCs w:val="24"/>
          <w:lang w:val="en-US"/>
        </w:rPr>
        <w:t xml:space="preserve"> &lt;</w:t>
      </w:r>
      <w:proofErr w:type="spellStart"/>
      <w:r w:rsidR="00372B73" w:rsidRPr="0076799D">
        <w:rPr>
          <w:b/>
          <w:sz w:val="24"/>
          <w:szCs w:val="24"/>
          <w:lang w:val="en-US"/>
        </w:rPr>
        <w:t>eventCode</w:t>
      </w:r>
      <w:proofErr w:type="spellEnd"/>
      <w:proofErr w:type="gramStart"/>
      <w:r w:rsidR="00372B73" w:rsidRPr="0076799D">
        <w:rPr>
          <w:sz w:val="24"/>
          <w:szCs w:val="24"/>
          <w:lang w:val="en-US"/>
        </w:rPr>
        <w:t>&gt;.&lt;</w:t>
      </w:r>
      <w:proofErr w:type="gramEnd"/>
      <w:r w:rsidR="00372B73" w:rsidRPr="0076799D">
        <w:rPr>
          <w:b/>
          <w:sz w:val="24"/>
          <w:szCs w:val="24"/>
          <w:lang w:val="en-US"/>
        </w:rPr>
        <w:t>value</w:t>
      </w:r>
      <w:r w:rsidR="00372B73" w:rsidRPr="0076799D">
        <w:rPr>
          <w:sz w:val="24"/>
          <w:szCs w:val="24"/>
          <w:lang w:val="en-US"/>
        </w:rPr>
        <w:t>&gt; element within the group.</w:t>
      </w:r>
    </w:p>
    <w:p w14:paraId="614A558B" w14:textId="77777777" w:rsidR="00372B73" w:rsidRPr="0076799D" w:rsidRDefault="00372B73" w:rsidP="00372B73">
      <w:pPr>
        <w:pStyle w:val="ListParagraph"/>
        <w:rPr>
          <w:sz w:val="24"/>
          <w:szCs w:val="24"/>
          <w:lang w:val="en-US"/>
        </w:rPr>
      </w:pPr>
    </w:p>
    <w:p w14:paraId="4458A759" w14:textId="2CA26011" w:rsidR="00223199" w:rsidRPr="00223199" w:rsidRDefault="00223199" w:rsidP="00D03FE0">
      <w:pPr>
        <w:pStyle w:val="ListParagraph"/>
        <w:numPr>
          <w:ilvl w:val="1"/>
          <w:numId w:val="5"/>
        </w:numPr>
        <w:rPr>
          <w:b/>
          <w:sz w:val="24"/>
          <w:szCs w:val="24"/>
          <w:lang w:val="en-US"/>
        </w:rPr>
      </w:pPr>
      <w:r>
        <w:rPr>
          <w:b/>
          <w:sz w:val="24"/>
          <w:szCs w:val="24"/>
          <w:lang w:val="en-US"/>
        </w:rPr>
        <w:t xml:space="preserve">Sub-element: </w:t>
      </w:r>
      <w:r w:rsidR="00372B73" w:rsidRPr="0076799D">
        <w:rPr>
          <w:b/>
          <w:sz w:val="24"/>
          <w:szCs w:val="24"/>
          <w:lang w:val="en-US"/>
        </w:rPr>
        <w:t>&lt;</w:t>
      </w:r>
      <w:proofErr w:type="spellStart"/>
      <w:r w:rsidR="00372B73" w:rsidRPr="0076799D">
        <w:rPr>
          <w:b/>
          <w:sz w:val="24"/>
          <w:szCs w:val="24"/>
          <w:lang w:val="en-US"/>
        </w:rPr>
        <w:t>eventCode</w:t>
      </w:r>
      <w:proofErr w:type="spellEnd"/>
      <w:proofErr w:type="gramStart"/>
      <w:r w:rsidR="00372B73" w:rsidRPr="0076799D">
        <w:rPr>
          <w:b/>
          <w:sz w:val="24"/>
          <w:szCs w:val="24"/>
          <w:lang w:val="en-US"/>
        </w:rPr>
        <w:t>&gt;</w:t>
      </w:r>
      <w:r w:rsidR="001D0906">
        <w:rPr>
          <w:b/>
          <w:sz w:val="24"/>
          <w:szCs w:val="24"/>
          <w:lang w:val="en-US"/>
        </w:rPr>
        <w:t>.&lt;</w:t>
      </w:r>
      <w:proofErr w:type="gramEnd"/>
      <w:r w:rsidR="001D0906">
        <w:rPr>
          <w:b/>
          <w:sz w:val="24"/>
          <w:szCs w:val="24"/>
          <w:lang w:val="en-US"/>
        </w:rPr>
        <w:t>value&gt;</w:t>
      </w:r>
      <w:r w:rsidR="001D0906">
        <w:rPr>
          <w:b/>
          <w:sz w:val="24"/>
          <w:szCs w:val="24"/>
          <w:lang w:val="en-US"/>
        </w:rPr>
        <w:br/>
      </w:r>
      <w:proofErr w:type="spellStart"/>
      <w:proofErr w:type="gramStart"/>
      <w:r w:rsidR="00372B73" w:rsidRPr="0076799D">
        <w:rPr>
          <w:sz w:val="24"/>
          <w:szCs w:val="24"/>
          <w:lang w:val="en-US"/>
        </w:rPr>
        <w:t>cap.alertInfo.eventCode</w:t>
      </w:r>
      <w:proofErr w:type="gramEnd"/>
      <w:r w:rsidR="00372B73" w:rsidRPr="0076799D">
        <w:rPr>
          <w:sz w:val="24"/>
          <w:szCs w:val="24"/>
          <w:lang w:val="en-US"/>
        </w:rPr>
        <w:t>.</w:t>
      </w:r>
      <w:proofErr w:type="gramStart"/>
      <w:r w:rsidR="00372B73" w:rsidRPr="0076799D">
        <w:rPr>
          <w:sz w:val="24"/>
          <w:szCs w:val="24"/>
          <w:lang w:val="en-US"/>
        </w:rPr>
        <w:t>value.code</w:t>
      </w:r>
      <w:proofErr w:type="spellEnd"/>
      <w:proofErr w:type="gramEnd"/>
      <w:r>
        <w:rPr>
          <w:sz w:val="24"/>
          <w:szCs w:val="24"/>
          <w:lang w:val="en-US"/>
        </w:rPr>
        <w:t xml:space="preserve"> (required).</w:t>
      </w:r>
    </w:p>
    <w:p w14:paraId="145E9AE2" w14:textId="565013E7" w:rsidR="00243ADE" w:rsidRPr="00243ADE" w:rsidRDefault="00223199" w:rsidP="00223199">
      <w:pPr>
        <w:pStyle w:val="ListParagraph"/>
        <w:ind w:left="1440"/>
        <w:rPr>
          <w:b/>
          <w:sz w:val="24"/>
          <w:szCs w:val="24"/>
          <w:lang w:val="en-US"/>
        </w:rPr>
      </w:pPr>
      <w:r>
        <w:rPr>
          <w:sz w:val="24"/>
          <w:szCs w:val="24"/>
          <w:lang w:val="en-US"/>
        </w:rPr>
        <w:t>This is a conditionally required element in CAP. An &lt;</w:t>
      </w:r>
      <w:proofErr w:type="spellStart"/>
      <w:r w:rsidRPr="00223199">
        <w:rPr>
          <w:b/>
          <w:sz w:val="24"/>
          <w:szCs w:val="24"/>
          <w:lang w:val="en-US"/>
        </w:rPr>
        <w:t>eventCode</w:t>
      </w:r>
      <w:proofErr w:type="spellEnd"/>
      <w:r>
        <w:rPr>
          <w:sz w:val="24"/>
          <w:szCs w:val="24"/>
          <w:lang w:val="en-US"/>
        </w:rPr>
        <w:t>&gt; element group in CAP with no &lt;value&gt; sub-element is an invalid group.</w:t>
      </w:r>
      <w:r w:rsidR="00372B73" w:rsidRPr="0076799D">
        <w:rPr>
          <w:sz w:val="24"/>
          <w:szCs w:val="24"/>
          <w:lang w:val="en-US"/>
        </w:rPr>
        <w:br/>
      </w:r>
      <w:r w:rsidR="00372B73" w:rsidRPr="0076799D">
        <w:rPr>
          <w:sz w:val="24"/>
          <w:szCs w:val="24"/>
          <w:lang w:val="en-US"/>
        </w:rPr>
        <w:br/>
      </w:r>
      <w:r w:rsidR="00372B73" w:rsidRPr="0076799D">
        <w:rPr>
          <w:b/>
          <w:sz w:val="24"/>
          <w:szCs w:val="24"/>
          <w:lang w:val="en-US"/>
        </w:rPr>
        <w:t>Objective</w:t>
      </w:r>
      <w:r w:rsidR="00372B73" w:rsidRPr="0076799D">
        <w:rPr>
          <w:sz w:val="24"/>
          <w:szCs w:val="24"/>
          <w:lang w:val="en-US"/>
        </w:rPr>
        <w:t>: The</w:t>
      </w:r>
      <w:r w:rsidR="00372B73">
        <w:rPr>
          <w:sz w:val="24"/>
          <w:szCs w:val="24"/>
          <w:lang w:val="en-US"/>
        </w:rPr>
        <w:t xml:space="preserve"> objective of the</w:t>
      </w:r>
      <w:r w:rsidR="00372B73" w:rsidRPr="0076799D">
        <w:rPr>
          <w:sz w:val="24"/>
          <w:szCs w:val="24"/>
          <w:lang w:val="en-US"/>
        </w:rPr>
        <w:t xml:space="preserve"> </w:t>
      </w:r>
      <w:r w:rsidR="00372B73" w:rsidRPr="0076799D">
        <w:rPr>
          <w:b/>
          <w:sz w:val="24"/>
          <w:szCs w:val="24"/>
          <w:lang w:val="en-US"/>
        </w:rPr>
        <w:t>&lt;</w:t>
      </w:r>
      <w:proofErr w:type="spellStart"/>
      <w:r w:rsidR="00372B73" w:rsidRPr="0076799D">
        <w:rPr>
          <w:b/>
          <w:sz w:val="24"/>
          <w:szCs w:val="24"/>
          <w:lang w:val="en-US"/>
        </w:rPr>
        <w:t>eventCode</w:t>
      </w:r>
      <w:proofErr w:type="spellEnd"/>
      <w:proofErr w:type="gramStart"/>
      <w:r w:rsidR="00372B73" w:rsidRPr="0076799D">
        <w:rPr>
          <w:b/>
          <w:sz w:val="24"/>
          <w:szCs w:val="24"/>
          <w:lang w:val="en-US"/>
        </w:rPr>
        <w:t>&gt;.&lt;</w:t>
      </w:r>
      <w:proofErr w:type="gramEnd"/>
      <w:r w:rsidR="00372B73" w:rsidRPr="0076799D">
        <w:rPr>
          <w:b/>
          <w:sz w:val="24"/>
          <w:szCs w:val="24"/>
          <w:lang w:val="en-US"/>
        </w:rPr>
        <w:t>value&gt;</w:t>
      </w:r>
      <w:r w:rsidR="00372B73" w:rsidRPr="0076799D">
        <w:rPr>
          <w:sz w:val="24"/>
          <w:szCs w:val="24"/>
          <w:lang w:val="en-US"/>
        </w:rPr>
        <w:t xml:space="preserve"> element </w:t>
      </w:r>
      <w:r w:rsidR="00372B73">
        <w:rPr>
          <w:sz w:val="24"/>
          <w:szCs w:val="24"/>
          <w:lang w:val="en-US"/>
        </w:rPr>
        <w:t xml:space="preserve">is to indicate </w:t>
      </w:r>
      <w:r>
        <w:rPr>
          <w:sz w:val="24"/>
          <w:szCs w:val="24"/>
          <w:lang w:val="en-US"/>
        </w:rPr>
        <w:t xml:space="preserve">to the consumer of the CAP message </w:t>
      </w:r>
      <w:r w:rsidR="00372B73">
        <w:rPr>
          <w:sz w:val="24"/>
          <w:szCs w:val="24"/>
          <w:lang w:val="en-US"/>
        </w:rPr>
        <w:t xml:space="preserve">the chosen </w:t>
      </w:r>
      <w:r w:rsidR="00372B73" w:rsidRPr="0076799D">
        <w:rPr>
          <w:sz w:val="24"/>
          <w:szCs w:val="24"/>
          <w:lang w:val="en-US"/>
        </w:rPr>
        <w:t xml:space="preserve">code </w:t>
      </w:r>
      <w:r>
        <w:rPr>
          <w:sz w:val="24"/>
          <w:szCs w:val="24"/>
          <w:lang w:val="en-US"/>
        </w:rPr>
        <w:t xml:space="preserve">in use within the group. The value is </w:t>
      </w:r>
      <w:r w:rsidR="00372B73" w:rsidRPr="0076799D">
        <w:rPr>
          <w:sz w:val="24"/>
          <w:szCs w:val="24"/>
          <w:lang w:val="en-US"/>
        </w:rPr>
        <w:t xml:space="preserve">from the referenced </w:t>
      </w:r>
      <w:r w:rsidR="00372B73" w:rsidRPr="0076799D">
        <w:rPr>
          <w:b/>
          <w:sz w:val="24"/>
          <w:szCs w:val="24"/>
          <w:lang w:val="en-US"/>
        </w:rPr>
        <w:t>&lt;</w:t>
      </w:r>
      <w:proofErr w:type="spellStart"/>
      <w:r w:rsidR="00372B73" w:rsidRPr="0076799D">
        <w:rPr>
          <w:b/>
          <w:sz w:val="24"/>
          <w:szCs w:val="24"/>
          <w:lang w:val="en-US"/>
        </w:rPr>
        <w:t>eventCode</w:t>
      </w:r>
      <w:proofErr w:type="spellEnd"/>
      <w:proofErr w:type="gramStart"/>
      <w:r w:rsidR="00372B73" w:rsidRPr="0076799D">
        <w:rPr>
          <w:b/>
          <w:sz w:val="24"/>
          <w:szCs w:val="24"/>
          <w:lang w:val="en-US"/>
        </w:rPr>
        <w:t>&gt;.&lt;</w:t>
      </w:r>
      <w:proofErr w:type="spellStart"/>
      <w:proofErr w:type="gramEnd"/>
      <w:r w:rsidR="00372B73" w:rsidRPr="0076799D">
        <w:rPr>
          <w:b/>
          <w:sz w:val="24"/>
          <w:szCs w:val="24"/>
          <w:lang w:val="en-US"/>
        </w:rPr>
        <w:t>valueName</w:t>
      </w:r>
      <w:proofErr w:type="spellEnd"/>
      <w:r w:rsidR="00372B73" w:rsidRPr="0076799D">
        <w:rPr>
          <w:b/>
          <w:sz w:val="24"/>
          <w:szCs w:val="24"/>
          <w:lang w:val="en-US"/>
        </w:rPr>
        <w:t>&gt;</w:t>
      </w:r>
      <w:r w:rsidR="00372B73" w:rsidRPr="0076799D">
        <w:rPr>
          <w:sz w:val="24"/>
          <w:szCs w:val="24"/>
          <w:lang w:val="en-US"/>
        </w:rPr>
        <w:t xml:space="preserve"> </w:t>
      </w:r>
      <w:r w:rsidR="00372B73">
        <w:rPr>
          <w:sz w:val="24"/>
          <w:szCs w:val="24"/>
          <w:lang w:val="en-US"/>
        </w:rPr>
        <w:t xml:space="preserve">set of </w:t>
      </w:r>
      <w:r w:rsidR="00372B73" w:rsidRPr="0076799D">
        <w:rPr>
          <w:sz w:val="24"/>
          <w:szCs w:val="24"/>
          <w:lang w:val="en-US"/>
        </w:rPr>
        <w:t>event-type code</w:t>
      </w:r>
      <w:r w:rsidR="00372B73">
        <w:rPr>
          <w:sz w:val="24"/>
          <w:szCs w:val="24"/>
          <w:lang w:val="en-US"/>
        </w:rPr>
        <w:t>s</w:t>
      </w:r>
      <w:r w:rsidR="00372B73" w:rsidRPr="0076799D">
        <w:rPr>
          <w:sz w:val="24"/>
          <w:szCs w:val="24"/>
          <w:lang w:val="en-US"/>
        </w:rPr>
        <w:t>.</w:t>
      </w:r>
    </w:p>
    <w:p w14:paraId="4C5ABC2E" w14:textId="77777777" w:rsidR="00243ADE" w:rsidRDefault="00243ADE" w:rsidP="00243ADE">
      <w:pPr>
        <w:pStyle w:val="ListParagraph"/>
        <w:ind w:left="1440"/>
        <w:rPr>
          <w:sz w:val="24"/>
          <w:szCs w:val="24"/>
          <w:lang w:val="en-US"/>
        </w:rPr>
      </w:pPr>
    </w:p>
    <w:p w14:paraId="69061EC9" w14:textId="52B7720F" w:rsidR="001E3331" w:rsidRDefault="00C40DC7" w:rsidP="00D03FE0">
      <w:pPr>
        <w:pStyle w:val="ListParagraph"/>
        <w:numPr>
          <w:ilvl w:val="1"/>
          <w:numId w:val="5"/>
        </w:numPr>
        <w:rPr>
          <w:sz w:val="24"/>
          <w:szCs w:val="24"/>
          <w:lang w:val="en-US"/>
        </w:rPr>
      </w:pPr>
      <w:r w:rsidRPr="00591DF7">
        <w:rPr>
          <w:sz w:val="24"/>
          <w:szCs w:val="24"/>
          <w:lang w:val="en-US"/>
        </w:rPr>
        <w:t xml:space="preserve">The </w:t>
      </w:r>
      <w:r w:rsidRPr="00591DF7">
        <w:rPr>
          <w:b/>
          <w:sz w:val="24"/>
          <w:szCs w:val="24"/>
          <w:lang w:val="en-US"/>
        </w:rPr>
        <w:t>&lt;</w:t>
      </w:r>
      <w:proofErr w:type="spellStart"/>
      <w:r w:rsidRPr="00591DF7">
        <w:rPr>
          <w:b/>
          <w:sz w:val="24"/>
          <w:szCs w:val="24"/>
          <w:lang w:val="en-US"/>
        </w:rPr>
        <w:t>eventCode</w:t>
      </w:r>
      <w:proofErr w:type="spellEnd"/>
      <w:r w:rsidRPr="00591DF7">
        <w:rPr>
          <w:b/>
          <w:sz w:val="24"/>
          <w:szCs w:val="24"/>
          <w:lang w:val="en-US"/>
        </w:rPr>
        <w:t>&gt;</w:t>
      </w:r>
      <w:r w:rsidRPr="00591DF7">
        <w:rPr>
          <w:sz w:val="24"/>
          <w:szCs w:val="24"/>
          <w:lang w:val="en-US"/>
        </w:rPr>
        <w:t xml:space="preserve"> group element is defined as a multi-instanced group element in a CAP message </w:t>
      </w:r>
      <w:r w:rsidRPr="00591DF7">
        <w:rPr>
          <w:rStyle w:val="FootnoteReference"/>
          <w:sz w:val="24"/>
          <w:szCs w:val="24"/>
          <w:lang w:val="en-US"/>
        </w:rPr>
        <w:footnoteReference w:id="50"/>
      </w:r>
      <w:r w:rsidRPr="00591DF7">
        <w:rPr>
          <w:sz w:val="24"/>
          <w:szCs w:val="24"/>
          <w:lang w:val="en-US"/>
        </w:rPr>
        <w:t xml:space="preserve">. </w:t>
      </w:r>
      <w:r w:rsidR="00AC1339" w:rsidRPr="00591DF7">
        <w:rPr>
          <w:sz w:val="24"/>
          <w:szCs w:val="24"/>
          <w:lang w:val="en-US"/>
        </w:rPr>
        <w:t xml:space="preserve">The alerting agency </w:t>
      </w:r>
      <w:r w:rsidR="00AE7078" w:rsidRPr="00591DF7">
        <w:rPr>
          <w:sz w:val="24"/>
          <w:szCs w:val="24"/>
          <w:lang w:val="en-US"/>
        </w:rPr>
        <w:t xml:space="preserve">may </w:t>
      </w:r>
      <w:r w:rsidR="00AC1339" w:rsidRPr="00591DF7">
        <w:rPr>
          <w:sz w:val="24"/>
          <w:szCs w:val="24"/>
          <w:lang w:val="en-US"/>
        </w:rPr>
        <w:t xml:space="preserve">optionally build </w:t>
      </w:r>
      <w:r w:rsidRPr="00591DF7">
        <w:rPr>
          <w:sz w:val="24"/>
          <w:szCs w:val="24"/>
          <w:lang w:val="en-US"/>
        </w:rPr>
        <w:t xml:space="preserve">none, </w:t>
      </w:r>
      <w:r w:rsidR="00AC1339" w:rsidRPr="00591DF7">
        <w:rPr>
          <w:sz w:val="24"/>
          <w:szCs w:val="24"/>
          <w:lang w:val="en-US"/>
        </w:rPr>
        <w:t>one</w:t>
      </w:r>
      <w:r w:rsidRPr="00591DF7">
        <w:rPr>
          <w:sz w:val="24"/>
          <w:szCs w:val="24"/>
          <w:lang w:val="en-US"/>
        </w:rPr>
        <w:t>,</w:t>
      </w:r>
      <w:r w:rsidR="00AC1339" w:rsidRPr="00591DF7">
        <w:rPr>
          <w:sz w:val="24"/>
          <w:szCs w:val="24"/>
          <w:lang w:val="en-US"/>
        </w:rPr>
        <w:t xml:space="preserve"> or </w:t>
      </w:r>
      <w:r w:rsidR="00223199" w:rsidRPr="00591DF7">
        <w:rPr>
          <w:sz w:val="24"/>
          <w:szCs w:val="24"/>
          <w:lang w:val="en-US"/>
        </w:rPr>
        <w:t>several</w:t>
      </w:r>
      <w:r w:rsidR="00AC1339" w:rsidRPr="00C418C0">
        <w:rPr>
          <w:sz w:val="24"/>
          <w:szCs w:val="24"/>
          <w:lang w:val="en-US"/>
        </w:rPr>
        <w:t xml:space="preserve"> </w:t>
      </w:r>
      <w:r w:rsidR="00AC1339" w:rsidRPr="00C418C0">
        <w:rPr>
          <w:b/>
          <w:sz w:val="24"/>
          <w:szCs w:val="24"/>
          <w:lang w:val="en-US"/>
        </w:rPr>
        <w:t>&lt;</w:t>
      </w:r>
      <w:proofErr w:type="spellStart"/>
      <w:r w:rsidR="00AC1339" w:rsidRPr="00C418C0">
        <w:rPr>
          <w:b/>
          <w:sz w:val="24"/>
          <w:szCs w:val="24"/>
          <w:lang w:val="en-US"/>
        </w:rPr>
        <w:t>eventCode</w:t>
      </w:r>
      <w:proofErr w:type="spellEnd"/>
      <w:r w:rsidR="00AC1339" w:rsidRPr="00C418C0">
        <w:rPr>
          <w:b/>
          <w:sz w:val="24"/>
          <w:szCs w:val="24"/>
          <w:lang w:val="en-US"/>
        </w:rPr>
        <w:t>&gt;</w:t>
      </w:r>
      <w:r w:rsidR="00AC1339" w:rsidRPr="00C418C0">
        <w:rPr>
          <w:sz w:val="24"/>
          <w:szCs w:val="24"/>
          <w:lang w:val="en-US"/>
        </w:rPr>
        <w:t xml:space="preserve"> </w:t>
      </w:r>
      <w:r w:rsidR="00223199">
        <w:rPr>
          <w:sz w:val="24"/>
          <w:szCs w:val="24"/>
          <w:lang w:val="en-US"/>
        </w:rPr>
        <w:t xml:space="preserve">element </w:t>
      </w:r>
      <w:r w:rsidR="00390A64" w:rsidRPr="00C418C0">
        <w:rPr>
          <w:sz w:val="24"/>
          <w:szCs w:val="24"/>
          <w:lang w:val="en-US"/>
        </w:rPr>
        <w:t>groups</w:t>
      </w:r>
      <w:r w:rsidR="00AC1339" w:rsidRPr="00C418C0">
        <w:rPr>
          <w:sz w:val="24"/>
          <w:szCs w:val="24"/>
          <w:lang w:val="en-US"/>
        </w:rPr>
        <w:t xml:space="preserve"> in</w:t>
      </w:r>
      <w:r w:rsidR="00AE7078" w:rsidRPr="00C418C0">
        <w:rPr>
          <w:sz w:val="24"/>
          <w:szCs w:val="24"/>
          <w:lang w:val="en-US"/>
        </w:rPr>
        <w:t xml:space="preserve"> a</w:t>
      </w:r>
      <w:r w:rsidR="00AC1339" w:rsidRPr="00C418C0">
        <w:rPr>
          <w:sz w:val="24"/>
          <w:szCs w:val="24"/>
          <w:lang w:val="en-US"/>
        </w:rPr>
        <w:t xml:space="preserve"> </w:t>
      </w:r>
      <w:r w:rsidR="00AC1339" w:rsidRPr="00C418C0">
        <w:rPr>
          <w:b/>
          <w:sz w:val="24"/>
          <w:szCs w:val="24"/>
          <w:lang w:val="en-US"/>
        </w:rPr>
        <w:t>CAP</w:t>
      </w:r>
      <w:r w:rsidR="00AC1339" w:rsidRPr="00C418C0">
        <w:rPr>
          <w:sz w:val="24"/>
          <w:szCs w:val="24"/>
          <w:lang w:val="en-US"/>
        </w:rPr>
        <w:t xml:space="preserve"> message using </w:t>
      </w:r>
      <w:r w:rsidR="00223199">
        <w:rPr>
          <w:sz w:val="24"/>
          <w:szCs w:val="24"/>
          <w:lang w:val="en-US"/>
        </w:rPr>
        <w:t>values from one or several</w:t>
      </w:r>
      <w:r w:rsidR="00AC1339" w:rsidRPr="00C418C0">
        <w:rPr>
          <w:sz w:val="24"/>
          <w:szCs w:val="24"/>
          <w:lang w:val="en-US"/>
        </w:rPr>
        <w:t xml:space="preserve"> </w:t>
      </w:r>
      <w:r w:rsidR="001E3331">
        <w:rPr>
          <w:sz w:val="24"/>
          <w:szCs w:val="24"/>
          <w:lang w:val="en-US"/>
        </w:rPr>
        <w:t xml:space="preserve">sets of standardized </w:t>
      </w:r>
      <w:r w:rsidR="00223199">
        <w:rPr>
          <w:sz w:val="24"/>
          <w:szCs w:val="24"/>
          <w:lang w:val="en-US"/>
        </w:rPr>
        <w:t xml:space="preserve">and managed </w:t>
      </w:r>
      <w:r w:rsidR="00AE7078" w:rsidRPr="00C418C0">
        <w:rPr>
          <w:sz w:val="24"/>
          <w:szCs w:val="24"/>
          <w:lang w:val="en-US"/>
        </w:rPr>
        <w:t>event code</w:t>
      </w:r>
      <w:r>
        <w:rPr>
          <w:sz w:val="24"/>
          <w:szCs w:val="24"/>
          <w:lang w:val="en-US"/>
        </w:rPr>
        <w:t>s.</w:t>
      </w:r>
    </w:p>
    <w:p w14:paraId="1BBF5156" w14:textId="77777777" w:rsidR="001D0906" w:rsidRDefault="001D0906" w:rsidP="001D0906">
      <w:pPr>
        <w:pStyle w:val="ListParagraph"/>
        <w:ind w:left="2160"/>
        <w:rPr>
          <w:sz w:val="24"/>
          <w:szCs w:val="24"/>
          <w:lang w:val="en-US"/>
        </w:rPr>
      </w:pPr>
    </w:p>
    <w:p w14:paraId="2C24613D" w14:textId="59178559" w:rsidR="001E3331" w:rsidRDefault="00223199" w:rsidP="00D03FE0">
      <w:pPr>
        <w:pStyle w:val="ListParagraph"/>
        <w:numPr>
          <w:ilvl w:val="2"/>
          <w:numId w:val="5"/>
        </w:numPr>
        <w:rPr>
          <w:sz w:val="24"/>
          <w:szCs w:val="24"/>
          <w:lang w:val="en-US"/>
        </w:rPr>
      </w:pPr>
      <w:r w:rsidRPr="00223199">
        <w:rPr>
          <w:sz w:val="24"/>
          <w:szCs w:val="24"/>
          <w:lang w:val="en-US"/>
        </w:rPr>
        <w:t xml:space="preserve">In a </w:t>
      </w:r>
      <w:proofErr w:type="gramStart"/>
      <w:r w:rsidRPr="00223199">
        <w:rPr>
          <w:sz w:val="24"/>
          <w:szCs w:val="24"/>
          <w:lang w:val="en-US"/>
        </w:rPr>
        <w:t>zero instance</w:t>
      </w:r>
      <w:proofErr w:type="gramEnd"/>
      <w:r>
        <w:rPr>
          <w:sz w:val="24"/>
          <w:szCs w:val="24"/>
          <w:lang w:val="en-US"/>
        </w:rPr>
        <w:t xml:space="preserve"> case, with no &lt;</w:t>
      </w:r>
      <w:proofErr w:type="spellStart"/>
      <w:r w:rsidRPr="00C40DC7">
        <w:rPr>
          <w:b/>
          <w:sz w:val="24"/>
          <w:szCs w:val="24"/>
          <w:lang w:val="en-US"/>
        </w:rPr>
        <w:t>eventCode</w:t>
      </w:r>
      <w:proofErr w:type="spellEnd"/>
      <w:r>
        <w:rPr>
          <w:sz w:val="24"/>
          <w:szCs w:val="24"/>
          <w:lang w:val="en-US"/>
        </w:rPr>
        <w:t>&gt; group element,</w:t>
      </w:r>
      <w:r w:rsidR="00B6773B">
        <w:rPr>
          <w:sz w:val="24"/>
          <w:szCs w:val="24"/>
          <w:lang w:val="en-US"/>
        </w:rPr>
        <w:t xml:space="preserve"> the</w:t>
      </w:r>
      <w:r>
        <w:rPr>
          <w:sz w:val="24"/>
          <w:szCs w:val="24"/>
          <w:lang w:val="en-US"/>
        </w:rPr>
        <w:t xml:space="preserve"> </w:t>
      </w:r>
      <w:r w:rsidRPr="00223199">
        <w:rPr>
          <w:b/>
          <w:sz w:val="24"/>
          <w:szCs w:val="24"/>
          <w:lang w:val="en-US"/>
        </w:rPr>
        <w:t>OASIS Ope</w:t>
      </w:r>
      <w:r w:rsidR="00B6773B">
        <w:rPr>
          <w:b/>
          <w:sz w:val="24"/>
          <w:szCs w:val="24"/>
          <w:lang w:val="en-US"/>
        </w:rPr>
        <w:t>n EMTC</w:t>
      </w:r>
      <w:r>
        <w:rPr>
          <w:sz w:val="24"/>
          <w:szCs w:val="24"/>
          <w:lang w:val="en-US"/>
        </w:rPr>
        <w:t xml:space="preserve"> recommends that such a case be </w:t>
      </w:r>
      <w:r w:rsidR="00AE7078" w:rsidRPr="008A6CC6">
        <w:rPr>
          <w:sz w:val="24"/>
          <w:szCs w:val="24"/>
          <w:lang w:val="en-US"/>
        </w:rPr>
        <w:t>best left for closed systems where the originator and consumer are both part of the same closed system.</w:t>
      </w:r>
      <w:r w:rsidR="00453134" w:rsidRPr="008A6CC6">
        <w:rPr>
          <w:sz w:val="24"/>
          <w:szCs w:val="24"/>
          <w:lang w:val="en-US"/>
        </w:rPr>
        <w:t xml:space="preserve"> </w:t>
      </w:r>
      <w:r w:rsidR="001E3331">
        <w:rPr>
          <w:sz w:val="24"/>
          <w:szCs w:val="24"/>
          <w:lang w:val="en-US"/>
        </w:rPr>
        <w:t xml:space="preserve">In open systems, where the originator and consumer are often unknown to each other, the zero case </w:t>
      </w:r>
      <w:r w:rsidR="00C40DC7">
        <w:rPr>
          <w:sz w:val="24"/>
          <w:szCs w:val="24"/>
          <w:lang w:val="en-US"/>
        </w:rPr>
        <w:t>still</w:t>
      </w:r>
      <w:r w:rsidR="001E3331">
        <w:rPr>
          <w:sz w:val="24"/>
          <w:szCs w:val="24"/>
          <w:lang w:val="en-US"/>
        </w:rPr>
        <w:t xml:space="preserve"> allow</w:t>
      </w:r>
      <w:r w:rsidR="00C40DC7">
        <w:rPr>
          <w:sz w:val="24"/>
          <w:szCs w:val="24"/>
          <w:lang w:val="en-US"/>
        </w:rPr>
        <w:t>s</w:t>
      </w:r>
      <w:r w:rsidR="001E3331">
        <w:rPr>
          <w:sz w:val="24"/>
          <w:szCs w:val="24"/>
          <w:lang w:val="en-US"/>
        </w:rPr>
        <w:t xml:space="preserve"> for consuming system processing, however, it </w:t>
      </w:r>
      <w:r>
        <w:rPr>
          <w:sz w:val="24"/>
          <w:szCs w:val="24"/>
          <w:lang w:val="en-US"/>
        </w:rPr>
        <w:t xml:space="preserve">often leads to </w:t>
      </w:r>
      <w:r w:rsidR="001E3331">
        <w:rPr>
          <w:sz w:val="24"/>
          <w:szCs w:val="24"/>
          <w:lang w:val="en-US"/>
        </w:rPr>
        <w:t>simple</w:t>
      </w:r>
      <w:r>
        <w:rPr>
          <w:sz w:val="24"/>
          <w:szCs w:val="24"/>
          <w:lang w:val="en-US"/>
        </w:rPr>
        <w:t>r presentations</w:t>
      </w:r>
      <w:r w:rsidR="001E3331">
        <w:rPr>
          <w:sz w:val="24"/>
          <w:szCs w:val="24"/>
          <w:lang w:val="en-US"/>
        </w:rPr>
        <w:t xml:space="preserve"> without </w:t>
      </w:r>
      <w:r>
        <w:rPr>
          <w:sz w:val="24"/>
          <w:szCs w:val="24"/>
          <w:lang w:val="en-US"/>
        </w:rPr>
        <w:t xml:space="preserve">any event-based </w:t>
      </w:r>
      <w:r w:rsidR="001E3331">
        <w:rPr>
          <w:sz w:val="24"/>
          <w:szCs w:val="24"/>
          <w:lang w:val="en-US"/>
        </w:rPr>
        <w:t>controls</w:t>
      </w:r>
      <w:r>
        <w:rPr>
          <w:sz w:val="24"/>
          <w:szCs w:val="24"/>
          <w:lang w:val="en-US"/>
        </w:rPr>
        <w:t xml:space="preserve">. Consuming systems may </w:t>
      </w:r>
      <w:r w:rsidR="00C40DC7">
        <w:rPr>
          <w:sz w:val="24"/>
          <w:szCs w:val="24"/>
          <w:lang w:val="en-US"/>
        </w:rPr>
        <w:t>interrogat</w:t>
      </w:r>
      <w:r>
        <w:rPr>
          <w:sz w:val="24"/>
          <w:szCs w:val="24"/>
          <w:lang w:val="en-US"/>
        </w:rPr>
        <w:t>e</w:t>
      </w:r>
      <w:r w:rsidR="00C40DC7">
        <w:rPr>
          <w:sz w:val="24"/>
          <w:szCs w:val="24"/>
          <w:lang w:val="en-US"/>
        </w:rPr>
        <w:t xml:space="preserve"> less reliable elements for clues about the </w:t>
      </w:r>
      <w:r>
        <w:rPr>
          <w:sz w:val="24"/>
          <w:szCs w:val="24"/>
          <w:lang w:val="en-US"/>
        </w:rPr>
        <w:t>event-type,</w:t>
      </w:r>
      <w:r w:rsidR="00C40DC7">
        <w:rPr>
          <w:sz w:val="24"/>
          <w:szCs w:val="24"/>
          <w:lang w:val="en-US"/>
        </w:rPr>
        <w:t xml:space="preserve"> such as the loosely defined &lt;</w:t>
      </w:r>
      <w:r w:rsidR="00C40DC7" w:rsidRPr="00C40DC7">
        <w:rPr>
          <w:b/>
          <w:sz w:val="24"/>
          <w:szCs w:val="24"/>
          <w:lang w:val="en-US"/>
        </w:rPr>
        <w:t>event</w:t>
      </w:r>
      <w:r w:rsidR="00C40DC7">
        <w:rPr>
          <w:sz w:val="24"/>
          <w:szCs w:val="24"/>
          <w:lang w:val="en-US"/>
        </w:rPr>
        <w:t>&gt; element</w:t>
      </w:r>
      <w:r>
        <w:rPr>
          <w:sz w:val="24"/>
          <w:szCs w:val="24"/>
          <w:lang w:val="en-US"/>
        </w:rPr>
        <w:t>, however,</w:t>
      </w:r>
      <w:r w:rsidR="00B6773B">
        <w:rPr>
          <w:sz w:val="24"/>
          <w:szCs w:val="24"/>
          <w:lang w:val="en-US"/>
        </w:rPr>
        <w:t xml:space="preserve"> the</w:t>
      </w:r>
      <w:r>
        <w:rPr>
          <w:sz w:val="24"/>
          <w:szCs w:val="24"/>
          <w:lang w:val="en-US"/>
        </w:rPr>
        <w:t xml:space="preserve"> </w:t>
      </w:r>
      <w:r w:rsidRPr="00223199">
        <w:rPr>
          <w:b/>
          <w:sz w:val="24"/>
          <w:szCs w:val="24"/>
          <w:lang w:val="en-US"/>
        </w:rPr>
        <w:t>OASIS Open</w:t>
      </w:r>
      <w:r w:rsidR="00B6773B">
        <w:rPr>
          <w:b/>
          <w:sz w:val="24"/>
          <w:szCs w:val="24"/>
          <w:lang w:val="en-US"/>
        </w:rPr>
        <w:t xml:space="preserve"> EMTC</w:t>
      </w:r>
      <w:r>
        <w:rPr>
          <w:sz w:val="24"/>
          <w:szCs w:val="24"/>
          <w:lang w:val="en-US"/>
        </w:rPr>
        <w:t xml:space="preserve"> considers the results to be less reliable.</w:t>
      </w:r>
    </w:p>
    <w:p w14:paraId="6B0F78EC" w14:textId="77777777" w:rsidR="001E3331" w:rsidRDefault="001E3331" w:rsidP="001E3331">
      <w:pPr>
        <w:pStyle w:val="ListParagraph"/>
        <w:ind w:left="2160"/>
        <w:rPr>
          <w:sz w:val="24"/>
          <w:szCs w:val="24"/>
          <w:lang w:val="en-US"/>
        </w:rPr>
      </w:pPr>
    </w:p>
    <w:p w14:paraId="365A716E" w14:textId="7F9FBA93" w:rsidR="00C40DC7" w:rsidRDefault="00C40DC7" w:rsidP="00D03FE0">
      <w:pPr>
        <w:pStyle w:val="ListParagraph"/>
        <w:numPr>
          <w:ilvl w:val="2"/>
          <w:numId w:val="5"/>
        </w:numPr>
        <w:rPr>
          <w:sz w:val="24"/>
          <w:szCs w:val="24"/>
          <w:lang w:val="en-US"/>
        </w:rPr>
      </w:pPr>
      <w:r w:rsidRPr="00223199">
        <w:rPr>
          <w:sz w:val="24"/>
          <w:szCs w:val="24"/>
          <w:lang w:val="en-US"/>
        </w:rPr>
        <w:t>In a single instance case, with only one &lt;</w:t>
      </w:r>
      <w:proofErr w:type="spellStart"/>
      <w:r w:rsidRPr="00223199">
        <w:rPr>
          <w:b/>
          <w:sz w:val="24"/>
          <w:szCs w:val="24"/>
          <w:lang w:val="en-US"/>
        </w:rPr>
        <w:t>eventCode</w:t>
      </w:r>
      <w:proofErr w:type="spellEnd"/>
      <w:r w:rsidRPr="00223199">
        <w:rPr>
          <w:sz w:val="24"/>
          <w:szCs w:val="24"/>
          <w:lang w:val="en-US"/>
        </w:rPr>
        <w:t xml:space="preserve">&gt; group element, the originating systems would </w:t>
      </w:r>
      <w:r w:rsidR="00372B73" w:rsidRPr="00223199">
        <w:rPr>
          <w:sz w:val="24"/>
          <w:szCs w:val="24"/>
          <w:lang w:val="en-US"/>
        </w:rPr>
        <w:t>be limiting the advantage of the &lt;</w:t>
      </w:r>
      <w:proofErr w:type="spellStart"/>
      <w:r w:rsidR="00372B73" w:rsidRPr="00223199">
        <w:rPr>
          <w:b/>
          <w:sz w:val="24"/>
          <w:szCs w:val="24"/>
          <w:lang w:val="en-US"/>
        </w:rPr>
        <w:t>eventCode</w:t>
      </w:r>
      <w:proofErr w:type="spellEnd"/>
      <w:r w:rsidR="00372B73" w:rsidRPr="00223199">
        <w:rPr>
          <w:sz w:val="24"/>
          <w:szCs w:val="24"/>
          <w:lang w:val="en-US"/>
        </w:rPr>
        <w:t>&gt; el</w:t>
      </w:r>
      <w:r w:rsidR="00223199" w:rsidRPr="00223199">
        <w:rPr>
          <w:sz w:val="24"/>
          <w:szCs w:val="24"/>
          <w:lang w:val="en-US"/>
        </w:rPr>
        <w:t>ement</w:t>
      </w:r>
      <w:r w:rsidR="00223199">
        <w:rPr>
          <w:sz w:val="24"/>
          <w:szCs w:val="24"/>
          <w:lang w:val="en-US"/>
        </w:rPr>
        <w:t xml:space="preserve"> to consumers that use the referenced event-type </w:t>
      </w:r>
      <w:r w:rsidR="00372B73">
        <w:rPr>
          <w:sz w:val="24"/>
          <w:szCs w:val="24"/>
          <w:lang w:val="en-US"/>
        </w:rPr>
        <w:t>set.</w:t>
      </w:r>
      <w:r w:rsidR="00B6773B">
        <w:rPr>
          <w:sz w:val="24"/>
          <w:szCs w:val="24"/>
          <w:lang w:val="en-US"/>
        </w:rPr>
        <w:t xml:space="preserve"> The</w:t>
      </w:r>
      <w:r w:rsidR="00223199">
        <w:rPr>
          <w:sz w:val="24"/>
          <w:szCs w:val="24"/>
          <w:lang w:val="en-US"/>
        </w:rPr>
        <w:t xml:space="preserve"> </w:t>
      </w:r>
      <w:r w:rsidR="00223199" w:rsidRPr="00B6773B">
        <w:rPr>
          <w:b/>
          <w:sz w:val="24"/>
          <w:szCs w:val="24"/>
          <w:lang w:val="en-US"/>
        </w:rPr>
        <w:t>OASIS Ope</w:t>
      </w:r>
      <w:r w:rsidR="00B6773B">
        <w:rPr>
          <w:b/>
          <w:sz w:val="24"/>
          <w:szCs w:val="24"/>
          <w:lang w:val="en-US"/>
        </w:rPr>
        <w:t>n EMTC</w:t>
      </w:r>
      <w:r w:rsidR="00223199">
        <w:rPr>
          <w:sz w:val="24"/>
          <w:szCs w:val="24"/>
          <w:lang w:val="en-US"/>
        </w:rPr>
        <w:t xml:space="preserve"> recommends that in the single instance case, the set referenced is the </w:t>
      </w:r>
      <w:r w:rsidR="00223199" w:rsidRPr="00223199">
        <w:rPr>
          <w:b/>
          <w:sz w:val="24"/>
          <w:szCs w:val="24"/>
          <w:lang w:val="en-US"/>
        </w:rPr>
        <w:t>OASIS Open Event Terms List</w:t>
      </w:r>
      <w:r w:rsidR="00223199">
        <w:rPr>
          <w:b/>
          <w:sz w:val="24"/>
          <w:szCs w:val="24"/>
          <w:lang w:val="en-US"/>
        </w:rPr>
        <w:t>.</w:t>
      </w:r>
    </w:p>
    <w:p w14:paraId="7493428C" w14:textId="77777777" w:rsidR="00C40DC7" w:rsidRPr="00C40DC7" w:rsidRDefault="00C40DC7" w:rsidP="00C40DC7">
      <w:pPr>
        <w:pStyle w:val="ListParagraph"/>
        <w:rPr>
          <w:sz w:val="24"/>
          <w:szCs w:val="24"/>
          <w:lang w:val="en-US"/>
        </w:rPr>
      </w:pPr>
    </w:p>
    <w:p w14:paraId="5691A0D3" w14:textId="67D246DB" w:rsidR="00AE7078" w:rsidRDefault="00453134" w:rsidP="00D03FE0">
      <w:pPr>
        <w:pStyle w:val="ListParagraph"/>
        <w:numPr>
          <w:ilvl w:val="2"/>
          <w:numId w:val="5"/>
        </w:numPr>
        <w:rPr>
          <w:sz w:val="24"/>
          <w:szCs w:val="24"/>
          <w:lang w:val="en-US"/>
        </w:rPr>
      </w:pPr>
      <w:r w:rsidRPr="008A6CC6">
        <w:rPr>
          <w:sz w:val="24"/>
          <w:szCs w:val="24"/>
          <w:lang w:val="en-US"/>
        </w:rPr>
        <w:t>In a multi-instanced case</w:t>
      </w:r>
      <w:r w:rsidR="00364895" w:rsidRPr="008A6CC6">
        <w:rPr>
          <w:sz w:val="24"/>
          <w:szCs w:val="24"/>
          <w:lang w:val="en-US"/>
        </w:rPr>
        <w:t>,</w:t>
      </w:r>
      <w:r w:rsidRPr="008A6CC6">
        <w:rPr>
          <w:sz w:val="24"/>
          <w:szCs w:val="24"/>
          <w:lang w:val="en-US"/>
        </w:rPr>
        <w:t xml:space="preserve"> with two or more </w:t>
      </w:r>
      <w:r w:rsidRPr="008A6CC6">
        <w:rPr>
          <w:b/>
          <w:sz w:val="24"/>
          <w:szCs w:val="24"/>
          <w:lang w:val="en-US"/>
        </w:rPr>
        <w:t>&lt;</w:t>
      </w:r>
      <w:proofErr w:type="spellStart"/>
      <w:r w:rsidRPr="008A6CC6">
        <w:rPr>
          <w:b/>
          <w:sz w:val="24"/>
          <w:szCs w:val="24"/>
          <w:lang w:val="en-US"/>
        </w:rPr>
        <w:t>eventCode</w:t>
      </w:r>
      <w:proofErr w:type="spellEnd"/>
      <w:r w:rsidRPr="008A6CC6">
        <w:rPr>
          <w:b/>
          <w:sz w:val="24"/>
          <w:szCs w:val="24"/>
          <w:lang w:val="en-US"/>
        </w:rPr>
        <w:t>&gt;</w:t>
      </w:r>
      <w:r w:rsidRPr="008A6CC6">
        <w:rPr>
          <w:sz w:val="24"/>
          <w:szCs w:val="24"/>
          <w:lang w:val="en-US"/>
        </w:rPr>
        <w:t xml:space="preserve"> group elements, the elements within each group are </w:t>
      </w:r>
      <w:r w:rsidR="00364895" w:rsidRPr="008A6CC6">
        <w:rPr>
          <w:sz w:val="24"/>
          <w:szCs w:val="24"/>
          <w:lang w:val="en-US"/>
        </w:rPr>
        <w:t xml:space="preserve">each considered </w:t>
      </w:r>
      <w:r w:rsidRPr="008A6CC6">
        <w:rPr>
          <w:sz w:val="24"/>
          <w:szCs w:val="24"/>
          <w:lang w:val="en-US"/>
        </w:rPr>
        <w:t>independent groups</w:t>
      </w:r>
      <w:r w:rsidR="006E5673">
        <w:rPr>
          <w:sz w:val="24"/>
          <w:szCs w:val="24"/>
          <w:lang w:val="en-US"/>
        </w:rPr>
        <w:t xml:space="preserve"> to processed separately.</w:t>
      </w:r>
      <w:r w:rsidR="00372B73">
        <w:rPr>
          <w:sz w:val="24"/>
          <w:szCs w:val="24"/>
          <w:lang w:val="en-US"/>
        </w:rPr>
        <w:t xml:space="preserve"> There may be single codes from two or more </w:t>
      </w:r>
      <w:r w:rsidR="00223199">
        <w:rPr>
          <w:sz w:val="24"/>
          <w:szCs w:val="24"/>
          <w:lang w:val="en-US"/>
        </w:rPr>
        <w:t>referenced</w:t>
      </w:r>
      <w:r w:rsidR="00372B73">
        <w:rPr>
          <w:sz w:val="24"/>
          <w:szCs w:val="24"/>
          <w:lang w:val="en-US"/>
        </w:rPr>
        <w:t xml:space="preserve"> sets of event codes, or multiple codes from a single </w:t>
      </w:r>
      <w:r w:rsidR="00223199">
        <w:rPr>
          <w:sz w:val="24"/>
          <w:szCs w:val="24"/>
          <w:lang w:val="en-US"/>
        </w:rPr>
        <w:t xml:space="preserve">referenced </w:t>
      </w:r>
      <w:r w:rsidR="00372B73">
        <w:rPr>
          <w:sz w:val="24"/>
          <w:szCs w:val="24"/>
          <w:lang w:val="en-US"/>
        </w:rPr>
        <w:t xml:space="preserve">set of event codes, or, if the situation </w:t>
      </w:r>
      <w:r w:rsidR="00223199">
        <w:rPr>
          <w:sz w:val="24"/>
          <w:szCs w:val="24"/>
          <w:lang w:val="en-US"/>
        </w:rPr>
        <w:t>suggests, multiple codes from several</w:t>
      </w:r>
      <w:r w:rsidR="00372B73">
        <w:rPr>
          <w:sz w:val="24"/>
          <w:szCs w:val="24"/>
          <w:lang w:val="en-US"/>
        </w:rPr>
        <w:t xml:space="preserve"> </w:t>
      </w:r>
      <w:r w:rsidR="00223199">
        <w:rPr>
          <w:sz w:val="24"/>
          <w:szCs w:val="24"/>
          <w:lang w:val="en-US"/>
        </w:rPr>
        <w:t xml:space="preserve">referenced </w:t>
      </w:r>
      <w:r w:rsidR="00372B73">
        <w:rPr>
          <w:sz w:val="24"/>
          <w:szCs w:val="24"/>
          <w:lang w:val="en-US"/>
        </w:rPr>
        <w:t>sets</w:t>
      </w:r>
      <w:r w:rsidR="00A05A79">
        <w:rPr>
          <w:sz w:val="24"/>
          <w:szCs w:val="24"/>
          <w:lang w:val="en-US"/>
        </w:rPr>
        <w:t xml:space="preserve"> </w:t>
      </w:r>
      <w:r w:rsidR="00A05A79">
        <w:rPr>
          <w:rStyle w:val="FootnoteReference"/>
          <w:sz w:val="24"/>
          <w:szCs w:val="24"/>
          <w:lang w:val="en-US"/>
        </w:rPr>
        <w:footnoteReference w:id="51"/>
      </w:r>
      <w:r w:rsidR="00372B73">
        <w:rPr>
          <w:sz w:val="24"/>
          <w:szCs w:val="24"/>
          <w:lang w:val="en-US"/>
        </w:rPr>
        <w:t xml:space="preserve">. </w:t>
      </w:r>
    </w:p>
    <w:p w14:paraId="16FC17FB" w14:textId="77777777" w:rsidR="006E5673" w:rsidRPr="006E5673" w:rsidRDefault="006E5673" w:rsidP="006E5673">
      <w:pPr>
        <w:pStyle w:val="ListParagraph"/>
        <w:ind w:left="2160"/>
        <w:rPr>
          <w:sz w:val="24"/>
          <w:szCs w:val="24"/>
          <w:lang w:val="en-US"/>
        </w:rPr>
      </w:pPr>
    </w:p>
    <w:p w14:paraId="68B254AB" w14:textId="00346755" w:rsidR="00DF7108" w:rsidRPr="00591DF7" w:rsidRDefault="006D0DBF" w:rsidP="00D03FE0">
      <w:pPr>
        <w:numPr>
          <w:ilvl w:val="1"/>
          <w:numId w:val="5"/>
        </w:numPr>
        <w:contextualSpacing/>
        <w:rPr>
          <w:sz w:val="24"/>
          <w:szCs w:val="24"/>
          <w:lang w:val="en-US"/>
        </w:rPr>
      </w:pPr>
      <w:r>
        <w:rPr>
          <w:sz w:val="24"/>
          <w:szCs w:val="24"/>
          <w:lang w:val="en-US"/>
        </w:rPr>
        <w:t xml:space="preserve">If there is a </w:t>
      </w:r>
      <w:r w:rsidR="00364895">
        <w:rPr>
          <w:sz w:val="24"/>
          <w:szCs w:val="24"/>
          <w:lang w:val="en-US"/>
        </w:rPr>
        <w:t>complex-</w:t>
      </w:r>
      <w:r w:rsidR="00187EA6">
        <w:rPr>
          <w:sz w:val="24"/>
          <w:szCs w:val="24"/>
          <w:lang w:val="en-US"/>
        </w:rPr>
        <w:t xml:space="preserve">event </w:t>
      </w:r>
      <w:r w:rsidR="00AE7078">
        <w:rPr>
          <w:sz w:val="24"/>
          <w:szCs w:val="24"/>
          <w:lang w:val="en-US"/>
        </w:rPr>
        <w:t>situa</w:t>
      </w:r>
      <w:r w:rsidR="00CD0972">
        <w:rPr>
          <w:sz w:val="24"/>
          <w:szCs w:val="24"/>
          <w:lang w:val="en-US"/>
        </w:rPr>
        <w:t>tion</w:t>
      </w:r>
      <w:r w:rsidR="00187EA6">
        <w:rPr>
          <w:sz w:val="24"/>
          <w:szCs w:val="24"/>
          <w:lang w:val="en-US"/>
        </w:rPr>
        <w:t>,</w:t>
      </w:r>
      <w:r w:rsidR="00B6773B">
        <w:rPr>
          <w:sz w:val="24"/>
          <w:szCs w:val="24"/>
          <w:lang w:val="en-US"/>
        </w:rPr>
        <w:t xml:space="preserve"> the</w:t>
      </w:r>
      <w:r w:rsidR="00187EA6">
        <w:rPr>
          <w:sz w:val="24"/>
          <w:szCs w:val="24"/>
          <w:lang w:val="en-US"/>
        </w:rPr>
        <w:t xml:space="preserve"> </w:t>
      </w:r>
      <w:r w:rsidR="00223199" w:rsidRPr="00372B73">
        <w:rPr>
          <w:b/>
          <w:sz w:val="24"/>
          <w:szCs w:val="24"/>
          <w:lang w:val="en-US"/>
        </w:rPr>
        <w:t>OASIS</w:t>
      </w:r>
      <w:r w:rsidR="00223199">
        <w:rPr>
          <w:b/>
          <w:sz w:val="24"/>
          <w:szCs w:val="24"/>
          <w:lang w:val="en-US"/>
        </w:rPr>
        <w:t xml:space="preserve"> </w:t>
      </w:r>
      <w:r w:rsidR="00223199" w:rsidRPr="00372B73">
        <w:rPr>
          <w:b/>
          <w:sz w:val="24"/>
          <w:szCs w:val="24"/>
          <w:lang w:val="en-US"/>
        </w:rPr>
        <w:t>Ope</w:t>
      </w:r>
      <w:r w:rsidR="00B6773B">
        <w:rPr>
          <w:b/>
          <w:sz w:val="24"/>
          <w:szCs w:val="24"/>
          <w:lang w:val="en-US"/>
        </w:rPr>
        <w:t>n EMTC</w:t>
      </w:r>
      <w:r w:rsidR="00223199">
        <w:rPr>
          <w:sz w:val="24"/>
          <w:szCs w:val="24"/>
          <w:lang w:val="en-US"/>
        </w:rPr>
        <w:t xml:space="preserve"> recommends that for maximum flexibility of all consuming agents, all the applicable codes from all the referenced sets in use by the age</w:t>
      </w:r>
      <w:r w:rsidR="00A05A79">
        <w:rPr>
          <w:sz w:val="24"/>
          <w:szCs w:val="24"/>
          <w:lang w:val="en-US"/>
        </w:rPr>
        <w:t>ncy be added to the CAP message</w:t>
      </w:r>
      <w:r w:rsidR="00223199">
        <w:rPr>
          <w:sz w:val="24"/>
          <w:szCs w:val="24"/>
          <w:lang w:val="en-US"/>
        </w:rPr>
        <w:t xml:space="preserve"> </w:t>
      </w:r>
      <w:r w:rsidR="00223199">
        <w:rPr>
          <w:rStyle w:val="FootnoteReference"/>
          <w:sz w:val="24"/>
          <w:szCs w:val="24"/>
          <w:lang w:val="en-US"/>
        </w:rPr>
        <w:footnoteReference w:id="52"/>
      </w:r>
      <w:r w:rsidR="00223199">
        <w:rPr>
          <w:sz w:val="24"/>
          <w:szCs w:val="24"/>
          <w:lang w:val="en-US"/>
        </w:rPr>
        <w:t>.</w:t>
      </w:r>
      <w:r w:rsidR="00DF7108">
        <w:rPr>
          <w:sz w:val="24"/>
          <w:szCs w:val="24"/>
          <w:lang w:val="en-US"/>
        </w:rPr>
        <w:t xml:space="preserve"> </w:t>
      </w:r>
      <w:r w:rsidR="00026CC8">
        <w:rPr>
          <w:sz w:val="24"/>
          <w:szCs w:val="24"/>
          <w:lang w:val="en-US"/>
        </w:rPr>
        <w:t xml:space="preserve">In </w:t>
      </w:r>
      <w:r w:rsidR="00223199">
        <w:rPr>
          <w:sz w:val="24"/>
          <w:szCs w:val="24"/>
          <w:lang w:val="en-US"/>
        </w:rPr>
        <w:t xml:space="preserve">such </w:t>
      </w:r>
      <w:r w:rsidR="000134E2">
        <w:rPr>
          <w:sz w:val="24"/>
          <w:szCs w:val="24"/>
          <w:lang w:val="en-US"/>
        </w:rPr>
        <w:t>cases,</w:t>
      </w:r>
      <w:r w:rsidR="00B6773B">
        <w:rPr>
          <w:sz w:val="24"/>
          <w:szCs w:val="24"/>
          <w:lang w:val="en-US"/>
        </w:rPr>
        <w:t xml:space="preserve"> the</w:t>
      </w:r>
      <w:r w:rsidR="000134E2">
        <w:rPr>
          <w:sz w:val="24"/>
          <w:szCs w:val="24"/>
          <w:lang w:val="en-US"/>
        </w:rPr>
        <w:t xml:space="preserve"> </w:t>
      </w:r>
      <w:r w:rsidR="00DF7108" w:rsidRPr="00364895">
        <w:rPr>
          <w:b/>
          <w:sz w:val="24"/>
          <w:szCs w:val="24"/>
          <w:lang w:val="en-US"/>
        </w:rPr>
        <w:t>OASIS</w:t>
      </w:r>
      <w:r w:rsidR="00753461" w:rsidRPr="00364895">
        <w:rPr>
          <w:b/>
          <w:sz w:val="24"/>
        </w:rPr>
        <w:t xml:space="preserve"> Ope</w:t>
      </w:r>
      <w:r w:rsidR="00B6773B">
        <w:rPr>
          <w:b/>
          <w:sz w:val="24"/>
        </w:rPr>
        <w:t>n EMTC</w:t>
      </w:r>
      <w:r w:rsidR="00447C77">
        <w:rPr>
          <w:sz w:val="24"/>
          <w:szCs w:val="24"/>
          <w:lang w:val="en-US"/>
        </w:rPr>
        <w:t xml:space="preserve"> recommends listing the </w:t>
      </w:r>
      <w:r w:rsidR="00447D17" w:rsidRPr="0076799D">
        <w:rPr>
          <w:b/>
          <w:sz w:val="24"/>
          <w:szCs w:val="24"/>
          <w:lang w:val="en-US"/>
        </w:rPr>
        <w:t>primary</w:t>
      </w:r>
      <w:r w:rsidR="00447D17">
        <w:rPr>
          <w:sz w:val="24"/>
          <w:szCs w:val="24"/>
          <w:lang w:val="en-US"/>
        </w:rPr>
        <w:t xml:space="preserve"> </w:t>
      </w:r>
      <w:r w:rsidR="00466EA8">
        <w:rPr>
          <w:sz w:val="24"/>
          <w:szCs w:val="24"/>
          <w:lang w:val="en-US"/>
        </w:rPr>
        <w:t>event-of-interest</w:t>
      </w:r>
      <w:r w:rsidR="00026CC8">
        <w:rPr>
          <w:sz w:val="24"/>
          <w:szCs w:val="24"/>
          <w:lang w:val="en-US"/>
        </w:rPr>
        <w:t xml:space="preserve"> </w:t>
      </w:r>
      <w:r w:rsidR="00DF7108">
        <w:rPr>
          <w:sz w:val="24"/>
          <w:szCs w:val="24"/>
          <w:lang w:val="en-US"/>
        </w:rPr>
        <w:t>type first</w:t>
      </w:r>
      <w:r w:rsidR="000134E2">
        <w:rPr>
          <w:sz w:val="24"/>
          <w:szCs w:val="24"/>
          <w:lang w:val="en-US"/>
        </w:rPr>
        <w:t>.</w:t>
      </w:r>
      <w:r w:rsidR="00447D17">
        <w:rPr>
          <w:sz w:val="24"/>
          <w:szCs w:val="24"/>
          <w:lang w:val="en-US"/>
        </w:rPr>
        <w:t xml:space="preserve"> </w:t>
      </w:r>
    </w:p>
    <w:p w14:paraId="5667386F" w14:textId="7B8B9223" w:rsidR="00C418C0" w:rsidRDefault="00C418C0" w:rsidP="00D03FE0">
      <w:pPr>
        <w:pStyle w:val="ListParagraph"/>
        <w:numPr>
          <w:ilvl w:val="1"/>
          <w:numId w:val="5"/>
        </w:numPr>
        <w:rPr>
          <w:sz w:val="24"/>
          <w:szCs w:val="24"/>
          <w:lang w:val="en-US"/>
        </w:rPr>
      </w:pPr>
      <w:r w:rsidRPr="00591DF7">
        <w:rPr>
          <w:sz w:val="24"/>
          <w:szCs w:val="24"/>
          <w:lang w:val="en-US"/>
        </w:rPr>
        <w:t>The &lt;</w:t>
      </w:r>
      <w:proofErr w:type="spellStart"/>
      <w:r w:rsidRPr="00591DF7">
        <w:rPr>
          <w:b/>
          <w:sz w:val="24"/>
          <w:szCs w:val="24"/>
          <w:lang w:val="en-US"/>
        </w:rPr>
        <w:t>eventCode</w:t>
      </w:r>
      <w:proofErr w:type="spellEnd"/>
      <w:proofErr w:type="gramStart"/>
      <w:r w:rsidRPr="00591DF7">
        <w:rPr>
          <w:sz w:val="24"/>
          <w:szCs w:val="24"/>
          <w:lang w:val="en-US"/>
        </w:rPr>
        <w:t>&gt;.</w:t>
      </w:r>
      <w:r w:rsidRPr="00591DF7">
        <w:rPr>
          <w:b/>
          <w:sz w:val="24"/>
          <w:szCs w:val="24"/>
          <w:lang w:val="en-US"/>
        </w:rPr>
        <w:t>&lt;</w:t>
      </w:r>
      <w:proofErr w:type="gramEnd"/>
      <w:r w:rsidRPr="00591DF7">
        <w:rPr>
          <w:b/>
          <w:sz w:val="24"/>
          <w:szCs w:val="24"/>
          <w:lang w:val="en-US"/>
        </w:rPr>
        <w:t>value&gt;</w:t>
      </w:r>
      <w:r w:rsidRPr="00591DF7">
        <w:rPr>
          <w:sz w:val="24"/>
          <w:szCs w:val="24"/>
          <w:lang w:val="en-US"/>
        </w:rPr>
        <w:t xml:space="preserve"> may be displayed </w:t>
      </w:r>
      <w:r w:rsidR="00591DF7" w:rsidRPr="00591DF7">
        <w:rPr>
          <w:sz w:val="24"/>
          <w:szCs w:val="24"/>
          <w:lang w:val="en-US"/>
        </w:rPr>
        <w:t>by consuming agencie</w:t>
      </w:r>
      <w:r w:rsidR="00243ADE" w:rsidRPr="00591DF7">
        <w:rPr>
          <w:sz w:val="24"/>
          <w:szCs w:val="24"/>
          <w:lang w:val="en-US"/>
        </w:rPr>
        <w:t xml:space="preserve">s </w:t>
      </w:r>
      <w:r w:rsidRPr="00591DF7">
        <w:rPr>
          <w:sz w:val="24"/>
          <w:szCs w:val="24"/>
          <w:lang w:val="en-US"/>
        </w:rPr>
        <w:t xml:space="preserve">as </w:t>
      </w:r>
      <w:r w:rsidR="00591DF7" w:rsidRPr="00591DF7">
        <w:rPr>
          <w:sz w:val="24"/>
          <w:szCs w:val="24"/>
          <w:lang w:val="en-US"/>
        </w:rPr>
        <w:t xml:space="preserve">provided </w:t>
      </w:r>
      <w:r w:rsidRPr="00591DF7">
        <w:rPr>
          <w:sz w:val="24"/>
          <w:szCs w:val="24"/>
          <w:lang w:val="en-US"/>
        </w:rPr>
        <w:t xml:space="preserve">or </w:t>
      </w:r>
      <w:r w:rsidR="00591DF7" w:rsidRPr="00591DF7">
        <w:rPr>
          <w:sz w:val="24"/>
          <w:szCs w:val="24"/>
          <w:lang w:val="en-US"/>
        </w:rPr>
        <w:t>incorporated into a</w:t>
      </w:r>
      <w:r w:rsidRPr="00591DF7">
        <w:rPr>
          <w:sz w:val="24"/>
          <w:szCs w:val="24"/>
          <w:lang w:val="en-US"/>
        </w:rPr>
        <w:t xml:space="preserve"> presentati</w:t>
      </w:r>
      <w:r w:rsidR="00591DF7" w:rsidRPr="00591DF7">
        <w:rPr>
          <w:sz w:val="24"/>
          <w:szCs w:val="24"/>
          <w:lang w:val="en-US"/>
        </w:rPr>
        <w:t>on that includes the value (e.g.</w:t>
      </w:r>
      <w:r w:rsidRPr="00591DF7">
        <w:rPr>
          <w:sz w:val="24"/>
          <w:szCs w:val="24"/>
          <w:lang w:val="en-US"/>
        </w:rPr>
        <w:t xml:space="preserve"> “Event code: </w:t>
      </w:r>
      <w:r w:rsidRPr="00591DF7">
        <w:rPr>
          <w:b/>
          <w:i/>
          <w:sz w:val="24"/>
          <w:szCs w:val="24"/>
          <w:lang w:val="en-US"/>
        </w:rPr>
        <w:t>&lt;</w:t>
      </w:r>
      <w:proofErr w:type="spellStart"/>
      <w:r w:rsidRPr="00591DF7">
        <w:rPr>
          <w:b/>
          <w:i/>
          <w:sz w:val="24"/>
          <w:szCs w:val="24"/>
          <w:lang w:val="en-US"/>
        </w:rPr>
        <w:t>eventCode</w:t>
      </w:r>
      <w:proofErr w:type="spellEnd"/>
      <w:proofErr w:type="gramStart"/>
      <w:r w:rsidRPr="00591DF7">
        <w:rPr>
          <w:b/>
          <w:i/>
          <w:sz w:val="24"/>
          <w:szCs w:val="24"/>
          <w:lang w:val="en-US"/>
        </w:rPr>
        <w:t>&gt;.&lt;</w:t>
      </w:r>
      <w:proofErr w:type="gramEnd"/>
      <w:r w:rsidRPr="00591DF7">
        <w:rPr>
          <w:b/>
          <w:i/>
          <w:sz w:val="24"/>
          <w:szCs w:val="24"/>
          <w:lang w:val="en-US"/>
        </w:rPr>
        <w:t>value&gt;</w:t>
      </w:r>
      <w:r w:rsidR="00591DF7" w:rsidRPr="00591DF7">
        <w:rPr>
          <w:sz w:val="24"/>
          <w:szCs w:val="24"/>
          <w:lang w:val="en-US"/>
        </w:rPr>
        <w:t>”). H</w:t>
      </w:r>
      <w:r w:rsidRPr="00591DF7">
        <w:rPr>
          <w:sz w:val="24"/>
          <w:szCs w:val="24"/>
          <w:lang w:val="en-US"/>
        </w:rPr>
        <w:t>owever, it is considered a value primarily designed for agents along</w:t>
      </w:r>
      <w:r w:rsidRPr="008A6CC6">
        <w:rPr>
          <w:sz w:val="24"/>
          <w:szCs w:val="24"/>
          <w:lang w:val="en-US"/>
        </w:rPr>
        <w:t xml:space="preserve"> the path of distribution</w:t>
      </w:r>
      <w:r w:rsidR="00243ADE">
        <w:rPr>
          <w:sz w:val="24"/>
          <w:szCs w:val="24"/>
          <w:lang w:val="en-US"/>
        </w:rPr>
        <w:t xml:space="preserve"> to make decisions</w:t>
      </w:r>
      <w:r w:rsidR="00591DF7">
        <w:rPr>
          <w:sz w:val="24"/>
          <w:szCs w:val="24"/>
          <w:lang w:val="en-US"/>
        </w:rPr>
        <w:t xml:space="preserve"> rather than for direct presentation to</w:t>
      </w:r>
      <w:r w:rsidRPr="008A6CC6">
        <w:rPr>
          <w:sz w:val="24"/>
          <w:szCs w:val="24"/>
          <w:lang w:val="en-US"/>
        </w:rPr>
        <w:t xml:space="preserve"> </w:t>
      </w:r>
      <w:r>
        <w:rPr>
          <w:sz w:val="24"/>
          <w:szCs w:val="24"/>
          <w:lang w:val="en-US"/>
        </w:rPr>
        <w:t xml:space="preserve">the final </w:t>
      </w:r>
      <w:r w:rsidRPr="008A6CC6">
        <w:rPr>
          <w:sz w:val="24"/>
          <w:szCs w:val="24"/>
          <w:lang w:val="en-US"/>
        </w:rPr>
        <w:t>audie</w:t>
      </w:r>
      <w:r>
        <w:rPr>
          <w:sz w:val="24"/>
          <w:szCs w:val="24"/>
          <w:lang w:val="en-US"/>
        </w:rPr>
        <w:t>nce</w:t>
      </w:r>
      <w:r w:rsidRPr="008A6CC6">
        <w:rPr>
          <w:sz w:val="24"/>
          <w:szCs w:val="24"/>
          <w:lang w:val="en-US"/>
        </w:rPr>
        <w:t xml:space="preserve">. </w:t>
      </w:r>
    </w:p>
    <w:p w14:paraId="50ECE013" w14:textId="77777777" w:rsidR="00C418C0" w:rsidRDefault="00C418C0" w:rsidP="00C418C0">
      <w:pPr>
        <w:pStyle w:val="ListParagraph"/>
        <w:ind w:left="1440"/>
        <w:rPr>
          <w:sz w:val="24"/>
          <w:szCs w:val="24"/>
          <w:lang w:val="en-US"/>
        </w:rPr>
      </w:pPr>
    </w:p>
    <w:p w14:paraId="2FCF669A" w14:textId="553109F2" w:rsidR="00C418C0" w:rsidRPr="00C418C0" w:rsidRDefault="00C418C0" w:rsidP="00C17DDB">
      <w:pPr>
        <w:pStyle w:val="ListParagraph"/>
        <w:numPr>
          <w:ilvl w:val="0"/>
          <w:numId w:val="46"/>
        </w:numPr>
        <w:rPr>
          <w:sz w:val="24"/>
          <w:szCs w:val="24"/>
          <w:lang w:val="en-US"/>
        </w:rPr>
      </w:pPr>
      <w:r w:rsidRPr="008A6CC6">
        <w:rPr>
          <w:sz w:val="24"/>
          <w:szCs w:val="24"/>
          <w:lang w:val="en-US"/>
        </w:rPr>
        <w:t>If the target audience is emergency services personnel</w:t>
      </w:r>
      <w:r>
        <w:rPr>
          <w:sz w:val="24"/>
          <w:szCs w:val="24"/>
          <w:lang w:val="en-US"/>
        </w:rPr>
        <w:t xml:space="preserve"> </w:t>
      </w:r>
      <w:r w:rsidRPr="008A6CC6">
        <w:rPr>
          <w:sz w:val="24"/>
          <w:szCs w:val="24"/>
          <w:lang w:val="en-US"/>
        </w:rPr>
        <w:t xml:space="preserve">responding to the </w:t>
      </w:r>
      <w:r w:rsidR="00BD1B2D">
        <w:rPr>
          <w:sz w:val="24"/>
          <w:szCs w:val="24"/>
          <w:lang w:val="en-US"/>
        </w:rPr>
        <w:t>alert messag</w:t>
      </w:r>
      <w:r w:rsidR="00591DF7">
        <w:rPr>
          <w:sz w:val="24"/>
          <w:szCs w:val="24"/>
          <w:lang w:val="en-US"/>
        </w:rPr>
        <w:t>e by providing follow-</w:t>
      </w:r>
      <w:r w:rsidRPr="008A6CC6">
        <w:rPr>
          <w:sz w:val="24"/>
          <w:szCs w:val="24"/>
          <w:lang w:val="en-US"/>
        </w:rPr>
        <w:t xml:space="preserve">on </w:t>
      </w:r>
      <w:r w:rsidR="00591DF7" w:rsidRPr="008A6CC6">
        <w:rPr>
          <w:sz w:val="24"/>
          <w:szCs w:val="24"/>
          <w:lang w:val="en-US"/>
        </w:rPr>
        <w:t>service</w:t>
      </w:r>
      <w:r w:rsidR="00591DF7">
        <w:rPr>
          <w:sz w:val="24"/>
          <w:szCs w:val="24"/>
          <w:lang w:val="en-US"/>
        </w:rPr>
        <w:t>s</w:t>
      </w:r>
      <w:r w:rsidR="00243ADE">
        <w:rPr>
          <w:sz w:val="24"/>
          <w:szCs w:val="24"/>
          <w:lang w:val="en-US"/>
        </w:rPr>
        <w:t xml:space="preserve">, </w:t>
      </w:r>
      <w:r w:rsidRPr="008A6CC6">
        <w:rPr>
          <w:sz w:val="24"/>
          <w:szCs w:val="24"/>
          <w:lang w:val="en-US"/>
        </w:rPr>
        <w:t>the &lt;</w:t>
      </w:r>
      <w:proofErr w:type="spellStart"/>
      <w:r w:rsidRPr="006E5673">
        <w:rPr>
          <w:b/>
          <w:sz w:val="24"/>
          <w:szCs w:val="24"/>
          <w:lang w:val="en-US"/>
        </w:rPr>
        <w:t>eventCode</w:t>
      </w:r>
      <w:proofErr w:type="spellEnd"/>
      <w:proofErr w:type="gramStart"/>
      <w:r w:rsidRPr="008A6CC6">
        <w:rPr>
          <w:sz w:val="24"/>
          <w:szCs w:val="24"/>
          <w:lang w:val="en-US"/>
        </w:rPr>
        <w:t>&gt;</w:t>
      </w:r>
      <w:r w:rsidR="00A05A79">
        <w:rPr>
          <w:sz w:val="24"/>
          <w:szCs w:val="24"/>
          <w:lang w:val="en-US"/>
        </w:rPr>
        <w:t>.&lt;</w:t>
      </w:r>
      <w:proofErr w:type="gramEnd"/>
      <w:r w:rsidR="00591DF7" w:rsidRPr="00A05A79">
        <w:rPr>
          <w:b/>
          <w:sz w:val="24"/>
          <w:szCs w:val="24"/>
          <w:lang w:val="en-US"/>
        </w:rPr>
        <w:t>value</w:t>
      </w:r>
      <w:r w:rsidR="00A05A79">
        <w:rPr>
          <w:sz w:val="24"/>
          <w:szCs w:val="24"/>
          <w:lang w:val="en-US"/>
        </w:rPr>
        <w:t>&gt;</w:t>
      </w:r>
      <w:r w:rsidR="00591DF7">
        <w:rPr>
          <w:sz w:val="24"/>
          <w:szCs w:val="24"/>
          <w:lang w:val="en-US"/>
        </w:rPr>
        <w:t xml:space="preserve"> itself </w:t>
      </w:r>
      <w:r w:rsidR="00243ADE">
        <w:rPr>
          <w:sz w:val="24"/>
          <w:szCs w:val="24"/>
          <w:lang w:val="en-US"/>
        </w:rPr>
        <w:t xml:space="preserve">may </w:t>
      </w:r>
      <w:r w:rsidR="00591DF7">
        <w:rPr>
          <w:sz w:val="24"/>
          <w:szCs w:val="24"/>
          <w:lang w:val="en-US"/>
        </w:rPr>
        <w:t xml:space="preserve">hold significance </w:t>
      </w:r>
      <w:r w:rsidRPr="008A6CC6">
        <w:rPr>
          <w:sz w:val="24"/>
          <w:szCs w:val="24"/>
          <w:lang w:val="en-US"/>
        </w:rPr>
        <w:t xml:space="preserve">in that </w:t>
      </w:r>
      <w:r>
        <w:rPr>
          <w:sz w:val="24"/>
          <w:szCs w:val="24"/>
          <w:lang w:val="en-US"/>
        </w:rPr>
        <w:t>presentation.</w:t>
      </w:r>
    </w:p>
    <w:p w14:paraId="361C8BA4" w14:textId="77777777" w:rsidR="00400E05" w:rsidRDefault="00400E05" w:rsidP="00400E05">
      <w:pPr>
        <w:ind w:left="720"/>
        <w:contextualSpacing/>
        <w:rPr>
          <w:sz w:val="24"/>
          <w:szCs w:val="24"/>
          <w:lang w:val="en-US"/>
        </w:rPr>
      </w:pPr>
    </w:p>
    <w:p w14:paraId="75D7B51A" w14:textId="77777777" w:rsidR="00591DF7" w:rsidRDefault="00243ADE" w:rsidP="00C17DDB">
      <w:pPr>
        <w:numPr>
          <w:ilvl w:val="0"/>
          <w:numId w:val="45"/>
        </w:numPr>
        <w:contextualSpacing/>
        <w:rPr>
          <w:sz w:val="24"/>
          <w:szCs w:val="24"/>
          <w:lang w:val="en-US"/>
        </w:rPr>
      </w:pPr>
      <w:r w:rsidRPr="00243ADE">
        <w:rPr>
          <w:b/>
          <w:sz w:val="24"/>
          <w:szCs w:val="24"/>
          <w:lang w:val="en-US"/>
        </w:rPr>
        <w:t xml:space="preserve">Element: </w:t>
      </w:r>
      <w:r w:rsidR="003A69B8" w:rsidRPr="00243ADE">
        <w:rPr>
          <w:b/>
          <w:sz w:val="24"/>
          <w:szCs w:val="24"/>
          <w:lang w:val="en-US"/>
        </w:rPr>
        <w:t>&lt;category&gt;</w:t>
      </w:r>
      <w:r w:rsidR="00390A64" w:rsidRPr="00243ADE">
        <w:rPr>
          <w:sz w:val="24"/>
          <w:szCs w:val="24"/>
          <w:lang w:val="en-US"/>
        </w:rPr>
        <w:t xml:space="preserve">: </w:t>
      </w:r>
      <w:proofErr w:type="spellStart"/>
      <w:proofErr w:type="gramStart"/>
      <w:r w:rsidR="00CF14BB" w:rsidRPr="00243ADE">
        <w:rPr>
          <w:sz w:val="24"/>
          <w:szCs w:val="24"/>
          <w:lang w:val="en-US"/>
        </w:rPr>
        <w:t>cap.alertInfo.</w:t>
      </w:r>
      <w:r w:rsidR="00390A64" w:rsidRPr="00243ADE">
        <w:rPr>
          <w:sz w:val="24"/>
          <w:szCs w:val="24"/>
          <w:lang w:val="en-US"/>
        </w:rPr>
        <w:t>category</w:t>
      </w:r>
      <w:proofErr w:type="gramEnd"/>
      <w:r w:rsidR="00CF14BB" w:rsidRPr="00243ADE">
        <w:rPr>
          <w:sz w:val="24"/>
          <w:szCs w:val="24"/>
          <w:lang w:val="en-US"/>
        </w:rPr>
        <w:t>.code</w:t>
      </w:r>
      <w:proofErr w:type="spellEnd"/>
      <w:r w:rsidRPr="00243ADE">
        <w:rPr>
          <w:sz w:val="24"/>
          <w:szCs w:val="24"/>
          <w:lang w:val="en-US"/>
        </w:rPr>
        <w:t xml:space="preserve"> (required)</w:t>
      </w:r>
      <w:r w:rsidR="00591DF7">
        <w:rPr>
          <w:sz w:val="24"/>
          <w:szCs w:val="24"/>
          <w:lang w:val="en-US"/>
        </w:rPr>
        <w:t>.</w:t>
      </w:r>
    </w:p>
    <w:p w14:paraId="6E080FBA" w14:textId="44D83094" w:rsidR="00591DF7" w:rsidRPr="00591DF7" w:rsidRDefault="00591DF7" w:rsidP="00591DF7">
      <w:pPr>
        <w:ind w:left="720"/>
        <w:contextualSpacing/>
        <w:rPr>
          <w:sz w:val="24"/>
          <w:szCs w:val="24"/>
          <w:lang w:val="en-US"/>
        </w:rPr>
      </w:pPr>
      <w:r w:rsidRPr="00591DF7">
        <w:rPr>
          <w:sz w:val="24"/>
          <w:szCs w:val="24"/>
          <w:lang w:val="en-US"/>
        </w:rPr>
        <w:t xml:space="preserve">This is a basic element that is required in CAP. A CAP message with no </w:t>
      </w:r>
      <w:r w:rsidRPr="00591DF7">
        <w:rPr>
          <w:b/>
          <w:sz w:val="24"/>
          <w:szCs w:val="24"/>
          <w:lang w:val="en-US"/>
        </w:rPr>
        <w:t>&lt;</w:t>
      </w:r>
      <w:r>
        <w:rPr>
          <w:b/>
          <w:sz w:val="24"/>
          <w:szCs w:val="24"/>
          <w:lang w:val="en-US"/>
        </w:rPr>
        <w:t>category</w:t>
      </w:r>
      <w:r w:rsidRPr="00591DF7">
        <w:rPr>
          <w:b/>
          <w:sz w:val="24"/>
          <w:szCs w:val="24"/>
          <w:lang w:val="en-US"/>
        </w:rPr>
        <w:t>&gt;</w:t>
      </w:r>
      <w:r w:rsidRPr="00591DF7">
        <w:rPr>
          <w:sz w:val="24"/>
          <w:szCs w:val="24"/>
          <w:lang w:val="en-US"/>
        </w:rPr>
        <w:t xml:space="preserve"> element is an invalid CAP message.</w:t>
      </w:r>
    </w:p>
    <w:p w14:paraId="21A5C525" w14:textId="104D2607" w:rsidR="00FC7521" w:rsidRPr="00243ADE" w:rsidRDefault="00243ADE" w:rsidP="00243ADE">
      <w:pPr>
        <w:ind w:left="720"/>
        <w:contextualSpacing/>
        <w:rPr>
          <w:sz w:val="24"/>
          <w:szCs w:val="24"/>
          <w:lang w:val="en-US"/>
        </w:rPr>
      </w:pPr>
      <w:r>
        <w:rPr>
          <w:sz w:val="24"/>
          <w:szCs w:val="24"/>
          <w:lang w:val="en-US"/>
        </w:rPr>
        <w:br/>
      </w:r>
      <w:r>
        <w:rPr>
          <w:b/>
          <w:sz w:val="24"/>
          <w:szCs w:val="24"/>
          <w:lang w:val="en-US"/>
        </w:rPr>
        <w:t>Definition (CAP v1.2)</w:t>
      </w:r>
      <w:r w:rsidRPr="00CD10E3">
        <w:rPr>
          <w:b/>
          <w:sz w:val="24"/>
          <w:szCs w:val="24"/>
          <w:lang w:val="en-US"/>
        </w:rPr>
        <w:t>:</w:t>
      </w:r>
      <w:r>
        <w:rPr>
          <w:sz w:val="24"/>
          <w:szCs w:val="24"/>
          <w:lang w:val="en-US"/>
        </w:rPr>
        <w:t xml:space="preserve"> </w:t>
      </w:r>
      <w:r w:rsidR="00FC7521" w:rsidRPr="00243ADE">
        <w:rPr>
          <w:sz w:val="24"/>
          <w:szCs w:val="24"/>
          <w:lang w:val="en-US"/>
        </w:rPr>
        <w:t xml:space="preserve">The code denoting the category </w:t>
      </w:r>
      <w:r w:rsidR="006851D5">
        <w:rPr>
          <w:sz w:val="24"/>
          <w:szCs w:val="24"/>
          <w:lang w:val="en-US"/>
        </w:rPr>
        <w:t xml:space="preserve">(or categories) </w:t>
      </w:r>
      <w:r w:rsidR="00FC7521" w:rsidRPr="00243ADE">
        <w:rPr>
          <w:sz w:val="24"/>
          <w:szCs w:val="24"/>
          <w:lang w:val="en-US"/>
        </w:rPr>
        <w:t>of the subject event of the aler</w:t>
      </w:r>
      <w:r>
        <w:rPr>
          <w:sz w:val="24"/>
          <w:szCs w:val="24"/>
          <w:lang w:val="en-US"/>
        </w:rPr>
        <w:t>t message</w:t>
      </w:r>
      <w:r w:rsidR="00FC7521" w:rsidRPr="00243ADE">
        <w:rPr>
          <w:sz w:val="24"/>
          <w:szCs w:val="24"/>
          <w:lang w:val="en-US"/>
        </w:rPr>
        <w:t>.</w:t>
      </w:r>
      <w:r w:rsidR="00350FCE">
        <w:rPr>
          <w:sz w:val="24"/>
          <w:szCs w:val="24"/>
          <w:lang w:val="en-US"/>
        </w:rPr>
        <w:t xml:space="preserve"> </w:t>
      </w:r>
    </w:p>
    <w:p w14:paraId="01690B28" w14:textId="6A30A00F" w:rsidR="003A69B8" w:rsidRDefault="003A69B8" w:rsidP="003A69B8">
      <w:pPr>
        <w:ind w:left="720"/>
        <w:contextualSpacing/>
        <w:rPr>
          <w:sz w:val="24"/>
          <w:szCs w:val="24"/>
          <w:lang w:val="en-US"/>
        </w:rPr>
      </w:pPr>
    </w:p>
    <w:p w14:paraId="6679553C" w14:textId="1BC35EDD" w:rsidR="00243ADE" w:rsidRPr="00243ADE" w:rsidRDefault="00243ADE" w:rsidP="00350FCE">
      <w:pPr>
        <w:ind w:left="720"/>
        <w:contextualSpacing/>
        <w:rPr>
          <w:sz w:val="24"/>
          <w:szCs w:val="24"/>
          <w:lang w:val="en-US"/>
        </w:rPr>
      </w:pPr>
      <w:r w:rsidRPr="00243ADE">
        <w:rPr>
          <w:b/>
          <w:sz w:val="24"/>
          <w:szCs w:val="24"/>
          <w:lang w:val="en-US"/>
        </w:rPr>
        <w:t>Objective:</w:t>
      </w:r>
      <w:r>
        <w:rPr>
          <w:sz w:val="24"/>
          <w:szCs w:val="24"/>
          <w:lang w:val="en-US"/>
        </w:rPr>
        <w:t xml:space="preserve"> </w:t>
      </w:r>
      <w:r w:rsidR="00591DF7" w:rsidRPr="00591DF7">
        <w:rPr>
          <w:sz w:val="24"/>
          <w:szCs w:val="24"/>
          <w:lang w:val="en-US"/>
        </w:rPr>
        <w:t>The objective of the &lt;</w:t>
      </w:r>
      <w:r w:rsidR="00591DF7" w:rsidRPr="00591DF7">
        <w:rPr>
          <w:b/>
          <w:sz w:val="24"/>
          <w:szCs w:val="24"/>
          <w:lang w:val="en-US"/>
        </w:rPr>
        <w:t>category</w:t>
      </w:r>
      <w:r w:rsidR="00591DF7" w:rsidRPr="00591DF7">
        <w:rPr>
          <w:sz w:val="24"/>
          <w:szCs w:val="24"/>
          <w:lang w:val="en-US"/>
        </w:rPr>
        <w:t>&gt; element is to assist consuming agents in making clear processing decisions based on one or more standard CAP &lt;</w:t>
      </w:r>
      <w:r w:rsidR="00591DF7" w:rsidRPr="00591DF7">
        <w:rPr>
          <w:b/>
          <w:sz w:val="24"/>
          <w:szCs w:val="24"/>
          <w:lang w:val="en-US"/>
        </w:rPr>
        <w:t>category</w:t>
      </w:r>
      <w:r w:rsidR="00591DF7" w:rsidRPr="00591DF7">
        <w:rPr>
          <w:sz w:val="24"/>
          <w:szCs w:val="24"/>
          <w:lang w:val="en-US"/>
        </w:rPr>
        <w:t>&gt; values. These values are selected from an enumerated set of allowable options as defined by the CAP standard for this element.</w:t>
      </w:r>
    </w:p>
    <w:p w14:paraId="3AB4D160" w14:textId="77777777" w:rsidR="00243ADE" w:rsidRDefault="00243ADE" w:rsidP="003A69B8">
      <w:pPr>
        <w:ind w:left="720"/>
        <w:contextualSpacing/>
        <w:rPr>
          <w:sz w:val="24"/>
          <w:szCs w:val="24"/>
          <w:lang w:val="en-US"/>
        </w:rPr>
      </w:pPr>
    </w:p>
    <w:p w14:paraId="75507D06" w14:textId="1A1981B7" w:rsidR="00591DF7" w:rsidRDefault="00591DF7" w:rsidP="00C17DDB">
      <w:pPr>
        <w:pStyle w:val="ListParagraph"/>
        <w:numPr>
          <w:ilvl w:val="1"/>
          <w:numId w:val="45"/>
        </w:numPr>
        <w:rPr>
          <w:sz w:val="24"/>
          <w:szCs w:val="24"/>
          <w:lang w:val="en-US"/>
        </w:rPr>
      </w:pPr>
      <w:r w:rsidRPr="00591DF7">
        <w:rPr>
          <w:sz w:val="24"/>
          <w:szCs w:val="24"/>
          <w:lang w:val="en-US"/>
        </w:rPr>
        <w:t>With the expectation that categories are appropriat</w:t>
      </w:r>
      <w:r w:rsidR="00A05A79">
        <w:rPr>
          <w:sz w:val="24"/>
          <w:szCs w:val="24"/>
          <w:lang w:val="en-US"/>
        </w:rPr>
        <w:t>ely assigned based on the event</w:t>
      </w:r>
      <w:r w:rsidRPr="00591DF7">
        <w:rPr>
          <w:sz w:val="24"/>
          <w:szCs w:val="24"/>
          <w:lang w:val="en-US"/>
        </w:rPr>
        <w:t xml:space="preserve"> situation, the &lt;</w:t>
      </w:r>
      <w:r w:rsidRPr="00591DF7">
        <w:rPr>
          <w:b/>
          <w:sz w:val="24"/>
          <w:szCs w:val="24"/>
          <w:lang w:val="en-US"/>
        </w:rPr>
        <w:t>category</w:t>
      </w:r>
      <w:r w:rsidRPr="00591DF7">
        <w:rPr>
          <w:sz w:val="24"/>
          <w:szCs w:val="24"/>
          <w:lang w:val="en-US"/>
        </w:rPr>
        <w:t xml:space="preserve">&gt; element’s value is intended to provide immediate filtering context for consuming agents. This helps them process or redirect the message effectively along the </w:t>
      </w:r>
      <w:r>
        <w:rPr>
          <w:sz w:val="24"/>
          <w:szCs w:val="24"/>
          <w:lang w:val="en-US"/>
        </w:rPr>
        <w:t>path of distribution</w:t>
      </w:r>
      <w:r w:rsidRPr="00591DF7">
        <w:rPr>
          <w:sz w:val="24"/>
          <w:szCs w:val="24"/>
          <w:lang w:val="en-US"/>
        </w:rPr>
        <w:t>.</w:t>
      </w:r>
    </w:p>
    <w:p w14:paraId="0D87552F" w14:textId="77777777" w:rsidR="00591DF7" w:rsidRPr="00591DF7" w:rsidRDefault="00591DF7" w:rsidP="00591DF7">
      <w:pPr>
        <w:pStyle w:val="ListParagraph"/>
        <w:rPr>
          <w:sz w:val="24"/>
          <w:szCs w:val="24"/>
          <w:lang w:val="en-US"/>
        </w:rPr>
      </w:pPr>
    </w:p>
    <w:p w14:paraId="16B212A7" w14:textId="79E4A53A" w:rsidR="00591DF7" w:rsidRDefault="00591DF7" w:rsidP="00C17DDB">
      <w:pPr>
        <w:pStyle w:val="ListParagraph"/>
        <w:numPr>
          <w:ilvl w:val="1"/>
          <w:numId w:val="45"/>
        </w:numPr>
        <w:rPr>
          <w:sz w:val="24"/>
          <w:szCs w:val="24"/>
          <w:lang w:val="en-US"/>
        </w:rPr>
      </w:pPr>
      <w:r w:rsidRPr="00591DF7">
        <w:rPr>
          <w:sz w:val="24"/>
          <w:szCs w:val="24"/>
          <w:lang w:val="en-US"/>
        </w:rPr>
        <w:t>The &lt;</w:t>
      </w:r>
      <w:r w:rsidRPr="00591DF7">
        <w:rPr>
          <w:b/>
          <w:sz w:val="24"/>
          <w:szCs w:val="24"/>
          <w:lang w:val="en-US"/>
        </w:rPr>
        <w:t>category</w:t>
      </w:r>
      <w:r w:rsidRPr="00591DF7">
        <w:rPr>
          <w:sz w:val="24"/>
          <w:szCs w:val="24"/>
          <w:lang w:val="en-US"/>
        </w:rPr>
        <w:t>&gt; element is designed as a multi-instance element within a CAP message. The alerting agency has the option to include one or more &lt;</w:t>
      </w:r>
      <w:r w:rsidRPr="00591DF7">
        <w:rPr>
          <w:b/>
          <w:sz w:val="24"/>
          <w:szCs w:val="24"/>
          <w:lang w:val="en-US"/>
        </w:rPr>
        <w:t>category</w:t>
      </w:r>
      <w:r w:rsidRPr="00591DF7">
        <w:rPr>
          <w:sz w:val="24"/>
          <w:szCs w:val="24"/>
          <w:lang w:val="en-US"/>
        </w:rPr>
        <w:t>&gt; elements as needed.</w:t>
      </w:r>
    </w:p>
    <w:p w14:paraId="59583DE6" w14:textId="77777777" w:rsidR="0078119E" w:rsidRPr="00C40DC7" w:rsidRDefault="0078119E" w:rsidP="0078119E">
      <w:pPr>
        <w:pStyle w:val="ListParagraph"/>
        <w:ind w:left="1440"/>
        <w:rPr>
          <w:sz w:val="24"/>
          <w:szCs w:val="24"/>
          <w:lang w:val="en-US"/>
        </w:rPr>
      </w:pPr>
    </w:p>
    <w:p w14:paraId="67B776E1" w14:textId="3673A69F" w:rsidR="00591DF7" w:rsidRDefault="00591DF7" w:rsidP="00C17DDB">
      <w:pPr>
        <w:pStyle w:val="ListParagraph"/>
        <w:numPr>
          <w:ilvl w:val="2"/>
          <w:numId w:val="45"/>
        </w:numPr>
        <w:rPr>
          <w:sz w:val="24"/>
          <w:szCs w:val="24"/>
          <w:lang w:val="en-US"/>
        </w:rPr>
      </w:pPr>
      <w:r w:rsidRPr="00591DF7">
        <w:rPr>
          <w:sz w:val="24"/>
          <w:szCs w:val="24"/>
          <w:lang w:val="en-US"/>
        </w:rPr>
        <w:t>In cases where only a single instance of the &lt;</w:t>
      </w:r>
      <w:r w:rsidRPr="00591DF7">
        <w:rPr>
          <w:b/>
          <w:sz w:val="24"/>
          <w:szCs w:val="24"/>
          <w:lang w:val="en-US"/>
        </w:rPr>
        <w:t>category</w:t>
      </w:r>
      <w:r w:rsidRPr="00591DF7">
        <w:rPr>
          <w:sz w:val="24"/>
          <w:szCs w:val="24"/>
          <w:lang w:val="en-US"/>
        </w:rPr>
        <w:t xml:space="preserve">&gt; element is used, despite </w:t>
      </w:r>
      <w:r>
        <w:rPr>
          <w:sz w:val="24"/>
          <w:szCs w:val="24"/>
          <w:lang w:val="en-US"/>
        </w:rPr>
        <w:t xml:space="preserve">the situation containing </w:t>
      </w:r>
      <w:r w:rsidRPr="00591DF7">
        <w:rPr>
          <w:sz w:val="24"/>
          <w:szCs w:val="24"/>
          <w:lang w:val="en-US"/>
        </w:rPr>
        <w:t xml:space="preserve">multiple applicable </w:t>
      </w:r>
      <w:r w:rsidR="00A05A79">
        <w:rPr>
          <w:sz w:val="24"/>
          <w:szCs w:val="24"/>
          <w:lang w:val="en-US"/>
        </w:rPr>
        <w:t>options</w:t>
      </w:r>
      <w:r w:rsidRPr="00591DF7">
        <w:rPr>
          <w:sz w:val="24"/>
          <w:szCs w:val="24"/>
          <w:lang w:val="en-US"/>
        </w:rPr>
        <w:t>, the originating systems may be restricting the intended advantage of the &lt;</w:t>
      </w:r>
      <w:r w:rsidRPr="00591DF7">
        <w:rPr>
          <w:b/>
          <w:sz w:val="24"/>
          <w:szCs w:val="24"/>
          <w:lang w:val="en-US"/>
        </w:rPr>
        <w:t>category</w:t>
      </w:r>
      <w:r w:rsidRPr="00591DF7">
        <w:rPr>
          <w:sz w:val="24"/>
          <w:szCs w:val="24"/>
          <w:lang w:val="en-US"/>
        </w:rPr>
        <w:t>&gt; element as defined.</w:t>
      </w:r>
    </w:p>
    <w:p w14:paraId="165C0F7B" w14:textId="77777777" w:rsidR="00591DF7" w:rsidRPr="00591DF7" w:rsidRDefault="00591DF7" w:rsidP="00591DF7">
      <w:pPr>
        <w:pStyle w:val="ListParagraph"/>
        <w:rPr>
          <w:sz w:val="24"/>
          <w:szCs w:val="24"/>
          <w:lang w:val="en-US"/>
        </w:rPr>
      </w:pPr>
    </w:p>
    <w:p w14:paraId="4D72B418" w14:textId="77777777" w:rsidR="00A05A79" w:rsidRDefault="00A05A79">
      <w:pPr>
        <w:rPr>
          <w:sz w:val="24"/>
          <w:szCs w:val="24"/>
          <w:lang w:val="en-US"/>
        </w:rPr>
      </w:pPr>
      <w:r>
        <w:rPr>
          <w:sz w:val="24"/>
          <w:szCs w:val="24"/>
          <w:lang w:val="en-US"/>
        </w:rPr>
        <w:br w:type="page"/>
      </w:r>
    </w:p>
    <w:p w14:paraId="0BCA3499" w14:textId="6B1F3C9D" w:rsidR="00591DF7" w:rsidRDefault="00591DF7" w:rsidP="00C17DDB">
      <w:pPr>
        <w:pStyle w:val="ListParagraph"/>
        <w:numPr>
          <w:ilvl w:val="2"/>
          <w:numId w:val="45"/>
        </w:numPr>
        <w:rPr>
          <w:sz w:val="24"/>
          <w:szCs w:val="24"/>
          <w:lang w:val="en-US"/>
        </w:rPr>
      </w:pPr>
      <w:r w:rsidRPr="00591DF7">
        <w:rPr>
          <w:sz w:val="24"/>
          <w:szCs w:val="24"/>
          <w:lang w:val="en-US"/>
        </w:rPr>
        <w:t>In a multi-instance scenario where two or more &lt;</w:t>
      </w:r>
      <w:r w:rsidRPr="00591DF7">
        <w:rPr>
          <w:b/>
          <w:sz w:val="24"/>
          <w:szCs w:val="24"/>
          <w:lang w:val="en-US"/>
        </w:rPr>
        <w:t>category</w:t>
      </w:r>
      <w:r w:rsidRPr="00591DF7">
        <w:rPr>
          <w:sz w:val="24"/>
          <w:szCs w:val="24"/>
          <w:lang w:val="en-US"/>
        </w:rPr>
        <w:t>&gt; elements are included, each value is treated as an independent entity to be processed separately.</w:t>
      </w:r>
      <w:r w:rsidR="00B6773B">
        <w:rPr>
          <w:sz w:val="24"/>
          <w:szCs w:val="24"/>
          <w:lang w:val="en-US"/>
        </w:rPr>
        <w:t xml:space="preserve"> The</w:t>
      </w:r>
      <w:r w:rsidRPr="00591DF7">
        <w:rPr>
          <w:sz w:val="24"/>
          <w:szCs w:val="24"/>
          <w:lang w:val="en-US"/>
        </w:rPr>
        <w:t xml:space="preserve"> </w:t>
      </w:r>
      <w:r w:rsidRPr="00591DF7">
        <w:rPr>
          <w:b/>
          <w:sz w:val="24"/>
          <w:szCs w:val="24"/>
          <w:lang w:val="en-US"/>
        </w:rPr>
        <w:t>OASIS Ope</w:t>
      </w:r>
      <w:r w:rsidR="00B6773B">
        <w:rPr>
          <w:b/>
          <w:sz w:val="24"/>
          <w:szCs w:val="24"/>
          <w:lang w:val="en-US"/>
        </w:rPr>
        <w:t>n EMTC</w:t>
      </w:r>
      <w:r w:rsidRPr="00591DF7">
        <w:rPr>
          <w:sz w:val="24"/>
          <w:szCs w:val="24"/>
          <w:lang w:val="en-US"/>
        </w:rPr>
        <w:t xml:space="preserve"> recommends adopting the multiple </w:t>
      </w:r>
      <w:r>
        <w:rPr>
          <w:sz w:val="24"/>
          <w:szCs w:val="24"/>
          <w:lang w:val="en-US"/>
        </w:rPr>
        <w:t>&lt;</w:t>
      </w:r>
      <w:r w:rsidRPr="00591DF7">
        <w:rPr>
          <w:b/>
          <w:sz w:val="24"/>
          <w:szCs w:val="24"/>
          <w:lang w:val="en-US"/>
        </w:rPr>
        <w:t>category</w:t>
      </w:r>
      <w:r>
        <w:rPr>
          <w:sz w:val="24"/>
          <w:szCs w:val="24"/>
          <w:lang w:val="en-US"/>
        </w:rPr>
        <w:t>&gt;</w:t>
      </w:r>
      <w:r w:rsidRPr="00591DF7">
        <w:rPr>
          <w:sz w:val="24"/>
          <w:szCs w:val="24"/>
          <w:lang w:val="en-US"/>
        </w:rPr>
        <w:t xml:space="preserve"> approach to maximize flexibility for consuming agents</w:t>
      </w:r>
      <w:r>
        <w:rPr>
          <w:sz w:val="24"/>
          <w:szCs w:val="24"/>
          <w:lang w:val="en-US"/>
        </w:rPr>
        <w:t xml:space="preserve"> </w:t>
      </w:r>
      <w:r>
        <w:rPr>
          <w:rStyle w:val="FootnoteReference"/>
          <w:sz w:val="24"/>
          <w:szCs w:val="24"/>
          <w:lang w:val="en-US"/>
        </w:rPr>
        <w:footnoteReference w:id="53"/>
      </w:r>
      <w:r w:rsidRPr="00591DF7">
        <w:rPr>
          <w:sz w:val="24"/>
          <w:szCs w:val="24"/>
          <w:lang w:val="en-US"/>
        </w:rPr>
        <w:t>.</w:t>
      </w:r>
    </w:p>
    <w:p w14:paraId="35A2581B" w14:textId="12617EE8" w:rsidR="00591DF7" w:rsidRDefault="00591DF7" w:rsidP="00C17DDB">
      <w:pPr>
        <w:numPr>
          <w:ilvl w:val="1"/>
          <w:numId w:val="45"/>
        </w:numPr>
        <w:contextualSpacing/>
        <w:rPr>
          <w:sz w:val="24"/>
          <w:szCs w:val="24"/>
          <w:lang w:val="en-US"/>
        </w:rPr>
      </w:pPr>
      <w:r w:rsidRPr="00591DF7">
        <w:rPr>
          <w:sz w:val="24"/>
          <w:szCs w:val="24"/>
          <w:lang w:val="en-US"/>
        </w:rPr>
        <w:t>If a complex-event situation involves multiple event types, multiple &lt;</w:t>
      </w:r>
      <w:r w:rsidRPr="00591DF7">
        <w:rPr>
          <w:b/>
          <w:sz w:val="24"/>
          <w:szCs w:val="24"/>
          <w:lang w:val="en-US"/>
        </w:rPr>
        <w:t>category</w:t>
      </w:r>
      <w:r w:rsidRPr="00591DF7">
        <w:rPr>
          <w:sz w:val="24"/>
          <w:szCs w:val="24"/>
          <w:lang w:val="en-US"/>
        </w:rPr>
        <w:t>&gt; instances should be used to list all relevant categories contributing to the broader situation. When multiple &lt;</w:t>
      </w:r>
      <w:r w:rsidRPr="00591DF7">
        <w:rPr>
          <w:b/>
          <w:sz w:val="24"/>
          <w:szCs w:val="24"/>
          <w:lang w:val="en-US"/>
        </w:rPr>
        <w:t>category</w:t>
      </w:r>
      <w:r w:rsidRPr="00591DF7">
        <w:rPr>
          <w:sz w:val="24"/>
          <w:szCs w:val="24"/>
          <w:lang w:val="en-US"/>
        </w:rPr>
        <w:t>&gt; groups are necessary,</w:t>
      </w:r>
      <w:r w:rsidR="00B6773B">
        <w:rPr>
          <w:sz w:val="24"/>
          <w:szCs w:val="24"/>
          <w:lang w:val="en-US"/>
        </w:rPr>
        <w:t xml:space="preserve"> the</w:t>
      </w:r>
      <w:r w:rsidRPr="00591DF7">
        <w:rPr>
          <w:sz w:val="24"/>
          <w:szCs w:val="24"/>
          <w:lang w:val="en-US"/>
        </w:rPr>
        <w:t xml:space="preserve"> </w:t>
      </w:r>
      <w:r w:rsidRPr="00591DF7">
        <w:rPr>
          <w:b/>
          <w:sz w:val="24"/>
          <w:szCs w:val="24"/>
          <w:lang w:val="en-US"/>
        </w:rPr>
        <w:t>OASIS Ope</w:t>
      </w:r>
      <w:r w:rsidR="00B6773B">
        <w:rPr>
          <w:b/>
          <w:sz w:val="24"/>
          <w:szCs w:val="24"/>
          <w:lang w:val="en-US"/>
        </w:rPr>
        <w:t>n EMTC</w:t>
      </w:r>
      <w:r w:rsidRPr="00591DF7">
        <w:rPr>
          <w:sz w:val="24"/>
          <w:szCs w:val="24"/>
          <w:lang w:val="en-US"/>
        </w:rPr>
        <w:t xml:space="preserve"> recommends listing the </w:t>
      </w:r>
      <w:r w:rsidRPr="00A05A79">
        <w:rPr>
          <w:b/>
          <w:sz w:val="24"/>
          <w:szCs w:val="24"/>
          <w:lang w:val="en-US"/>
        </w:rPr>
        <w:t>primary</w:t>
      </w:r>
      <w:r w:rsidRPr="00591DF7">
        <w:rPr>
          <w:sz w:val="24"/>
          <w:szCs w:val="24"/>
          <w:lang w:val="en-US"/>
        </w:rPr>
        <w:t xml:space="preserve"> event-of-interest categories first</w:t>
      </w:r>
      <w:r w:rsidR="00A05A79">
        <w:rPr>
          <w:sz w:val="24"/>
          <w:szCs w:val="24"/>
          <w:lang w:val="en-US"/>
        </w:rPr>
        <w:t xml:space="preserve"> </w:t>
      </w:r>
      <w:r w:rsidR="00A05A79">
        <w:rPr>
          <w:rStyle w:val="FootnoteReference"/>
          <w:sz w:val="24"/>
          <w:szCs w:val="24"/>
          <w:lang w:val="en-US"/>
        </w:rPr>
        <w:footnoteReference w:id="54"/>
      </w:r>
      <w:r w:rsidRPr="00591DF7">
        <w:rPr>
          <w:sz w:val="24"/>
          <w:szCs w:val="24"/>
          <w:lang w:val="en-US"/>
        </w:rPr>
        <w:t xml:space="preserve">. </w:t>
      </w:r>
    </w:p>
    <w:p w14:paraId="08243762" w14:textId="77777777" w:rsidR="00591DF7" w:rsidRDefault="00591DF7" w:rsidP="00591DF7">
      <w:pPr>
        <w:ind w:left="1440"/>
        <w:contextualSpacing/>
        <w:rPr>
          <w:sz w:val="24"/>
          <w:szCs w:val="24"/>
          <w:lang w:val="en-US"/>
        </w:rPr>
      </w:pPr>
    </w:p>
    <w:p w14:paraId="6F4635E5" w14:textId="5C145A80" w:rsidR="00591DF7" w:rsidRDefault="00591DF7" w:rsidP="00C17DDB">
      <w:pPr>
        <w:numPr>
          <w:ilvl w:val="1"/>
          <w:numId w:val="45"/>
        </w:numPr>
        <w:contextualSpacing/>
        <w:rPr>
          <w:sz w:val="24"/>
          <w:szCs w:val="24"/>
          <w:lang w:val="en-US"/>
        </w:rPr>
      </w:pPr>
      <w:r w:rsidRPr="00591DF7">
        <w:rPr>
          <w:sz w:val="24"/>
          <w:szCs w:val="24"/>
          <w:lang w:val="en-US"/>
        </w:rPr>
        <w:t>A default set of one or more ass</w:t>
      </w:r>
      <w:r w:rsidR="00177F2B">
        <w:rPr>
          <w:sz w:val="24"/>
          <w:szCs w:val="24"/>
          <w:lang w:val="en-US"/>
        </w:rPr>
        <w:t>ociated CAP</w:t>
      </w:r>
      <w:r w:rsidRPr="00591DF7">
        <w:rPr>
          <w:sz w:val="24"/>
          <w:szCs w:val="24"/>
          <w:lang w:val="en-US"/>
        </w:rPr>
        <w:t xml:space="preserve"> &lt;</w:t>
      </w:r>
      <w:r w:rsidRPr="00591DF7">
        <w:rPr>
          <w:b/>
          <w:sz w:val="24"/>
          <w:szCs w:val="24"/>
          <w:lang w:val="en-US"/>
        </w:rPr>
        <w:t>category</w:t>
      </w:r>
      <w:r w:rsidRPr="00591DF7">
        <w:rPr>
          <w:sz w:val="24"/>
          <w:szCs w:val="24"/>
          <w:lang w:val="en-US"/>
        </w:rPr>
        <w:t>&gt; values should be pre-</w:t>
      </w:r>
      <w:r w:rsidR="00177F2B">
        <w:rPr>
          <w:sz w:val="24"/>
          <w:szCs w:val="24"/>
          <w:lang w:val="en-US"/>
        </w:rPr>
        <w:t xml:space="preserve">assigned </w:t>
      </w:r>
      <w:r w:rsidRPr="00591DF7">
        <w:rPr>
          <w:sz w:val="24"/>
          <w:szCs w:val="24"/>
          <w:lang w:val="en-US"/>
        </w:rPr>
        <w:t xml:space="preserve">for all business </w:t>
      </w:r>
      <w:r w:rsidRPr="00591DF7">
        <w:rPr>
          <w:b/>
          <w:sz w:val="24"/>
          <w:szCs w:val="24"/>
          <w:lang w:val="en-US"/>
        </w:rPr>
        <w:t>event-types</w:t>
      </w:r>
      <w:r w:rsidRPr="00591DF7">
        <w:rPr>
          <w:sz w:val="24"/>
          <w:szCs w:val="24"/>
          <w:lang w:val="en-US"/>
        </w:rPr>
        <w:t xml:space="preserve"> during the research and science </w:t>
      </w:r>
      <w:r w:rsidR="00177F2B">
        <w:rPr>
          <w:sz w:val="24"/>
          <w:szCs w:val="24"/>
          <w:lang w:val="en-US"/>
        </w:rPr>
        <w:t xml:space="preserve">stage </w:t>
      </w:r>
      <w:r w:rsidRPr="00591DF7">
        <w:rPr>
          <w:sz w:val="24"/>
          <w:szCs w:val="24"/>
          <w:lang w:val="en-US"/>
        </w:rPr>
        <w:t xml:space="preserve">of </w:t>
      </w:r>
      <w:r w:rsidRPr="00177F2B">
        <w:rPr>
          <w:b/>
          <w:sz w:val="24"/>
          <w:szCs w:val="24"/>
          <w:lang w:val="en-US"/>
        </w:rPr>
        <w:t>event-type</w:t>
      </w:r>
      <w:r w:rsidRPr="00591DF7">
        <w:rPr>
          <w:sz w:val="24"/>
          <w:szCs w:val="24"/>
          <w:lang w:val="en-US"/>
        </w:rPr>
        <w:t xml:space="preserve"> development. These values should be </w:t>
      </w:r>
      <w:r w:rsidR="00177F2B">
        <w:rPr>
          <w:sz w:val="24"/>
          <w:szCs w:val="24"/>
          <w:lang w:val="en-US"/>
        </w:rPr>
        <w:t>filed as part of the event-type</w:t>
      </w:r>
      <w:r w:rsidRPr="00591DF7">
        <w:rPr>
          <w:sz w:val="24"/>
          <w:szCs w:val="24"/>
          <w:lang w:val="en-US"/>
        </w:rPr>
        <w:t xml:space="preserve"> information.</w:t>
      </w:r>
      <w:r w:rsidR="00B6773B">
        <w:rPr>
          <w:sz w:val="24"/>
          <w:szCs w:val="24"/>
          <w:lang w:val="en-US"/>
        </w:rPr>
        <w:t xml:space="preserve"> The</w:t>
      </w:r>
      <w:r w:rsidRPr="00591DF7">
        <w:rPr>
          <w:sz w:val="24"/>
          <w:szCs w:val="24"/>
          <w:lang w:val="en-US"/>
        </w:rPr>
        <w:t xml:space="preserve"> </w:t>
      </w:r>
      <w:r w:rsidRPr="00591DF7">
        <w:rPr>
          <w:b/>
          <w:sz w:val="24"/>
          <w:szCs w:val="24"/>
          <w:lang w:val="en-US"/>
        </w:rPr>
        <w:t>OASIS Open</w:t>
      </w:r>
      <w:r w:rsidR="00B6773B">
        <w:rPr>
          <w:b/>
          <w:sz w:val="24"/>
          <w:szCs w:val="24"/>
          <w:lang w:val="en-US"/>
        </w:rPr>
        <w:t xml:space="preserve"> EMTC</w:t>
      </w:r>
      <w:r w:rsidRPr="00591DF7">
        <w:rPr>
          <w:sz w:val="24"/>
          <w:szCs w:val="24"/>
          <w:lang w:val="en-US"/>
        </w:rPr>
        <w:t xml:space="preserve"> advises against selecting event-type </w:t>
      </w:r>
      <w:r w:rsidR="00177F2B">
        <w:rPr>
          <w:sz w:val="24"/>
          <w:szCs w:val="24"/>
          <w:lang w:val="en-US"/>
        </w:rPr>
        <w:t xml:space="preserve">CAP &lt;category&gt; </w:t>
      </w:r>
      <w:r w:rsidRPr="00591DF7">
        <w:rPr>
          <w:sz w:val="24"/>
          <w:szCs w:val="24"/>
          <w:lang w:val="en-US"/>
        </w:rPr>
        <w:t>values du</w:t>
      </w:r>
      <w:r w:rsidR="00177F2B">
        <w:rPr>
          <w:sz w:val="24"/>
          <w:szCs w:val="24"/>
          <w:lang w:val="en-US"/>
        </w:rPr>
        <w:t>ring the alerting process (i.e.</w:t>
      </w:r>
      <w:r w:rsidRPr="00591DF7">
        <w:rPr>
          <w:sz w:val="24"/>
          <w:szCs w:val="24"/>
          <w:lang w:val="en-US"/>
        </w:rPr>
        <w:t xml:space="preserve"> on the fly), as this approach may lead to varied interpretations among agents</w:t>
      </w:r>
      <w:r w:rsidR="00177F2B">
        <w:rPr>
          <w:sz w:val="24"/>
          <w:szCs w:val="24"/>
          <w:lang w:val="en-US"/>
        </w:rPr>
        <w:t xml:space="preserve"> and clients</w:t>
      </w:r>
      <w:r w:rsidRPr="00591DF7">
        <w:rPr>
          <w:sz w:val="24"/>
          <w:szCs w:val="24"/>
          <w:lang w:val="en-US"/>
        </w:rPr>
        <w:t>, potentially compromising the integrity of the agency’s alerting service over time.</w:t>
      </w:r>
    </w:p>
    <w:p w14:paraId="02B130BD" w14:textId="77777777" w:rsidR="001B25EA" w:rsidRDefault="001B25EA" w:rsidP="001B25EA">
      <w:pPr>
        <w:ind w:left="2160"/>
        <w:contextualSpacing/>
        <w:rPr>
          <w:sz w:val="24"/>
          <w:szCs w:val="24"/>
          <w:lang w:val="en-US"/>
        </w:rPr>
      </w:pPr>
    </w:p>
    <w:p w14:paraId="137D5124" w14:textId="5F3D6488" w:rsidR="00591DF7" w:rsidRPr="00D2589A" w:rsidRDefault="00591DF7" w:rsidP="00C17DDB">
      <w:pPr>
        <w:numPr>
          <w:ilvl w:val="2"/>
          <w:numId w:val="45"/>
        </w:numPr>
        <w:contextualSpacing/>
        <w:rPr>
          <w:sz w:val="24"/>
          <w:szCs w:val="24"/>
          <w:lang w:val="en-US"/>
        </w:rPr>
      </w:pPr>
      <w:r w:rsidRPr="00591DF7">
        <w:rPr>
          <w:sz w:val="24"/>
          <w:szCs w:val="24"/>
          <w:lang w:val="en-US"/>
        </w:rPr>
        <w:t>The &lt;</w:t>
      </w:r>
      <w:r w:rsidRPr="00591DF7">
        <w:rPr>
          <w:b/>
          <w:sz w:val="24"/>
          <w:szCs w:val="24"/>
          <w:lang w:val="en-US"/>
        </w:rPr>
        <w:t>category</w:t>
      </w:r>
      <w:r w:rsidRPr="00591DF7">
        <w:rPr>
          <w:sz w:val="24"/>
          <w:szCs w:val="24"/>
          <w:lang w:val="en-US"/>
        </w:rPr>
        <w:t xml:space="preserve">&gt; element is determined locally by selecting one or more enumerated values from the CAP standard or choosing matching event-term entries from the </w:t>
      </w:r>
      <w:r w:rsidRPr="00591DF7">
        <w:rPr>
          <w:b/>
          <w:sz w:val="24"/>
          <w:szCs w:val="24"/>
          <w:lang w:val="en-US"/>
        </w:rPr>
        <w:t>OASIS Open Event Terms List</w:t>
      </w:r>
      <w:r>
        <w:rPr>
          <w:sz w:val="24"/>
          <w:szCs w:val="24"/>
          <w:lang w:val="en-US"/>
        </w:rPr>
        <w:t xml:space="preserve"> </w:t>
      </w:r>
      <w:r>
        <w:rPr>
          <w:rStyle w:val="FootnoteReference"/>
          <w:sz w:val="24"/>
          <w:szCs w:val="24"/>
          <w:lang w:val="en-US"/>
        </w:rPr>
        <w:footnoteReference w:id="55"/>
      </w:r>
      <w:r w:rsidRPr="00591DF7">
        <w:rPr>
          <w:sz w:val="24"/>
          <w:szCs w:val="24"/>
          <w:lang w:val="en-US"/>
        </w:rPr>
        <w:t>.</w:t>
      </w:r>
    </w:p>
    <w:p w14:paraId="40863A4D" w14:textId="327DA64E" w:rsidR="00591DF7" w:rsidRDefault="00591DF7" w:rsidP="00C17DDB">
      <w:pPr>
        <w:pStyle w:val="ListParagraph"/>
        <w:numPr>
          <w:ilvl w:val="2"/>
          <w:numId w:val="45"/>
        </w:numPr>
        <w:rPr>
          <w:sz w:val="24"/>
          <w:szCs w:val="24"/>
          <w:lang w:val="en-US"/>
        </w:rPr>
      </w:pPr>
      <w:r w:rsidRPr="00591DF7">
        <w:rPr>
          <w:sz w:val="24"/>
          <w:szCs w:val="24"/>
          <w:lang w:val="en-US"/>
        </w:rPr>
        <w:t xml:space="preserve">One option is to include all categories as listed in the mapping. However, since the </w:t>
      </w:r>
      <w:r w:rsidRPr="00591DF7">
        <w:rPr>
          <w:b/>
          <w:sz w:val="24"/>
          <w:szCs w:val="24"/>
          <w:lang w:val="en-US"/>
        </w:rPr>
        <w:t>OASIS Open Event Terms List – Lookup Table</w:t>
      </w:r>
      <w:r w:rsidRPr="00591DF7">
        <w:rPr>
          <w:sz w:val="24"/>
          <w:szCs w:val="24"/>
          <w:lang w:val="en-US"/>
        </w:rPr>
        <w:t xml:space="preserve"> is also accessible to consuming agents, they can independently use the given &lt;</w:t>
      </w:r>
      <w:proofErr w:type="spellStart"/>
      <w:r w:rsidRPr="00591DF7">
        <w:rPr>
          <w:b/>
          <w:sz w:val="24"/>
          <w:szCs w:val="24"/>
          <w:lang w:val="en-US"/>
        </w:rPr>
        <w:t>eventCode</w:t>
      </w:r>
      <w:proofErr w:type="spellEnd"/>
      <w:r w:rsidRPr="00591DF7">
        <w:rPr>
          <w:sz w:val="24"/>
          <w:szCs w:val="24"/>
          <w:lang w:val="en-US"/>
        </w:rPr>
        <w:t xml:space="preserve">&gt; value to look up all </w:t>
      </w:r>
      <w:r w:rsidRPr="00591DF7">
        <w:rPr>
          <w:b/>
          <w:sz w:val="24"/>
          <w:szCs w:val="24"/>
          <w:lang w:val="en-US"/>
        </w:rPr>
        <w:t>OASIS Open</w:t>
      </w:r>
      <w:r w:rsidR="00A05A79">
        <w:rPr>
          <w:b/>
          <w:sz w:val="24"/>
          <w:szCs w:val="24"/>
          <w:lang w:val="en-US"/>
        </w:rPr>
        <w:t xml:space="preserve"> </w:t>
      </w:r>
      <w:r w:rsidRPr="00591DF7">
        <w:rPr>
          <w:sz w:val="24"/>
          <w:szCs w:val="24"/>
          <w:lang w:val="en-US"/>
        </w:rPr>
        <w:t>assigned CAP &lt;</w:t>
      </w:r>
      <w:r w:rsidRPr="00591DF7">
        <w:rPr>
          <w:b/>
          <w:sz w:val="24"/>
          <w:szCs w:val="24"/>
          <w:lang w:val="en-US"/>
        </w:rPr>
        <w:t>category</w:t>
      </w:r>
      <w:r w:rsidRPr="00591DF7">
        <w:rPr>
          <w:sz w:val="24"/>
          <w:szCs w:val="24"/>
          <w:lang w:val="en-US"/>
        </w:rPr>
        <w:t>&gt; values if they choose to do so.</w:t>
      </w:r>
    </w:p>
    <w:p w14:paraId="6F631246" w14:textId="77777777" w:rsidR="00263FD3" w:rsidRDefault="00263FD3" w:rsidP="00263FD3">
      <w:pPr>
        <w:pStyle w:val="ListParagraph"/>
        <w:ind w:left="2160"/>
        <w:rPr>
          <w:sz w:val="24"/>
          <w:szCs w:val="24"/>
          <w:lang w:val="en-US"/>
        </w:rPr>
      </w:pPr>
    </w:p>
    <w:p w14:paraId="3A9E9C08" w14:textId="22C173E3" w:rsidR="00D2589A" w:rsidRPr="00D2589A" w:rsidRDefault="00591DF7" w:rsidP="00C17DDB">
      <w:pPr>
        <w:pStyle w:val="ListParagraph"/>
        <w:numPr>
          <w:ilvl w:val="2"/>
          <w:numId w:val="45"/>
        </w:numPr>
        <w:rPr>
          <w:sz w:val="24"/>
          <w:szCs w:val="24"/>
          <w:lang w:val="en-US"/>
        </w:rPr>
      </w:pPr>
      <w:r w:rsidRPr="00591DF7">
        <w:rPr>
          <w:sz w:val="24"/>
          <w:szCs w:val="24"/>
          <w:lang w:val="en-US"/>
        </w:rPr>
        <w:t xml:space="preserve">Consuming agencies, along with their clients, can establish customized arrangements to incorporate a CAP category into their partnership, ensuring clients receive services tailored to their preferences. For example, an agency may choose to add the CAP category "Safety" to an </w:t>
      </w:r>
      <w:r w:rsidRPr="00B6773B">
        <w:rPr>
          <w:b/>
          <w:sz w:val="24"/>
          <w:szCs w:val="24"/>
          <w:lang w:val="en-US"/>
        </w:rPr>
        <w:t>OASIS Open</w:t>
      </w:r>
      <w:r w:rsidRPr="00591DF7">
        <w:rPr>
          <w:sz w:val="24"/>
          <w:szCs w:val="24"/>
          <w:lang w:val="en-US"/>
        </w:rPr>
        <w:t xml:space="preserve"> event term, even if </w:t>
      </w:r>
      <w:r w:rsidRPr="00B6773B">
        <w:rPr>
          <w:b/>
          <w:sz w:val="24"/>
          <w:szCs w:val="24"/>
          <w:lang w:val="en-US"/>
        </w:rPr>
        <w:t>OASIS Open</w:t>
      </w:r>
      <w:r w:rsidRPr="00591DF7">
        <w:rPr>
          <w:sz w:val="24"/>
          <w:szCs w:val="24"/>
          <w:lang w:val="en-US"/>
        </w:rPr>
        <w:t xml:space="preserve"> does not include "Sa</w:t>
      </w:r>
      <w:r>
        <w:rPr>
          <w:sz w:val="24"/>
          <w:szCs w:val="24"/>
          <w:lang w:val="en-US"/>
        </w:rPr>
        <w:t xml:space="preserve">fety" among its listed mappings </w:t>
      </w:r>
      <w:r w:rsidR="00D2589A">
        <w:rPr>
          <w:rStyle w:val="FootnoteReference"/>
          <w:sz w:val="24"/>
          <w:szCs w:val="24"/>
          <w:lang w:val="en-US"/>
        </w:rPr>
        <w:footnoteReference w:id="56"/>
      </w:r>
      <w:r w:rsidR="00D2589A">
        <w:rPr>
          <w:sz w:val="24"/>
          <w:szCs w:val="24"/>
          <w:lang w:val="en-US"/>
        </w:rPr>
        <w:t xml:space="preserve">. </w:t>
      </w:r>
    </w:p>
    <w:p w14:paraId="64C9A75D" w14:textId="2AC3CE38" w:rsidR="00591DF7" w:rsidRPr="00D2589A" w:rsidRDefault="00591DF7" w:rsidP="00C17DDB">
      <w:pPr>
        <w:numPr>
          <w:ilvl w:val="2"/>
          <w:numId w:val="45"/>
        </w:numPr>
        <w:contextualSpacing/>
        <w:rPr>
          <w:sz w:val="24"/>
          <w:szCs w:val="24"/>
          <w:lang w:val="en-US"/>
        </w:rPr>
      </w:pPr>
      <w:r w:rsidRPr="00591DF7">
        <w:rPr>
          <w:sz w:val="24"/>
          <w:szCs w:val="24"/>
          <w:lang w:val="en-US"/>
        </w:rPr>
        <w:t xml:space="preserve">If an acceptable entry in the </w:t>
      </w:r>
      <w:r w:rsidRPr="00591DF7">
        <w:rPr>
          <w:b/>
          <w:sz w:val="24"/>
          <w:szCs w:val="24"/>
          <w:lang w:val="en-US"/>
        </w:rPr>
        <w:t>OASIS Open Event Terms List</w:t>
      </w:r>
      <w:r w:rsidRPr="00591DF7">
        <w:rPr>
          <w:sz w:val="24"/>
          <w:szCs w:val="24"/>
          <w:lang w:val="en-US"/>
        </w:rPr>
        <w:t xml:space="preserve"> is matched, but no suitable CAP category is available (in the opinion of the alerting agency), the agency may still select other CAP Category values from the CAP standard. Additionally, the agency should consider submitting a new CAP category to</w:t>
      </w:r>
      <w:r w:rsidR="00B6773B">
        <w:rPr>
          <w:sz w:val="24"/>
          <w:szCs w:val="24"/>
          <w:lang w:val="en-US"/>
        </w:rPr>
        <w:t xml:space="preserve"> the</w:t>
      </w:r>
      <w:r w:rsidRPr="00591DF7">
        <w:rPr>
          <w:sz w:val="24"/>
          <w:szCs w:val="24"/>
          <w:lang w:val="en-US"/>
        </w:rPr>
        <w:t xml:space="preserve"> </w:t>
      </w:r>
      <w:r w:rsidRPr="00591DF7">
        <w:rPr>
          <w:b/>
          <w:sz w:val="24"/>
          <w:szCs w:val="24"/>
          <w:lang w:val="en-US"/>
        </w:rPr>
        <w:t>OASIS Ope</w:t>
      </w:r>
      <w:r w:rsidR="00B6773B">
        <w:rPr>
          <w:b/>
          <w:sz w:val="24"/>
          <w:szCs w:val="24"/>
          <w:lang w:val="en-US"/>
        </w:rPr>
        <w:t>n EMTC</w:t>
      </w:r>
      <w:r w:rsidRPr="00591DF7">
        <w:rPr>
          <w:sz w:val="24"/>
          <w:szCs w:val="24"/>
          <w:lang w:val="en-US"/>
        </w:rPr>
        <w:t xml:space="preserve"> for review to accompany the identified </w:t>
      </w:r>
      <w:r w:rsidRPr="00591DF7">
        <w:rPr>
          <w:b/>
          <w:sz w:val="24"/>
          <w:szCs w:val="24"/>
          <w:lang w:val="en-US"/>
        </w:rPr>
        <w:t>OASIS Open</w:t>
      </w:r>
      <w:r w:rsidRPr="00591DF7">
        <w:rPr>
          <w:sz w:val="24"/>
          <w:szCs w:val="24"/>
          <w:lang w:val="en-US"/>
        </w:rPr>
        <w:t xml:space="preserve"> event term</w:t>
      </w:r>
      <w:r w:rsidRPr="00D2589A">
        <w:rPr>
          <w:sz w:val="24"/>
          <w:szCs w:val="24"/>
          <w:lang w:val="en-US"/>
        </w:rPr>
        <w:t xml:space="preserve"> </w:t>
      </w:r>
      <w:r w:rsidRPr="00FE231E">
        <w:rPr>
          <w:rStyle w:val="FootnoteReference"/>
          <w:sz w:val="24"/>
          <w:szCs w:val="24"/>
          <w:lang w:val="en-US"/>
        </w:rPr>
        <w:footnoteReference w:id="57"/>
      </w:r>
      <w:r w:rsidRPr="00591DF7">
        <w:rPr>
          <w:sz w:val="24"/>
          <w:szCs w:val="24"/>
          <w:lang w:val="en-US"/>
        </w:rPr>
        <w:t>.</w:t>
      </w:r>
    </w:p>
    <w:p w14:paraId="33FA457C" w14:textId="1CA8CE30" w:rsidR="00D2589A" w:rsidRDefault="00D2589A" w:rsidP="00D2589A">
      <w:pPr>
        <w:ind w:left="720"/>
        <w:contextualSpacing/>
        <w:rPr>
          <w:lang w:val="en-US"/>
        </w:rPr>
      </w:pPr>
    </w:p>
    <w:p w14:paraId="12FAC601" w14:textId="77777777" w:rsidR="00591DF7" w:rsidRPr="00D2589A" w:rsidRDefault="00591DF7" w:rsidP="00D2589A">
      <w:pPr>
        <w:ind w:left="720"/>
        <w:contextualSpacing/>
        <w:rPr>
          <w:lang w:val="en-US"/>
        </w:rPr>
      </w:pPr>
    </w:p>
    <w:p w14:paraId="018889F7" w14:textId="77777777" w:rsidR="00591DF7" w:rsidRDefault="00E76784" w:rsidP="00C17DDB">
      <w:pPr>
        <w:numPr>
          <w:ilvl w:val="0"/>
          <w:numId w:val="45"/>
        </w:numPr>
        <w:contextualSpacing/>
        <w:rPr>
          <w:b/>
          <w:lang w:val="en-US"/>
        </w:rPr>
      </w:pPr>
      <w:r>
        <w:rPr>
          <w:b/>
          <w:sz w:val="24"/>
          <w:szCs w:val="24"/>
          <w:lang w:val="en-US"/>
        </w:rPr>
        <w:t xml:space="preserve">Element: </w:t>
      </w:r>
      <w:r w:rsidR="003A69B8" w:rsidRPr="003A69B8">
        <w:rPr>
          <w:b/>
          <w:sz w:val="24"/>
          <w:szCs w:val="24"/>
          <w:lang w:val="en-US"/>
        </w:rPr>
        <w:t>&lt;</w:t>
      </w:r>
      <w:r w:rsidR="003A69B8" w:rsidRPr="00E76784">
        <w:rPr>
          <w:b/>
          <w:sz w:val="24"/>
          <w:szCs w:val="24"/>
          <w:lang w:val="en-US"/>
        </w:rPr>
        <w:t>headline</w:t>
      </w:r>
      <w:r w:rsidR="003A69B8" w:rsidRPr="003A69B8">
        <w:rPr>
          <w:b/>
          <w:sz w:val="24"/>
          <w:szCs w:val="24"/>
          <w:lang w:val="en-US"/>
        </w:rPr>
        <w:t>&gt;</w:t>
      </w:r>
      <w:r w:rsidR="00390A64">
        <w:rPr>
          <w:sz w:val="24"/>
          <w:szCs w:val="24"/>
          <w:lang w:val="en-US"/>
        </w:rPr>
        <w:t xml:space="preserve">: </w:t>
      </w:r>
      <w:proofErr w:type="spellStart"/>
      <w:proofErr w:type="gramStart"/>
      <w:r w:rsidR="0077272D">
        <w:rPr>
          <w:sz w:val="24"/>
          <w:szCs w:val="24"/>
          <w:lang w:val="en-US"/>
        </w:rPr>
        <w:t>cap.alertI</w:t>
      </w:r>
      <w:r w:rsidR="00263FD3" w:rsidRPr="00263FD3">
        <w:rPr>
          <w:sz w:val="24"/>
          <w:szCs w:val="24"/>
          <w:lang w:val="en-US"/>
        </w:rPr>
        <w:t>nfo</w:t>
      </w:r>
      <w:r w:rsidR="00390A64">
        <w:rPr>
          <w:sz w:val="24"/>
          <w:szCs w:val="24"/>
          <w:lang w:val="en-US"/>
        </w:rPr>
        <w:t>.</w:t>
      </w:r>
      <w:r w:rsidR="00263FD3" w:rsidRPr="00263FD3">
        <w:rPr>
          <w:sz w:val="24"/>
          <w:szCs w:val="24"/>
          <w:lang w:val="en-US"/>
        </w:rPr>
        <w:t>headline</w:t>
      </w:r>
      <w:proofErr w:type="spellEnd"/>
      <w:proofErr w:type="gramEnd"/>
      <w:r>
        <w:rPr>
          <w:sz w:val="24"/>
          <w:szCs w:val="24"/>
          <w:lang w:val="en-US"/>
        </w:rPr>
        <w:t xml:space="preserve"> (optional)</w:t>
      </w:r>
      <w:r w:rsidR="00591DF7">
        <w:rPr>
          <w:sz w:val="24"/>
          <w:szCs w:val="24"/>
          <w:lang w:val="en-US"/>
        </w:rPr>
        <w:t>.</w:t>
      </w:r>
    </w:p>
    <w:p w14:paraId="0FD039E7" w14:textId="7501D90C" w:rsidR="00591DF7" w:rsidRPr="00591DF7" w:rsidRDefault="00591DF7" w:rsidP="00591DF7">
      <w:pPr>
        <w:ind w:left="720"/>
        <w:contextualSpacing/>
        <w:rPr>
          <w:b/>
          <w:lang w:val="en-US"/>
        </w:rPr>
      </w:pPr>
      <w:r w:rsidRPr="00591DF7">
        <w:rPr>
          <w:sz w:val="24"/>
          <w:szCs w:val="24"/>
          <w:lang w:val="en-US"/>
        </w:rPr>
        <w:t>This is an added element that is optional in CAP. A CAP message with no &lt;</w:t>
      </w:r>
      <w:r w:rsidRPr="00591DF7">
        <w:rPr>
          <w:b/>
          <w:sz w:val="24"/>
          <w:szCs w:val="24"/>
          <w:lang w:val="en-US"/>
        </w:rPr>
        <w:t>headline</w:t>
      </w:r>
      <w:r w:rsidRPr="00591DF7">
        <w:rPr>
          <w:sz w:val="24"/>
          <w:szCs w:val="24"/>
          <w:lang w:val="en-US"/>
        </w:rPr>
        <w:t>&gt; element is still valid CAP.</w:t>
      </w:r>
    </w:p>
    <w:p w14:paraId="746C7278" w14:textId="77777777" w:rsidR="00591DF7" w:rsidRPr="00E76784" w:rsidRDefault="00591DF7" w:rsidP="00591DF7">
      <w:pPr>
        <w:ind w:left="720"/>
        <w:contextualSpacing/>
        <w:rPr>
          <w:b/>
          <w:lang w:val="en-US"/>
        </w:rPr>
      </w:pPr>
    </w:p>
    <w:p w14:paraId="1C31BF98" w14:textId="6CEEA1CA" w:rsidR="003A69B8" w:rsidRPr="003A69B8" w:rsidRDefault="00E76784" w:rsidP="00E76784">
      <w:pPr>
        <w:ind w:left="720"/>
        <w:contextualSpacing/>
        <w:rPr>
          <w:b/>
          <w:lang w:val="en-US"/>
        </w:rPr>
      </w:pPr>
      <w:r>
        <w:rPr>
          <w:b/>
          <w:sz w:val="24"/>
          <w:szCs w:val="24"/>
          <w:lang w:val="en-US"/>
        </w:rPr>
        <w:t>Definition (CAP v1.2)</w:t>
      </w:r>
      <w:r w:rsidRPr="00CD10E3">
        <w:rPr>
          <w:b/>
          <w:sz w:val="24"/>
          <w:szCs w:val="24"/>
          <w:lang w:val="en-US"/>
        </w:rPr>
        <w:t>:</w:t>
      </w:r>
      <w:r>
        <w:rPr>
          <w:sz w:val="24"/>
          <w:szCs w:val="24"/>
          <w:lang w:val="en-US"/>
        </w:rPr>
        <w:t xml:space="preserve"> </w:t>
      </w:r>
      <w:r w:rsidR="00D737AE" w:rsidRPr="00E76784">
        <w:rPr>
          <w:sz w:val="24"/>
          <w:szCs w:val="24"/>
          <w:lang w:val="en-US"/>
        </w:rPr>
        <w:t>The text headline of the alert message.</w:t>
      </w:r>
    </w:p>
    <w:p w14:paraId="60291DF7" w14:textId="77777777" w:rsidR="003A69B8" w:rsidRPr="003A69B8" w:rsidRDefault="003A69B8" w:rsidP="003A69B8">
      <w:pPr>
        <w:ind w:left="720"/>
        <w:contextualSpacing/>
        <w:rPr>
          <w:lang w:val="en-US"/>
        </w:rPr>
      </w:pPr>
    </w:p>
    <w:p w14:paraId="192DA165" w14:textId="05F89FF3" w:rsidR="00E76784" w:rsidRPr="00E76784" w:rsidRDefault="00E76784" w:rsidP="00E76784">
      <w:pPr>
        <w:ind w:left="720"/>
        <w:contextualSpacing/>
        <w:rPr>
          <w:sz w:val="24"/>
          <w:szCs w:val="24"/>
          <w:lang w:val="en-US"/>
        </w:rPr>
      </w:pPr>
      <w:r w:rsidRPr="00E76784">
        <w:rPr>
          <w:b/>
          <w:sz w:val="24"/>
          <w:szCs w:val="24"/>
          <w:lang w:val="en-US"/>
        </w:rPr>
        <w:t>Objective:</w:t>
      </w:r>
      <w:r>
        <w:rPr>
          <w:sz w:val="24"/>
          <w:szCs w:val="24"/>
          <w:lang w:val="en-US"/>
        </w:rPr>
        <w:t xml:space="preserve"> </w:t>
      </w:r>
      <w:r w:rsidR="00591DF7" w:rsidRPr="00591DF7">
        <w:rPr>
          <w:sz w:val="24"/>
          <w:szCs w:val="24"/>
          <w:lang w:val="en-US"/>
        </w:rPr>
        <w:t>The objective of the &lt;</w:t>
      </w:r>
      <w:r w:rsidR="00591DF7" w:rsidRPr="00591DF7">
        <w:rPr>
          <w:b/>
          <w:sz w:val="24"/>
          <w:szCs w:val="24"/>
          <w:lang w:val="en-US"/>
        </w:rPr>
        <w:t>headline</w:t>
      </w:r>
      <w:r w:rsidR="00591DF7" w:rsidRPr="00591DF7">
        <w:rPr>
          <w:sz w:val="24"/>
          <w:szCs w:val="24"/>
          <w:lang w:val="en-US"/>
        </w:rPr>
        <w:t xml:space="preserve">&gt; element is to assist consuming agents in introducing the </w:t>
      </w:r>
      <w:r w:rsidR="00BD1B2D">
        <w:rPr>
          <w:sz w:val="24"/>
          <w:szCs w:val="24"/>
          <w:lang w:val="en-US"/>
        </w:rPr>
        <w:t>alert messag</w:t>
      </w:r>
      <w:r w:rsidR="00591DF7" w:rsidRPr="00591DF7">
        <w:rPr>
          <w:sz w:val="24"/>
          <w:szCs w:val="24"/>
          <w:lang w:val="en-US"/>
        </w:rPr>
        <w:t>e to audiences. It provides a brief, concise summary with the most relevant details to ensure quick comprehension.</w:t>
      </w:r>
    </w:p>
    <w:p w14:paraId="7702DFE5" w14:textId="319E18E4" w:rsidR="00E76784" w:rsidRPr="00E76784" w:rsidRDefault="00E76784" w:rsidP="003A69B8">
      <w:pPr>
        <w:ind w:left="720"/>
        <w:contextualSpacing/>
        <w:rPr>
          <w:b/>
          <w:sz w:val="24"/>
          <w:szCs w:val="24"/>
          <w:lang w:val="en-US"/>
        </w:rPr>
      </w:pPr>
      <w:r w:rsidRPr="00E76784">
        <w:rPr>
          <w:b/>
          <w:sz w:val="24"/>
          <w:szCs w:val="24"/>
          <w:lang w:val="en-US"/>
        </w:rPr>
        <w:t xml:space="preserve"> </w:t>
      </w:r>
    </w:p>
    <w:p w14:paraId="2CAC0D43" w14:textId="371B5BDA" w:rsidR="00EE1425" w:rsidRPr="00625D92" w:rsidRDefault="00591DF7" w:rsidP="00C17DDB">
      <w:pPr>
        <w:pStyle w:val="ListParagraph"/>
        <w:numPr>
          <w:ilvl w:val="1"/>
          <w:numId w:val="45"/>
        </w:numPr>
        <w:rPr>
          <w:lang w:val="en-US"/>
        </w:rPr>
      </w:pPr>
      <w:r w:rsidRPr="00591DF7">
        <w:rPr>
          <w:sz w:val="24"/>
          <w:szCs w:val="24"/>
          <w:lang w:val="en-US"/>
        </w:rPr>
        <w:t>The alerting agency should construct the CAP &lt;</w:t>
      </w:r>
      <w:r w:rsidRPr="00591DF7">
        <w:rPr>
          <w:b/>
          <w:sz w:val="24"/>
          <w:szCs w:val="24"/>
          <w:lang w:val="en-US"/>
        </w:rPr>
        <w:t>headline</w:t>
      </w:r>
      <w:r w:rsidRPr="00591DF7">
        <w:rPr>
          <w:sz w:val="24"/>
          <w:szCs w:val="24"/>
          <w:lang w:val="en-US"/>
        </w:rPr>
        <w:t>&gt; element, as well as other audience-facing text-based CAP message elements (e.g., &lt;</w:t>
      </w:r>
      <w:r w:rsidRPr="00591DF7">
        <w:rPr>
          <w:b/>
          <w:sz w:val="24"/>
          <w:szCs w:val="24"/>
          <w:lang w:val="en-US"/>
        </w:rPr>
        <w:t>description</w:t>
      </w:r>
      <w:r w:rsidRPr="00591DF7">
        <w:rPr>
          <w:sz w:val="24"/>
          <w:szCs w:val="24"/>
          <w:lang w:val="en-US"/>
        </w:rPr>
        <w:t>&gt; and &lt;</w:t>
      </w:r>
      <w:r w:rsidRPr="00591DF7">
        <w:rPr>
          <w:b/>
          <w:sz w:val="24"/>
          <w:szCs w:val="24"/>
          <w:lang w:val="en-US"/>
        </w:rPr>
        <w:t>instruction</w:t>
      </w:r>
      <w:r w:rsidRPr="00591DF7">
        <w:rPr>
          <w:sz w:val="24"/>
          <w:szCs w:val="24"/>
          <w:lang w:val="en-US"/>
        </w:rPr>
        <w:t xml:space="preserve">&gt;), using their local </w:t>
      </w:r>
      <w:r w:rsidR="00EC1E59">
        <w:rPr>
          <w:sz w:val="24"/>
          <w:szCs w:val="24"/>
          <w:lang w:val="en-US"/>
        </w:rPr>
        <w:t xml:space="preserve">event </w:t>
      </w:r>
      <w:r w:rsidRPr="00591DF7">
        <w:rPr>
          <w:sz w:val="24"/>
          <w:szCs w:val="24"/>
          <w:lang w:val="en-US"/>
        </w:rPr>
        <w:t>ter</w:t>
      </w:r>
      <w:r w:rsidR="00EC1E59">
        <w:rPr>
          <w:sz w:val="24"/>
          <w:szCs w:val="24"/>
          <w:lang w:val="en-US"/>
        </w:rPr>
        <w:t>m naming label (</w:t>
      </w:r>
      <w:r w:rsidRPr="00591DF7">
        <w:rPr>
          <w:sz w:val="24"/>
          <w:szCs w:val="24"/>
          <w:lang w:val="en-US"/>
        </w:rPr>
        <w:t>in their operating language</w:t>
      </w:r>
      <w:r w:rsidR="00EC1E59">
        <w:rPr>
          <w:sz w:val="24"/>
          <w:szCs w:val="24"/>
          <w:lang w:val="en-US"/>
        </w:rPr>
        <w:t>),</w:t>
      </w:r>
      <w:r w:rsidRPr="00591DF7">
        <w:rPr>
          <w:sz w:val="24"/>
          <w:szCs w:val="24"/>
          <w:lang w:val="en-US"/>
        </w:rPr>
        <w:t xml:space="preserve"> to represent the broader event-type situation. Additionally, any relevant details from the larger alerting situation that enhance clarity may be included in a concise, attention-grabbing statement. The &lt;headline&gt; should motivate the audience to explore the full </w:t>
      </w:r>
      <w:r w:rsidR="00BD1B2D">
        <w:rPr>
          <w:sz w:val="24"/>
          <w:szCs w:val="24"/>
          <w:lang w:val="en-US"/>
        </w:rPr>
        <w:t>alert messag</w:t>
      </w:r>
      <w:r w:rsidRPr="00591DF7">
        <w:rPr>
          <w:sz w:val="24"/>
          <w:szCs w:val="24"/>
          <w:lang w:val="en-US"/>
        </w:rPr>
        <w:t>e for further information.</w:t>
      </w:r>
    </w:p>
    <w:p w14:paraId="3CD23288" w14:textId="77777777" w:rsidR="00EE1425" w:rsidRPr="00EE1425" w:rsidRDefault="00EE1425" w:rsidP="00EE1425">
      <w:pPr>
        <w:ind w:left="720"/>
        <w:contextualSpacing/>
        <w:rPr>
          <w:lang w:val="en-US"/>
        </w:rPr>
      </w:pPr>
    </w:p>
    <w:p w14:paraId="11B04F3C" w14:textId="77777777" w:rsidR="00625D92" w:rsidRDefault="00625D92">
      <w:pPr>
        <w:rPr>
          <w:b/>
          <w:sz w:val="24"/>
          <w:szCs w:val="24"/>
          <w:lang w:val="en-US"/>
        </w:rPr>
      </w:pPr>
      <w:r>
        <w:rPr>
          <w:b/>
          <w:sz w:val="24"/>
          <w:szCs w:val="24"/>
          <w:lang w:val="en-US"/>
        </w:rPr>
        <w:br w:type="page"/>
      </w:r>
    </w:p>
    <w:p w14:paraId="58E1BDA6" w14:textId="77777777" w:rsidR="002E420D" w:rsidRDefault="00625D92" w:rsidP="00C17DDB">
      <w:pPr>
        <w:numPr>
          <w:ilvl w:val="0"/>
          <w:numId w:val="45"/>
        </w:numPr>
        <w:contextualSpacing/>
        <w:rPr>
          <w:b/>
          <w:lang w:val="en-US"/>
        </w:rPr>
      </w:pPr>
      <w:r>
        <w:rPr>
          <w:b/>
          <w:sz w:val="24"/>
          <w:szCs w:val="24"/>
          <w:lang w:val="en-US"/>
        </w:rPr>
        <w:t xml:space="preserve">Element: </w:t>
      </w:r>
      <w:r w:rsidR="003A69B8" w:rsidRPr="003A69B8">
        <w:rPr>
          <w:b/>
          <w:sz w:val="24"/>
          <w:szCs w:val="24"/>
          <w:lang w:val="en-US"/>
        </w:rPr>
        <w:t>&lt;onset&gt;</w:t>
      </w:r>
      <w:r w:rsidR="00D737AE" w:rsidRPr="00D737AE">
        <w:rPr>
          <w:sz w:val="24"/>
          <w:szCs w:val="24"/>
          <w:lang w:val="en-US"/>
        </w:rPr>
        <w:t xml:space="preserve">: </w:t>
      </w:r>
      <w:proofErr w:type="spellStart"/>
      <w:proofErr w:type="gramStart"/>
      <w:r w:rsidR="0077272D">
        <w:rPr>
          <w:sz w:val="24"/>
          <w:szCs w:val="24"/>
          <w:lang w:val="en-US"/>
        </w:rPr>
        <w:t>cap.alertI</w:t>
      </w:r>
      <w:r w:rsidR="00D737AE" w:rsidRPr="00D737AE">
        <w:rPr>
          <w:sz w:val="24"/>
          <w:szCs w:val="24"/>
          <w:lang w:val="en-US"/>
        </w:rPr>
        <w:t>nfo</w:t>
      </w:r>
      <w:r w:rsidR="00390A64">
        <w:rPr>
          <w:sz w:val="24"/>
          <w:szCs w:val="24"/>
          <w:lang w:val="en-US"/>
        </w:rPr>
        <w:t>.</w:t>
      </w:r>
      <w:r w:rsidR="00D737AE" w:rsidRPr="00D737AE">
        <w:rPr>
          <w:sz w:val="24"/>
          <w:szCs w:val="24"/>
          <w:lang w:val="en-US"/>
        </w:rPr>
        <w:t>onset</w:t>
      </w:r>
      <w:proofErr w:type="spellEnd"/>
      <w:proofErr w:type="gramEnd"/>
      <w:r>
        <w:rPr>
          <w:sz w:val="24"/>
          <w:szCs w:val="24"/>
          <w:lang w:val="en-US"/>
        </w:rPr>
        <w:t xml:space="preserve"> (optional)</w:t>
      </w:r>
      <w:r w:rsidR="002E420D">
        <w:rPr>
          <w:sz w:val="24"/>
          <w:szCs w:val="24"/>
          <w:lang w:val="en-US"/>
        </w:rPr>
        <w:t>.</w:t>
      </w:r>
      <w:r w:rsidR="002E420D">
        <w:rPr>
          <w:b/>
          <w:lang w:val="en-US"/>
        </w:rPr>
        <w:t xml:space="preserve"> </w:t>
      </w:r>
    </w:p>
    <w:p w14:paraId="19E9D027" w14:textId="08C3048D" w:rsidR="002E420D" w:rsidRPr="002E420D" w:rsidRDefault="002E420D" w:rsidP="002E420D">
      <w:pPr>
        <w:ind w:left="720"/>
        <w:contextualSpacing/>
        <w:rPr>
          <w:b/>
          <w:lang w:val="en-US"/>
        </w:rPr>
      </w:pPr>
      <w:r w:rsidRPr="002E420D">
        <w:rPr>
          <w:sz w:val="24"/>
          <w:szCs w:val="24"/>
          <w:lang w:val="en-US"/>
        </w:rPr>
        <w:t>This is an added element that is optional in CAP. A CAP message with no &lt;</w:t>
      </w:r>
      <w:r w:rsidRPr="002E420D">
        <w:rPr>
          <w:b/>
          <w:sz w:val="24"/>
          <w:szCs w:val="24"/>
          <w:lang w:val="en-US"/>
        </w:rPr>
        <w:t>onset</w:t>
      </w:r>
      <w:r w:rsidRPr="002E420D">
        <w:rPr>
          <w:sz w:val="24"/>
          <w:szCs w:val="24"/>
          <w:lang w:val="en-US"/>
        </w:rPr>
        <w:t>&gt; element is still valid CAP.</w:t>
      </w:r>
    </w:p>
    <w:p w14:paraId="5369FA06" w14:textId="092836C7" w:rsidR="00E34B8D" w:rsidRPr="00E34B8D" w:rsidRDefault="00D737AE" w:rsidP="002E420D">
      <w:pPr>
        <w:ind w:left="720"/>
        <w:contextualSpacing/>
        <w:rPr>
          <w:b/>
          <w:lang w:val="en-US"/>
        </w:rPr>
      </w:pPr>
      <w:r>
        <w:rPr>
          <w:sz w:val="24"/>
          <w:szCs w:val="24"/>
          <w:lang w:val="en-US"/>
        </w:rPr>
        <w:br/>
      </w:r>
      <w:r w:rsidR="00625D92" w:rsidRPr="002E420D">
        <w:rPr>
          <w:b/>
          <w:sz w:val="24"/>
          <w:szCs w:val="24"/>
          <w:lang w:val="en-US"/>
        </w:rPr>
        <w:t>Definition (CAP v1.2):</w:t>
      </w:r>
      <w:r w:rsidR="00625D92" w:rsidRPr="002E420D">
        <w:rPr>
          <w:sz w:val="24"/>
          <w:szCs w:val="24"/>
          <w:lang w:val="en-US"/>
        </w:rPr>
        <w:t xml:space="preserve"> </w:t>
      </w:r>
      <w:r w:rsidRPr="002E420D">
        <w:rPr>
          <w:sz w:val="24"/>
          <w:szCs w:val="24"/>
          <w:lang w:val="en-US"/>
        </w:rPr>
        <w:t xml:space="preserve">The expected time of the beginning of the </w:t>
      </w:r>
      <w:r w:rsidRPr="002E420D">
        <w:rPr>
          <w:b/>
          <w:sz w:val="24"/>
          <w:szCs w:val="24"/>
          <w:lang w:val="en-US"/>
        </w:rPr>
        <w:t>subject event</w:t>
      </w:r>
      <w:r w:rsidRPr="002E420D">
        <w:rPr>
          <w:sz w:val="24"/>
          <w:szCs w:val="24"/>
          <w:lang w:val="en-US"/>
        </w:rPr>
        <w:t xml:space="preserve"> of the </w:t>
      </w:r>
      <w:r w:rsidR="00625D92" w:rsidRPr="002E420D">
        <w:rPr>
          <w:sz w:val="24"/>
          <w:szCs w:val="24"/>
          <w:lang w:val="en-US"/>
        </w:rPr>
        <w:t>alert message</w:t>
      </w:r>
      <w:r w:rsidR="0077272D" w:rsidRPr="002E420D">
        <w:rPr>
          <w:sz w:val="24"/>
          <w:szCs w:val="24"/>
          <w:lang w:val="en-US"/>
        </w:rPr>
        <w:t>.</w:t>
      </w:r>
    </w:p>
    <w:p w14:paraId="40160361" w14:textId="77777777" w:rsidR="003A69B8" w:rsidRPr="003A69B8" w:rsidRDefault="003A69B8" w:rsidP="003A69B8">
      <w:pPr>
        <w:ind w:left="720"/>
        <w:contextualSpacing/>
        <w:rPr>
          <w:lang w:val="en-US"/>
        </w:rPr>
      </w:pPr>
    </w:p>
    <w:p w14:paraId="0A8F4227" w14:textId="74708924" w:rsidR="00E34B8D" w:rsidRPr="00E76784" w:rsidRDefault="00E34B8D" w:rsidP="00E34B8D">
      <w:pPr>
        <w:ind w:left="720"/>
        <w:contextualSpacing/>
        <w:rPr>
          <w:sz w:val="24"/>
          <w:szCs w:val="24"/>
          <w:lang w:val="en-US"/>
        </w:rPr>
      </w:pPr>
      <w:r w:rsidRPr="00E76784">
        <w:rPr>
          <w:b/>
          <w:sz w:val="24"/>
          <w:szCs w:val="24"/>
          <w:lang w:val="en-US"/>
        </w:rPr>
        <w:t>Objective:</w:t>
      </w:r>
      <w:r>
        <w:rPr>
          <w:sz w:val="24"/>
          <w:szCs w:val="24"/>
          <w:lang w:val="en-US"/>
        </w:rPr>
        <w:t xml:space="preserve"> The objective of the &lt;</w:t>
      </w:r>
      <w:r w:rsidRPr="00E34B8D">
        <w:rPr>
          <w:b/>
          <w:sz w:val="24"/>
          <w:szCs w:val="24"/>
          <w:lang w:val="en-US"/>
        </w:rPr>
        <w:t>onset</w:t>
      </w:r>
      <w:r>
        <w:rPr>
          <w:sz w:val="24"/>
          <w:szCs w:val="24"/>
          <w:lang w:val="en-US"/>
        </w:rPr>
        <w:t xml:space="preserve">&gt; </w:t>
      </w:r>
      <w:r w:rsidR="002E420D" w:rsidRPr="002E420D">
        <w:rPr>
          <w:sz w:val="24"/>
          <w:szCs w:val="24"/>
          <w:lang w:val="en-US"/>
        </w:rPr>
        <w:t>element is to assist consuming agents in communicating the expected start time of the subject</w:t>
      </w:r>
      <w:r w:rsidR="002E420D">
        <w:rPr>
          <w:sz w:val="24"/>
          <w:szCs w:val="24"/>
          <w:lang w:val="en-US"/>
        </w:rPr>
        <w:t>-</w:t>
      </w:r>
      <w:r w:rsidR="002E420D" w:rsidRPr="002E420D">
        <w:rPr>
          <w:sz w:val="24"/>
          <w:szCs w:val="24"/>
          <w:lang w:val="en-US"/>
        </w:rPr>
        <w:t>event within the area</w:t>
      </w:r>
      <w:r w:rsidR="002E420D">
        <w:rPr>
          <w:sz w:val="24"/>
          <w:szCs w:val="24"/>
          <w:lang w:val="en-US"/>
        </w:rPr>
        <w:t>-</w:t>
      </w:r>
      <w:r w:rsidR="002E420D" w:rsidRPr="002E420D">
        <w:rPr>
          <w:sz w:val="24"/>
          <w:szCs w:val="24"/>
          <w:lang w:val="en-US"/>
        </w:rPr>
        <w:t>of</w:t>
      </w:r>
      <w:r w:rsidR="002E420D">
        <w:rPr>
          <w:sz w:val="24"/>
          <w:szCs w:val="24"/>
          <w:lang w:val="en-US"/>
        </w:rPr>
        <w:t>-</w:t>
      </w:r>
      <w:r w:rsidR="002E420D" w:rsidRPr="002E420D">
        <w:rPr>
          <w:sz w:val="24"/>
          <w:szCs w:val="24"/>
          <w:lang w:val="en-US"/>
        </w:rPr>
        <w:t>concern to audiences.</w:t>
      </w:r>
    </w:p>
    <w:p w14:paraId="3A10DC0F" w14:textId="77777777" w:rsidR="00DB73C2" w:rsidRPr="000C6278" w:rsidRDefault="00DB73C2" w:rsidP="00DB73C2">
      <w:pPr>
        <w:ind w:left="2160"/>
        <w:contextualSpacing/>
        <w:rPr>
          <w:lang w:val="en-US"/>
        </w:rPr>
      </w:pPr>
    </w:p>
    <w:p w14:paraId="33D6FF4C" w14:textId="30BB8BFC" w:rsidR="00DB73C2" w:rsidRPr="000C6278" w:rsidRDefault="002E420D" w:rsidP="00C17DDB">
      <w:pPr>
        <w:numPr>
          <w:ilvl w:val="1"/>
          <w:numId w:val="45"/>
        </w:numPr>
        <w:contextualSpacing/>
        <w:rPr>
          <w:sz w:val="24"/>
          <w:szCs w:val="24"/>
          <w:lang w:val="en-US"/>
        </w:rPr>
      </w:pPr>
      <w:r w:rsidRPr="002E420D">
        <w:rPr>
          <w:sz w:val="24"/>
          <w:szCs w:val="24"/>
          <w:lang w:val="en-US"/>
        </w:rPr>
        <w:t>If the subject</w:t>
      </w:r>
      <w:r>
        <w:rPr>
          <w:sz w:val="24"/>
          <w:szCs w:val="24"/>
          <w:lang w:val="en-US"/>
        </w:rPr>
        <w:t>-</w:t>
      </w:r>
      <w:r w:rsidRPr="002E420D">
        <w:rPr>
          <w:sz w:val="24"/>
          <w:szCs w:val="24"/>
          <w:lang w:val="en-US"/>
        </w:rPr>
        <w:t xml:space="preserve">event's beginning time is </w:t>
      </w:r>
      <w:proofErr w:type="gramStart"/>
      <w:r w:rsidRPr="002E420D">
        <w:rPr>
          <w:sz w:val="24"/>
          <w:szCs w:val="24"/>
          <w:lang w:val="en-US"/>
        </w:rPr>
        <w:t xml:space="preserve">unknown, </w:t>
      </w:r>
      <w:r>
        <w:rPr>
          <w:sz w:val="24"/>
          <w:szCs w:val="24"/>
          <w:lang w:val="en-US"/>
        </w:rPr>
        <w:t>or</w:t>
      </w:r>
      <w:proofErr w:type="gramEnd"/>
      <w:r>
        <w:rPr>
          <w:sz w:val="24"/>
          <w:szCs w:val="24"/>
          <w:lang w:val="en-US"/>
        </w:rPr>
        <w:t xml:space="preserve"> is quite varied across the area-of-concern, </w:t>
      </w:r>
      <w:r w:rsidRPr="002E420D">
        <w:rPr>
          <w:sz w:val="24"/>
          <w:szCs w:val="24"/>
          <w:lang w:val="en-US"/>
        </w:rPr>
        <w:t>the &lt;</w:t>
      </w:r>
      <w:r w:rsidRPr="002E420D">
        <w:rPr>
          <w:b/>
          <w:sz w:val="24"/>
          <w:szCs w:val="24"/>
          <w:lang w:val="en-US"/>
        </w:rPr>
        <w:t>onset</w:t>
      </w:r>
      <w:r w:rsidRPr="002E420D">
        <w:rPr>
          <w:sz w:val="24"/>
          <w:szCs w:val="24"/>
          <w:lang w:val="en-US"/>
        </w:rPr>
        <w:t>&gt; element may be omitted from the CAP message. In such cases, the &lt;</w:t>
      </w:r>
      <w:r w:rsidRPr="002E420D">
        <w:rPr>
          <w:b/>
          <w:sz w:val="24"/>
          <w:szCs w:val="24"/>
          <w:lang w:val="en-US"/>
        </w:rPr>
        <w:t>discussion</w:t>
      </w:r>
      <w:r w:rsidRPr="002E420D">
        <w:rPr>
          <w:sz w:val="24"/>
          <w:szCs w:val="24"/>
          <w:lang w:val="en-US"/>
        </w:rPr>
        <w:t>&gt; element can be used to provide a descriptive explanation of the expected start time as appropriate for the situation.</w:t>
      </w:r>
    </w:p>
    <w:p w14:paraId="5A0CC3E6" w14:textId="77777777" w:rsidR="00DB73C2" w:rsidRPr="000C6278" w:rsidRDefault="00DB73C2" w:rsidP="00DB73C2">
      <w:pPr>
        <w:ind w:left="2160"/>
        <w:contextualSpacing/>
        <w:rPr>
          <w:sz w:val="24"/>
          <w:szCs w:val="24"/>
          <w:lang w:val="en-US"/>
        </w:rPr>
      </w:pPr>
    </w:p>
    <w:p w14:paraId="36C43EB9" w14:textId="2CDF8EAD" w:rsidR="00DB73C2" w:rsidRDefault="002E420D" w:rsidP="00C17DDB">
      <w:pPr>
        <w:numPr>
          <w:ilvl w:val="1"/>
          <w:numId w:val="45"/>
        </w:numPr>
        <w:contextualSpacing/>
        <w:rPr>
          <w:sz w:val="24"/>
          <w:szCs w:val="24"/>
          <w:lang w:val="en-US"/>
        </w:rPr>
      </w:pPr>
      <w:r w:rsidRPr="002E420D">
        <w:rPr>
          <w:sz w:val="24"/>
          <w:szCs w:val="24"/>
          <w:lang w:val="en-US"/>
        </w:rPr>
        <w:t>If the subject</w:t>
      </w:r>
      <w:r>
        <w:rPr>
          <w:sz w:val="24"/>
          <w:szCs w:val="24"/>
          <w:lang w:val="en-US"/>
        </w:rPr>
        <w:t>-</w:t>
      </w:r>
      <w:r w:rsidRPr="002E420D">
        <w:rPr>
          <w:sz w:val="24"/>
          <w:szCs w:val="24"/>
          <w:lang w:val="en-US"/>
        </w:rPr>
        <w:t xml:space="preserve">event involves a risk or threat </w:t>
      </w:r>
      <w:r>
        <w:rPr>
          <w:sz w:val="24"/>
          <w:szCs w:val="24"/>
          <w:lang w:val="en-US"/>
        </w:rPr>
        <w:t xml:space="preserve">event </w:t>
      </w:r>
      <w:r w:rsidRPr="002E420D">
        <w:rPr>
          <w:sz w:val="24"/>
          <w:szCs w:val="24"/>
          <w:lang w:val="en-US"/>
        </w:rPr>
        <w:t xml:space="preserve">that could lead to a </w:t>
      </w:r>
      <w:r w:rsidR="00EC1E59">
        <w:rPr>
          <w:sz w:val="24"/>
          <w:szCs w:val="24"/>
          <w:lang w:val="en-US"/>
        </w:rPr>
        <w:t>possible</w:t>
      </w:r>
      <w:r w:rsidRPr="002E420D">
        <w:rPr>
          <w:sz w:val="24"/>
          <w:szCs w:val="24"/>
          <w:lang w:val="en-US"/>
        </w:rPr>
        <w:t xml:space="preserve"> event</w:t>
      </w:r>
      <w:r>
        <w:rPr>
          <w:sz w:val="24"/>
          <w:szCs w:val="24"/>
          <w:lang w:val="en-US"/>
        </w:rPr>
        <w:t>-</w:t>
      </w:r>
      <w:r w:rsidRPr="002E420D">
        <w:rPr>
          <w:sz w:val="24"/>
          <w:szCs w:val="24"/>
          <w:lang w:val="en-US"/>
        </w:rPr>
        <w:t>of</w:t>
      </w:r>
      <w:r>
        <w:rPr>
          <w:sz w:val="24"/>
          <w:szCs w:val="24"/>
          <w:lang w:val="en-US"/>
        </w:rPr>
        <w:t>-</w:t>
      </w:r>
      <w:r w:rsidRPr="002E420D">
        <w:rPr>
          <w:sz w:val="24"/>
          <w:szCs w:val="24"/>
          <w:lang w:val="en-US"/>
        </w:rPr>
        <w:t>interest in the area</w:t>
      </w:r>
      <w:r>
        <w:rPr>
          <w:sz w:val="24"/>
          <w:szCs w:val="24"/>
          <w:lang w:val="en-US"/>
        </w:rPr>
        <w:t>-</w:t>
      </w:r>
      <w:r w:rsidRPr="002E420D">
        <w:rPr>
          <w:sz w:val="24"/>
          <w:szCs w:val="24"/>
          <w:lang w:val="en-US"/>
        </w:rPr>
        <w:t>of</w:t>
      </w:r>
      <w:r>
        <w:rPr>
          <w:sz w:val="24"/>
          <w:szCs w:val="24"/>
          <w:lang w:val="en-US"/>
        </w:rPr>
        <w:t>-</w:t>
      </w:r>
      <w:r w:rsidRPr="002E420D">
        <w:rPr>
          <w:sz w:val="24"/>
          <w:szCs w:val="24"/>
          <w:lang w:val="en-US"/>
        </w:rPr>
        <w:t>concern,</w:t>
      </w:r>
      <w:r w:rsidR="00B6773B">
        <w:rPr>
          <w:sz w:val="24"/>
          <w:szCs w:val="24"/>
          <w:lang w:val="en-US"/>
        </w:rPr>
        <w:t xml:space="preserve"> the</w:t>
      </w:r>
      <w:r w:rsidRPr="002E420D">
        <w:rPr>
          <w:sz w:val="24"/>
          <w:szCs w:val="24"/>
          <w:lang w:val="en-US"/>
        </w:rPr>
        <w:t xml:space="preserve"> </w:t>
      </w:r>
      <w:r w:rsidRPr="002E420D">
        <w:rPr>
          <w:b/>
          <w:sz w:val="24"/>
          <w:szCs w:val="24"/>
          <w:lang w:val="en-US"/>
        </w:rPr>
        <w:t>OASIS Ope</w:t>
      </w:r>
      <w:r w:rsidR="00B6773B">
        <w:rPr>
          <w:b/>
          <w:sz w:val="24"/>
          <w:szCs w:val="24"/>
          <w:lang w:val="en-US"/>
        </w:rPr>
        <w:t>n EMTC</w:t>
      </w:r>
      <w:r w:rsidRPr="002E420D">
        <w:rPr>
          <w:sz w:val="24"/>
          <w:szCs w:val="24"/>
          <w:lang w:val="en-US"/>
        </w:rPr>
        <w:t xml:space="preserve"> recommends omitting the optional &lt;</w:t>
      </w:r>
      <w:r w:rsidRPr="002E420D">
        <w:rPr>
          <w:b/>
          <w:sz w:val="24"/>
          <w:szCs w:val="24"/>
          <w:lang w:val="en-US"/>
        </w:rPr>
        <w:t>onset</w:t>
      </w:r>
      <w:r w:rsidRPr="002E420D">
        <w:rPr>
          <w:sz w:val="24"/>
          <w:szCs w:val="24"/>
          <w:lang w:val="en-US"/>
        </w:rPr>
        <w:t>&gt; element from the CAP message. Including the onset of the risk event could mistakenly be interpreted as the onset of the actual event</w:t>
      </w:r>
      <w:r>
        <w:rPr>
          <w:sz w:val="24"/>
          <w:szCs w:val="24"/>
          <w:lang w:val="en-US"/>
        </w:rPr>
        <w:t>-</w:t>
      </w:r>
      <w:r w:rsidRPr="002E420D">
        <w:rPr>
          <w:sz w:val="24"/>
          <w:szCs w:val="24"/>
          <w:lang w:val="en-US"/>
        </w:rPr>
        <w:t>of</w:t>
      </w:r>
      <w:r>
        <w:rPr>
          <w:sz w:val="24"/>
          <w:szCs w:val="24"/>
          <w:lang w:val="en-US"/>
        </w:rPr>
        <w:t>-</w:t>
      </w:r>
      <w:r w:rsidRPr="002E420D">
        <w:rPr>
          <w:sz w:val="24"/>
          <w:szCs w:val="24"/>
          <w:lang w:val="en-US"/>
        </w:rPr>
        <w:t>interest</w:t>
      </w:r>
      <w:r>
        <w:rPr>
          <w:sz w:val="24"/>
          <w:szCs w:val="24"/>
          <w:lang w:val="en-US"/>
        </w:rPr>
        <w:t xml:space="preserve"> that the risk event </w:t>
      </w:r>
      <w:r w:rsidR="00EC1E59">
        <w:rPr>
          <w:sz w:val="24"/>
          <w:szCs w:val="24"/>
          <w:lang w:val="en-US"/>
        </w:rPr>
        <w:t>is attempting to reference</w:t>
      </w:r>
      <w:r w:rsidRPr="002E420D">
        <w:rPr>
          <w:rStyle w:val="FootnoteReference"/>
          <w:sz w:val="24"/>
          <w:szCs w:val="24"/>
          <w:vertAlign w:val="baseline"/>
          <w:lang w:val="en-US"/>
        </w:rPr>
        <w:t xml:space="preserve"> </w:t>
      </w:r>
      <w:r w:rsidR="001C4433">
        <w:rPr>
          <w:rStyle w:val="FootnoteReference"/>
          <w:sz w:val="24"/>
          <w:szCs w:val="24"/>
          <w:lang w:val="en-US"/>
        </w:rPr>
        <w:footnoteReference w:id="58"/>
      </w:r>
      <w:r w:rsidR="001C4433">
        <w:rPr>
          <w:sz w:val="24"/>
          <w:szCs w:val="24"/>
          <w:lang w:val="en-US"/>
        </w:rPr>
        <w:t xml:space="preserve">. </w:t>
      </w:r>
    </w:p>
    <w:p w14:paraId="756BBEB3" w14:textId="754855A1" w:rsidR="00DB73C2" w:rsidRDefault="00DB73C2" w:rsidP="00DB73C2">
      <w:pPr>
        <w:ind w:left="720"/>
        <w:contextualSpacing/>
        <w:rPr>
          <w:sz w:val="24"/>
          <w:szCs w:val="24"/>
          <w:lang w:val="en-US"/>
        </w:rPr>
      </w:pPr>
    </w:p>
    <w:p w14:paraId="7309E85D" w14:textId="77777777" w:rsidR="004C2CF7" w:rsidRDefault="004C2CF7" w:rsidP="00DB73C2">
      <w:pPr>
        <w:ind w:left="720"/>
        <w:contextualSpacing/>
        <w:rPr>
          <w:sz w:val="24"/>
          <w:szCs w:val="24"/>
          <w:lang w:val="en-US"/>
        </w:rPr>
      </w:pPr>
    </w:p>
    <w:p w14:paraId="016A265E" w14:textId="77777777" w:rsidR="002E420D" w:rsidRPr="002E420D" w:rsidRDefault="00E34B8D" w:rsidP="00C17DDB">
      <w:pPr>
        <w:numPr>
          <w:ilvl w:val="0"/>
          <w:numId w:val="45"/>
        </w:numPr>
        <w:contextualSpacing/>
        <w:rPr>
          <w:b/>
          <w:sz w:val="24"/>
          <w:szCs w:val="24"/>
          <w:lang w:val="en-US"/>
        </w:rPr>
      </w:pPr>
      <w:r>
        <w:rPr>
          <w:b/>
          <w:sz w:val="24"/>
          <w:szCs w:val="24"/>
          <w:lang w:val="en-US"/>
        </w:rPr>
        <w:t xml:space="preserve">Element: </w:t>
      </w:r>
      <w:r w:rsidR="003A69B8" w:rsidRPr="0096594C">
        <w:rPr>
          <w:b/>
          <w:sz w:val="24"/>
          <w:szCs w:val="24"/>
          <w:lang w:val="en-US"/>
        </w:rPr>
        <w:t>&lt;parameter&gt;</w:t>
      </w:r>
      <w:r w:rsidR="00390A64" w:rsidRPr="0096594C">
        <w:rPr>
          <w:sz w:val="24"/>
          <w:szCs w:val="24"/>
          <w:lang w:val="en-US"/>
        </w:rPr>
        <w:t xml:space="preserve">: </w:t>
      </w:r>
      <w:proofErr w:type="spellStart"/>
      <w:proofErr w:type="gramStart"/>
      <w:r w:rsidR="00FB65EB" w:rsidRPr="0096594C">
        <w:rPr>
          <w:sz w:val="24"/>
          <w:szCs w:val="24"/>
          <w:lang w:val="en-US"/>
        </w:rPr>
        <w:t>cap.alertI</w:t>
      </w:r>
      <w:r w:rsidR="00390A64" w:rsidRPr="0096594C">
        <w:rPr>
          <w:sz w:val="24"/>
          <w:szCs w:val="24"/>
          <w:lang w:val="en-US"/>
        </w:rPr>
        <w:t>nfo.parameter</w:t>
      </w:r>
      <w:proofErr w:type="gramEnd"/>
      <w:r w:rsidR="00FB65EB" w:rsidRPr="0096594C">
        <w:rPr>
          <w:sz w:val="24"/>
          <w:szCs w:val="24"/>
          <w:lang w:val="en-US"/>
        </w:rPr>
        <w:t>.group</w:t>
      </w:r>
      <w:proofErr w:type="spellEnd"/>
      <w:r>
        <w:rPr>
          <w:sz w:val="24"/>
          <w:szCs w:val="24"/>
          <w:lang w:val="en-US"/>
        </w:rPr>
        <w:t xml:space="preserve"> (optional)</w:t>
      </w:r>
      <w:r w:rsidR="002E420D">
        <w:rPr>
          <w:sz w:val="24"/>
          <w:szCs w:val="24"/>
          <w:lang w:val="en-US"/>
        </w:rPr>
        <w:t xml:space="preserve">. </w:t>
      </w:r>
    </w:p>
    <w:p w14:paraId="14A6F4CC" w14:textId="76473B79" w:rsidR="00E34B8D" w:rsidRPr="00E34B8D" w:rsidRDefault="002E420D" w:rsidP="002E420D">
      <w:pPr>
        <w:ind w:left="720"/>
        <w:contextualSpacing/>
        <w:rPr>
          <w:b/>
          <w:sz w:val="24"/>
          <w:szCs w:val="24"/>
          <w:lang w:val="en-US"/>
        </w:rPr>
      </w:pPr>
      <w:r w:rsidRPr="002E420D">
        <w:rPr>
          <w:sz w:val="24"/>
          <w:szCs w:val="24"/>
          <w:lang w:val="en-US"/>
        </w:rPr>
        <w:t>This is an added element that is optional in CAP. A CAP message with no &lt;</w:t>
      </w:r>
      <w:r w:rsidRPr="002E420D">
        <w:rPr>
          <w:b/>
          <w:sz w:val="24"/>
          <w:szCs w:val="24"/>
          <w:lang w:val="en-US"/>
        </w:rPr>
        <w:t>parameter</w:t>
      </w:r>
      <w:r w:rsidRPr="002E420D">
        <w:rPr>
          <w:sz w:val="24"/>
          <w:szCs w:val="24"/>
          <w:lang w:val="en-US"/>
        </w:rPr>
        <w:t>&gt; element is still valid CAP.</w:t>
      </w:r>
    </w:p>
    <w:p w14:paraId="4926E619" w14:textId="5DE8C1FC" w:rsidR="003A69B8" w:rsidRPr="003A69B8" w:rsidRDefault="00EC3D49" w:rsidP="00E34B8D">
      <w:pPr>
        <w:ind w:left="720"/>
        <w:contextualSpacing/>
        <w:rPr>
          <w:b/>
          <w:sz w:val="24"/>
          <w:szCs w:val="24"/>
          <w:lang w:val="en-US"/>
        </w:rPr>
      </w:pPr>
      <w:r w:rsidRPr="0096594C">
        <w:rPr>
          <w:sz w:val="24"/>
          <w:szCs w:val="24"/>
          <w:lang w:val="en-US"/>
        </w:rPr>
        <w:br/>
      </w:r>
      <w:r w:rsidR="00E34B8D">
        <w:rPr>
          <w:b/>
          <w:sz w:val="24"/>
          <w:szCs w:val="24"/>
          <w:lang w:val="en-US"/>
        </w:rPr>
        <w:t>Definition (CAP v1.2)</w:t>
      </w:r>
      <w:r w:rsidR="00E34B8D" w:rsidRPr="00CD10E3">
        <w:rPr>
          <w:b/>
          <w:sz w:val="24"/>
          <w:szCs w:val="24"/>
          <w:lang w:val="en-US"/>
        </w:rPr>
        <w:t>:</w:t>
      </w:r>
      <w:r w:rsidR="001F5B19">
        <w:rPr>
          <w:sz w:val="24"/>
          <w:szCs w:val="24"/>
          <w:lang w:val="en-US"/>
        </w:rPr>
        <w:t xml:space="preserve"> </w:t>
      </w:r>
      <w:r w:rsidRPr="0096594C">
        <w:rPr>
          <w:sz w:val="24"/>
          <w:szCs w:val="24"/>
          <w:lang w:val="en-US"/>
        </w:rPr>
        <w:t>A system-specific additional</w:t>
      </w:r>
      <w:r>
        <w:rPr>
          <w:sz w:val="24"/>
          <w:szCs w:val="24"/>
          <w:lang w:val="en-US"/>
        </w:rPr>
        <w:t xml:space="preserve"> parameter associated with the alert message.</w:t>
      </w:r>
    </w:p>
    <w:p w14:paraId="0664F486" w14:textId="7EC8C244" w:rsidR="003A69B8" w:rsidRDefault="003A69B8" w:rsidP="003A69B8">
      <w:pPr>
        <w:ind w:left="720"/>
        <w:contextualSpacing/>
        <w:rPr>
          <w:b/>
          <w:sz w:val="24"/>
          <w:szCs w:val="24"/>
          <w:lang w:val="en-US"/>
        </w:rPr>
      </w:pPr>
    </w:p>
    <w:p w14:paraId="5E8F7498" w14:textId="3FCA652D" w:rsidR="00E34B8D" w:rsidRDefault="00E34B8D" w:rsidP="00E34B8D">
      <w:pPr>
        <w:ind w:left="720"/>
        <w:contextualSpacing/>
        <w:rPr>
          <w:sz w:val="24"/>
          <w:szCs w:val="24"/>
          <w:lang w:val="en-US"/>
        </w:rPr>
      </w:pPr>
      <w:r w:rsidRPr="00E76784">
        <w:rPr>
          <w:b/>
          <w:sz w:val="24"/>
          <w:szCs w:val="24"/>
          <w:lang w:val="en-US"/>
        </w:rPr>
        <w:t>Objective:</w:t>
      </w:r>
      <w:r>
        <w:rPr>
          <w:sz w:val="24"/>
          <w:szCs w:val="24"/>
          <w:lang w:val="en-US"/>
        </w:rPr>
        <w:t xml:space="preserve"> </w:t>
      </w:r>
      <w:r w:rsidR="002E420D" w:rsidRPr="002E420D">
        <w:rPr>
          <w:sz w:val="24"/>
          <w:szCs w:val="24"/>
          <w:lang w:val="en-US"/>
        </w:rPr>
        <w:t>The objective of the &lt;</w:t>
      </w:r>
      <w:r w:rsidR="002E420D" w:rsidRPr="002E420D">
        <w:rPr>
          <w:b/>
          <w:sz w:val="24"/>
          <w:szCs w:val="24"/>
          <w:lang w:val="en-US"/>
        </w:rPr>
        <w:t>parameter</w:t>
      </w:r>
      <w:r w:rsidR="002E420D" w:rsidRPr="002E420D">
        <w:rPr>
          <w:sz w:val="24"/>
          <w:szCs w:val="24"/>
          <w:lang w:val="en-US"/>
        </w:rPr>
        <w:t xml:space="preserve">&gt; group element is to assist consuming agents in processing additional, non-standardized </w:t>
      </w:r>
      <w:r w:rsidR="00BD1B2D">
        <w:rPr>
          <w:sz w:val="24"/>
          <w:szCs w:val="24"/>
          <w:lang w:val="en-US"/>
        </w:rPr>
        <w:t>alert messag</w:t>
      </w:r>
      <w:r w:rsidR="002E420D" w:rsidRPr="002E420D">
        <w:rPr>
          <w:sz w:val="24"/>
          <w:szCs w:val="24"/>
          <w:lang w:val="en-US"/>
        </w:rPr>
        <w:t xml:space="preserve">e information that originating agencies wish to convey. This additional information may be </w:t>
      </w:r>
      <w:r w:rsidR="002E420D" w:rsidRPr="002E420D">
        <w:rPr>
          <w:b/>
          <w:sz w:val="24"/>
          <w:szCs w:val="24"/>
          <w:lang w:val="en-US"/>
        </w:rPr>
        <w:t>event-based</w:t>
      </w:r>
      <w:r w:rsidR="002E420D" w:rsidRPr="002E420D">
        <w:rPr>
          <w:sz w:val="24"/>
          <w:szCs w:val="24"/>
          <w:lang w:val="en-US"/>
        </w:rPr>
        <w:t xml:space="preserve"> or </w:t>
      </w:r>
      <w:r w:rsidR="002E420D" w:rsidRPr="002E420D">
        <w:rPr>
          <w:b/>
          <w:sz w:val="24"/>
          <w:szCs w:val="24"/>
          <w:lang w:val="en-US"/>
        </w:rPr>
        <w:t>event-type-based</w:t>
      </w:r>
      <w:r w:rsidR="002E420D" w:rsidRPr="002E420D">
        <w:rPr>
          <w:sz w:val="24"/>
          <w:szCs w:val="24"/>
          <w:lang w:val="en-US"/>
        </w:rPr>
        <w:t xml:space="preserve"> and can serve either as </w:t>
      </w:r>
      <w:r w:rsidR="002E420D" w:rsidRPr="002E420D">
        <w:rPr>
          <w:b/>
          <w:sz w:val="24"/>
          <w:szCs w:val="24"/>
          <w:lang w:val="en-US"/>
        </w:rPr>
        <w:t>display-based</w:t>
      </w:r>
      <w:r w:rsidR="002E420D" w:rsidRPr="002E420D">
        <w:rPr>
          <w:sz w:val="24"/>
          <w:szCs w:val="24"/>
          <w:lang w:val="en-US"/>
        </w:rPr>
        <w:t xml:space="preserve">, audience-facing content or as </w:t>
      </w:r>
      <w:r w:rsidR="002E420D" w:rsidRPr="002E420D">
        <w:rPr>
          <w:b/>
          <w:sz w:val="24"/>
          <w:szCs w:val="24"/>
          <w:lang w:val="en-US"/>
        </w:rPr>
        <w:t>decision-based</w:t>
      </w:r>
      <w:r w:rsidR="002E420D" w:rsidRPr="002E420D">
        <w:rPr>
          <w:sz w:val="24"/>
          <w:szCs w:val="24"/>
          <w:lang w:val="en-US"/>
        </w:rPr>
        <w:t>, agent-facing data</w:t>
      </w:r>
      <w:r w:rsidR="002E420D">
        <w:rPr>
          <w:sz w:val="24"/>
          <w:szCs w:val="24"/>
          <w:lang w:val="en-US"/>
        </w:rPr>
        <w:t xml:space="preserve"> - or both</w:t>
      </w:r>
      <w:r w:rsidR="002E420D" w:rsidRPr="002E420D">
        <w:rPr>
          <w:rStyle w:val="FootnoteReference"/>
          <w:sz w:val="24"/>
          <w:szCs w:val="24"/>
          <w:vertAlign w:val="baseline"/>
          <w:lang w:val="en-US"/>
        </w:rPr>
        <w:t xml:space="preserve"> </w:t>
      </w:r>
      <w:r w:rsidR="004C2CF7">
        <w:rPr>
          <w:rStyle w:val="FootnoteReference"/>
          <w:sz w:val="24"/>
          <w:szCs w:val="24"/>
          <w:lang w:val="en-US"/>
        </w:rPr>
        <w:footnoteReference w:id="59"/>
      </w:r>
      <w:r w:rsidR="002A1FC3">
        <w:rPr>
          <w:sz w:val="24"/>
          <w:szCs w:val="24"/>
          <w:lang w:val="en-US"/>
        </w:rPr>
        <w:t>.</w:t>
      </w:r>
    </w:p>
    <w:p w14:paraId="729B08CE" w14:textId="171B4167" w:rsidR="002A1FC3" w:rsidRDefault="002A1FC3" w:rsidP="00E34B8D">
      <w:pPr>
        <w:ind w:left="720"/>
        <w:contextualSpacing/>
        <w:rPr>
          <w:sz w:val="24"/>
          <w:szCs w:val="24"/>
          <w:lang w:val="en-US"/>
        </w:rPr>
      </w:pPr>
    </w:p>
    <w:p w14:paraId="4C146861" w14:textId="663BCA48" w:rsidR="002E420D" w:rsidRPr="00223199" w:rsidRDefault="002E420D" w:rsidP="00C17DDB">
      <w:pPr>
        <w:pStyle w:val="ListParagraph"/>
        <w:numPr>
          <w:ilvl w:val="0"/>
          <w:numId w:val="54"/>
        </w:numPr>
        <w:rPr>
          <w:sz w:val="24"/>
          <w:szCs w:val="24"/>
          <w:lang w:val="en-US"/>
        </w:rPr>
      </w:pPr>
      <w:r w:rsidRPr="00223199">
        <w:rPr>
          <w:b/>
          <w:sz w:val="24"/>
          <w:szCs w:val="24"/>
          <w:lang w:val="en-US"/>
        </w:rPr>
        <w:t>Sub-element: &lt;</w:t>
      </w:r>
      <w:r w:rsidRPr="002E420D">
        <w:rPr>
          <w:b/>
          <w:sz w:val="24"/>
          <w:szCs w:val="24"/>
          <w:lang w:val="en-US"/>
        </w:rPr>
        <w:t>parameter</w:t>
      </w:r>
      <w:proofErr w:type="gramStart"/>
      <w:r w:rsidRPr="00223199">
        <w:rPr>
          <w:b/>
          <w:sz w:val="24"/>
          <w:szCs w:val="24"/>
          <w:lang w:val="en-US"/>
        </w:rPr>
        <w:t>&gt;.&lt;</w:t>
      </w:r>
      <w:proofErr w:type="spellStart"/>
      <w:proofErr w:type="gramEnd"/>
      <w:r w:rsidRPr="00223199">
        <w:rPr>
          <w:b/>
          <w:sz w:val="24"/>
          <w:szCs w:val="24"/>
          <w:lang w:val="en-US"/>
        </w:rPr>
        <w:t>valueName</w:t>
      </w:r>
      <w:proofErr w:type="spellEnd"/>
      <w:proofErr w:type="gramStart"/>
      <w:r w:rsidRPr="00223199">
        <w:rPr>
          <w:b/>
          <w:sz w:val="24"/>
          <w:szCs w:val="24"/>
          <w:lang w:val="en-US"/>
        </w:rPr>
        <w:t>&gt;</w:t>
      </w:r>
      <w:r w:rsidRPr="00223199">
        <w:rPr>
          <w:sz w:val="24"/>
          <w:szCs w:val="24"/>
          <w:lang w:val="en-US"/>
        </w:rPr>
        <w:t xml:space="preserve">  </w:t>
      </w:r>
      <w:proofErr w:type="spellStart"/>
      <w:r w:rsidRPr="00223199">
        <w:rPr>
          <w:sz w:val="24"/>
          <w:szCs w:val="24"/>
          <w:lang w:val="en-US"/>
        </w:rPr>
        <w:t>cap</w:t>
      </w:r>
      <w:proofErr w:type="gramEnd"/>
      <w:r w:rsidRPr="00223199">
        <w:rPr>
          <w:sz w:val="24"/>
          <w:szCs w:val="24"/>
          <w:lang w:val="en-US"/>
        </w:rPr>
        <w:t>.</w:t>
      </w:r>
      <w:proofErr w:type="gramStart"/>
      <w:r w:rsidRPr="00223199">
        <w:rPr>
          <w:sz w:val="24"/>
          <w:szCs w:val="24"/>
          <w:lang w:val="en-US"/>
        </w:rPr>
        <w:t>alertInfo.</w:t>
      </w:r>
      <w:r>
        <w:rPr>
          <w:sz w:val="24"/>
          <w:szCs w:val="24"/>
          <w:lang w:val="en-US"/>
        </w:rPr>
        <w:t>parameter</w:t>
      </w:r>
      <w:r w:rsidRPr="00223199">
        <w:rPr>
          <w:sz w:val="24"/>
          <w:szCs w:val="24"/>
          <w:lang w:val="en-US"/>
        </w:rPr>
        <w:t>.valueName.text</w:t>
      </w:r>
      <w:proofErr w:type="spellEnd"/>
      <w:proofErr w:type="gramEnd"/>
      <w:r w:rsidRPr="00223199">
        <w:rPr>
          <w:sz w:val="24"/>
          <w:szCs w:val="24"/>
          <w:lang w:val="en-US"/>
        </w:rPr>
        <w:t xml:space="preserve"> (required).</w:t>
      </w:r>
    </w:p>
    <w:p w14:paraId="45F52921" w14:textId="5E7F8CB1" w:rsidR="002E420D" w:rsidRDefault="002E420D" w:rsidP="002E420D">
      <w:pPr>
        <w:pStyle w:val="ListParagraph"/>
        <w:ind w:left="1440"/>
        <w:rPr>
          <w:sz w:val="24"/>
          <w:szCs w:val="24"/>
          <w:lang w:val="en-US"/>
        </w:rPr>
      </w:pPr>
      <w:r w:rsidRPr="00223199">
        <w:rPr>
          <w:sz w:val="24"/>
          <w:szCs w:val="24"/>
          <w:lang w:val="en-US"/>
        </w:rPr>
        <w:t>This is a conditionally required element in CAP. An &lt;</w:t>
      </w:r>
      <w:r w:rsidRPr="002E420D">
        <w:rPr>
          <w:b/>
          <w:sz w:val="24"/>
          <w:szCs w:val="24"/>
          <w:lang w:val="en-US"/>
        </w:rPr>
        <w:t>parameter</w:t>
      </w:r>
      <w:r w:rsidRPr="00223199">
        <w:rPr>
          <w:sz w:val="24"/>
          <w:szCs w:val="24"/>
          <w:lang w:val="en-US"/>
        </w:rPr>
        <w:t>&gt; element group in CAP with no &lt;</w:t>
      </w:r>
      <w:proofErr w:type="spellStart"/>
      <w:r w:rsidRPr="00223199">
        <w:rPr>
          <w:sz w:val="24"/>
          <w:szCs w:val="24"/>
          <w:lang w:val="en-US"/>
        </w:rPr>
        <w:t>valueName</w:t>
      </w:r>
      <w:proofErr w:type="spellEnd"/>
      <w:r w:rsidRPr="00223199">
        <w:rPr>
          <w:sz w:val="24"/>
          <w:szCs w:val="24"/>
          <w:lang w:val="en-US"/>
        </w:rPr>
        <w:t>&gt; sub-element is an invalid group.</w:t>
      </w:r>
      <w:r>
        <w:rPr>
          <w:sz w:val="24"/>
          <w:szCs w:val="24"/>
          <w:lang w:val="en-US"/>
        </w:rPr>
        <w:br/>
      </w:r>
      <w:r>
        <w:rPr>
          <w:sz w:val="24"/>
          <w:szCs w:val="24"/>
          <w:lang w:val="en-US"/>
        </w:rPr>
        <w:br/>
      </w:r>
      <w:r w:rsidRPr="0076799D">
        <w:rPr>
          <w:b/>
          <w:sz w:val="24"/>
          <w:szCs w:val="24"/>
          <w:lang w:val="en-US"/>
        </w:rPr>
        <w:t>Objective</w:t>
      </w:r>
      <w:r w:rsidRPr="0076799D">
        <w:rPr>
          <w:sz w:val="24"/>
          <w:szCs w:val="24"/>
          <w:lang w:val="en-US"/>
        </w:rPr>
        <w:t xml:space="preserve">: </w:t>
      </w:r>
      <w:r w:rsidRPr="002E420D">
        <w:rPr>
          <w:sz w:val="24"/>
          <w:szCs w:val="24"/>
          <w:lang w:val="en-US"/>
        </w:rPr>
        <w:t>The objective of the &lt;</w:t>
      </w:r>
      <w:r w:rsidRPr="002E420D">
        <w:rPr>
          <w:b/>
          <w:sz w:val="24"/>
          <w:szCs w:val="24"/>
          <w:lang w:val="en-US"/>
        </w:rPr>
        <w:t>parameter</w:t>
      </w:r>
      <w:proofErr w:type="gramStart"/>
      <w:r w:rsidRPr="002E420D">
        <w:rPr>
          <w:sz w:val="24"/>
          <w:szCs w:val="24"/>
          <w:lang w:val="en-US"/>
        </w:rPr>
        <w:t>&gt;.&lt;</w:t>
      </w:r>
      <w:proofErr w:type="spellStart"/>
      <w:proofErr w:type="gramEnd"/>
      <w:r w:rsidRPr="002E420D">
        <w:rPr>
          <w:b/>
          <w:sz w:val="24"/>
          <w:szCs w:val="24"/>
          <w:lang w:val="en-US"/>
        </w:rPr>
        <w:t>valueName</w:t>
      </w:r>
      <w:proofErr w:type="spellEnd"/>
      <w:r w:rsidRPr="002E420D">
        <w:rPr>
          <w:sz w:val="24"/>
          <w:szCs w:val="24"/>
          <w:lang w:val="en-US"/>
        </w:rPr>
        <w:t xml:space="preserve">&gt; element is to provide an assigned </w:t>
      </w:r>
      <w:r>
        <w:rPr>
          <w:sz w:val="24"/>
          <w:szCs w:val="24"/>
          <w:lang w:val="en-US"/>
        </w:rPr>
        <w:t xml:space="preserve">naming </w:t>
      </w:r>
      <w:r w:rsidRPr="002E420D">
        <w:rPr>
          <w:sz w:val="24"/>
          <w:szCs w:val="24"/>
          <w:lang w:val="en-US"/>
        </w:rPr>
        <w:t>reference for the information contained in the corresponding &lt;</w:t>
      </w:r>
      <w:r w:rsidRPr="002E420D">
        <w:rPr>
          <w:b/>
          <w:sz w:val="24"/>
          <w:szCs w:val="24"/>
          <w:lang w:val="en-US"/>
        </w:rPr>
        <w:t>parameter</w:t>
      </w:r>
      <w:proofErr w:type="gramStart"/>
      <w:r w:rsidRPr="002E420D">
        <w:rPr>
          <w:sz w:val="24"/>
          <w:szCs w:val="24"/>
          <w:lang w:val="en-US"/>
        </w:rPr>
        <w:t>&gt;.&lt;</w:t>
      </w:r>
      <w:proofErr w:type="gramEnd"/>
      <w:r w:rsidRPr="002E420D">
        <w:rPr>
          <w:b/>
          <w:sz w:val="24"/>
          <w:szCs w:val="24"/>
          <w:lang w:val="en-US"/>
        </w:rPr>
        <w:t>value</w:t>
      </w:r>
      <w:r w:rsidRPr="002E420D">
        <w:rPr>
          <w:sz w:val="24"/>
          <w:szCs w:val="24"/>
          <w:lang w:val="en-US"/>
        </w:rPr>
        <w:t>&gt; element within the group.</w:t>
      </w:r>
    </w:p>
    <w:p w14:paraId="6937B34C" w14:textId="77777777" w:rsidR="002E420D" w:rsidRPr="0076799D" w:rsidRDefault="002E420D" w:rsidP="002E420D">
      <w:pPr>
        <w:pStyle w:val="ListParagraph"/>
        <w:rPr>
          <w:sz w:val="24"/>
          <w:szCs w:val="24"/>
          <w:lang w:val="en-US"/>
        </w:rPr>
      </w:pPr>
    </w:p>
    <w:p w14:paraId="18E6626C" w14:textId="72F92BC0" w:rsidR="002E420D" w:rsidRPr="00223199" w:rsidRDefault="002E420D" w:rsidP="00C17DDB">
      <w:pPr>
        <w:pStyle w:val="ListParagraph"/>
        <w:numPr>
          <w:ilvl w:val="0"/>
          <w:numId w:val="54"/>
        </w:numPr>
        <w:rPr>
          <w:b/>
          <w:sz w:val="24"/>
          <w:szCs w:val="24"/>
          <w:lang w:val="en-US"/>
        </w:rPr>
      </w:pPr>
      <w:r>
        <w:rPr>
          <w:b/>
          <w:sz w:val="24"/>
          <w:szCs w:val="24"/>
          <w:lang w:val="en-US"/>
        </w:rPr>
        <w:t xml:space="preserve">Sub-element: </w:t>
      </w:r>
      <w:r w:rsidRPr="0076799D">
        <w:rPr>
          <w:b/>
          <w:sz w:val="24"/>
          <w:szCs w:val="24"/>
          <w:lang w:val="en-US"/>
        </w:rPr>
        <w:t>&lt;</w:t>
      </w:r>
      <w:r w:rsidRPr="002E420D">
        <w:rPr>
          <w:b/>
          <w:sz w:val="24"/>
          <w:szCs w:val="24"/>
          <w:lang w:val="en-US"/>
        </w:rPr>
        <w:t>parameter</w:t>
      </w:r>
      <w:r w:rsidR="00EC1E59">
        <w:rPr>
          <w:b/>
          <w:sz w:val="24"/>
          <w:szCs w:val="24"/>
          <w:lang w:val="en-US"/>
        </w:rPr>
        <w:t>&gt;&lt;value&gt;</w:t>
      </w:r>
      <w:r w:rsidR="00EC1E59">
        <w:rPr>
          <w:b/>
          <w:sz w:val="24"/>
          <w:szCs w:val="24"/>
          <w:lang w:val="en-US"/>
        </w:rPr>
        <w:br/>
      </w:r>
      <w:proofErr w:type="spellStart"/>
      <w:proofErr w:type="gramStart"/>
      <w:r w:rsidRPr="0076799D">
        <w:rPr>
          <w:sz w:val="24"/>
          <w:szCs w:val="24"/>
          <w:lang w:val="en-US"/>
        </w:rPr>
        <w:t>cap.alertInfo.</w:t>
      </w:r>
      <w:r w:rsidRPr="002E420D">
        <w:rPr>
          <w:sz w:val="24"/>
          <w:szCs w:val="24"/>
          <w:lang w:val="en-US"/>
        </w:rPr>
        <w:t>parameter</w:t>
      </w:r>
      <w:proofErr w:type="gramEnd"/>
      <w:r>
        <w:rPr>
          <w:sz w:val="24"/>
          <w:szCs w:val="24"/>
          <w:lang w:val="en-US"/>
        </w:rPr>
        <w:t>.value.text</w:t>
      </w:r>
      <w:proofErr w:type="spellEnd"/>
      <w:r>
        <w:rPr>
          <w:sz w:val="24"/>
          <w:szCs w:val="24"/>
          <w:lang w:val="en-US"/>
        </w:rPr>
        <w:t xml:space="preserve"> (required).</w:t>
      </w:r>
    </w:p>
    <w:p w14:paraId="595A8DB8" w14:textId="4B42C390" w:rsidR="002E420D" w:rsidRDefault="002E420D" w:rsidP="002E420D">
      <w:pPr>
        <w:pStyle w:val="ListParagraph"/>
        <w:ind w:left="1440"/>
        <w:rPr>
          <w:sz w:val="24"/>
          <w:szCs w:val="24"/>
          <w:lang w:val="en-US"/>
        </w:rPr>
      </w:pPr>
      <w:r>
        <w:rPr>
          <w:sz w:val="24"/>
          <w:szCs w:val="24"/>
          <w:lang w:val="en-US"/>
        </w:rPr>
        <w:t>This is a conditionally required element in CAP. A &lt;</w:t>
      </w:r>
      <w:r w:rsidRPr="002E420D">
        <w:rPr>
          <w:b/>
          <w:sz w:val="24"/>
          <w:szCs w:val="24"/>
          <w:lang w:val="en-US"/>
        </w:rPr>
        <w:t>parameter</w:t>
      </w:r>
      <w:r>
        <w:rPr>
          <w:sz w:val="24"/>
          <w:szCs w:val="24"/>
          <w:lang w:val="en-US"/>
        </w:rPr>
        <w:t>&gt; element group in CAP with no &lt;value&gt; sub-element is an invalid group.</w:t>
      </w:r>
      <w:r w:rsidRPr="0076799D">
        <w:rPr>
          <w:sz w:val="24"/>
          <w:szCs w:val="24"/>
          <w:lang w:val="en-US"/>
        </w:rPr>
        <w:br/>
      </w:r>
      <w:r w:rsidRPr="0076799D">
        <w:rPr>
          <w:sz w:val="24"/>
          <w:szCs w:val="24"/>
          <w:lang w:val="en-US"/>
        </w:rPr>
        <w:br/>
      </w:r>
      <w:r w:rsidRPr="0076799D">
        <w:rPr>
          <w:b/>
          <w:sz w:val="24"/>
          <w:szCs w:val="24"/>
          <w:lang w:val="en-US"/>
        </w:rPr>
        <w:t>Objective</w:t>
      </w:r>
      <w:r w:rsidRPr="0076799D">
        <w:rPr>
          <w:sz w:val="24"/>
          <w:szCs w:val="24"/>
          <w:lang w:val="en-US"/>
        </w:rPr>
        <w:t>: The</w:t>
      </w:r>
      <w:r>
        <w:rPr>
          <w:sz w:val="24"/>
          <w:szCs w:val="24"/>
          <w:lang w:val="en-US"/>
        </w:rPr>
        <w:t xml:space="preserve"> objective of the</w:t>
      </w:r>
      <w:r w:rsidRPr="0076799D">
        <w:rPr>
          <w:sz w:val="24"/>
          <w:szCs w:val="24"/>
          <w:lang w:val="en-US"/>
        </w:rPr>
        <w:t xml:space="preserve"> </w:t>
      </w:r>
      <w:r w:rsidRPr="0076799D">
        <w:rPr>
          <w:b/>
          <w:sz w:val="24"/>
          <w:szCs w:val="24"/>
          <w:lang w:val="en-US"/>
        </w:rPr>
        <w:t>&lt;</w:t>
      </w:r>
      <w:r w:rsidRPr="002E420D">
        <w:rPr>
          <w:b/>
          <w:sz w:val="24"/>
          <w:szCs w:val="24"/>
          <w:lang w:val="en-US"/>
        </w:rPr>
        <w:t>parameter</w:t>
      </w:r>
      <w:proofErr w:type="gramStart"/>
      <w:r w:rsidRPr="0076799D">
        <w:rPr>
          <w:b/>
          <w:sz w:val="24"/>
          <w:szCs w:val="24"/>
          <w:lang w:val="en-US"/>
        </w:rPr>
        <w:t>&gt;.&lt;</w:t>
      </w:r>
      <w:proofErr w:type="gramEnd"/>
      <w:r w:rsidRPr="0076799D">
        <w:rPr>
          <w:b/>
          <w:sz w:val="24"/>
          <w:szCs w:val="24"/>
          <w:lang w:val="en-US"/>
        </w:rPr>
        <w:t>value&gt;</w:t>
      </w:r>
      <w:r w:rsidRPr="0076799D">
        <w:rPr>
          <w:sz w:val="24"/>
          <w:szCs w:val="24"/>
          <w:lang w:val="en-US"/>
        </w:rPr>
        <w:t xml:space="preserve"> element </w:t>
      </w:r>
      <w:r>
        <w:rPr>
          <w:sz w:val="24"/>
          <w:szCs w:val="24"/>
          <w:lang w:val="en-US"/>
        </w:rPr>
        <w:t xml:space="preserve">is to indicate to the consumer of the CAP message the chosen value for the </w:t>
      </w:r>
      <w:r w:rsidRPr="002E420D">
        <w:rPr>
          <w:sz w:val="24"/>
          <w:szCs w:val="24"/>
          <w:lang w:val="en-US"/>
        </w:rPr>
        <w:t xml:space="preserve">additional, non-standardized </w:t>
      </w:r>
      <w:r w:rsidR="00BD1B2D">
        <w:rPr>
          <w:sz w:val="24"/>
          <w:szCs w:val="24"/>
          <w:lang w:val="en-US"/>
        </w:rPr>
        <w:t>alert messag</w:t>
      </w:r>
      <w:r w:rsidRPr="002E420D">
        <w:rPr>
          <w:sz w:val="24"/>
          <w:szCs w:val="24"/>
          <w:lang w:val="en-US"/>
        </w:rPr>
        <w:t xml:space="preserve">e information </w:t>
      </w:r>
      <w:r>
        <w:rPr>
          <w:sz w:val="24"/>
          <w:szCs w:val="24"/>
          <w:lang w:val="en-US"/>
        </w:rPr>
        <w:t>within the group.</w:t>
      </w:r>
    </w:p>
    <w:p w14:paraId="7EEEF893" w14:textId="700980F6" w:rsidR="002E420D" w:rsidRDefault="002E420D" w:rsidP="002E420D">
      <w:pPr>
        <w:pStyle w:val="ListParagraph"/>
        <w:ind w:left="1440"/>
        <w:rPr>
          <w:sz w:val="24"/>
          <w:szCs w:val="24"/>
          <w:lang w:val="en-US"/>
        </w:rPr>
      </w:pPr>
    </w:p>
    <w:p w14:paraId="2B1F9EDC" w14:textId="5CA139EF" w:rsidR="002E420D" w:rsidRDefault="002E420D" w:rsidP="00C17DDB">
      <w:pPr>
        <w:pStyle w:val="ListParagraph"/>
        <w:numPr>
          <w:ilvl w:val="0"/>
          <w:numId w:val="54"/>
        </w:numPr>
        <w:rPr>
          <w:sz w:val="24"/>
          <w:szCs w:val="24"/>
          <w:lang w:val="en-US"/>
        </w:rPr>
      </w:pPr>
      <w:r w:rsidRPr="00591DF7">
        <w:rPr>
          <w:sz w:val="24"/>
          <w:szCs w:val="24"/>
          <w:lang w:val="en-US"/>
        </w:rPr>
        <w:t xml:space="preserve">The </w:t>
      </w:r>
      <w:r w:rsidRPr="00591DF7">
        <w:rPr>
          <w:b/>
          <w:sz w:val="24"/>
          <w:szCs w:val="24"/>
          <w:lang w:val="en-US"/>
        </w:rPr>
        <w:t>&lt;</w:t>
      </w:r>
      <w:r>
        <w:rPr>
          <w:b/>
          <w:sz w:val="24"/>
          <w:szCs w:val="24"/>
          <w:lang w:val="en-US"/>
        </w:rPr>
        <w:t>parameter</w:t>
      </w:r>
      <w:r w:rsidRPr="00591DF7">
        <w:rPr>
          <w:b/>
          <w:sz w:val="24"/>
          <w:szCs w:val="24"/>
          <w:lang w:val="en-US"/>
        </w:rPr>
        <w:t>&gt;</w:t>
      </w:r>
      <w:r w:rsidRPr="00591DF7">
        <w:rPr>
          <w:sz w:val="24"/>
          <w:szCs w:val="24"/>
          <w:lang w:val="en-US"/>
        </w:rPr>
        <w:t xml:space="preserve"> group element is defined as a multi-instanced group element in a CAP message. The alerting agency may optionally build none, one, or several</w:t>
      </w:r>
      <w:r w:rsidRPr="00C418C0">
        <w:rPr>
          <w:sz w:val="24"/>
          <w:szCs w:val="24"/>
          <w:lang w:val="en-US"/>
        </w:rPr>
        <w:t xml:space="preserve"> </w:t>
      </w:r>
      <w:r w:rsidRPr="00C418C0">
        <w:rPr>
          <w:b/>
          <w:sz w:val="24"/>
          <w:szCs w:val="24"/>
          <w:lang w:val="en-US"/>
        </w:rPr>
        <w:t>&lt;</w:t>
      </w:r>
      <w:r>
        <w:rPr>
          <w:b/>
          <w:sz w:val="24"/>
          <w:szCs w:val="24"/>
          <w:lang w:val="en-US"/>
        </w:rPr>
        <w:t>parameter</w:t>
      </w:r>
      <w:r w:rsidRPr="00C418C0">
        <w:rPr>
          <w:b/>
          <w:sz w:val="24"/>
          <w:szCs w:val="24"/>
          <w:lang w:val="en-US"/>
        </w:rPr>
        <w:t>&gt;</w:t>
      </w:r>
      <w:r w:rsidRPr="00C418C0">
        <w:rPr>
          <w:sz w:val="24"/>
          <w:szCs w:val="24"/>
          <w:lang w:val="en-US"/>
        </w:rPr>
        <w:t xml:space="preserve"> </w:t>
      </w:r>
      <w:r>
        <w:rPr>
          <w:sz w:val="24"/>
          <w:szCs w:val="24"/>
          <w:lang w:val="en-US"/>
        </w:rPr>
        <w:t xml:space="preserve">element </w:t>
      </w:r>
      <w:r w:rsidRPr="00C418C0">
        <w:rPr>
          <w:sz w:val="24"/>
          <w:szCs w:val="24"/>
          <w:lang w:val="en-US"/>
        </w:rPr>
        <w:t xml:space="preserve">groups in a </w:t>
      </w:r>
      <w:r w:rsidRPr="00C418C0">
        <w:rPr>
          <w:b/>
          <w:sz w:val="24"/>
          <w:szCs w:val="24"/>
          <w:lang w:val="en-US"/>
        </w:rPr>
        <w:t>CAP</w:t>
      </w:r>
      <w:r w:rsidRPr="00C418C0">
        <w:rPr>
          <w:sz w:val="24"/>
          <w:szCs w:val="24"/>
          <w:lang w:val="en-US"/>
        </w:rPr>
        <w:t xml:space="preserve"> message </w:t>
      </w:r>
      <w:r>
        <w:rPr>
          <w:sz w:val="24"/>
          <w:szCs w:val="24"/>
          <w:lang w:val="en-US"/>
        </w:rPr>
        <w:t xml:space="preserve">providing values for as many </w:t>
      </w:r>
      <w:r w:rsidRPr="002E420D">
        <w:rPr>
          <w:sz w:val="24"/>
          <w:szCs w:val="24"/>
          <w:lang w:val="en-US"/>
        </w:rPr>
        <w:t xml:space="preserve">additional, non-standardized </w:t>
      </w:r>
      <w:r w:rsidR="00BD1B2D">
        <w:rPr>
          <w:sz w:val="24"/>
          <w:szCs w:val="24"/>
          <w:lang w:val="en-US"/>
        </w:rPr>
        <w:t>alert messag</w:t>
      </w:r>
      <w:r w:rsidRPr="002E420D">
        <w:rPr>
          <w:sz w:val="24"/>
          <w:szCs w:val="24"/>
          <w:lang w:val="en-US"/>
        </w:rPr>
        <w:t xml:space="preserve">e </w:t>
      </w:r>
      <w:r>
        <w:rPr>
          <w:sz w:val="24"/>
          <w:szCs w:val="24"/>
          <w:lang w:val="en-US"/>
        </w:rPr>
        <w:t xml:space="preserve">pieces of </w:t>
      </w:r>
      <w:r w:rsidRPr="002E420D">
        <w:rPr>
          <w:sz w:val="24"/>
          <w:szCs w:val="24"/>
          <w:lang w:val="en-US"/>
        </w:rPr>
        <w:t xml:space="preserve">information </w:t>
      </w:r>
      <w:r>
        <w:rPr>
          <w:sz w:val="24"/>
          <w:szCs w:val="24"/>
          <w:lang w:val="en-US"/>
        </w:rPr>
        <w:t>as desired.</w:t>
      </w:r>
    </w:p>
    <w:p w14:paraId="037429D1" w14:textId="77777777" w:rsidR="00DB73C2" w:rsidRPr="00DB73C2" w:rsidRDefault="00DB73C2" w:rsidP="00DB73C2">
      <w:pPr>
        <w:ind w:left="720"/>
        <w:contextualSpacing/>
        <w:rPr>
          <w:b/>
          <w:sz w:val="24"/>
          <w:szCs w:val="24"/>
          <w:lang w:val="en-US"/>
        </w:rPr>
      </w:pPr>
    </w:p>
    <w:p w14:paraId="1E0B4932" w14:textId="77777777" w:rsidR="002E420D" w:rsidRPr="002E420D" w:rsidRDefault="002C09A1" w:rsidP="00C17DDB">
      <w:pPr>
        <w:numPr>
          <w:ilvl w:val="0"/>
          <w:numId w:val="45"/>
        </w:numPr>
        <w:contextualSpacing/>
        <w:rPr>
          <w:b/>
          <w:sz w:val="24"/>
          <w:szCs w:val="24"/>
          <w:lang w:val="en-US"/>
        </w:rPr>
      </w:pPr>
      <w:r>
        <w:rPr>
          <w:b/>
          <w:sz w:val="24"/>
          <w:szCs w:val="24"/>
          <w:lang w:val="en-US"/>
        </w:rPr>
        <w:t xml:space="preserve">Element: </w:t>
      </w:r>
      <w:r w:rsidR="00C33BA6" w:rsidRPr="00A82BAC">
        <w:rPr>
          <w:b/>
          <w:sz w:val="24"/>
          <w:szCs w:val="24"/>
          <w:lang w:val="en-US"/>
        </w:rPr>
        <w:t>&lt;effective&gt;</w:t>
      </w:r>
      <w:r w:rsidR="00EC3D49" w:rsidRPr="00A82BAC">
        <w:rPr>
          <w:sz w:val="24"/>
          <w:szCs w:val="24"/>
          <w:lang w:val="en-US"/>
        </w:rPr>
        <w:t xml:space="preserve"> </w:t>
      </w:r>
      <w:proofErr w:type="spellStart"/>
      <w:proofErr w:type="gramStart"/>
      <w:r w:rsidR="00EC3D49" w:rsidRPr="00A82BAC">
        <w:rPr>
          <w:sz w:val="24"/>
          <w:szCs w:val="24"/>
          <w:lang w:val="en-US"/>
        </w:rPr>
        <w:t>cap.alertInfo.effective</w:t>
      </w:r>
      <w:proofErr w:type="gramEnd"/>
      <w:r w:rsidR="00EC3D49" w:rsidRPr="00A82BAC">
        <w:rPr>
          <w:sz w:val="24"/>
          <w:szCs w:val="24"/>
          <w:lang w:val="en-US"/>
        </w:rPr>
        <w:t>.time</w:t>
      </w:r>
      <w:proofErr w:type="spellEnd"/>
      <w:r>
        <w:rPr>
          <w:sz w:val="24"/>
          <w:szCs w:val="24"/>
          <w:lang w:val="en-US"/>
        </w:rPr>
        <w:t xml:space="preserve"> (optional)</w:t>
      </w:r>
      <w:r w:rsidR="002E420D">
        <w:rPr>
          <w:sz w:val="24"/>
          <w:szCs w:val="24"/>
          <w:lang w:val="en-US"/>
        </w:rPr>
        <w:t xml:space="preserve">. </w:t>
      </w:r>
    </w:p>
    <w:p w14:paraId="2939BABB" w14:textId="41CC7EEF" w:rsidR="002C09A1" w:rsidRPr="002C09A1" w:rsidRDefault="002E420D" w:rsidP="002E420D">
      <w:pPr>
        <w:ind w:left="720"/>
        <w:contextualSpacing/>
        <w:rPr>
          <w:b/>
          <w:sz w:val="24"/>
          <w:szCs w:val="24"/>
          <w:lang w:val="en-US"/>
        </w:rPr>
      </w:pPr>
      <w:r w:rsidRPr="002E420D">
        <w:rPr>
          <w:sz w:val="24"/>
          <w:szCs w:val="24"/>
          <w:lang w:val="en-US"/>
        </w:rPr>
        <w:t>This is an added element that is optional in CAP. A CAP message with no &lt;</w:t>
      </w:r>
      <w:r w:rsidRPr="002E420D">
        <w:rPr>
          <w:b/>
          <w:sz w:val="24"/>
          <w:szCs w:val="24"/>
          <w:lang w:val="en-US"/>
        </w:rPr>
        <w:t>effective</w:t>
      </w:r>
      <w:r w:rsidRPr="002E420D">
        <w:rPr>
          <w:sz w:val="24"/>
          <w:szCs w:val="24"/>
          <w:lang w:val="en-US"/>
        </w:rPr>
        <w:t>&gt; element is still valid CAP.</w:t>
      </w:r>
    </w:p>
    <w:p w14:paraId="73BABFE5" w14:textId="7763FF48" w:rsidR="00C33BA6" w:rsidRPr="00C33BA6" w:rsidRDefault="00595F78" w:rsidP="002C09A1">
      <w:pPr>
        <w:ind w:left="720"/>
        <w:contextualSpacing/>
        <w:rPr>
          <w:b/>
          <w:sz w:val="24"/>
          <w:szCs w:val="24"/>
          <w:lang w:val="en-US"/>
        </w:rPr>
      </w:pPr>
      <w:r w:rsidRPr="00A82BAC">
        <w:rPr>
          <w:sz w:val="24"/>
          <w:szCs w:val="24"/>
          <w:lang w:val="en-US"/>
        </w:rPr>
        <w:br/>
      </w:r>
      <w:r w:rsidR="002C09A1">
        <w:rPr>
          <w:b/>
          <w:sz w:val="24"/>
          <w:szCs w:val="24"/>
          <w:lang w:val="en-US"/>
        </w:rPr>
        <w:t>Definition (CAP v1.2)</w:t>
      </w:r>
      <w:r w:rsidR="002C09A1" w:rsidRPr="00CD10E3">
        <w:rPr>
          <w:b/>
          <w:sz w:val="24"/>
          <w:szCs w:val="24"/>
          <w:lang w:val="en-US"/>
        </w:rPr>
        <w:t>:</w:t>
      </w:r>
      <w:r w:rsidR="002C09A1">
        <w:rPr>
          <w:sz w:val="24"/>
          <w:szCs w:val="24"/>
          <w:lang w:val="en-US"/>
        </w:rPr>
        <w:t xml:space="preserve"> </w:t>
      </w:r>
      <w:r>
        <w:rPr>
          <w:sz w:val="24"/>
          <w:szCs w:val="24"/>
          <w:lang w:val="en-US"/>
        </w:rPr>
        <w:t>The effective time of the information of the alert message.</w:t>
      </w:r>
    </w:p>
    <w:p w14:paraId="550FB070" w14:textId="36C11D2D" w:rsidR="00C33BA6" w:rsidRDefault="00C33BA6" w:rsidP="00C33BA6">
      <w:pPr>
        <w:ind w:left="720"/>
        <w:contextualSpacing/>
        <w:rPr>
          <w:sz w:val="24"/>
          <w:szCs w:val="24"/>
          <w:lang w:val="en-US"/>
        </w:rPr>
      </w:pPr>
    </w:p>
    <w:p w14:paraId="29890F6E" w14:textId="43155A82" w:rsidR="002C09A1" w:rsidRPr="002C09A1" w:rsidRDefault="002C09A1" w:rsidP="002C09A1">
      <w:pPr>
        <w:ind w:left="720"/>
        <w:contextualSpacing/>
        <w:rPr>
          <w:b/>
          <w:sz w:val="24"/>
          <w:szCs w:val="24"/>
          <w:lang w:val="en-US"/>
        </w:rPr>
      </w:pPr>
      <w:r w:rsidRPr="002C09A1">
        <w:rPr>
          <w:b/>
          <w:sz w:val="24"/>
          <w:szCs w:val="24"/>
          <w:lang w:val="en-US"/>
        </w:rPr>
        <w:t xml:space="preserve">Objective: </w:t>
      </w:r>
      <w:r w:rsidR="002E420D" w:rsidRPr="002E420D">
        <w:rPr>
          <w:sz w:val="24"/>
          <w:szCs w:val="24"/>
          <w:lang w:val="en-US"/>
        </w:rPr>
        <w:t>The objective of the &lt;</w:t>
      </w:r>
      <w:r w:rsidR="002E420D" w:rsidRPr="002E420D">
        <w:rPr>
          <w:b/>
          <w:sz w:val="24"/>
          <w:szCs w:val="24"/>
          <w:lang w:val="en-US"/>
        </w:rPr>
        <w:t>effective</w:t>
      </w:r>
      <w:r w:rsidR="002E420D" w:rsidRPr="002E420D">
        <w:rPr>
          <w:sz w:val="24"/>
          <w:szCs w:val="24"/>
          <w:lang w:val="en-US"/>
        </w:rPr>
        <w:t xml:space="preserve">&gt; element is to assist consuming agents in determining when the presentation of the information within the </w:t>
      </w:r>
      <w:r w:rsidR="00BD1B2D">
        <w:rPr>
          <w:sz w:val="24"/>
          <w:szCs w:val="24"/>
          <w:lang w:val="en-US"/>
        </w:rPr>
        <w:t>alert messag</w:t>
      </w:r>
      <w:r w:rsidR="002E420D" w:rsidRPr="002E420D">
        <w:rPr>
          <w:sz w:val="24"/>
          <w:szCs w:val="24"/>
          <w:lang w:val="en-US"/>
        </w:rPr>
        <w:t xml:space="preserve">e should begin. The </w:t>
      </w:r>
      <w:r w:rsidR="002E420D">
        <w:rPr>
          <w:sz w:val="24"/>
          <w:szCs w:val="24"/>
          <w:lang w:val="en-US"/>
        </w:rPr>
        <w:t xml:space="preserve">begin time is derived from </w:t>
      </w:r>
      <w:r w:rsidR="002E420D" w:rsidRPr="002E420D">
        <w:rPr>
          <w:sz w:val="24"/>
          <w:szCs w:val="24"/>
          <w:lang w:val="en-US"/>
        </w:rPr>
        <w:t xml:space="preserve">the broader event situation, which </w:t>
      </w:r>
      <w:r w:rsidR="002E420D">
        <w:rPr>
          <w:sz w:val="24"/>
          <w:szCs w:val="24"/>
          <w:lang w:val="en-US"/>
        </w:rPr>
        <w:t>in turn</w:t>
      </w:r>
      <w:r w:rsidR="002E420D" w:rsidRPr="002E420D">
        <w:rPr>
          <w:sz w:val="24"/>
          <w:szCs w:val="24"/>
          <w:lang w:val="en-US"/>
        </w:rPr>
        <w:t xml:space="preserve"> in turn is </w:t>
      </w:r>
      <w:r w:rsidR="002E420D">
        <w:rPr>
          <w:sz w:val="24"/>
          <w:szCs w:val="24"/>
          <w:lang w:val="en-US"/>
        </w:rPr>
        <w:t xml:space="preserve">composed of </w:t>
      </w:r>
      <w:r w:rsidR="002E420D" w:rsidRPr="002E420D">
        <w:rPr>
          <w:sz w:val="24"/>
          <w:szCs w:val="24"/>
          <w:lang w:val="en-US"/>
        </w:rPr>
        <w:t>the subject event and</w:t>
      </w:r>
      <w:r w:rsidR="002E420D">
        <w:rPr>
          <w:sz w:val="24"/>
          <w:szCs w:val="24"/>
          <w:lang w:val="en-US"/>
        </w:rPr>
        <w:t>, if applicable, its lead time</w:t>
      </w:r>
      <w:r w:rsidR="002E420D" w:rsidRPr="002E420D">
        <w:rPr>
          <w:rStyle w:val="FootnoteReference"/>
          <w:sz w:val="24"/>
          <w:szCs w:val="24"/>
          <w:vertAlign w:val="baseline"/>
          <w:lang w:val="en-US"/>
        </w:rPr>
        <w:t xml:space="preserve"> </w:t>
      </w:r>
      <w:r>
        <w:rPr>
          <w:rStyle w:val="FootnoteReference"/>
          <w:sz w:val="24"/>
          <w:szCs w:val="24"/>
          <w:lang w:val="en-US"/>
        </w:rPr>
        <w:footnoteReference w:id="60"/>
      </w:r>
      <w:r>
        <w:rPr>
          <w:sz w:val="24"/>
          <w:szCs w:val="24"/>
          <w:lang w:val="en-US"/>
        </w:rPr>
        <w:t>.</w:t>
      </w:r>
    </w:p>
    <w:p w14:paraId="7A3CF375" w14:textId="77777777" w:rsidR="002C09A1" w:rsidRDefault="002C09A1" w:rsidP="00C33BA6">
      <w:pPr>
        <w:ind w:left="720"/>
        <w:contextualSpacing/>
        <w:rPr>
          <w:sz w:val="24"/>
          <w:szCs w:val="24"/>
          <w:lang w:val="en-US"/>
        </w:rPr>
      </w:pPr>
    </w:p>
    <w:p w14:paraId="10A464D2" w14:textId="77777777" w:rsidR="002E420D" w:rsidRDefault="002E420D">
      <w:pPr>
        <w:rPr>
          <w:sz w:val="24"/>
          <w:szCs w:val="24"/>
          <w:lang w:val="en-US"/>
        </w:rPr>
      </w:pPr>
      <w:r>
        <w:rPr>
          <w:sz w:val="24"/>
          <w:szCs w:val="24"/>
          <w:lang w:val="en-US"/>
        </w:rPr>
        <w:br w:type="page"/>
      </w:r>
    </w:p>
    <w:p w14:paraId="69D35758" w14:textId="7A8D0927" w:rsidR="00BD56FF" w:rsidRPr="00BD56FF" w:rsidRDefault="002E420D" w:rsidP="00C17DDB">
      <w:pPr>
        <w:pStyle w:val="ListParagraph"/>
        <w:numPr>
          <w:ilvl w:val="1"/>
          <w:numId w:val="45"/>
        </w:numPr>
        <w:rPr>
          <w:sz w:val="24"/>
          <w:szCs w:val="24"/>
          <w:lang w:val="en-US"/>
        </w:rPr>
      </w:pPr>
      <w:r w:rsidRPr="002E420D">
        <w:rPr>
          <w:sz w:val="24"/>
          <w:szCs w:val="24"/>
          <w:lang w:val="en-US"/>
        </w:rPr>
        <w:t xml:space="preserve">If the alert message is intended for presentation to an audience at a future time, that moment marks when the originating agency seeks to initiate audience </w:t>
      </w:r>
      <w:r w:rsidRPr="00EC1E59">
        <w:rPr>
          <w:b/>
          <w:sz w:val="24"/>
          <w:szCs w:val="24"/>
          <w:lang w:val="en-US"/>
        </w:rPr>
        <w:t>awareness</w:t>
      </w:r>
      <w:r w:rsidRPr="002E420D">
        <w:rPr>
          <w:sz w:val="24"/>
          <w:szCs w:val="24"/>
          <w:lang w:val="en-US"/>
        </w:rPr>
        <w:t xml:space="preserve"> of the subject event. Such larger alerting situations are primarily used for distant future events, where the beginning of the lead </w:t>
      </w:r>
      <w:proofErr w:type="gramStart"/>
      <w:r w:rsidRPr="002E420D">
        <w:rPr>
          <w:sz w:val="24"/>
          <w:szCs w:val="24"/>
          <w:lang w:val="en-US"/>
        </w:rPr>
        <w:t>time period</w:t>
      </w:r>
      <w:proofErr w:type="gramEnd"/>
      <w:r w:rsidRPr="002E420D">
        <w:rPr>
          <w:sz w:val="24"/>
          <w:szCs w:val="24"/>
          <w:lang w:val="en-US"/>
        </w:rPr>
        <w:t xml:space="preserve"> itself falls </w:t>
      </w:r>
      <w:r w:rsidR="00EC1E59">
        <w:rPr>
          <w:sz w:val="24"/>
          <w:szCs w:val="24"/>
          <w:lang w:val="en-US"/>
        </w:rPr>
        <w:t>to</w:t>
      </w:r>
      <w:r w:rsidRPr="002E420D">
        <w:rPr>
          <w:sz w:val="24"/>
          <w:szCs w:val="24"/>
          <w:lang w:val="en-US"/>
        </w:rPr>
        <w:t xml:space="preserve"> a future point in time</w:t>
      </w:r>
      <w:r>
        <w:t xml:space="preserve"> </w:t>
      </w:r>
      <w:r w:rsidR="00BD56FF">
        <w:rPr>
          <w:rStyle w:val="FootnoteReference"/>
          <w:sz w:val="24"/>
          <w:szCs w:val="24"/>
          <w:lang w:val="en-US"/>
        </w:rPr>
        <w:footnoteReference w:id="61"/>
      </w:r>
      <w:r w:rsidR="00BD56FF">
        <w:rPr>
          <w:sz w:val="24"/>
          <w:szCs w:val="24"/>
          <w:lang w:val="en-US"/>
        </w:rPr>
        <w:t>.</w:t>
      </w:r>
    </w:p>
    <w:p w14:paraId="71A73BDC" w14:textId="77777777" w:rsidR="00BD56FF" w:rsidRDefault="00BD56FF" w:rsidP="00BD56FF">
      <w:pPr>
        <w:pStyle w:val="ListParagraph"/>
        <w:ind w:left="1440"/>
        <w:rPr>
          <w:sz w:val="24"/>
          <w:szCs w:val="24"/>
          <w:lang w:val="en-US"/>
        </w:rPr>
      </w:pPr>
    </w:p>
    <w:p w14:paraId="51C08A86" w14:textId="7A60BF4B" w:rsidR="00CF56AF" w:rsidRPr="00BD56FF" w:rsidRDefault="002E420D" w:rsidP="00C17DDB">
      <w:pPr>
        <w:pStyle w:val="ListParagraph"/>
        <w:numPr>
          <w:ilvl w:val="1"/>
          <w:numId w:val="45"/>
        </w:numPr>
        <w:rPr>
          <w:sz w:val="24"/>
          <w:szCs w:val="24"/>
          <w:lang w:val="en-US"/>
        </w:rPr>
      </w:pPr>
      <w:r w:rsidRPr="002E420D">
        <w:rPr>
          <w:sz w:val="24"/>
          <w:szCs w:val="24"/>
          <w:lang w:val="en-US"/>
        </w:rPr>
        <w:t>If the preferred &lt;</w:t>
      </w:r>
      <w:r w:rsidRPr="002E420D">
        <w:rPr>
          <w:b/>
          <w:sz w:val="24"/>
          <w:szCs w:val="24"/>
          <w:lang w:val="en-US"/>
        </w:rPr>
        <w:t>effective</w:t>
      </w:r>
      <w:r w:rsidRPr="002E420D">
        <w:rPr>
          <w:sz w:val="24"/>
          <w:szCs w:val="24"/>
          <w:lang w:val="en-US"/>
        </w:rPr>
        <w:t>&gt; time for the alerting agency has already passed, the &lt;</w:t>
      </w:r>
      <w:r w:rsidRPr="002E420D">
        <w:rPr>
          <w:b/>
          <w:sz w:val="24"/>
          <w:szCs w:val="24"/>
          <w:lang w:val="en-US"/>
        </w:rPr>
        <w:t>effective</w:t>
      </w:r>
      <w:r w:rsidRPr="002E420D">
        <w:rPr>
          <w:sz w:val="24"/>
          <w:szCs w:val="24"/>
          <w:lang w:val="en-US"/>
        </w:rPr>
        <w:t xml:space="preserve">&gt; element may be omitted from the CAP message, as the effective time would then be equivalent to the message's publish time. This is a common practice for update CAP messages when the </w:t>
      </w:r>
      <w:r>
        <w:rPr>
          <w:sz w:val="24"/>
          <w:szCs w:val="24"/>
          <w:lang w:val="en-US"/>
        </w:rPr>
        <w:t>subject-</w:t>
      </w:r>
      <w:r w:rsidRPr="002E420D">
        <w:rPr>
          <w:sz w:val="24"/>
          <w:szCs w:val="24"/>
          <w:lang w:val="en-US"/>
        </w:rPr>
        <w:t>ev</w:t>
      </w:r>
      <w:r>
        <w:rPr>
          <w:sz w:val="24"/>
          <w:szCs w:val="24"/>
          <w:lang w:val="en-US"/>
        </w:rPr>
        <w:t>ent is already having an impact</w:t>
      </w:r>
      <w:r w:rsidR="00B154A5">
        <w:rPr>
          <w:sz w:val="24"/>
          <w:szCs w:val="24"/>
          <w:lang w:val="en-US"/>
        </w:rPr>
        <w:t>.</w:t>
      </w:r>
    </w:p>
    <w:p w14:paraId="69FC65F3" w14:textId="77777777" w:rsidR="00500467" w:rsidRDefault="00500467" w:rsidP="00500467">
      <w:pPr>
        <w:ind w:left="1440"/>
        <w:contextualSpacing/>
        <w:rPr>
          <w:sz w:val="24"/>
          <w:szCs w:val="24"/>
          <w:lang w:val="en-US"/>
        </w:rPr>
      </w:pPr>
    </w:p>
    <w:p w14:paraId="759EB57F" w14:textId="12CAE11C" w:rsidR="002E420D" w:rsidRPr="002E420D" w:rsidRDefault="00D03368" w:rsidP="00C17DDB">
      <w:pPr>
        <w:numPr>
          <w:ilvl w:val="0"/>
          <w:numId w:val="45"/>
        </w:numPr>
        <w:contextualSpacing/>
        <w:rPr>
          <w:b/>
          <w:sz w:val="24"/>
          <w:szCs w:val="24"/>
          <w:lang w:val="en-US"/>
        </w:rPr>
      </w:pPr>
      <w:r>
        <w:rPr>
          <w:b/>
          <w:sz w:val="24"/>
          <w:szCs w:val="24"/>
          <w:lang w:val="en-US"/>
        </w:rPr>
        <w:t xml:space="preserve">Element: </w:t>
      </w:r>
      <w:r w:rsidR="00C33BA6" w:rsidRPr="00C33BA6">
        <w:rPr>
          <w:b/>
          <w:sz w:val="24"/>
          <w:szCs w:val="24"/>
          <w:lang w:val="en-US"/>
        </w:rPr>
        <w:t>&lt;expires&gt;</w:t>
      </w:r>
      <w:r w:rsidR="0089084D">
        <w:rPr>
          <w:b/>
          <w:sz w:val="24"/>
          <w:szCs w:val="24"/>
          <w:lang w:val="en-US"/>
        </w:rPr>
        <w:t xml:space="preserve"> </w:t>
      </w:r>
      <w:proofErr w:type="spellStart"/>
      <w:proofErr w:type="gramStart"/>
      <w:r w:rsidR="0089084D" w:rsidRPr="00FB65EB">
        <w:rPr>
          <w:sz w:val="24"/>
          <w:szCs w:val="24"/>
          <w:lang w:val="en-US"/>
        </w:rPr>
        <w:t>cap.alertIn</w:t>
      </w:r>
      <w:r w:rsidR="0089084D" w:rsidRPr="00390A64">
        <w:rPr>
          <w:sz w:val="24"/>
          <w:szCs w:val="24"/>
          <w:lang w:val="en-US"/>
        </w:rPr>
        <w:t>fo.</w:t>
      </w:r>
      <w:r w:rsidR="0089084D">
        <w:rPr>
          <w:sz w:val="24"/>
          <w:szCs w:val="24"/>
          <w:lang w:val="en-US"/>
        </w:rPr>
        <w:t>expires</w:t>
      </w:r>
      <w:proofErr w:type="gramEnd"/>
      <w:r w:rsidR="0089084D">
        <w:rPr>
          <w:sz w:val="24"/>
          <w:szCs w:val="24"/>
          <w:lang w:val="en-US"/>
        </w:rPr>
        <w:t>.time</w:t>
      </w:r>
      <w:proofErr w:type="spellEnd"/>
      <w:r>
        <w:rPr>
          <w:sz w:val="24"/>
          <w:szCs w:val="24"/>
          <w:lang w:val="en-US"/>
        </w:rPr>
        <w:t xml:space="preserve"> (optional)</w:t>
      </w:r>
      <w:r w:rsidR="002E420D">
        <w:rPr>
          <w:sz w:val="24"/>
          <w:szCs w:val="24"/>
          <w:lang w:val="en-US"/>
        </w:rPr>
        <w:t>.</w:t>
      </w:r>
      <w:r w:rsidR="002E420D" w:rsidRPr="002E420D">
        <w:t xml:space="preserve"> </w:t>
      </w:r>
    </w:p>
    <w:p w14:paraId="741A7F2C" w14:textId="52C37C59" w:rsidR="00D03368" w:rsidRPr="00D03368" w:rsidRDefault="002E420D" w:rsidP="002E420D">
      <w:pPr>
        <w:ind w:left="720"/>
        <w:contextualSpacing/>
        <w:rPr>
          <w:b/>
          <w:sz w:val="24"/>
          <w:szCs w:val="24"/>
          <w:lang w:val="en-US"/>
        </w:rPr>
      </w:pPr>
      <w:r w:rsidRPr="002E420D">
        <w:rPr>
          <w:sz w:val="24"/>
          <w:szCs w:val="24"/>
          <w:lang w:val="en-US"/>
        </w:rPr>
        <w:t>This is an added element that is optional in CAP. A CAP message with no &lt;</w:t>
      </w:r>
      <w:r w:rsidRPr="002E420D">
        <w:rPr>
          <w:b/>
          <w:sz w:val="24"/>
          <w:szCs w:val="24"/>
          <w:lang w:val="en-US"/>
        </w:rPr>
        <w:t>expires</w:t>
      </w:r>
      <w:r w:rsidRPr="002E420D">
        <w:rPr>
          <w:sz w:val="24"/>
          <w:szCs w:val="24"/>
          <w:lang w:val="en-US"/>
        </w:rPr>
        <w:t>&gt; element is still valid CAP.</w:t>
      </w:r>
    </w:p>
    <w:p w14:paraId="69C7C78C" w14:textId="2860FB6F" w:rsidR="00C33BA6" w:rsidRDefault="0089084D" w:rsidP="00D03368">
      <w:pPr>
        <w:ind w:left="720"/>
        <w:contextualSpacing/>
        <w:rPr>
          <w:sz w:val="24"/>
          <w:szCs w:val="24"/>
          <w:lang w:val="en-US"/>
        </w:rPr>
      </w:pPr>
      <w:r>
        <w:rPr>
          <w:sz w:val="24"/>
          <w:szCs w:val="24"/>
          <w:lang w:val="en-US"/>
        </w:rPr>
        <w:br/>
      </w:r>
      <w:r w:rsidR="00D03368">
        <w:rPr>
          <w:b/>
          <w:sz w:val="24"/>
          <w:szCs w:val="24"/>
          <w:lang w:val="en-US"/>
        </w:rPr>
        <w:t>Definition (CAP v1.2)</w:t>
      </w:r>
      <w:r w:rsidR="00D03368" w:rsidRPr="00CD10E3">
        <w:rPr>
          <w:b/>
          <w:sz w:val="24"/>
          <w:szCs w:val="24"/>
          <w:lang w:val="en-US"/>
        </w:rPr>
        <w:t>:</w:t>
      </w:r>
      <w:r w:rsidR="00D03368">
        <w:rPr>
          <w:sz w:val="24"/>
          <w:szCs w:val="24"/>
          <w:lang w:val="en-US"/>
        </w:rPr>
        <w:t xml:space="preserve"> </w:t>
      </w:r>
      <w:r>
        <w:rPr>
          <w:sz w:val="24"/>
          <w:szCs w:val="24"/>
          <w:lang w:val="en-US"/>
        </w:rPr>
        <w:t>The expires time of the information</w:t>
      </w:r>
      <w:r w:rsidR="00D03368">
        <w:rPr>
          <w:sz w:val="24"/>
          <w:szCs w:val="24"/>
          <w:lang w:val="en-US"/>
        </w:rPr>
        <w:t xml:space="preserve"> of the alert message</w:t>
      </w:r>
      <w:r>
        <w:rPr>
          <w:sz w:val="24"/>
          <w:szCs w:val="24"/>
          <w:lang w:val="en-US"/>
        </w:rPr>
        <w:t>.</w:t>
      </w:r>
    </w:p>
    <w:p w14:paraId="2B9A9CA1" w14:textId="7529ED12" w:rsidR="00D03368" w:rsidRDefault="00D03368" w:rsidP="00D03368">
      <w:pPr>
        <w:ind w:left="720"/>
        <w:contextualSpacing/>
        <w:rPr>
          <w:sz w:val="24"/>
          <w:szCs w:val="24"/>
          <w:lang w:val="en-US"/>
        </w:rPr>
      </w:pPr>
    </w:p>
    <w:p w14:paraId="6478BE54" w14:textId="35F0BD8F" w:rsidR="00D03368" w:rsidRPr="00D03368" w:rsidRDefault="00D03368" w:rsidP="00D03368">
      <w:pPr>
        <w:ind w:left="720"/>
        <w:contextualSpacing/>
        <w:rPr>
          <w:b/>
          <w:sz w:val="24"/>
          <w:szCs w:val="24"/>
          <w:lang w:val="en-US"/>
        </w:rPr>
      </w:pPr>
      <w:r w:rsidRPr="00D03368">
        <w:rPr>
          <w:b/>
          <w:sz w:val="24"/>
          <w:szCs w:val="24"/>
          <w:lang w:val="en-US"/>
        </w:rPr>
        <w:t>Objective:</w:t>
      </w:r>
      <w:r>
        <w:rPr>
          <w:b/>
          <w:sz w:val="24"/>
          <w:szCs w:val="24"/>
          <w:lang w:val="en-US"/>
        </w:rPr>
        <w:t xml:space="preserve"> </w:t>
      </w:r>
      <w:r w:rsidR="002E420D" w:rsidRPr="002E420D">
        <w:rPr>
          <w:sz w:val="24"/>
          <w:szCs w:val="24"/>
          <w:lang w:val="en-US"/>
        </w:rPr>
        <w:t>The objective of the &lt;</w:t>
      </w:r>
      <w:r w:rsidR="002E420D" w:rsidRPr="002E420D">
        <w:rPr>
          <w:b/>
          <w:sz w:val="24"/>
          <w:szCs w:val="24"/>
          <w:lang w:val="en-US"/>
        </w:rPr>
        <w:t>expires</w:t>
      </w:r>
      <w:r w:rsidR="002E420D" w:rsidRPr="002E420D">
        <w:rPr>
          <w:sz w:val="24"/>
          <w:szCs w:val="24"/>
          <w:lang w:val="en-US"/>
        </w:rPr>
        <w:t xml:space="preserve">&gt; element is to assist consuming agents in determining when the presentation of the information within the </w:t>
      </w:r>
      <w:r w:rsidR="00BD1B2D">
        <w:rPr>
          <w:sz w:val="24"/>
          <w:szCs w:val="24"/>
          <w:lang w:val="en-US"/>
        </w:rPr>
        <w:t>alert messag</w:t>
      </w:r>
      <w:r w:rsidR="002E420D" w:rsidRPr="002E420D">
        <w:rPr>
          <w:sz w:val="24"/>
          <w:szCs w:val="24"/>
          <w:lang w:val="en-US"/>
        </w:rPr>
        <w:t xml:space="preserve">e should conclude. The end time is typically based on the broader event situation, which in turn is </w:t>
      </w:r>
      <w:r w:rsidR="002E420D">
        <w:rPr>
          <w:sz w:val="24"/>
          <w:szCs w:val="24"/>
          <w:lang w:val="en-US"/>
        </w:rPr>
        <w:t xml:space="preserve">composed of </w:t>
      </w:r>
      <w:r w:rsidR="002E420D" w:rsidRPr="002E420D">
        <w:rPr>
          <w:sz w:val="24"/>
          <w:szCs w:val="24"/>
          <w:lang w:val="en-US"/>
        </w:rPr>
        <w:t>the subject event and</w:t>
      </w:r>
      <w:r w:rsidR="002E420D">
        <w:rPr>
          <w:sz w:val="24"/>
          <w:szCs w:val="24"/>
          <w:lang w:val="en-US"/>
        </w:rPr>
        <w:t>, if applicable,</w:t>
      </w:r>
      <w:r w:rsidR="002E420D" w:rsidRPr="002E420D">
        <w:rPr>
          <w:sz w:val="24"/>
          <w:szCs w:val="24"/>
          <w:lang w:val="en-US"/>
        </w:rPr>
        <w:t xml:space="preserve"> its follow time</w:t>
      </w:r>
      <w:r w:rsidR="002E420D">
        <w:rPr>
          <w:sz w:val="24"/>
          <w:szCs w:val="24"/>
          <w:lang w:val="en-US"/>
        </w:rPr>
        <w:t xml:space="preserve"> </w:t>
      </w:r>
      <w:r>
        <w:rPr>
          <w:rStyle w:val="FootnoteReference"/>
          <w:sz w:val="24"/>
          <w:szCs w:val="24"/>
          <w:lang w:val="en-US"/>
        </w:rPr>
        <w:footnoteReference w:id="62"/>
      </w:r>
      <w:r>
        <w:rPr>
          <w:sz w:val="24"/>
          <w:szCs w:val="24"/>
          <w:lang w:val="en-US"/>
        </w:rPr>
        <w:t>.</w:t>
      </w:r>
    </w:p>
    <w:p w14:paraId="75BC8018" w14:textId="3E0441A7" w:rsidR="00D03368" w:rsidRDefault="002E420D" w:rsidP="00C17DDB">
      <w:pPr>
        <w:pStyle w:val="ListParagraph"/>
        <w:numPr>
          <w:ilvl w:val="1"/>
          <w:numId w:val="45"/>
        </w:numPr>
        <w:rPr>
          <w:sz w:val="24"/>
          <w:szCs w:val="24"/>
          <w:lang w:val="en-US"/>
        </w:rPr>
      </w:pPr>
      <w:r w:rsidRPr="002E420D">
        <w:rPr>
          <w:sz w:val="24"/>
          <w:szCs w:val="24"/>
          <w:lang w:val="en-US"/>
        </w:rPr>
        <w:t>The alerting agency fills in the optional &lt;</w:t>
      </w:r>
      <w:r w:rsidRPr="002E420D">
        <w:rPr>
          <w:b/>
          <w:sz w:val="24"/>
          <w:szCs w:val="24"/>
          <w:lang w:val="en-US"/>
        </w:rPr>
        <w:t>expires</w:t>
      </w:r>
      <w:r w:rsidRPr="002E420D">
        <w:rPr>
          <w:sz w:val="24"/>
          <w:szCs w:val="24"/>
          <w:lang w:val="en-US"/>
        </w:rPr>
        <w:t xml:space="preserve">&gt; element with either the anticipated end time of the larger alerting </w:t>
      </w:r>
      <w:r>
        <w:rPr>
          <w:sz w:val="24"/>
          <w:szCs w:val="24"/>
          <w:lang w:val="en-US"/>
        </w:rPr>
        <w:t>situation or the end time of the agency’s</w:t>
      </w:r>
      <w:r w:rsidRPr="002E420D">
        <w:rPr>
          <w:sz w:val="24"/>
          <w:szCs w:val="24"/>
          <w:lang w:val="en-US"/>
        </w:rPr>
        <w:t xml:space="preserve"> current period of responsibility </w:t>
      </w:r>
      <w:r>
        <w:rPr>
          <w:sz w:val="24"/>
          <w:szCs w:val="24"/>
          <w:lang w:val="en-US"/>
        </w:rPr>
        <w:t>(</w:t>
      </w:r>
      <w:r w:rsidRPr="002E420D">
        <w:rPr>
          <w:sz w:val="24"/>
          <w:szCs w:val="24"/>
          <w:lang w:val="en-US"/>
        </w:rPr>
        <w:t>at the time of publishing</w:t>
      </w:r>
      <w:r>
        <w:rPr>
          <w:sz w:val="24"/>
          <w:szCs w:val="24"/>
          <w:lang w:val="en-US"/>
        </w:rPr>
        <w:t>)</w:t>
      </w:r>
      <w:r w:rsidR="00EC1E59">
        <w:rPr>
          <w:sz w:val="24"/>
          <w:szCs w:val="24"/>
          <w:lang w:val="en-US"/>
        </w:rPr>
        <w:t xml:space="preserve">. This includes </w:t>
      </w:r>
      <w:r w:rsidRPr="002E420D">
        <w:rPr>
          <w:sz w:val="24"/>
          <w:szCs w:val="24"/>
          <w:lang w:val="en-US"/>
        </w:rPr>
        <w:t xml:space="preserve">if the </w:t>
      </w:r>
      <w:r>
        <w:rPr>
          <w:sz w:val="24"/>
          <w:szCs w:val="24"/>
          <w:lang w:val="en-US"/>
        </w:rPr>
        <w:t xml:space="preserve">larger event </w:t>
      </w:r>
      <w:r w:rsidRPr="002E420D">
        <w:rPr>
          <w:sz w:val="24"/>
          <w:szCs w:val="24"/>
          <w:lang w:val="en-US"/>
        </w:rPr>
        <w:t xml:space="preserve">situation extends beyond that </w:t>
      </w:r>
      <w:r w:rsidR="00EC1E59">
        <w:rPr>
          <w:sz w:val="24"/>
          <w:szCs w:val="24"/>
          <w:lang w:val="en-US"/>
        </w:rPr>
        <w:t xml:space="preserve">expires </w:t>
      </w:r>
      <w:r w:rsidRPr="002E420D">
        <w:rPr>
          <w:sz w:val="24"/>
          <w:szCs w:val="24"/>
          <w:lang w:val="en-US"/>
        </w:rPr>
        <w:t>point. Typically, for short-duration events, the overall situation's end time aligns with the conclusion of the event</w:t>
      </w:r>
      <w:r>
        <w:rPr>
          <w:sz w:val="24"/>
          <w:szCs w:val="24"/>
          <w:lang w:val="en-US"/>
        </w:rPr>
        <w:t>-</w:t>
      </w:r>
      <w:r w:rsidRPr="002E420D">
        <w:rPr>
          <w:sz w:val="24"/>
          <w:szCs w:val="24"/>
          <w:lang w:val="en-US"/>
        </w:rPr>
        <w:t>of</w:t>
      </w:r>
      <w:r>
        <w:rPr>
          <w:sz w:val="24"/>
          <w:szCs w:val="24"/>
          <w:lang w:val="en-US"/>
        </w:rPr>
        <w:t>-</w:t>
      </w:r>
      <w:r w:rsidRPr="002E420D">
        <w:rPr>
          <w:sz w:val="24"/>
          <w:szCs w:val="24"/>
          <w:lang w:val="en-US"/>
        </w:rPr>
        <w:t>interest.</w:t>
      </w:r>
    </w:p>
    <w:p w14:paraId="4D8BB217" w14:textId="77777777" w:rsidR="00D03368" w:rsidRDefault="00D03368" w:rsidP="00D03368">
      <w:pPr>
        <w:pStyle w:val="ListParagraph"/>
        <w:ind w:left="1440"/>
        <w:rPr>
          <w:sz w:val="24"/>
          <w:szCs w:val="24"/>
          <w:lang w:val="en-US"/>
        </w:rPr>
      </w:pPr>
    </w:p>
    <w:p w14:paraId="12E180AA" w14:textId="39B61BB4" w:rsidR="00196C6F" w:rsidRPr="00037F4F" w:rsidRDefault="002E420D" w:rsidP="00C17DDB">
      <w:pPr>
        <w:pStyle w:val="ListParagraph"/>
        <w:numPr>
          <w:ilvl w:val="1"/>
          <w:numId w:val="45"/>
        </w:numPr>
        <w:rPr>
          <w:sz w:val="24"/>
          <w:szCs w:val="24"/>
          <w:lang w:val="en-US"/>
        </w:rPr>
      </w:pPr>
      <w:r w:rsidRPr="002E420D">
        <w:rPr>
          <w:sz w:val="24"/>
          <w:szCs w:val="24"/>
          <w:lang w:val="en-US"/>
        </w:rPr>
        <w:t>The CAP standard permits the &lt;</w:t>
      </w:r>
      <w:r w:rsidRPr="002E420D">
        <w:rPr>
          <w:b/>
          <w:sz w:val="24"/>
          <w:szCs w:val="24"/>
          <w:lang w:val="en-US"/>
        </w:rPr>
        <w:t>expires</w:t>
      </w:r>
      <w:r w:rsidRPr="002E420D">
        <w:rPr>
          <w:sz w:val="24"/>
          <w:szCs w:val="24"/>
          <w:lang w:val="en-US"/>
        </w:rPr>
        <w:t>&gt; element to be optionally omitted from the CAP message. However,</w:t>
      </w:r>
      <w:r w:rsidR="00B6773B">
        <w:rPr>
          <w:sz w:val="24"/>
          <w:szCs w:val="24"/>
          <w:lang w:val="en-US"/>
        </w:rPr>
        <w:t xml:space="preserve"> the</w:t>
      </w:r>
      <w:r w:rsidRPr="002E420D">
        <w:rPr>
          <w:sz w:val="24"/>
          <w:szCs w:val="24"/>
          <w:lang w:val="en-US"/>
        </w:rPr>
        <w:t xml:space="preserve"> </w:t>
      </w:r>
      <w:r w:rsidRPr="002E420D">
        <w:rPr>
          <w:b/>
          <w:sz w:val="24"/>
          <w:szCs w:val="24"/>
          <w:lang w:val="en-US"/>
        </w:rPr>
        <w:t>OASIS Open</w:t>
      </w:r>
      <w:r w:rsidR="00B6773B">
        <w:rPr>
          <w:b/>
          <w:sz w:val="24"/>
          <w:szCs w:val="24"/>
          <w:lang w:val="en-US"/>
        </w:rPr>
        <w:t xml:space="preserve"> EMTC</w:t>
      </w:r>
      <w:r w:rsidRPr="002E420D">
        <w:rPr>
          <w:sz w:val="24"/>
          <w:szCs w:val="24"/>
          <w:lang w:val="en-US"/>
        </w:rPr>
        <w:t xml:space="preserve"> recommends including the &lt;</w:t>
      </w:r>
      <w:r w:rsidRPr="002E420D">
        <w:rPr>
          <w:b/>
          <w:sz w:val="24"/>
          <w:szCs w:val="24"/>
          <w:lang w:val="en-US"/>
        </w:rPr>
        <w:t>expires</w:t>
      </w:r>
      <w:r w:rsidRPr="002E420D">
        <w:rPr>
          <w:sz w:val="24"/>
          <w:szCs w:val="24"/>
          <w:lang w:val="en-US"/>
        </w:rPr>
        <w:t>&gt; element and assigning a value based on an alerting business policy</w:t>
      </w:r>
      <w:r>
        <w:rPr>
          <w:sz w:val="24"/>
          <w:szCs w:val="24"/>
          <w:lang w:val="en-US"/>
        </w:rPr>
        <w:t xml:space="preserve"> - </w:t>
      </w:r>
      <w:r w:rsidRPr="002E420D">
        <w:rPr>
          <w:sz w:val="24"/>
          <w:szCs w:val="24"/>
          <w:lang w:val="en-US"/>
        </w:rPr>
        <w:t>typically the current end time</w:t>
      </w:r>
      <w:r>
        <w:rPr>
          <w:sz w:val="24"/>
          <w:szCs w:val="24"/>
          <w:lang w:val="en-US"/>
        </w:rPr>
        <w:t xml:space="preserve"> of the alerting agency’s timing-</w:t>
      </w:r>
      <w:r w:rsidRPr="002E420D">
        <w:rPr>
          <w:sz w:val="24"/>
          <w:szCs w:val="24"/>
          <w:lang w:val="en-US"/>
        </w:rPr>
        <w:t>of</w:t>
      </w:r>
      <w:r>
        <w:rPr>
          <w:sz w:val="24"/>
          <w:szCs w:val="24"/>
          <w:lang w:val="en-US"/>
        </w:rPr>
        <w:t>-</w:t>
      </w:r>
      <w:r w:rsidRPr="002E420D">
        <w:rPr>
          <w:sz w:val="24"/>
          <w:szCs w:val="24"/>
          <w:lang w:val="en-US"/>
        </w:rPr>
        <w:t>responsibility, as deter</w:t>
      </w:r>
      <w:r>
        <w:rPr>
          <w:sz w:val="24"/>
          <w:szCs w:val="24"/>
          <w:lang w:val="en-US"/>
        </w:rPr>
        <w:t>mined at the time of publishing</w:t>
      </w:r>
      <w:r w:rsidR="00B57507">
        <w:rPr>
          <w:sz w:val="24"/>
          <w:szCs w:val="24"/>
          <w:lang w:val="en-US"/>
        </w:rPr>
        <w:t xml:space="preserve"> </w:t>
      </w:r>
      <w:r w:rsidR="00B57507">
        <w:rPr>
          <w:rStyle w:val="FootnoteReference"/>
          <w:sz w:val="24"/>
          <w:szCs w:val="24"/>
          <w:lang w:val="en-US"/>
        </w:rPr>
        <w:footnoteReference w:id="63"/>
      </w:r>
      <w:r w:rsidR="00B57507">
        <w:rPr>
          <w:sz w:val="24"/>
          <w:szCs w:val="24"/>
          <w:lang w:val="en-US"/>
        </w:rPr>
        <w:t>.</w:t>
      </w:r>
      <w:r w:rsidR="00037F4F">
        <w:rPr>
          <w:sz w:val="24"/>
          <w:szCs w:val="24"/>
          <w:lang w:val="en-US"/>
        </w:rPr>
        <w:t xml:space="preserve"> </w:t>
      </w:r>
    </w:p>
    <w:p w14:paraId="2DE3276E" w14:textId="7481D95B" w:rsidR="00CD26D6" w:rsidRDefault="002E420D" w:rsidP="00C17DDB">
      <w:pPr>
        <w:numPr>
          <w:ilvl w:val="2"/>
          <w:numId w:val="45"/>
        </w:numPr>
        <w:contextualSpacing/>
        <w:rPr>
          <w:sz w:val="24"/>
          <w:szCs w:val="24"/>
          <w:lang w:val="en-US"/>
        </w:rPr>
      </w:pPr>
      <w:r w:rsidRPr="002E420D">
        <w:rPr>
          <w:sz w:val="24"/>
          <w:szCs w:val="24"/>
          <w:lang w:val="en-US"/>
        </w:rPr>
        <w:t>The &lt;</w:t>
      </w:r>
      <w:r w:rsidRPr="002E420D">
        <w:rPr>
          <w:b/>
          <w:sz w:val="24"/>
          <w:szCs w:val="24"/>
          <w:lang w:val="en-US"/>
        </w:rPr>
        <w:t>expires</w:t>
      </w:r>
      <w:r w:rsidRPr="002E420D">
        <w:rPr>
          <w:sz w:val="24"/>
          <w:szCs w:val="24"/>
          <w:lang w:val="en-US"/>
        </w:rPr>
        <w:t>&gt; element is optional, but its absence can be concerning for consuming agents, as there is no formal directive specifying when the message presentation should end. In such cases, consuming agents must assume that the originator will eventually prov</w:t>
      </w:r>
      <w:r w:rsidR="00EC1E59">
        <w:rPr>
          <w:sz w:val="24"/>
          <w:szCs w:val="24"/>
          <w:lang w:val="en-US"/>
        </w:rPr>
        <w:t>ide a</w:t>
      </w:r>
      <w:r w:rsidRPr="002E420D">
        <w:rPr>
          <w:sz w:val="24"/>
          <w:szCs w:val="24"/>
          <w:lang w:val="en-US"/>
        </w:rPr>
        <w:t xml:space="preserve"> </w:t>
      </w:r>
      <w:r w:rsidR="00EC1E59">
        <w:rPr>
          <w:sz w:val="24"/>
          <w:szCs w:val="24"/>
          <w:lang w:val="en-US"/>
        </w:rPr>
        <w:t xml:space="preserve">follow-up </w:t>
      </w:r>
      <w:r w:rsidRPr="002E420D">
        <w:rPr>
          <w:sz w:val="24"/>
          <w:szCs w:val="24"/>
          <w:lang w:val="en-US"/>
        </w:rPr>
        <w:t>update or cancellation message within a reasonable timeframe to address the expiration timing of the alerting signal.</w:t>
      </w:r>
    </w:p>
    <w:p w14:paraId="066570BE" w14:textId="77777777" w:rsidR="00CD26D6" w:rsidRDefault="00CD26D6" w:rsidP="00CD26D6">
      <w:pPr>
        <w:ind w:left="2160"/>
        <w:contextualSpacing/>
        <w:rPr>
          <w:sz w:val="24"/>
          <w:szCs w:val="24"/>
          <w:lang w:val="en-US"/>
        </w:rPr>
      </w:pPr>
    </w:p>
    <w:p w14:paraId="73C6013E" w14:textId="50BD0A7A" w:rsidR="00CD26D6" w:rsidRPr="00CD26D6" w:rsidRDefault="002E420D" w:rsidP="00C17DDB">
      <w:pPr>
        <w:numPr>
          <w:ilvl w:val="2"/>
          <w:numId w:val="45"/>
        </w:numPr>
        <w:contextualSpacing/>
        <w:rPr>
          <w:sz w:val="24"/>
          <w:szCs w:val="24"/>
          <w:lang w:val="en-US"/>
        </w:rPr>
      </w:pPr>
      <w:r w:rsidRPr="002E420D">
        <w:rPr>
          <w:sz w:val="24"/>
          <w:szCs w:val="24"/>
          <w:lang w:val="en-US"/>
        </w:rPr>
        <w:t>When an &lt;</w:t>
      </w:r>
      <w:r w:rsidRPr="002E420D">
        <w:rPr>
          <w:b/>
          <w:sz w:val="24"/>
          <w:szCs w:val="24"/>
          <w:lang w:val="en-US"/>
        </w:rPr>
        <w:t>expires</w:t>
      </w:r>
      <w:r w:rsidRPr="002E420D">
        <w:rPr>
          <w:sz w:val="24"/>
          <w:szCs w:val="24"/>
          <w:lang w:val="en-US"/>
        </w:rPr>
        <w:t>&gt; time is absent, consumers must assume that no network or system issue will disrupt the delivery of a follow-up message through the distribution path. To avoid appearing delinquent in the alerting process</w:t>
      </w:r>
      <w:r>
        <w:rPr>
          <w:sz w:val="24"/>
          <w:szCs w:val="24"/>
          <w:lang w:val="en-US"/>
        </w:rPr>
        <w:t xml:space="preserve"> (by not removing the message presentation in a timely manner)</w:t>
      </w:r>
      <w:r w:rsidRPr="002E420D">
        <w:rPr>
          <w:sz w:val="24"/>
          <w:szCs w:val="24"/>
          <w:lang w:val="en-US"/>
        </w:rPr>
        <w:t>, consuming agencies and agents generally prefer originators to include an upfront &lt;</w:t>
      </w:r>
      <w:r w:rsidRPr="002E420D">
        <w:rPr>
          <w:b/>
          <w:sz w:val="24"/>
          <w:szCs w:val="24"/>
          <w:lang w:val="en-US"/>
        </w:rPr>
        <w:t>expires</w:t>
      </w:r>
      <w:r w:rsidRPr="002E420D">
        <w:rPr>
          <w:sz w:val="24"/>
          <w:szCs w:val="24"/>
          <w:lang w:val="en-US"/>
        </w:rPr>
        <w:t>&gt; element in all CAP messages</w:t>
      </w:r>
      <w:r>
        <w:rPr>
          <w:sz w:val="24"/>
          <w:szCs w:val="24"/>
          <w:lang w:val="en-US"/>
        </w:rPr>
        <w:t xml:space="preserve"> </w:t>
      </w:r>
      <w:r>
        <w:rPr>
          <w:rStyle w:val="FootnoteReference"/>
          <w:sz w:val="24"/>
          <w:szCs w:val="24"/>
          <w:lang w:val="en-US"/>
        </w:rPr>
        <w:footnoteReference w:id="64"/>
      </w:r>
      <w:r w:rsidRPr="002E420D">
        <w:rPr>
          <w:sz w:val="24"/>
          <w:szCs w:val="24"/>
          <w:lang w:val="en-US"/>
        </w:rPr>
        <w:t>.</w:t>
      </w:r>
      <w:r w:rsidR="00B6773B">
        <w:rPr>
          <w:sz w:val="24"/>
          <w:szCs w:val="24"/>
          <w:lang w:val="en-US"/>
        </w:rPr>
        <w:t xml:space="preserve"> The</w:t>
      </w:r>
      <w:r w:rsidRPr="002E420D">
        <w:rPr>
          <w:b/>
          <w:sz w:val="24"/>
          <w:szCs w:val="24"/>
          <w:lang w:val="en-US"/>
        </w:rPr>
        <w:t xml:space="preserve"> OASIS Ope</w:t>
      </w:r>
      <w:r w:rsidR="00B6773B">
        <w:rPr>
          <w:b/>
          <w:sz w:val="24"/>
          <w:szCs w:val="24"/>
          <w:lang w:val="en-US"/>
        </w:rPr>
        <w:t>n EMTC</w:t>
      </w:r>
      <w:r w:rsidRPr="002E420D">
        <w:rPr>
          <w:sz w:val="24"/>
          <w:szCs w:val="24"/>
          <w:lang w:val="en-US"/>
        </w:rPr>
        <w:t xml:space="preserve"> recommends that the &lt;</w:t>
      </w:r>
      <w:r w:rsidRPr="002E420D">
        <w:rPr>
          <w:b/>
          <w:sz w:val="24"/>
          <w:szCs w:val="24"/>
          <w:lang w:val="en-US"/>
        </w:rPr>
        <w:t>expires</w:t>
      </w:r>
      <w:r w:rsidRPr="002E420D">
        <w:rPr>
          <w:sz w:val="24"/>
          <w:szCs w:val="24"/>
          <w:lang w:val="en-US"/>
        </w:rPr>
        <w:t>&gt; element always be present and assigned a reasonable en</w:t>
      </w:r>
      <w:r>
        <w:rPr>
          <w:sz w:val="24"/>
          <w:szCs w:val="24"/>
          <w:lang w:val="en-US"/>
        </w:rPr>
        <w:t>d time for message presentation</w:t>
      </w:r>
      <w:r w:rsidR="006F7FE9" w:rsidRPr="00D2589A">
        <w:rPr>
          <w:sz w:val="24"/>
          <w:szCs w:val="24"/>
          <w:lang w:val="en-US"/>
        </w:rPr>
        <w:t>.</w:t>
      </w:r>
    </w:p>
    <w:p w14:paraId="5D22417C" w14:textId="77777777" w:rsidR="00CD26D6" w:rsidRDefault="00CD26D6" w:rsidP="00CD26D6">
      <w:pPr>
        <w:ind w:left="2160"/>
        <w:contextualSpacing/>
        <w:rPr>
          <w:sz w:val="24"/>
          <w:szCs w:val="24"/>
          <w:lang w:val="en-US"/>
        </w:rPr>
      </w:pPr>
    </w:p>
    <w:p w14:paraId="083ECE69" w14:textId="35C97089" w:rsidR="00CD26D6" w:rsidRPr="00D2589A" w:rsidRDefault="00CD26D6" w:rsidP="00C17DDB">
      <w:pPr>
        <w:numPr>
          <w:ilvl w:val="2"/>
          <w:numId w:val="45"/>
        </w:numPr>
        <w:contextualSpacing/>
        <w:rPr>
          <w:sz w:val="24"/>
          <w:szCs w:val="24"/>
          <w:lang w:val="en-US"/>
        </w:rPr>
      </w:pPr>
      <w:r>
        <w:rPr>
          <w:sz w:val="24"/>
          <w:szCs w:val="24"/>
          <w:lang w:val="en-US"/>
        </w:rPr>
        <w:t xml:space="preserve">Originators concerned about the potential for </w:t>
      </w:r>
      <w:r w:rsidR="00BD1B2D">
        <w:rPr>
          <w:sz w:val="24"/>
          <w:szCs w:val="24"/>
          <w:lang w:val="en-US"/>
        </w:rPr>
        <w:t>alert messag</w:t>
      </w:r>
      <w:r>
        <w:rPr>
          <w:sz w:val="24"/>
          <w:szCs w:val="24"/>
          <w:lang w:val="en-US"/>
        </w:rPr>
        <w:t xml:space="preserve">es to expire on consuming systems, before a replacement message arrives to supersede the message, should factor in a </w:t>
      </w:r>
      <w:r w:rsidR="002E420D">
        <w:rPr>
          <w:sz w:val="24"/>
          <w:szCs w:val="24"/>
          <w:lang w:val="en-US"/>
        </w:rPr>
        <w:t xml:space="preserve">reasonable </w:t>
      </w:r>
      <w:r>
        <w:rPr>
          <w:sz w:val="24"/>
          <w:szCs w:val="24"/>
          <w:lang w:val="en-US"/>
        </w:rPr>
        <w:t xml:space="preserve">buffer time </w:t>
      </w:r>
      <w:r w:rsidR="002E420D">
        <w:rPr>
          <w:sz w:val="24"/>
          <w:szCs w:val="24"/>
          <w:lang w:val="en-US"/>
        </w:rPr>
        <w:t xml:space="preserve">beyond the true expires time for the message information. This would be a value balanced by the alerting agency recognizing the consuming agencies desire to not have expired information be presented well after </w:t>
      </w:r>
      <w:r w:rsidR="00EC1E59">
        <w:rPr>
          <w:sz w:val="24"/>
          <w:szCs w:val="24"/>
          <w:lang w:val="en-US"/>
        </w:rPr>
        <w:t xml:space="preserve">the message, and its information, </w:t>
      </w:r>
      <w:r w:rsidR="002E420D">
        <w:rPr>
          <w:sz w:val="24"/>
          <w:szCs w:val="24"/>
          <w:lang w:val="en-US"/>
        </w:rPr>
        <w:t xml:space="preserve">has gone stale  </w:t>
      </w:r>
      <w:r w:rsidR="002E420D">
        <w:rPr>
          <w:rStyle w:val="FootnoteReference"/>
          <w:sz w:val="24"/>
          <w:szCs w:val="24"/>
          <w:lang w:val="en-US"/>
        </w:rPr>
        <w:footnoteReference w:id="65"/>
      </w:r>
      <w:r w:rsidR="002E420D">
        <w:rPr>
          <w:sz w:val="24"/>
          <w:szCs w:val="24"/>
          <w:lang w:val="en-US"/>
        </w:rPr>
        <w:t>.</w:t>
      </w:r>
    </w:p>
    <w:p w14:paraId="293BE14F" w14:textId="4CE9D405" w:rsidR="00037F4F" w:rsidRDefault="00037F4F">
      <w:pPr>
        <w:rPr>
          <w:b/>
          <w:sz w:val="24"/>
          <w:szCs w:val="24"/>
          <w:lang w:val="en-US"/>
        </w:rPr>
      </w:pPr>
    </w:p>
    <w:p w14:paraId="1103F3D4" w14:textId="36046A4A" w:rsidR="002E420D" w:rsidRPr="002E420D" w:rsidRDefault="002D51E4" w:rsidP="00C17DDB">
      <w:pPr>
        <w:numPr>
          <w:ilvl w:val="0"/>
          <w:numId w:val="45"/>
        </w:numPr>
        <w:contextualSpacing/>
        <w:rPr>
          <w:b/>
          <w:sz w:val="24"/>
          <w:szCs w:val="24"/>
          <w:lang w:val="en-US"/>
        </w:rPr>
      </w:pPr>
      <w:r>
        <w:rPr>
          <w:b/>
          <w:sz w:val="24"/>
          <w:szCs w:val="24"/>
          <w:lang w:val="en-US"/>
        </w:rPr>
        <w:t xml:space="preserve">Element: </w:t>
      </w:r>
      <w:r w:rsidR="00C33BA6" w:rsidRPr="00C33BA6">
        <w:rPr>
          <w:b/>
          <w:sz w:val="24"/>
          <w:szCs w:val="24"/>
          <w:lang w:val="en-US"/>
        </w:rPr>
        <w:t>&lt;incidents&gt;</w:t>
      </w:r>
      <w:r w:rsidR="00C26CC3">
        <w:rPr>
          <w:b/>
          <w:sz w:val="24"/>
          <w:szCs w:val="24"/>
          <w:lang w:val="en-US"/>
        </w:rPr>
        <w:t xml:space="preserve"> </w:t>
      </w:r>
      <w:proofErr w:type="spellStart"/>
      <w:proofErr w:type="gramStart"/>
      <w:r w:rsidR="00C26CC3" w:rsidRPr="00C26CC3">
        <w:rPr>
          <w:sz w:val="24"/>
          <w:szCs w:val="24"/>
          <w:lang w:val="en-US"/>
        </w:rPr>
        <w:t>cap.alert</w:t>
      </w:r>
      <w:proofErr w:type="gramEnd"/>
      <w:r w:rsidR="00C26CC3" w:rsidRPr="00C26CC3">
        <w:rPr>
          <w:sz w:val="24"/>
          <w:szCs w:val="24"/>
          <w:lang w:val="en-US"/>
        </w:rPr>
        <w:t>.</w:t>
      </w:r>
      <w:proofErr w:type="gramStart"/>
      <w:r w:rsidR="00C26CC3" w:rsidRPr="00C26CC3">
        <w:rPr>
          <w:sz w:val="24"/>
          <w:szCs w:val="24"/>
          <w:lang w:val="en-US"/>
        </w:rPr>
        <w:t>incidents.group</w:t>
      </w:r>
      <w:proofErr w:type="spellEnd"/>
      <w:proofErr w:type="gramEnd"/>
      <w:r>
        <w:rPr>
          <w:sz w:val="24"/>
          <w:szCs w:val="24"/>
          <w:lang w:val="en-US"/>
        </w:rPr>
        <w:t xml:space="preserve">  (optional)</w:t>
      </w:r>
      <w:r w:rsidR="002E420D">
        <w:rPr>
          <w:sz w:val="24"/>
          <w:szCs w:val="24"/>
          <w:lang w:val="en-US"/>
        </w:rPr>
        <w:t>.</w:t>
      </w:r>
      <w:r w:rsidR="002E420D" w:rsidRPr="002E420D">
        <w:t xml:space="preserve"> </w:t>
      </w:r>
    </w:p>
    <w:p w14:paraId="6E284498" w14:textId="744CDAD6" w:rsidR="002D51E4" w:rsidRPr="002D51E4" w:rsidRDefault="002E420D" w:rsidP="002E420D">
      <w:pPr>
        <w:ind w:left="720"/>
        <w:contextualSpacing/>
        <w:rPr>
          <w:b/>
          <w:sz w:val="24"/>
          <w:szCs w:val="24"/>
          <w:lang w:val="en-US"/>
        </w:rPr>
      </w:pPr>
      <w:r w:rsidRPr="002E420D">
        <w:rPr>
          <w:sz w:val="24"/>
          <w:szCs w:val="24"/>
          <w:lang w:val="en-US"/>
        </w:rPr>
        <w:t>This is an added element that is optional in CAP. A CAP message with no &lt;</w:t>
      </w:r>
      <w:r w:rsidRPr="002E420D">
        <w:rPr>
          <w:b/>
          <w:sz w:val="24"/>
          <w:szCs w:val="24"/>
          <w:lang w:val="en-US"/>
        </w:rPr>
        <w:t>incidents</w:t>
      </w:r>
      <w:r w:rsidRPr="002E420D">
        <w:rPr>
          <w:sz w:val="24"/>
          <w:szCs w:val="24"/>
          <w:lang w:val="en-US"/>
        </w:rPr>
        <w:t>&gt; element is still valid CAP.</w:t>
      </w:r>
    </w:p>
    <w:p w14:paraId="26908C37" w14:textId="7DA13750" w:rsidR="00C33BA6" w:rsidRPr="00C33BA6" w:rsidRDefault="00C26CC3" w:rsidP="002D51E4">
      <w:pPr>
        <w:ind w:left="720"/>
        <w:contextualSpacing/>
        <w:rPr>
          <w:b/>
          <w:sz w:val="24"/>
          <w:szCs w:val="24"/>
          <w:lang w:val="en-US"/>
        </w:rPr>
      </w:pPr>
      <w:r>
        <w:rPr>
          <w:sz w:val="24"/>
          <w:szCs w:val="24"/>
          <w:lang w:val="en-US"/>
        </w:rPr>
        <w:br/>
      </w:r>
      <w:r w:rsidR="002D51E4">
        <w:rPr>
          <w:b/>
          <w:sz w:val="24"/>
          <w:szCs w:val="24"/>
          <w:lang w:val="en-US"/>
        </w:rPr>
        <w:t>Definition (CAP v1.2)</w:t>
      </w:r>
      <w:r w:rsidR="002D51E4" w:rsidRPr="00CD10E3">
        <w:rPr>
          <w:b/>
          <w:sz w:val="24"/>
          <w:szCs w:val="24"/>
          <w:lang w:val="en-US"/>
        </w:rPr>
        <w:t>:</w:t>
      </w:r>
      <w:r w:rsidR="00037F4F">
        <w:rPr>
          <w:sz w:val="24"/>
          <w:szCs w:val="24"/>
          <w:lang w:val="en-US"/>
        </w:rPr>
        <w:t xml:space="preserve"> </w:t>
      </w:r>
      <w:r w:rsidR="007923E6">
        <w:rPr>
          <w:sz w:val="24"/>
          <w:szCs w:val="24"/>
          <w:lang w:val="en-US"/>
        </w:rPr>
        <w:t>The “group listing”</w:t>
      </w:r>
      <w:r>
        <w:rPr>
          <w:sz w:val="24"/>
          <w:szCs w:val="24"/>
          <w:lang w:val="en-US"/>
        </w:rPr>
        <w:t xml:space="preserve"> naming the referent incident(s) of the alert message.</w:t>
      </w:r>
    </w:p>
    <w:p w14:paraId="398B4769" w14:textId="78C02860" w:rsidR="00C33BA6" w:rsidRDefault="00C33BA6" w:rsidP="00C33BA6">
      <w:pPr>
        <w:ind w:left="720"/>
        <w:contextualSpacing/>
        <w:rPr>
          <w:sz w:val="24"/>
          <w:szCs w:val="24"/>
          <w:lang w:val="en-US"/>
        </w:rPr>
      </w:pPr>
    </w:p>
    <w:p w14:paraId="2E988F58" w14:textId="022C9BB9" w:rsidR="00E56723" w:rsidRDefault="002D51E4" w:rsidP="00E56723">
      <w:pPr>
        <w:ind w:left="720"/>
        <w:contextualSpacing/>
        <w:rPr>
          <w:sz w:val="24"/>
          <w:szCs w:val="24"/>
          <w:lang w:val="en-US"/>
        </w:rPr>
      </w:pPr>
      <w:r w:rsidRPr="00D03368">
        <w:rPr>
          <w:b/>
          <w:sz w:val="24"/>
          <w:szCs w:val="24"/>
          <w:lang w:val="en-US"/>
        </w:rPr>
        <w:t>Objective</w:t>
      </w:r>
      <w:r>
        <w:rPr>
          <w:b/>
          <w:sz w:val="24"/>
          <w:szCs w:val="24"/>
          <w:lang w:val="en-US"/>
        </w:rPr>
        <w:t>:</w:t>
      </w:r>
      <w:r w:rsidRPr="002D51E4">
        <w:rPr>
          <w:sz w:val="24"/>
          <w:szCs w:val="24"/>
          <w:lang w:val="en-US"/>
        </w:rPr>
        <w:t xml:space="preserve"> </w:t>
      </w:r>
      <w:r w:rsidR="002E420D" w:rsidRPr="002E420D">
        <w:rPr>
          <w:sz w:val="24"/>
          <w:szCs w:val="24"/>
          <w:lang w:val="en-US"/>
        </w:rPr>
        <w:t>The objective of the &lt;</w:t>
      </w:r>
      <w:r w:rsidR="002E420D" w:rsidRPr="002E420D">
        <w:rPr>
          <w:b/>
          <w:sz w:val="24"/>
          <w:szCs w:val="24"/>
          <w:lang w:val="en-US"/>
        </w:rPr>
        <w:t>incidents</w:t>
      </w:r>
      <w:r w:rsidR="002E420D" w:rsidRPr="002E420D">
        <w:rPr>
          <w:sz w:val="24"/>
          <w:szCs w:val="24"/>
          <w:lang w:val="en-US"/>
        </w:rPr>
        <w:t xml:space="preserve">&gt; element in a CAP message is to link the current </w:t>
      </w:r>
      <w:r w:rsidR="00BD1B2D">
        <w:rPr>
          <w:sz w:val="24"/>
          <w:szCs w:val="24"/>
          <w:lang w:val="en-US"/>
        </w:rPr>
        <w:t>alert messag</w:t>
      </w:r>
      <w:r w:rsidR="002E420D" w:rsidRPr="002E420D">
        <w:rPr>
          <w:sz w:val="24"/>
          <w:szCs w:val="24"/>
          <w:lang w:val="en-US"/>
        </w:rPr>
        <w:t>e to a broader observed situation identified by a name and/or index. An alerting agency may optionally include an &lt;</w:t>
      </w:r>
      <w:r w:rsidR="002E420D" w:rsidRPr="002E420D">
        <w:rPr>
          <w:b/>
          <w:sz w:val="24"/>
          <w:szCs w:val="24"/>
          <w:lang w:val="en-US"/>
        </w:rPr>
        <w:t>incidents</w:t>
      </w:r>
      <w:r w:rsidR="002E420D" w:rsidRPr="002E420D">
        <w:rPr>
          <w:sz w:val="24"/>
          <w:szCs w:val="24"/>
          <w:lang w:val="en-US"/>
        </w:rPr>
        <w:t>&gt; element for cross-referencing and tracking purposes, assisting consumers in understanding the context (e.g., a named event like "Hurricane Katrina"). Identifiers may take the form of incident tracking codes assigned by different reporting agencies (e.g., AAA</w:t>
      </w:r>
      <w:r w:rsidR="002E420D">
        <w:rPr>
          <w:sz w:val="24"/>
          <w:szCs w:val="24"/>
          <w:lang w:val="en-US"/>
        </w:rPr>
        <w:t>-</w:t>
      </w:r>
      <w:r w:rsidR="002E420D" w:rsidRPr="002E420D">
        <w:rPr>
          <w:sz w:val="24"/>
          <w:szCs w:val="24"/>
          <w:lang w:val="en-US"/>
        </w:rPr>
        <w:t>001, BBB</w:t>
      </w:r>
      <w:r w:rsidR="002E420D">
        <w:rPr>
          <w:sz w:val="24"/>
          <w:szCs w:val="24"/>
          <w:lang w:val="en-US"/>
        </w:rPr>
        <w:t>-</w:t>
      </w:r>
      <w:r w:rsidR="002E420D" w:rsidRPr="002E420D">
        <w:rPr>
          <w:sz w:val="24"/>
          <w:szCs w:val="24"/>
          <w:lang w:val="en-US"/>
        </w:rPr>
        <w:t>007), allowing multiple agencies to cross-r</w:t>
      </w:r>
      <w:r w:rsidR="002E420D">
        <w:rPr>
          <w:sz w:val="24"/>
          <w:szCs w:val="24"/>
          <w:lang w:val="en-US"/>
        </w:rPr>
        <w:t>eference their incident records</w:t>
      </w:r>
      <w:r w:rsidR="005B72A7">
        <w:rPr>
          <w:sz w:val="24"/>
          <w:szCs w:val="24"/>
          <w:lang w:val="en-US"/>
        </w:rPr>
        <w:t xml:space="preserve"> </w:t>
      </w:r>
      <w:r w:rsidR="005B72A7">
        <w:rPr>
          <w:rStyle w:val="FootnoteReference"/>
          <w:sz w:val="24"/>
          <w:szCs w:val="24"/>
          <w:lang w:val="en-US"/>
        </w:rPr>
        <w:footnoteReference w:id="66"/>
      </w:r>
      <w:r w:rsidR="00702FAD">
        <w:rPr>
          <w:sz w:val="24"/>
          <w:szCs w:val="24"/>
          <w:lang w:val="en-US"/>
        </w:rPr>
        <w:t>.</w:t>
      </w:r>
    </w:p>
    <w:p w14:paraId="2840C525" w14:textId="12FA6566" w:rsidR="00904C82" w:rsidRDefault="002E420D" w:rsidP="00C17DDB">
      <w:pPr>
        <w:pStyle w:val="ListParagraph"/>
        <w:numPr>
          <w:ilvl w:val="0"/>
          <w:numId w:val="47"/>
        </w:numPr>
        <w:rPr>
          <w:sz w:val="24"/>
          <w:szCs w:val="24"/>
          <w:lang w:val="en-US"/>
        </w:rPr>
      </w:pPr>
      <w:r w:rsidRPr="002E420D">
        <w:rPr>
          <w:sz w:val="24"/>
          <w:szCs w:val="24"/>
          <w:lang w:val="en-US"/>
        </w:rPr>
        <w:t xml:space="preserve">The incident naming or </w:t>
      </w:r>
      <w:r w:rsidR="007923E6">
        <w:rPr>
          <w:sz w:val="24"/>
          <w:szCs w:val="24"/>
          <w:lang w:val="en-US"/>
        </w:rPr>
        <w:t xml:space="preserve">incident </w:t>
      </w:r>
      <w:r w:rsidRPr="002E420D">
        <w:rPr>
          <w:sz w:val="24"/>
          <w:szCs w:val="24"/>
          <w:lang w:val="en-US"/>
        </w:rPr>
        <w:t xml:space="preserve">indexing practice is determined by the alerting agency as part of its organizational profile. Consumers of the </w:t>
      </w:r>
      <w:r>
        <w:rPr>
          <w:sz w:val="24"/>
          <w:szCs w:val="24"/>
          <w:lang w:val="en-US"/>
        </w:rPr>
        <w:t xml:space="preserve">originating </w:t>
      </w:r>
      <w:r w:rsidRPr="002E420D">
        <w:rPr>
          <w:sz w:val="24"/>
          <w:szCs w:val="24"/>
          <w:lang w:val="en-US"/>
        </w:rPr>
        <w:t>agency’s CAP messaging can then utilize the assigned value for tracking and cross-referencing purposes</w:t>
      </w:r>
      <w:r w:rsidR="00904C82">
        <w:rPr>
          <w:sz w:val="24"/>
          <w:szCs w:val="24"/>
          <w:lang w:val="en-US"/>
        </w:rPr>
        <w:t>.</w:t>
      </w:r>
    </w:p>
    <w:p w14:paraId="248DC6AE" w14:textId="77777777" w:rsidR="00904C82" w:rsidRDefault="00904C82" w:rsidP="00904C82">
      <w:pPr>
        <w:pStyle w:val="ListParagraph"/>
        <w:ind w:left="1800"/>
        <w:rPr>
          <w:sz w:val="24"/>
          <w:szCs w:val="24"/>
          <w:lang w:val="en-US"/>
        </w:rPr>
      </w:pPr>
    </w:p>
    <w:p w14:paraId="65D7D6C0" w14:textId="0FDB8A48" w:rsidR="00E56723" w:rsidRPr="00E56723" w:rsidRDefault="002E420D" w:rsidP="00C17DDB">
      <w:pPr>
        <w:pStyle w:val="ListParagraph"/>
        <w:numPr>
          <w:ilvl w:val="0"/>
          <w:numId w:val="47"/>
        </w:numPr>
        <w:rPr>
          <w:sz w:val="24"/>
          <w:szCs w:val="24"/>
          <w:lang w:val="en-US"/>
        </w:rPr>
      </w:pPr>
      <w:r w:rsidRPr="002E420D">
        <w:rPr>
          <w:sz w:val="24"/>
          <w:szCs w:val="24"/>
          <w:lang w:val="en-US"/>
        </w:rPr>
        <w:t xml:space="preserve">International naming and indexing activities </w:t>
      </w:r>
      <w:r>
        <w:rPr>
          <w:sz w:val="24"/>
          <w:szCs w:val="24"/>
          <w:lang w:val="en-US"/>
        </w:rPr>
        <w:t xml:space="preserve">for extreme events </w:t>
      </w:r>
      <w:r w:rsidRPr="002E420D">
        <w:rPr>
          <w:sz w:val="24"/>
          <w:szCs w:val="24"/>
          <w:lang w:val="en-US"/>
        </w:rPr>
        <w:t xml:space="preserve">(e.g., earthquakes, volcanoes, etc.) are among the </w:t>
      </w:r>
      <w:r>
        <w:rPr>
          <w:sz w:val="24"/>
          <w:szCs w:val="24"/>
          <w:lang w:val="en-US"/>
        </w:rPr>
        <w:t xml:space="preserve">tracking </w:t>
      </w:r>
      <w:r w:rsidRPr="002E420D">
        <w:rPr>
          <w:sz w:val="24"/>
          <w:szCs w:val="24"/>
          <w:lang w:val="en-US"/>
        </w:rPr>
        <w:t xml:space="preserve">considerations an alerting agency may </w:t>
      </w:r>
      <w:proofErr w:type="gramStart"/>
      <w:r w:rsidRPr="002E420D">
        <w:rPr>
          <w:sz w:val="24"/>
          <w:szCs w:val="24"/>
          <w:lang w:val="en-US"/>
        </w:rPr>
        <w:t>take into account</w:t>
      </w:r>
      <w:proofErr w:type="gramEnd"/>
      <w:r w:rsidRPr="002E420D">
        <w:rPr>
          <w:sz w:val="24"/>
          <w:szCs w:val="24"/>
          <w:lang w:val="en-US"/>
        </w:rPr>
        <w:t xml:space="preserve"> when utilizing the &lt;</w:t>
      </w:r>
      <w:r w:rsidRPr="002E420D">
        <w:rPr>
          <w:b/>
          <w:sz w:val="24"/>
          <w:szCs w:val="24"/>
          <w:lang w:val="en-US"/>
        </w:rPr>
        <w:t>incidents</w:t>
      </w:r>
      <w:r>
        <w:rPr>
          <w:sz w:val="24"/>
          <w:szCs w:val="24"/>
          <w:lang w:val="en-US"/>
        </w:rPr>
        <w:t>&gt; element</w:t>
      </w:r>
      <w:r w:rsidR="00E56723">
        <w:rPr>
          <w:sz w:val="24"/>
          <w:szCs w:val="24"/>
          <w:lang w:val="en-US"/>
        </w:rPr>
        <w:t>.</w:t>
      </w:r>
    </w:p>
    <w:p w14:paraId="22B9D18C" w14:textId="622587A6" w:rsidR="00037F4F" w:rsidRDefault="00037F4F" w:rsidP="00B91783">
      <w:pPr>
        <w:ind w:left="720"/>
        <w:contextualSpacing/>
        <w:rPr>
          <w:sz w:val="24"/>
          <w:szCs w:val="24"/>
          <w:lang w:val="en-US"/>
        </w:rPr>
      </w:pPr>
    </w:p>
    <w:p w14:paraId="54D1E703" w14:textId="77777777" w:rsidR="00E0686B" w:rsidRPr="00B91783" w:rsidRDefault="00E0686B" w:rsidP="00B91783">
      <w:pPr>
        <w:ind w:left="720"/>
        <w:contextualSpacing/>
        <w:rPr>
          <w:sz w:val="24"/>
          <w:szCs w:val="24"/>
          <w:lang w:val="en-US"/>
        </w:rPr>
      </w:pPr>
    </w:p>
    <w:p w14:paraId="62F47D09" w14:textId="4996ABBF" w:rsidR="00FE231E" w:rsidRDefault="002E420D" w:rsidP="002E420D">
      <w:pPr>
        <w:contextualSpacing/>
        <w:rPr>
          <w:b/>
          <w:sz w:val="24"/>
          <w:szCs w:val="24"/>
          <w:lang w:val="en-US"/>
        </w:rPr>
      </w:pPr>
      <w:r w:rsidRPr="002E420D">
        <w:rPr>
          <w:b/>
          <w:sz w:val="24"/>
          <w:szCs w:val="24"/>
          <w:lang w:val="en-US"/>
        </w:rPr>
        <w:t xml:space="preserve">The following </w:t>
      </w:r>
      <w:r>
        <w:rPr>
          <w:b/>
          <w:sz w:val="24"/>
          <w:szCs w:val="24"/>
          <w:lang w:val="en-US"/>
        </w:rPr>
        <w:t>element</w:t>
      </w:r>
      <w:r w:rsidR="00E0686B">
        <w:rPr>
          <w:b/>
          <w:sz w:val="24"/>
          <w:szCs w:val="24"/>
          <w:lang w:val="en-US"/>
        </w:rPr>
        <w:t>(</w:t>
      </w:r>
      <w:r>
        <w:rPr>
          <w:b/>
          <w:sz w:val="24"/>
          <w:szCs w:val="24"/>
          <w:lang w:val="en-US"/>
        </w:rPr>
        <w:t>s</w:t>
      </w:r>
      <w:r w:rsidR="00E0686B">
        <w:rPr>
          <w:b/>
          <w:sz w:val="24"/>
          <w:szCs w:val="24"/>
          <w:lang w:val="en-US"/>
        </w:rPr>
        <w:t>)</w:t>
      </w:r>
      <w:r>
        <w:rPr>
          <w:b/>
          <w:sz w:val="24"/>
          <w:szCs w:val="24"/>
          <w:lang w:val="en-US"/>
        </w:rPr>
        <w:t xml:space="preserve"> (including sub-elements) outline additional</w:t>
      </w:r>
      <w:r w:rsidRPr="002E420D">
        <w:rPr>
          <w:b/>
          <w:sz w:val="24"/>
          <w:szCs w:val="24"/>
          <w:lang w:val="en-US"/>
        </w:rPr>
        <w:t xml:space="preserve"> OASIS Open</w:t>
      </w:r>
      <w:r w:rsidR="00B6773B">
        <w:rPr>
          <w:b/>
          <w:sz w:val="24"/>
          <w:szCs w:val="24"/>
          <w:lang w:val="en-US"/>
        </w:rPr>
        <w:t xml:space="preserve"> EMTC</w:t>
      </w:r>
      <w:r w:rsidRPr="002E420D">
        <w:rPr>
          <w:b/>
          <w:sz w:val="24"/>
          <w:szCs w:val="24"/>
          <w:lang w:val="en-US"/>
        </w:rPr>
        <w:t xml:space="preserve"> recommend</w:t>
      </w:r>
      <w:r>
        <w:rPr>
          <w:b/>
          <w:sz w:val="24"/>
          <w:szCs w:val="24"/>
          <w:lang w:val="en-US"/>
        </w:rPr>
        <w:t xml:space="preserve">ations </w:t>
      </w:r>
      <w:r w:rsidRPr="002E420D">
        <w:rPr>
          <w:b/>
          <w:sz w:val="24"/>
          <w:szCs w:val="24"/>
          <w:lang w:val="en-US"/>
        </w:rPr>
        <w:t>for improving interoperability in Common Alerting Protocol (CAP) across digitally connected systems</w:t>
      </w:r>
      <w:r>
        <w:rPr>
          <w:b/>
          <w:sz w:val="24"/>
          <w:szCs w:val="24"/>
          <w:lang w:val="en-US"/>
        </w:rPr>
        <w:t xml:space="preserve"> and are applicable to the event and event-type aspects of the alerting process</w:t>
      </w:r>
      <w:r w:rsidRPr="002E420D">
        <w:rPr>
          <w:b/>
          <w:sz w:val="24"/>
          <w:szCs w:val="24"/>
          <w:lang w:val="en-US"/>
        </w:rPr>
        <w:t>.</w:t>
      </w:r>
    </w:p>
    <w:p w14:paraId="491BD90E" w14:textId="79458D65" w:rsidR="002E420D" w:rsidRDefault="002E420D" w:rsidP="002E420D">
      <w:pPr>
        <w:contextualSpacing/>
        <w:rPr>
          <w:sz w:val="24"/>
          <w:szCs w:val="24"/>
          <w:lang w:val="en-US"/>
        </w:rPr>
      </w:pPr>
    </w:p>
    <w:p w14:paraId="7C4E41D1" w14:textId="77777777" w:rsidR="00E0686B" w:rsidRDefault="00E0686B" w:rsidP="002E420D">
      <w:pPr>
        <w:contextualSpacing/>
        <w:rPr>
          <w:sz w:val="24"/>
          <w:szCs w:val="24"/>
          <w:lang w:val="en-US"/>
        </w:rPr>
      </w:pPr>
    </w:p>
    <w:p w14:paraId="07C8040F" w14:textId="1A42EC7F" w:rsidR="002E420D" w:rsidRPr="002E420D" w:rsidRDefault="00904C82" w:rsidP="00C17DDB">
      <w:pPr>
        <w:numPr>
          <w:ilvl w:val="0"/>
          <w:numId w:val="45"/>
        </w:numPr>
        <w:contextualSpacing/>
        <w:rPr>
          <w:b/>
          <w:sz w:val="24"/>
          <w:szCs w:val="24"/>
          <w:lang w:val="en-US"/>
        </w:rPr>
      </w:pPr>
      <w:r>
        <w:rPr>
          <w:b/>
          <w:sz w:val="24"/>
          <w:szCs w:val="24"/>
          <w:lang w:val="en-US"/>
        </w:rPr>
        <w:t xml:space="preserve">Element: </w:t>
      </w:r>
      <w:r w:rsidR="0082677D" w:rsidRPr="0082677D">
        <w:rPr>
          <w:b/>
          <w:sz w:val="24"/>
          <w:szCs w:val="24"/>
          <w:lang w:val="en-US"/>
        </w:rPr>
        <w:t>&lt;code&gt;</w:t>
      </w:r>
      <w:r w:rsidR="005B72A7" w:rsidRPr="005B72A7">
        <w:rPr>
          <w:sz w:val="24"/>
          <w:szCs w:val="24"/>
          <w:lang w:val="en-US"/>
        </w:rPr>
        <w:t xml:space="preserve"> </w:t>
      </w:r>
      <w:proofErr w:type="spellStart"/>
      <w:proofErr w:type="gramStart"/>
      <w:r w:rsidR="005B72A7" w:rsidRPr="005B72A7">
        <w:rPr>
          <w:sz w:val="24"/>
          <w:szCs w:val="24"/>
          <w:lang w:val="en-US"/>
        </w:rPr>
        <w:t>cap.alert</w:t>
      </w:r>
      <w:proofErr w:type="gramEnd"/>
      <w:r w:rsidR="005B72A7" w:rsidRPr="005B72A7">
        <w:rPr>
          <w:sz w:val="24"/>
          <w:szCs w:val="24"/>
          <w:lang w:val="en-US"/>
        </w:rPr>
        <w:t>.</w:t>
      </w:r>
      <w:proofErr w:type="gramStart"/>
      <w:r w:rsidR="005B72A7" w:rsidRPr="005B72A7">
        <w:rPr>
          <w:sz w:val="24"/>
          <w:szCs w:val="24"/>
          <w:lang w:val="en-US"/>
        </w:rPr>
        <w:t>code.code</w:t>
      </w:r>
      <w:proofErr w:type="spellEnd"/>
      <w:proofErr w:type="gramEnd"/>
      <w:r>
        <w:rPr>
          <w:sz w:val="24"/>
          <w:szCs w:val="24"/>
          <w:lang w:val="en-US"/>
        </w:rPr>
        <w:t xml:space="preserve"> (optional)</w:t>
      </w:r>
      <w:r w:rsidR="002E420D">
        <w:rPr>
          <w:sz w:val="24"/>
          <w:szCs w:val="24"/>
          <w:lang w:val="en-US"/>
        </w:rPr>
        <w:t xml:space="preserve">. </w:t>
      </w:r>
    </w:p>
    <w:p w14:paraId="5A757F92" w14:textId="2AB8954B" w:rsidR="00904C82" w:rsidRDefault="002E420D" w:rsidP="002E420D">
      <w:pPr>
        <w:ind w:left="720"/>
        <w:contextualSpacing/>
        <w:rPr>
          <w:b/>
          <w:sz w:val="24"/>
          <w:szCs w:val="24"/>
          <w:lang w:val="en-US"/>
        </w:rPr>
      </w:pPr>
      <w:r w:rsidRPr="002E420D">
        <w:rPr>
          <w:sz w:val="24"/>
          <w:szCs w:val="24"/>
          <w:lang w:val="en-US"/>
        </w:rPr>
        <w:t>This is an added element that is optional in CAP. A CAP message with no &lt;</w:t>
      </w:r>
      <w:r w:rsidRPr="002E420D">
        <w:rPr>
          <w:b/>
          <w:sz w:val="24"/>
          <w:szCs w:val="24"/>
          <w:lang w:val="en-US"/>
        </w:rPr>
        <w:t>code</w:t>
      </w:r>
      <w:r w:rsidRPr="002E420D">
        <w:rPr>
          <w:sz w:val="24"/>
          <w:szCs w:val="24"/>
          <w:lang w:val="en-US"/>
        </w:rPr>
        <w:t>&gt; element is still valid CAP.</w:t>
      </w:r>
      <w:r w:rsidR="005F007D">
        <w:rPr>
          <w:b/>
          <w:sz w:val="24"/>
          <w:szCs w:val="24"/>
          <w:lang w:val="en-US"/>
        </w:rPr>
        <w:br/>
      </w:r>
    </w:p>
    <w:p w14:paraId="326D44F2" w14:textId="0E1544DF" w:rsidR="0082677D" w:rsidRPr="005F007D" w:rsidRDefault="00904C82" w:rsidP="00904C82">
      <w:pPr>
        <w:ind w:left="720"/>
        <w:contextualSpacing/>
        <w:rPr>
          <w:b/>
          <w:sz w:val="24"/>
          <w:szCs w:val="24"/>
          <w:lang w:val="en-US"/>
        </w:rPr>
      </w:pPr>
      <w:r>
        <w:rPr>
          <w:b/>
          <w:sz w:val="24"/>
          <w:szCs w:val="24"/>
          <w:lang w:val="en-US"/>
        </w:rPr>
        <w:t>Definition (CAP v1.2)</w:t>
      </w:r>
      <w:r w:rsidRPr="00CD10E3">
        <w:rPr>
          <w:b/>
          <w:sz w:val="24"/>
          <w:szCs w:val="24"/>
          <w:lang w:val="en-US"/>
        </w:rPr>
        <w:t>:</w:t>
      </w:r>
      <w:r>
        <w:rPr>
          <w:sz w:val="24"/>
          <w:szCs w:val="24"/>
          <w:lang w:val="en-US"/>
        </w:rPr>
        <w:t xml:space="preserve"> </w:t>
      </w:r>
      <w:r w:rsidR="005F007D" w:rsidRPr="005F007D">
        <w:rPr>
          <w:sz w:val="24"/>
          <w:szCs w:val="24"/>
          <w:lang w:val="en-US"/>
        </w:rPr>
        <w:t>A code denoting special handling of the ale</w:t>
      </w:r>
      <w:r w:rsidR="002E420D">
        <w:rPr>
          <w:sz w:val="24"/>
          <w:szCs w:val="24"/>
          <w:lang w:val="en-US"/>
        </w:rPr>
        <w:t>rt message.</w:t>
      </w:r>
    </w:p>
    <w:p w14:paraId="48E8981D" w14:textId="77777777" w:rsidR="005F007D" w:rsidRDefault="005F007D" w:rsidP="0082677D">
      <w:pPr>
        <w:ind w:left="720"/>
        <w:contextualSpacing/>
        <w:rPr>
          <w:sz w:val="24"/>
          <w:szCs w:val="24"/>
          <w:lang w:val="en-US"/>
        </w:rPr>
      </w:pPr>
    </w:p>
    <w:p w14:paraId="06D76DA5" w14:textId="148C119F" w:rsidR="00243B3D" w:rsidRDefault="00904C82" w:rsidP="00904C82">
      <w:pPr>
        <w:ind w:left="720"/>
        <w:contextualSpacing/>
        <w:rPr>
          <w:sz w:val="24"/>
          <w:szCs w:val="24"/>
          <w:lang w:val="en-US"/>
        </w:rPr>
      </w:pPr>
      <w:r>
        <w:rPr>
          <w:b/>
          <w:sz w:val="24"/>
          <w:szCs w:val="24"/>
          <w:lang w:val="en-US"/>
        </w:rPr>
        <w:t>Objective:</w:t>
      </w:r>
      <w:r>
        <w:rPr>
          <w:sz w:val="24"/>
          <w:szCs w:val="24"/>
          <w:lang w:val="en-US"/>
        </w:rPr>
        <w:t xml:space="preserve"> </w:t>
      </w:r>
      <w:r w:rsidR="002E420D" w:rsidRPr="002E420D">
        <w:rPr>
          <w:sz w:val="24"/>
          <w:szCs w:val="24"/>
          <w:lang w:val="en-US"/>
        </w:rPr>
        <w:t>The objective of the &lt;</w:t>
      </w:r>
      <w:r w:rsidR="002E420D" w:rsidRPr="002E420D">
        <w:rPr>
          <w:b/>
          <w:sz w:val="24"/>
          <w:szCs w:val="24"/>
          <w:lang w:val="en-US"/>
        </w:rPr>
        <w:t>code</w:t>
      </w:r>
      <w:r w:rsidR="002E420D" w:rsidRPr="002E420D">
        <w:rPr>
          <w:sz w:val="24"/>
          <w:szCs w:val="24"/>
          <w:lang w:val="en-US"/>
        </w:rPr>
        <w:t>&gt; element is to assist consuming agencies in processing special handling information that may be included in a CAP message.</w:t>
      </w:r>
    </w:p>
    <w:p w14:paraId="54B1D821" w14:textId="4CEBBDC9" w:rsidR="00904C82" w:rsidRDefault="002E420D" w:rsidP="00C17DDB">
      <w:pPr>
        <w:pStyle w:val="ListParagraph"/>
        <w:numPr>
          <w:ilvl w:val="1"/>
          <w:numId w:val="45"/>
        </w:numPr>
        <w:rPr>
          <w:sz w:val="24"/>
          <w:szCs w:val="24"/>
          <w:lang w:val="en-US"/>
        </w:rPr>
      </w:pPr>
      <w:r w:rsidRPr="002E420D">
        <w:rPr>
          <w:sz w:val="24"/>
          <w:szCs w:val="24"/>
          <w:lang w:val="en-US"/>
        </w:rPr>
        <w:t xml:space="preserve">Special handling information refers to details that go beyond the standard alerting data in a CAP message. This may </w:t>
      </w:r>
      <w:r w:rsidR="007923E6">
        <w:rPr>
          <w:sz w:val="24"/>
          <w:szCs w:val="24"/>
          <w:lang w:val="en-US"/>
        </w:rPr>
        <w:t>include additional information</w:t>
      </w:r>
      <w:r w:rsidRPr="002E420D">
        <w:rPr>
          <w:sz w:val="24"/>
          <w:szCs w:val="24"/>
          <w:lang w:val="en-US"/>
        </w:rPr>
        <w:t xml:space="preserve"> layers or constrained elements</w:t>
      </w:r>
      <w:r w:rsidR="007923E6">
        <w:rPr>
          <w:sz w:val="24"/>
          <w:szCs w:val="24"/>
          <w:lang w:val="en-US"/>
        </w:rPr>
        <w:t xml:space="preserve"> as part of a </w:t>
      </w:r>
      <w:r w:rsidRPr="002E420D">
        <w:rPr>
          <w:sz w:val="24"/>
          <w:szCs w:val="24"/>
          <w:lang w:val="en-US"/>
        </w:rPr>
        <w:t>profiled limitation (e.g., a maximum length for a free-form text value). Some consumers may choose to igno</w:t>
      </w:r>
      <w:r w:rsidR="007923E6">
        <w:rPr>
          <w:sz w:val="24"/>
          <w:szCs w:val="24"/>
          <w:lang w:val="en-US"/>
        </w:rPr>
        <w:t>re special handling information</w:t>
      </w:r>
      <w:r w:rsidRPr="002E420D">
        <w:rPr>
          <w:sz w:val="24"/>
          <w:szCs w:val="24"/>
          <w:lang w:val="en-US"/>
        </w:rPr>
        <w:t xml:space="preserve"> so </w:t>
      </w:r>
      <w:r w:rsidR="007923E6">
        <w:rPr>
          <w:sz w:val="24"/>
          <w:szCs w:val="24"/>
          <w:lang w:val="en-US"/>
        </w:rPr>
        <w:t>originators should treat &lt;code&gt;</w:t>
      </w:r>
      <w:r>
        <w:rPr>
          <w:sz w:val="24"/>
          <w:szCs w:val="24"/>
          <w:lang w:val="en-US"/>
        </w:rPr>
        <w:t xml:space="preserve"> </w:t>
      </w:r>
      <w:r w:rsidRPr="002E420D">
        <w:rPr>
          <w:sz w:val="24"/>
          <w:szCs w:val="24"/>
          <w:lang w:val="en-US"/>
        </w:rPr>
        <w:t>as an element that may no</w:t>
      </w:r>
      <w:r>
        <w:rPr>
          <w:sz w:val="24"/>
          <w:szCs w:val="24"/>
          <w:lang w:val="en-US"/>
        </w:rPr>
        <w:t>t be relevant to all recipients</w:t>
      </w:r>
      <w:r w:rsidR="00904C82" w:rsidRPr="00243B3D">
        <w:rPr>
          <w:sz w:val="24"/>
          <w:szCs w:val="24"/>
          <w:lang w:val="en-US"/>
        </w:rPr>
        <w:t xml:space="preserve">. </w:t>
      </w:r>
      <w:r w:rsidR="007923E6">
        <w:rPr>
          <w:sz w:val="24"/>
          <w:szCs w:val="24"/>
          <w:lang w:val="en-US"/>
        </w:rPr>
        <w:t xml:space="preserve"> For example, a size limitation not relevant to a consumer, but indicated by an originator, can easily be ignored by the consumer. </w:t>
      </w:r>
    </w:p>
    <w:p w14:paraId="4D3C7CA6" w14:textId="77777777" w:rsidR="002E420D" w:rsidRPr="00243B3D" w:rsidRDefault="002E420D" w:rsidP="002E420D">
      <w:pPr>
        <w:pStyle w:val="ListParagraph"/>
        <w:ind w:left="1440"/>
        <w:rPr>
          <w:sz w:val="24"/>
          <w:szCs w:val="24"/>
          <w:lang w:val="en-US"/>
        </w:rPr>
      </w:pPr>
    </w:p>
    <w:p w14:paraId="3C3AB2E5" w14:textId="77777777" w:rsidR="002E420D" w:rsidRDefault="002E420D">
      <w:pPr>
        <w:rPr>
          <w:sz w:val="24"/>
          <w:szCs w:val="24"/>
          <w:lang w:val="en-US"/>
        </w:rPr>
      </w:pPr>
      <w:r>
        <w:rPr>
          <w:sz w:val="24"/>
          <w:szCs w:val="24"/>
          <w:lang w:val="en-US"/>
        </w:rPr>
        <w:br w:type="page"/>
      </w:r>
    </w:p>
    <w:p w14:paraId="27927435" w14:textId="5876C636" w:rsidR="00243B3D" w:rsidRDefault="00243B3D" w:rsidP="00C17DDB">
      <w:pPr>
        <w:pStyle w:val="ListParagraph"/>
        <w:numPr>
          <w:ilvl w:val="1"/>
          <w:numId w:val="45"/>
        </w:numPr>
        <w:rPr>
          <w:sz w:val="24"/>
          <w:szCs w:val="24"/>
          <w:lang w:val="en-US"/>
        </w:rPr>
      </w:pPr>
      <w:r>
        <w:rPr>
          <w:sz w:val="24"/>
          <w:szCs w:val="24"/>
          <w:lang w:val="en-US"/>
        </w:rPr>
        <w:t>T</w:t>
      </w:r>
      <w:r w:rsidRPr="008A6CC6">
        <w:rPr>
          <w:sz w:val="24"/>
          <w:szCs w:val="24"/>
          <w:lang w:val="en-US"/>
        </w:rPr>
        <w:t xml:space="preserve">he </w:t>
      </w:r>
      <w:r w:rsidRPr="008A6CC6">
        <w:rPr>
          <w:b/>
          <w:sz w:val="24"/>
          <w:szCs w:val="24"/>
          <w:lang w:val="en-US"/>
        </w:rPr>
        <w:t>&lt;</w:t>
      </w:r>
      <w:r>
        <w:rPr>
          <w:b/>
          <w:sz w:val="24"/>
          <w:szCs w:val="24"/>
          <w:lang w:val="en-US"/>
        </w:rPr>
        <w:t>code</w:t>
      </w:r>
      <w:r w:rsidRPr="008A6CC6">
        <w:rPr>
          <w:b/>
          <w:sz w:val="24"/>
          <w:szCs w:val="24"/>
          <w:lang w:val="en-US"/>
        </w:rPr>
        <w:t>&gt;</w:t>
      </w:r>
      <w:r w:rsidRPr="008A6CC6">
        <w:rPr>
          <w:sz w:val="24"/>
          <w:szCs w:val="24"/>
          <w:lang w:val="en-US"/>
        </w:rPr>
        <w:t xml:space="preserve"> element is def</w:t>
      </w:r>
      <w:r>
        <w:rPr>
          <w:sz w:val="24"/>
          <w:szCs w:val="24"/>
          <w:lang w:val="en-US"/>
        </w:rPr>
        <w:t>ined as a multi-instanced element in a CAP message</w:t>
      </w:r>
      <w:r w:rsidR="002E420D">
        <w:rPr>
          <w:sz w:val="24"/>
          <w:szCs w:val="24"/>
          <w:lang w:val="en-US"/>
        </w:rPr>
        <w:t>.</w:t>
      </w:r>
    </w:p>
    <w:p w14:paraId="550C30B1" w14:textId="77777777" w:rsidR="00243B3D" w:rsidRDefault="00243B3D" w:rsidP="00243B3D">
      <w:pPr>
        <w:pStyle w:val="ListParagraph"/>
        <w:ind w:left="1440"/>
        <w:rPr>
          <w:sz w:val="24"/>
          <w:szCs w:val="24"/>
          <w:lang w:val="en-US"/>
        </w:rPr>
      </w:pPr>
    </w:p>
    <w:p w14:paraId="55B90433" w14:textId="6A884B48" w:rsidR="0074407E" w:rsidRPr="00573A94" w:rsidRDefault="00B6773B" w:rsidP="00C17DDB">
      <w:pPr>
        <w:pStyle w:val="ListParagraph"/>
        <w:numPr>
          <w:ilvl w:val="2"/>
          <w:numId w:val="45"/>
        </w:numPr>
        <w:rPr>
          <w:sz w:val="24"/>
          <w:szCs w:val="24"/>
          <w:lang w:val="en-US"/>
        </w:rPr>
      </w:pPr>
      <w:r w:rsidRPr="00B6773B">
        <w:rPr>
          <w:sz w:val="24"/>
          <w:szCs w:val="24"/>
          <w:lang w:val="en-US"/>
        </w:rPr>
        <w:t>The</w:t>
      </w:r>
      <w:r>
        <w:rPr>
          <w:b/>
          <w:sz w:val="24"/>
          <w:szCs w:val="24"/>
          <w:lang w:val="en-US"/>
        </w:rPr>
        <w:t xml:space="preserve"> </w:t>
      </w:r>
      <w:r w:rsidR="002E420D" w:rsidRPr="002E420D">
        <w:rPr>
          <w:b/>
          <w:sz w:val="24"/>
          <w:szCs w:val="24"/>
          <w:lang w:val="en-US"/>
        </w:rPr>
        <w:t>OASIS Ope</w:t>
      </w:r>
      <w:r>
        <w:rPr>
          <w:b/>
          <w:sz w:val="24"/>
          <w:szCs w:val="24"/>
          <w:lang w:val="en-US"/>
        </w:rPr>
        <w:t>n EMTC</w:t>
      </w:r>
      <w:r w:rsidR="002E420D" w:rsidRPr="002E420D">
        <w:rPr>
          <w:sz w:val="24"/>
          <w:szCs w:val="24"/>
          <w:lang w:val="en-US"/>
        </w:rPr>
        <w:t xml:space="preserve"> recommends that alerting agencies utilizing the </w:t>
      </w:r>
      <w:r w:rsidR="002E420D" w:rsidRPr="002E420D">
        <w:rPr>
          <w:b/>
          <w:sz w:val="24"/>
          <w:szCs w:val="24"/>
          <w:lang w:val="en-US"/>
        </w:rPr>
        <w:t>OASIS Open Event Terms List</w:t>
      </w:r>
      <w:r w:rsidR="002E420D" w:rsidRPr="002E420D">
        <w:rPr>
          <w:sz w:val="24"/>
          <w:szCs w:val="24"/>
          <w:lang w:val="en-US"/>
        </w:rPr>
        <w:t xml:space="preserve"> populate at least one </w:t>
      </w:r>
      <w:r w:rsidR="002E420D" w:rsidRPr="002E420D">
        <w:rPr>
          <w:b/>
          <w:sz w:val="24"/>
          <w:szCs w:val="24"/>
          <w:lang w:val="en-US"/>
        </w:rPr>
        <w:t>&lt;code&gt;</w:t>
      </w:r>
      <w:r w:rsidR="002E420D" w:rsidRPr="002E420D">
        <w:rPr>
          <w:sz w:val="24"/>
          <w:szCs w:val="24"/>
          <w:lang w:val="en-US"/>
        </w:rPr>
        <w:t xml:space="preserve"> element with the following value, as defined by </w:t>
      </w:r>
      <w:r w:rsidR="002E420D" w:rsidRPr="002E420D">
        <w:rPr>
          <w:b/>
          <w:sz w:val="24"/>
          <w:szCs w:val="24"/>
          <w:lang w:val="en-US"/>
        </w:rPr>
        <w:t>OASIS Open</w:t>
      </w:r>
      <w:r w:rsidR="002E420D">
        <w:rPr>
          <w:b/>
          <w:sz w:val="24"/>
          <w:szCs w:val="24"/>
          <w:lang w:val="en-US"/>
        </w:rPr>
        <w:t xml:space="preserve"> </w:t>
      </w:r>
      <w:r w:rsidR="002E420D">
        <w:rPr>
          <w:rStyle w:val="FootnoteReference"/>
          <w:sz w:val="24"/>
          <w:szCs w:val="24"/>
          <w:lang w:val="en-US"/>
        </w:rPr>
        <w:footnoteReference w:id="67"/>
      </w:r>
      <w:r w:rsidR="002E420D" w:rsidRPr="002E420D">
        <w:rPr>
          <w:b/>
          <w:sz w:val="24"/>
          <w:szCs w:val="24"/>
          <w:lang w:val="en-US"/>
        </w:rPr>
        <w:t>:</w:t>
      </w:r>
      <w:r w:rsidR="002E420D">
        <w:rPr>
          <w:b/>
          <w:sz w:val="24"/>
          <w:szCs w:val="24"/>
          <w:lang w:val="en-US"/>
        </w:rPr>
        <w:br/>
      </w:r>
      <w:r w:rsidR="002E420D" w:rsidRPr="002E420D">
        <w:rPr>
          <w:b/>
          <w:sz w:val="24"/>
          <w:szCs w:val="24"/>
          <w:lang w:val="en-US"/>
        </w:rPr>
        <w:t>&lt;code&gt;</w:t>
      </w:r>
      <w:proofErr w:type="gramStart"/>
      <w:r w:rsidR="002E420D" w:rsidRPr="002E420D">
        <w:rPr>
          <w:b/>
          <w:sz w:val="24"/>
          <w:szCs w:val="24"/>
          <w:lang w:val="en-US"/>
        </w:rPr>
        <w:t>layer:OASIS</w:t>
      </w:r>
      <w:proofErr w:type="gramEnd"/>
      <w:r w:rsidR="002E420D" w:rsidRPr="002E420D">
        <w:rPr>
          <w:b/>
          <w:sz w:val="24"/>
          <w:szCs w:val="24"/>
          <w:lang w:val="en-US"/>
        </w:rPr>
        <w:t>-</w:t>
      </w:r>
      <w:proofErr w:type="gramStart"/>
      <w:r w:rsidR="002E420D" w:rsidRPr="002E420D">
        <w:rPr>
          <w:b/>
          <w:sz w:val="24"/>
          <w:szCs w:val="24"/>
          <w:lang w:val="en-US"/>
        </w:rPr>
        <w:t>Open:ETL</w:t>
      </w:r>
      <w:proofErr w:type="gramEnd"/>
      <w:r w:rsidR="002E420D" w:rsidRPr="002E420D">
        <w:rPr>
          <w:b/>
          <w:sz w:val="24"/>
          <w:szCs w:val="24"/>
          <w:lang w:val="en-US"/>
        </w:rPr>
        <w:t>-</w:t>
      </w:r>
      <w:proofErr w:type="gramStart"/>
      <w:r w:rsidR="002E420D" w:rsidRPr="002E420D">
        <w:rPr>
          <w:b/>
          <w:sz w:val="24"/>
          <w:szCs w:val="24"/>
          <w:lang w:val="en-US"/>
        </w:rPr>
        <w:t>LT:v</w:t>
      </w:r>
      <w:proofErr w:type="gramEnd"/>
      <w:r w:rsidR="002E420D" w:rsidRPr="002E420D">
        <w:rPr>
          <w:b/>
          <w:sz w:val="24"/>
          <w:szCs w:val="24"/>
          <w:lang w:val="en-US"/>
        </w:rPr>
        <w:t>2.0&lt;/code&gt;</w:t>
      </w:r>
      <w:r w:rsidR="0074407E" w:rsidRPr="00904C82">
        <w:rPr>
          <w:b/>
          <w:sz w:val="24"/>
          <w:szCs w:val="24"/>
          <w:lang w:val="en-US"/>
        </w:rPr>
        <w:t>.</w:t>
      </w:r>
    </w:p>
    <w:p w14:paraId="1E971426" w14:textId="6DA04264" w:rsidR="00573A94" w:rsidRPr="00D360F4" w:rsidRDefault="00B6773B" w:rsidP="00C17DDB">
      <w:pPr>
        <w:numPr>
          <w:ilvl w:val="3"/>
          <w:numId w:val="45"/>
        </w:numPr>
        <w:contextualSpacing/>
        <w:rPr>
          <w:b/>
          <w:sz w:val="24"/>
          <w:szCs w:val="24"/>
          <w:lang w:val="en-US"/>
        </w:rPr>
      </w:pPr>
      <w:r w:rsidRPr="00B6773B">
        <w:rPr>
          <w:sz w:val="24"/>
          <w:szCs w:val="24"/>
          <w:lang w:val="en-US"/>
        </w:rPr>
        <w:t xml:space="preserve">The </w:t>
      </w:r>
      <w:r w:rsidR="002E420D" w:rsidRPr="002E420D">
        <w:rPr>
          <w:b/>
          <w:sz w:val="24"/>
          <w:szCs w:val="24"/>
          <w:lang w:val="en-US"/>
        </w:rPr>
        <w:t>OASIS Ope</w:t>
      </w:r>
      <w:r>
        <w:rPr>
          <w:b/>
          <w:sz w:val="24"/>
          <w:szCs w:val="24"/>
          <w:lang w:val="en-US"/>
        </w:rPr>
        <w:t>n EMTC</w:t>
      </w:r>
      <w:r w:rsidR="002E420D" w:rsidRPr="002E420D">
        <w:rPr>
          <w:sz w:val="24"/>
          <w:szCs w:val="24"/>
          <w:lang w:val="en-US"/>
        </w:rPr>
        <w:t xml:space="preserve"> classifies the </w:t>
      </w:r>
      <w:r w:rsidR="002E420D" w:rsidRPr="002E420D">
        <w:rPr>
          <w:b/>
          <w:sz w:val="24"/>
          <w:szCs w:val="24"/>
          <w:lang w:val="en-US"/>
        </w:rPr>
        <w:t>Event Terms List</w:t>
      </w:r>
      <w:r w:rsidR="002E420D" w:rsidRPr="002E420D">
        <w:rPr>
          <w:sz w:val="24"/>
          <w:szCs w:val="24"/>
          <w:lang w:val="en-US"/>
        </w:rPr>
        <w:t xml:space="preserve"> as a </w:t>
      </w:r>
      <w:r w:rsidR="002E420D" w:rsidRPr="002E420D">
        <w:rPr>
          <w:b/>
          <w:sz w:val="24"/>
          <w:szCs w:val="24"/>
          <w:lang w:val="en-US"/>
        </w:rPr>
        <w:t>layer</w:t>
      </w:r>
      <w:r w:rsidR="002E420D" w:rsidRPr="002E420D">
        <w:rPr>
          <w:sz w:val="24"/>
          <w:szCs w:val="24"/>
          <w:lang w:val="en-US"/>
        </w:rPr>
        <w:t xml:space="preserve"> and specifies that the term </w:t>
      </w:r>
      <w:r w:rsidR="002E420D" w:rsidRPr="002E420D">
        <w:rPr>
          <w:b/>
          <w:sz w:val="24"/>
          <w:szCs w:val="24"/>
          <w:lang w:val="en-US"/>
        </w:rPr>
        <w:t>"layer"</w:t>
      </w:r>
      <w:r w:rsidR="002E420D" w:rsidRPr="002E420D">
        <w:rPr>
          <w:sz w:val="24"/>
          <w:szCs w:val="24"/>
          <w:lang w:val="en-US"/>
        </w:rPr>
        <w:t xml:space="preserve"> must be included, as demonstrated in the example.</w:t>
      </w:r>
    </w:p>
    <w:p w14:paraId="24ECA71C" w14:textId="77777777" w:rsidR="00573A94" w:rsidRPr="00D360F4" w:rsidRDefault="00573A94" w:rsidP="00573A94">
      <w:pPr>
        <w:ind w:left="2160"/>
        <w:contextualSpacing/>
        <w:rPr>
          <w:b/>
          <w:sz w:val="24"/>
          <w:szCs w:val="24"/>
          <w:lang w:val="en-US"/>
        </w:rPr>
      </w:pPr>
    </w:p>
    <w:p w14:paraId="25D3A495" w14:textId="1ED297F9" w:rsidR="00573A94" w:rsidRPr="00D360F4" w:rsidRDefault="00B6773B" w:rsidP="00C17DDB">
      <w:pPr>
        <w:numPr>
          <w:ilvl w:val="3"/>
          <w:numId w:val="45"/>
        </w:numPr>
        <w:contextualSpacing/>
        <w:rPr>
          <w:b/>
          <w:sz w:val="24"/>
          <w:szCs w:val="24"/>
          <w:lang w:val="en-US"/>
        </w:rPr>
      </w:pPr>
      <w:r w:rsidRPr="00B6773B">
        <w:rPr>
          <w:sz w:val="24"/>
          <w:szCs w:val="24"/>
          <w:lang w:val="en-US"/>
        </w:rPr>
        <w:t xml:space="preserve">The </w:t>
      </w:r>
      <w:r w:rsidR="00573A94" w:rsidRPr="00D360F4">
        <w:rPr>
          <w:b/>
          <w:sz w:val="24"/>
          <w:szCs w:val="24"/>
          <w:lang w:val="en-US"/>
        </w:rPr>
        <w:t>OASIS Ope</w:t>
      </w:r>
      <w:r>
        <w:rPr>
          <w:b/>
          <w:sz w:val="24"/>
          <w:szCs w:val="24"/>
          <w:lang w:val="en-US"/>
        </w:rPr>
        <w:t>n EMTC</w:t>
      </w:r>
      <w:r w:rsidR="00573A94">
        <w:rPr>
          <w:sz w:val="24"/>
          <w:szCs w:val="24"/>
          <w:lang w:val="en-US"/>
        </w:rPr>
        <w:t xml:space="preserve"> prefers the use of a hyphen to fill in blank spaces in its name for the &lt;</w:t>
      </w:r>
      <w:r w:rsidR="00573A94" w:rsidRPr="00D360F4">
        <w:rPr>
          <w:b/>
          <w:sz w:val="24"/>
          <w:szCs w:val="24"/>
          <w:lang w:val="en-US"/>
        </w:rPr>
        <w:t>code</w:t>
      </w:r>
      <w:r w:rsidR="00E47E7C">
        <w:rPr>
          <w:sz w:val="24"/>
          <w:szCs w:val="24"/>
          <w:lang w:val="en-US"/>
        </w:rPr>
        <w:t>&gt; element and specifies</w:t>
      </w:r>
      <w:r w:rsidR="00573A94">
        <w:rPr>
          <w:sz w:val="24"/>
          <w:szCs w:val="24"/>
          <w:lang w:val="en-US"/>
        </w:rPr>
        <w:t xml:space="preserve"> that “</w:t>
      </w:r>
      <w:r w:rsidR="00573A94" w:rsidRPr="00D360F4">
        <w:rPr>
          <w:b/>
          <w:sz w:val="24"/>
          <w:szCs w:val="24"/>
          <w:lang w:val="en-US"/>
        </w:rPr>
        <w:t>OASIS-Open</w:t>
      </w:r>
      <w:r w:rsidR="00573A94">
        <w:rPr>
          <w:sz w:val="24"/>
          <w:szCs w:val="24"/>
          <w:lang w:val="en-US"/>
        </w:rPr>
        <w:t>” be the form of the name</w:t>
      </w:r>
      <w:r w:rsidR="00E47E7C">
        <w:rPr>
          <w:sz w:val="24"/>
          <w:szCs w:val="24"/>
          <w:lang w:val="en-US"/>
        </w:rPr>
        <w:t>, as per the example</w:t>
      </w:r>
      <w:r w:rsidR="00573A94">
        <w:rPr>
          <w:sz w:val="24"/>
          <w:szCs w:val="24"/>
          <w:lang w:val="en-US"/>
        </w:rPr>
        <w:t>, not “</w:t>
      </w:r>
      <w:r w:rsidR="00573A94" w:rsidRPr="00D360F4">
        <w:rPr>
          <w:b/>
          <w:sz w:val="24"/>
          <w:szCs w:val="24"/>
          <w:lang w:val="en-US"/>
        </w:rPr>
        <w:t>OASIS Open</w:t>
      </w:r>
      <w:r w:rsidR="00573A94">
        <w:rPr>
          <w:sz w:val="24"/>
          <w:szCs w:val="24"/>
          <w:lang w:val="en-US"/>
        </w:rPr>
        <w:t>”.</w:t>
      </w:r>
    </w:p>
    <w:p w14:paraId="435D9F93" w14:textId="77777777" w:rsidR="00573A94" w:rsidRDefault="00573A94" w:rsidP="00573A94">
      <w:pPr>
        <w:ind w:left="2160"/>
        <w:contextualSpacing/>
        <w:rPr>
          <w:b/>
          <w:sz w:val="24"/>
          <w:szCs w:val="24"/>
          <w:lang w:val="en-US"/>
        </w:rPr>
      </w:pPr>
    </w:p>
    <w:p w14:paraId="403DD3E6" w14:textId="1D800B6A" w:rsidR="00573A94" w:rsidRPr="00573A94" w:rsidRDefault="00B6773B" w:rsidP="00C17DDB">
      <w:pPr>
        <w:numPr>
          <w:ilvl w:val="3"/>
          <w:numId w:val="45"/>
        </w:numPr>
        <w:contextualSpacing/>
        <w:rPr>
          <w:b/>
          <w:sz w:val="24"/>
          <w:szCs w:val="24"/>
          <w:lang w:val="en-US"/>
        </w:rPr>
      </w:pPr>
      <w:r w:rsidRPr="00B6773B">
        <w:rPr>
          <w:sz w:val="24"/>
          <w:szCs w:val="24"/>
          <w:lang w:val="en-US"/>
        </w:rPr>
        <w:t xml:space="preserve">The </w:t>
      </w:r>
      <w:r w:rsidR="00573A94">
        <w:rPr>
          <w:b/>
          <w:sz w:val="24"/>
          <w:szCs w:val="24"/>
          <w:lang w:val="en-US"/>
        </w:rPr>
        <w:t>OASIS Ope</w:t>
      </w:r>
      <w:r>
        <w:rPr>
          <w:b/>
          <w:sz w:val="24"/>
          <w:szCs w:val="24"/>
          <w:lang w:val="en-US"/>
        </w:rPr>
        <w:t>n EMTC</w:t>
      </w:r>
      <w:r w:rsidR="00573A94" w:rsidRPr="00573A94">
        <w:rPr>
          <w:sz w:val="24"/>
          <w:szCs w:val="24"/>
          <w:lang w:val="en-US"/>
        </w:rPr>
        <w:t xml:space="preserve"> define</w:t>
      </w:r>
      <w:r w:rsidR="00E47E7C">
        <w:rPr>
          <w:sz w:val="24"/>
          <w:szCs w:val="24"/>
          <w:lang w:val="en-US"/>
        </w:rPr>
        <w:t>s versions for the list and specifies</w:t>
      </w:r>
      <w:r w:rsidR="00573A94" w:rsidRPr="00573A94">
        <w:rPr>
          <w:sz w:val="24"/>
          <w:szCs w:val="24"/>
          <w:lang w:val="en-US"/>
        </w:rPr>
        <w:t xml:space="preserve"> that the version reference “</w:t>
      </w:r>
      <w:r w:rsidR="00573A94" w:rsidRPr="00573A94">
        <w:rPr>
          <w:b/>
          <w:sz w:val="24"/>
          <w:szCs w:val="24"/>
          <w:lang w:val="en-US"/>
        </w:rPr>
        <w:t>v2.0</w:t>
      </w:r>
      <w:r w:rsidR="00573A94" w:rsidRPr="00573A94">
        <w:rPr>
          <w:sz w:val="24"/>
          <w:szCs w:val="24"/>
          <w:lang w:val="en-US"/>
        </w:rPr>
        <w:t>” be included, as per the example.</w:t>
      </w:r>
    </w:p>
    <w:p w14:paraId="2F74CA7C" w14:textId="77777777" w:rsidR="00CF6C35" w:rsidRDefault="00CF6C35" w:rsidP="00CF6C35">
      <w:pPr>
        <w:ind w:left="2160"/>
        <w:contextualSpacing/>
        <w:rPr>
          <w:sz w:val="24"/>
          <w:szCs w:val="24"/>
          <w:lang w:val="en-US"/>
        </w:rPr>
      </w:pPr>
    </w:p>
    <w:p w14:paraId="441E9C6C" w14:textId="72EEFF2A" w:rsidR="00243B3D" w:rsidRDefault="002E420D" w:rsidP="00C17DDB">
      <w:pPr>
        <w:numPr>
          <w:ilvl w:val="1"/>
          <w:numId w:val="45"/>
        </w:numPr>
        <w:contextualSpacing/>
        <w:rPr>
          <w:sz w:val="24"/>
          <w:szCs w:val="24"/>
          <w:lang w:val="en-US"/>
        </w:rPr>
      </w:pPr>
      <w:r w:rsidRPr="002E420D">
        <w:rPr>
          <w:sz w:val="24"/>
          <w:szCs w:val="24"/>
          <w:lang w:val="en-US"/>
        </w:rPr>
        <w:t>Omitting or ignoring a &lt;</w:t>
      </w:r>
      <w:r w:rsidRPr="002E420D">
        <w:rPr>
          <w:b/>
          <w:sz w:val="24"/>
          <w:szCs w:val="24"/>
          <w:lang w:val="en-US"/>
        </w:rPr>
        <w:t>code</w:t>
      </w:r>
      <w:r w:rsidRPr="002E420D">
        <w:rPr>
          <w:sz w:val="24"/>
          <w:szCs w:val="24"/>
          <w:lang w:val="en-US"/>
        </w:rPr>
        <w:t xml:space="preserve">&gt; element does not negatively impact the </w:t>
      </w:r>
      <w:r w:rsidRPr="002E420D">
        <w:rPr>
          <w:b/>
          <w:sz w:val="24"/>
          <w:szCs w:val="24"/>
          <w:lang w:val="en-US"/>
        </w:rPr>
        <w:t>CAP</w:t>
      </w:r>
      <w:r w:rsidRPr="002E420D">
        <w:rPr>
          <w:sz w:val="24"/>
          <w:szCs w:val="24"/>
          <w:lang w:val="en-US"/>
        </w:rPr>
        <w:t xml:space="preserve"> message for originators or consumers. However, when included, advanced consuming agents can process the &lt;</w:t>
      </w:r>
      <w:r w:rsidRPr="002E420D">
        <w:rPr>
          <w:b/>
          <w:sz w:val="24"/>
          <w:szCs w:val="24"/>
          <w:lang w:val="en-US"/>
        </w:rPr>
        <w:t>code</w:t>
      </w:r>
      <w:r w:rsidRPr="002E420D">
        <w:rPr>
          <w:sz w:val="24"/>
          <w:szCs w:val="24"/>
          <w:lang w:val="en-US"/>
        </w:rPr>
        <w:t>&gt; element and utilize it as intended. Its presence indicates that the originating agency is adhering to the rules of a "</w:t>
      </w:r>
      <w:r w:rsidRPr="002E420D">
        <w:rPr>
          <w:b/>
          <w:sz w:val="24"/>
          <w:szCs w:val="24"/>
          <w:lang w:val="en-US"/>
        </w:rPr>
        <w:t>layer</w:t>
      </w:r>
      <w:r w:rsidRPr="002E420D">
        <w:rPr>
          <w:sz w:val="24"/>
          <w:szCs w:val="24"/>
          <w:lang w:val="en-US"/>
        </w:rPr>
        <w:t>" or "</w:t>
      </w:r>
      <w:r w:rsidRPr="002E420D">
        <w:rPr>
          <w:b/>
          <w:sz w:val="24"/>
          <w:szCs w:val="24"/>
          <w:lang w:val="en-US"/>
        </w:rPr>
        <w:t>profile</w:t>
      </w:r>
      <w:r>
        <w:rPr>
          <w:sz w:val="24"/>
          <w:szCs w:val="24"/>
          <w:lang w:val="en-US"/>
        </w:rPr>
        <w:t>" as defined by the layer or profile</w:t>
      </w:r>
      <w:r w:rsidRPr="002E420D">
        <w:rPr>
          <w:sz w:val="24"/>
          <w:szCs w:val="24"/>
          <w:lang w:val="en-US"/>
        </w:rPr>
        <w:t xml:space="preserve"> owner.</w:t>
      </w:r>
    </w:p>
    <w:p w14:paraId="330BAE69" w14:textId="77777777" w:rsidR="00243B3D" w:rsidRDefault="00243B3D" w:rsidP="00243B3D">
      <w:pPr>
        <w:ind w:left="2160"/>
        <w:contextualSpacing/>
        <w:rPr>
          <w:sz w:val="24"/>
          <w:szCs w:val="24"/>
          <w:lang w:val="en-US"/>
        </w:rPr>
      </w:pPr>
    </w:p>
    <w:p w14:paraId="689DE0FC" w14:textId="14E3B701" w:rsidR="00407F85" w:rsidRPr="00BB658C" w:rsidRDefault="002E420D" w:rsidP="00C17DDB">
      <w:pPr>
        <w:numPr>
          <w:ilvl w:val="2"/>
          <w:numId w:val="45"/>
        </w:numPr>
        <w:contextualSpacing/>
        <w:rPr>
          <w:sz w:val="24"/>
          <w:szCs w:val="24"/>
          <w:lang w:val="en-US"/>
        </w:rPr>
      </w:pPr>
      <w:r w:rsidRPr="002E420D">
        <w:rPr>
          <w:sz w:val="24"/>
          <w:szCs w:val="24"/>
          <w:lang w:val="en-US"/>
        </w:rPr>
        <w:t xml:space="preserve">In the </w:t>
      </w:r>
      <w:r w:rsidRPr="002E420D">
        <w:rPr>
          <w:b/>
          <w:sz w:val="24"/>
          <w:szCs w:val="24"/>
          <w:lang w:val="en-US"/>
        </w:rPr>
        <w:t>OASIS Open Event Terms List</w:t>
      </w:r>
      <w:r w:rsidRPr="002E420D">
        <w:rPr>
          <w:sz w:val="24"/>
          <w:szCs w:val="24"/>
          <w:lang w:val="en-US"/>
        </w:rPr>
        <w:t xml:space="preserve">, the layer owner is </w:t>
      </w:r>
      <w:r w:rsidRPr="002E420D">
        <w:rPr>
          <w:b/>
          <w:sz w:val="24"/>
          <w:szCs w:val="24"/>
          <w:lang w:val="en-US"/>
        </w:rPr>
        <w:t>OASIS Open</w:t>
      </w:r>
      <w:r w:rsidRPr="002E420D">
        <w:rPr>
          <w:sz w:val="24"/>
          <w:szCs w:val="24"/>
          <w:lang w:val="en-US"/>
        </w:rPr>
        <w:t>, and the special handling rules specify that at least one &lt;</w:t>
      </w:r>
      <w:proofErr w:type="spellStart"/>
      <w:r w:rsidRPr="002E420D">
        <w:rPr>
          <w:b/>
          <w:sz w:val="24"/>
          <w:szCs w:val="24"/>
          <w:lang w:val="en-US"/>
        </w:rPr>
        <w:t>eventCode</w:t>
      </w:r>
      <w:proofErr w:type="spellEnd"/>
      <w:r w:rsidRPr="002E420D">
        <w:rPr>
          <w:sz w:val="24"/>
          <w:szCs w:val="24"/>
          <w:lang w:val="en-US"/>
        </w:rPr>
        <w:t xml:space="preserve">&gt; element must be included in the following </w:t>
      </w:r>
      <w:r w:rsidRPr="002E420D">
        <w:rPr>
          <w:b/>
          <w:sz w:val="24"/>
          <w:szCs w:val="24"/>
          <w:lang w:val="en-US"/>
        </w:rPr>
        <w:t>CAP</w:t>
      </w:r>
      <w:r w:rsidRPr="002E420D">
        <w:rPr>
          <w:sz w:val="24"/>
          <w:szCs w:val="24"/>
          <w:lang w:val="en-US"/>
        </w:rPr>
        <w:t xml:space="preserve"> message. This element will contain a code value sourced from the </w:t>
      </w:r>
      <w:r w:rsidRPr="002E420D">
        <w:rPr>
          <w:b/>
          <w:sz w:val="24"/>
          <w:szCs w:val="24"/>
          <w:lang w:val="en-US"/>
        </w:rPr>
        <w:t>OASIS Open Event Terms List – Lookup Table</w:t>
      </w:r>
      <w:r w:rsidRPr="002E420D">
        <w:rPr>
          <w:sz w:val="24"/>
          <w:szCs w:val="24"/>
          <w:lang w:val="en-US"/>
        </w:rPr>
        <w:t>. Ensuring interoperability, this approach enables consumers to rely on the element and its assigned value.</w:t>
      </w:r>
    </w:p>
    <w:p w14:paraId="0364E3BB" w14:textId="77777777" w:rsidR="00407F85" w:rsidRDefault="00407F85">
      <w:pPr>
        <w:rPr>
          <w:rFonts w:eastAsia="Times New Roman" w:cstheme="minorHAnsi"/>
          <w:bCs/>
          <w:iCs/>
          <w:color w:val="446CAA"/>
          <w:kern w:val="32"/>
          <w:sz w:val="32"/>
          <w:szCs w:val="36"/>
          <w:lang w:val="en-US"/>
        </w:rPr>
      </w:pPr>
      <w:r>
        <w:br w:type="page"/>
      </w:r>
    </w:p>
    <w:p w14:paraId="658CF96E" w14:textId="4AB2E5EE" w:rsidR="00F100C5" w:rsidRPr="00434C6D" w:rsidRDefault="00F100C5" w:rsidP="000A6A7D">
      <w:pPr>
        <w:pStyle w:val="Heading3"/>
      </w:pPr>
      <w:bookmarkStart w:id="19" w:name="_Toc209523764"/>
      <w:r w:rsidRPr="00434C6D">
        <w:t>C</w:t>
      </w:r>
      <w:r w:rsidR="00FE791E" w:rsidRPr="00434C6D">
        <w:t>AP C</w:t>
      </w:r>
      <w:r w:rsidRPr="00434C6D">
        <w:t>onsu</w:t>
      </w:r>
      <w:r w:rsidR="006A53AF" w:rsidRPr="00434C6D">
        <w:t>m</w:t>
      </w:r>
      <w:r w:rsidR="003D50DD">
        <w:t>ing</w:t>
      </w:r>
      <w:r w:rsidR="0045080A">
        <w:t xml:space="preserve"> </w:t>
      </w:r>
      <w:r w:rsidR="003B379E">
        <w:t>process</w:t>
      </w:r>
      <w:bookmarkEnd w:id="19"/>
    </w:p>
    <w:p w14:paraId="13AF8E13" w14:textId="1BFB53F7" w:rsidR="006A53AF" w:rsidRPr="00AB4F33" w:rsidRDefault="00573C23" w:rsidP="006A53AF">
      <w:pPr>
        <w:rPr>
          <w:b/>
          <w:sz w:val="24"/>
          <w:szCs w:val="24"/>
        </w:rPr>
      </w:pPr>
      <w:r>
        <w:rPr>
          <w:b/>
          <w:sz w:val="24"/>
          <w:szCs w:val="24"/>
        </w:rPr>
        <w:t>Typical</w:t>
      </w:r>
      <w:r w:rsidR="006A53AF" w:rsidRPr="00AB4F33">
        <w:rPr>
          <w:b/>
          <w:sz w:val="24"/>
          <w:szCs w:val="24"/>
        </w:rPr>
        <w:t xml:space="preserve"> process for consuming a CAP </w:t>
      </w:r>
      <w:r w:rsidR="00BD1B2D">
        <w:rPr>
          <w:b/>
          <w:sz w:val="24"/>
          <w:szCs w:val="24"/>
        </w:rPr>
        <w:t>alert messag</w:t>
      </w:r>
      <w:r w:rsidR="006A53AF" w:rsidRPr="00AB4F33">
        <w:rPr>
          <w:b/>
          <w:sz w:val="24"/>
          <w:szCs w:val="24"/>
        </w:rPr>
        <w:t>e</w:t>
      </w:r>
      <w:r w:rsidR="002D7983">
        <w:rPr>
          <w:b/>
          <w:sz w:val="24"/>
          <w:szCs w:val="24"/>
        </w:rPr>
        <w:t xml:space="preserve"> with </w:t>
      </w:r>
      <w:proofErr w:type="gramStart"/>
      <w:r w:rsidR="002D7983">
        <w:rPr>
          <w:b/>
          <w:sz w:val="24"/>
          <w:szCs w:val="24"/>
        </w:rPr>
        <w:t xml:space="preserve">event </w:t>
      </w:r>
      <w:r w:rsidR="00E3745D">
        <w:rPr>
          <w:b/>
          <w:sz w:val="24"/>
          <w:szCs w:val="24"/>
        </w:rPr>
        <w:t>based</w:t>
      </w:r>
      <w:proofErr w:type="gramEnd"/>
      <w:r w:rsidR="00E3745D">
        <w:rPr>
          <w:b/>
          <w:sz w:val="24"/>
          <w:szCs w:val="24"/>
        </w:rPr>
        <w:t xml:space="preserve"> </w:t>
      </w:r>
      <w:r w:rsidR="002D7983">
        <w:rPr>
          <w:b/>
          <w:sz w:val="24"/>
          <w:szCs w:val="24"/>
        </w:rPr>
        <w:t>information</w:t>
      </w:r>
      <w:r w:rsidR="006A53AF" w:rsidRPr="00AB4F33">
        <w:rPr>
          <w:b/>
          <w:sz w:val="24"/>
          <w:szCs w:val="24"/>
        </w:rPr>
        <w:t>:</w:t>
      </w:r>
    </w:p>
    <w:p w14:paraId="33707709" w14:textId="2FB71B42" w:rsidR="001255C6" w:rsidRDefault="00E0686B" w:rsidP="001255C6">
      <w:pPr>
        <w:rPr>
          <w:b/>
          <w:sz w:val="24"/>
          <w:szCs w:val="24"/>
          <w:lang w:val="en-US"/>
        </w:rPr>
      </w:pPr>
      <w:r w:rsidRPr="00E0686B">
        <w:rPr>
          <w:sz w:val="24"/>
          <w:szCs w:val="24"/>
        </w:rPr>
        <w:t>This process is commonly followed by an agent</w:t>
      </w:r>
      <w:r w:rsidR="00BD1B2D">
        <w:rPr>
          <w:sz w:val="24"/>
          <w:szCs w:val="24"/>
        </w:rPr>
        <w:t>,</w:t>
      </w:r>
      <w:r w:rsidRPr="00E0686B">
        <w:rPr>
          <w:sz w:val="24"/>
          <w:szCs w:val="24"/>
        </w:rPr>
        <w:t xml:space="preserve"> acting on behalf of an alerting agency’s </w:t>
      </w:r>
      <w:r w:rsidR="00BD1B2D">
        <w:rPr>
          <w:sz w:val="24"/>
          <w:szCs w:val="24"/>
        </w:rPr>
        <w:t xml:space="preserve">dissemination partner or target </w:t>
      </w:r>
      <w:r w:rsidRPr="00E0686B">
        <w:rPr>
          <w:sz w:val="24"/>
          <w:szCs w:val="24"/>
        </w:rPr>
        <w:t>audience</w:t>
      </w:r>
      <w:r w:rsidR="00BD1B2D">
        <w:rPr>
          <w:sz w:val="24"/>
          <w:szCs w:val="24"/>
        </w:rPr>
        <w:t xml:space="preserve">, </w:t>
      </w:r>
      <w:r w:rsidRPr="00E0686B">
        <w:rPr>
          <w:sz w:val="24"/>
          <w:szCs w:val="24"/>
        </w:rPr>
        <w:t xml:space="preserve">when interpreting a </w:t>
      </w:r>
      <w:r w:rsidRPr="00E0686B">
        <w:rPr>
          <w:b/>
          <w:sz w:val="24"/>
          <w:szCs w:val="24"/>
        </w:rPr>
        <w:t>CAP</w:t>
      </w:r>
      <w:r w:rsidR="00BD1B2D">
        <w:rPr>
          <w:sz w:val="24"/>
          <w:szCs w:val="24"/>
        </w:rPr>
        <w:t xml:space="preserve"> alert</w:t>
      </w:r>
      <w:r w:rsidRPr="00E0686B">
        <w:rPr>
          <w:sz w:val="24"/>
          <w:szCs w:val="24"/>
        </w:rPr>
        <w:t xml:space="preserve"> message.</w:t>
      </w:r>
      <w:r w:rsidR="00B6773B">
        <w:rPr>
          <w:sz w:val="24"/>
          <w:szCs w:val="24"/>
        </w:rPr>
        <w:t xml:space="preserve"> The</w:t>
      </w:r>
      <w:r w:rsidRPr="00E0686B">
        <w:rPr>
          <w:sz w:val="24"/>
          <w:szCs w:val="24"/>
        </w:rPr>
        <w:t xml:space="preserve"> </w:t>
      </w:r>
      <w:r w:rsidRPr="00E0686B">
        <w:rPr>
          <w:b/>
          <w:sz w:val="24"/>
          <w:szCs w:val="24"/>
        </w:rPr>
        <w:t>OASIS Ope</w:t>
      </w:r>
      <w:r w:rsidR="00B6773B">
        <w:rPr>
          <w:b/>
          <w:sz w:val="24"/>
          <w:szCs w:val="24"/>
        </w:rPr>
        <w:t>n EMTC</w:t>
      </w:r>
      <w:r w:rsidRPr="00E0686B">
        <w:rPr>
          <w:sz w:val="24"/>
          <w:szCs w:val="24"/>
        </w:rPr>
        <w:t xml:space="preserve"> </w:t>
      </w:r>
      <w:r>
        <w:rPr>
          <w:sz w:val="24"/>
          <w:szCs w:val="24"/>
        </w:rPr>
        <w:t xml:space="preserve">recommends decoding the </w:t>
      </w:r>
      <w:r w:rsidRPr="00564E59">
        <w:rPr>
          <w:b/>
          <w:sz w:val="24"/>
          <w:szCs w:val="24"/>
        </w:rPr>
        <w:t>subject-event</w:t>
      </w:r>
      <w:r w:rsidRPr="00E0686B">
        <w:rPr>
          <w:sz w:val="24"/>
          <w:szCs w:val="24"/>
        </w:rPr>
        <w:t xml:space="preserve"> and broader alerting situation information in </w:t>
      </w:r>
      <w:r w:rsidRPr="00E0686B">
        <w:rPr>
          <w:b/>
          <w:sz w:val="24"/>
          <w:szCs w:val="24"/>
        </w:rPr>
        <w:t>CAP</w:t>
      </w:r>
      <w:r w:rsidRPr="00E0686B">
        <w:rPr>
          <w:sz w:val="24"/>
          <w:szCs w:val="24"/>
        </w:rPr>
        <w:t xml:space="preserve"> messages according to the steps outlined below. Refer to the baseline </w:t>
      </w:r>
      <w:r>
        <w:rPr>
          <w:sz w:val="24"/>
          <w:szCs w:val="24"/>
        </w:rPr>
        <w:t xml:space="preserve">case </w:t>
      </w:r>
      <w:r w:rsidRPr="00E0686B">
        <w:rPr>
          <w:sz w:val="24"/>
          <w:szCs w:val="24"/>
        </w:rPr>
        <w:t>example situation later in this section for further details.</w:t>
      </w:r>
      <w:r w:rsidR="00F36D13">
        <w:rPr>
          <w:sz w:val="24"/>
          <w:szCs w:val="24"/>
        </w:rPr>
        <w:t xml:space="preserve"> </w:t>
      </w:r>
    </w:p>
    <w:p w14:paraId="4AB9D296" w14:textId="77777777" w:rsidR="001255C6" w:rsidRDefault="001255C6" w:rsidP="001255C6">
      <w:pPr>
        <w:rPr>
          <w:b/>
          <w:sz w:val="24"/>
          <w:szCs w:val="24"/>
          <w:lang w:val="en-US"/>
        </w:rPr>
      </w:pPr>
    </w:p>
    <w:p w14:paraId="7E7C7D72" w14:textId="68A0A2A3" w:rsidR="00F36D13" w:rsidRPr="001255C6" w:rsidRDefault="00F36D13" w:rsidP="001255C6">
      <w:pPr>
        <w:rPr>
          <w:b/>
          <w:sz w:val="24"/>
          <w:szCs w:val="24"/>
          <w:lang w:val="en-US"/>
        </w:rPr>
      </w:pPr>
      <w:r w:rsidRPr="001255C6">
        <w:rPr>
          <w:b/>
          <w:sz w:val="24"/>
          <w:szCs w:val="24"/>
          <w:lang w:val="en-US"/>
        </w:rPr>
        <w:t xml:space="preserve">The consuming agency initiates a process </w:t>
      </w:r>
      <w:r w:rsidR="00E0686B">
        <w:rPr>
          <w:b/>
          <w:sz w:val="24"/>
          <w:szCs w:val="24"/>
          <w:lang w:val="en-US"/>
        </w:rPr>
        <w:t>to</w:t>
      </w:r>
      <w:r w:rsidRPr="001255C6">
        <w:rPr>
          <w:b/>
          <w:sz w:val="24"/>
          <w:szCs w:val="24"/>
          <w:lang w:val="en-US"/>
        </w:rPr>
        <w:t xml:space="preserve"> </w:t>
      </w:r>
      <w:r w:rsidR="00E0686B">
        <w:rPr>
          <w:b/>
          <w:sz w:val="24"/>
          <w:szCs w:val="24"/>
          <w:lang w:val="en-US"/>
        </w:rPr>
        <w:t>consume</w:t>
      </w:r>
      <w:r w:rsidRPr="001255C6">
        <w:rPr>
          <w:b/>
          <w:sz w:val="24"/>
          <w:szCs w:val="24"/>
          <w:lang w:val="en-US"/>
        </w:rPr>
        <w:t xml:space="preserve"> a valid CAP file.</w:t>
      </w:r>
      <w:r w:rsidR="001255C6">
        <w:rPr>
          <w:b/>
          <w:sz w:val="24"/>
          <w:szCs w:val="24"/>
          <w:lang w:val="en-US"/>
        </w:rPr>
        <w:t xml:space="preserve"> </w:t>
      </w:r>
      <w:r w:rsidR="001255C6" w:rsidRPr="00904C82">
        <w:rPr>
          <w:b/>
          <w:sz w:val="24"/>
          <w:szCs w:val="24"/>
          <w:lang w:val="en-US"/>
        </w:rPr>
        <w:t xml:space="preserve">The CAP elements </w:t>
      </w:r>
      <w:r w:rsidR="00E0686B">
        <w:rPr>
          <w:b/>
          <w:sz w:val="24"/>
          <w:szCs w:val="24"/>
          <w:lang w:val="en-US"/>
        </w:rPr>
        <w:t>outlined below are linked</w:t>
      </w:r>
      <w:r w:rsidR="001255C6" w:rsidRPr="00904C82">
        <w:rPr>
          <w:b/>
          <w:sz w:val="24"/>
          <w:szCs w:val="24"/>
          <w:lang w:val="en-US"/>
        </w:rPr>
        <w:t xml:space="preserve"> to the event or event-types in a CAP </w:t>
      </w:r>
      <w:r w:rsidR="00BD1B2D">
        <w:rPr>
          <w:b/>
          <w:sz w:val="24"/>
          <w:szCs w:val="24"/>
          <w:lang w:val="en-US"/>
        </w:rPr>
        <w:t>alert messag</w:t>
      </w:r>
      <w:r w:rsidR="001255C6" w:rsidRPr="00904C82">
        <w:rPr>
          <w:b/>
          <w:sz w:val="24"/>
          <w:szCs w:val="24"/>
          <w:lang w:val="en-US"/>
        </w:rPr>
        <w:t>e.</w:t>
      </w:r>
    </w:p>
    <w:p w14:paraId="63B48A92" w14:textId="77777777" w:rsidR="00F36D13" w:rsidRDefault="00F36D13" w:rsidP="00F36D13">
      <w:pPr>
        <w:pStyle w:val="ListParagraph"/>
        <w:rPr>
          <w:b/>
          <w:sz w:val="24"/>
          <w:szCs w:val="24"/>
          <w:lang w:val="en-US"/>
        </w:rPr>
      </w:pPr>
    </w:p>
    <w:p w14:paraId="747F4D68" w14:textId="751D4002" w:rsidR="00E0686B" w:rsidRPr="00E0686B" w:rsidRDefault="001255C6" w:rsidP="00845C23">
      <w:pPr>
        <w:pStyle w:val="ListParagraph"/>
        <w:numPr>
          <w:ilvl w:val="0"/>
          <w:numId w:val="17"/>
        </w:numPr>
        <w:rPr>
          <w:b/>
          <w:sz w:val="24"/>
          <w:szCs w:val="24"/>
          <w:lang w:val="en-US"/>
        </w:rPr>
      </w:pPr>
      <w:r>
        <w:rPr>
          <w:b/>
          <w:sz w:val="24"/>
          <w:szCs w:val="24"/>
          <w:lang w:val="en-US"/>
        </w:rPr>
        <w:t xml:space="preserve">Elements: </w:t>
      </w:r>
      <w:r w:rsidR="0082677D" w:rsidRPr="0082677D">
        <w:rPr>
          <w:b/>
          <w:sz w:val="24"/>
          <w:szCs w:val="24"/>
          <w:lang w:val="en-US"/>
        </w:rPr>
        <w:t>&lt;</w:t>
      </w:r>
      <w:proofErr w:type="spellStart"/>
      <w:r w:rsidR="0082677D" w:rsidRPr="0082677D">
        <w:rPr>
          <w:b/>
          <w:sz w:val="24"/>
          <w:szCs w:val="24"/>
          <w:lang w:val="en-US"/>
        </w:rPr>
        <w:t>eventCode</w:t>
      </w:r>
      <w:proofErr w:type="spellEnd"/>
      <w:r w:rsidR="0082677D" w:rsidRPr="0082677D">
        <w:rPr>
          <w:b/>
          <w:sz w:val="24"/>
          <w:szCs w:val="24"/>
          <w:lang w:val="en-US"/>
        </w:rPr>
        <w:t>&gt;</w:t>
      </w:r>
      <w:r w:rsidR="0082677D">
        <w:rPr>
          <w:sz w:val="24"/>
          <w:szCs w:val="24"/>
          <w:lang w:val="en-US"/>
        </w:rPr>
        <w:t xml:space="preserve"> </w:t>
      </w:r>
      <w:r w:rsidR="00E0686B">
        <w:rPr>
          <w:sz w:val="24"/>
          <w:szCs w:val="24"/>
          <w:lang w:val="en-US"/>
        </w:rPr>
        <w:t>(o</w:t>
      </w:r>
      <w:r w:rsidR="00E0686B" w:rsidRPr="00E0686B">
        <w:rPr>
          <w:sz w:val="24"/>
          <w:szCs w:val="24"/>
          <w:lang w:val="en-US"/>
        </w:rPr>
        <w:t>ptional</w:t>
      </w:r>
      <w:r w:rsidR="00E0686B">
        <w:rPr>
          <w:sz w:val="24"/>
          <w:szCs w:val="24"/>
          <w:lang w:val="en-US"/>
        </w:rPr>
        <w:t xml:space="preserve">) </w:t>
      </w:r>
      <w:r w:rsidR="0082677D">
        <w:rPr>
          <w:sz w:val="24"/>
          <w:szCs w:val="24"/>
          <w:lang w:val="en-US"/>
        </w:rPr>
        <w:t>and</w:t>
      </w:r>
      <w:r>
        <w:rPr>
          <w:sz w:val="24"/>
          <w:szCs w:val="24"/>
          <w:lang w:val="en-US"/>
        </w:rPr>
        <w:t>/or</w:t>
      </w:r>
      <w:r w:rsidR="0082677D">
        <w:rPr>
          <w:sz w:val="24"/>
          <w:szCs w:val="24"/>
          <w:lang w:val="en-US"/>
        </w:rPr>
        <w:t xml:space="preserve"> </w:t>
      </w:r>
      <w:r w:rsidR="0082677D" w:rsidRPr="0082677D">
        <w:rPr>
          <w:b/>
          <w:sz w:val="24"/>
          <w:szCs w:val="24"/>
          <w:lang w:val="en-US"/>
        </w:rPr>
        <w:t>&lt;category&gt;</w:t>
      </w:r>
      <w:r w:rsidR="00E0686B" w:rsidRPr="00E0686B">
        <w:rPr>
          <w:sz w:val="24"/>
          <w:szCs w:val="24"/>
          <w:lang w:val="en-US"/>
        </w:rPr>
        <w:t xml:space="preserve"> </w:t>
      </w:r>
      <w:r w:rsidR="00E0686B">
        <w:rPr>
          <w:sz w:val="24"/>
          <w:szCs w:val="24"/>
          <w:lang w:val="en-US"/>
        </w:rPr>
        <w:t>(required</w:t>
      </w:r>
      <w:r w:rsidR="00E0686B" w:rsidRPr="00E0686B">
        <w:rPr>
          <w:sz w:val="24"/>
          <w:szCs w:val="24"/>
          <w:lang w:val="en-US"/>
        </w:rPr>
        <w:t>)</w:t>
      </w:r>
      <w:r w:rsidR="00E0686B">
        <w:rPr>
          <w:sz w:val="24"/>
          <w:szCs w:val="24"/>
          <w:lang w:val="en-US"/>
        </w:rPr>
        <w:t xml:space="preserve">. </w:t>
      </w:r>
    </w:p>
    <w:p w14:paraId="12F16C8F" w14:textId="54C2B312" w:rsidR="0082677D" w:rsidRPr="0082677D" w:rsidRDefault="00D73E2D" w:rsidP="00E0686B">
      <w:pPr>
        <w:pStyle w:val="ListParagraph"/>
        <w:rPr>
          <w:b/>
          <w:sz w:val="24"/>
          <w:szCs w:val="24"/>
          <w:lang w:val="en-US"/>
        </w:rPr>
      </w:pPr>
      <w:r>
        <w:rPr>
          <w:sz w:val="24"/>
          <w:szCs w:val="24"/>
          <w:lang w:val="en-US"/>
        </w:rPr>
        <w:t>&lt;</w:t>
      </w:r>
      <w:proofErr w:type="spellStart"/>
      <w:r>
        <w:rPr>
          <w:sz w:val="24"/>
          <w:szCs w:val="24"/>
          <w:lang w:val="en-US"/>
        </w:rPr>
        <w:t>eventCode</w:t>
      </w:r>
      <w:proofErr w:type="spellEnd"/>
      <w:r>
        <w:rPr>
          <w:sz w:val="24"/>
          <w:szCs w:val="24"/>
          <w:lang w:val="en-US"/>
        </w:rPr>
        <w:t>&gt;</w:t>
      </w:r>
      <w:r w:rsidR="00E0686B" w:rsidRPr="00E0686B">
        <w:rPr>
          <w:sz w:val="24"/>
          <w:szCs w:val="24"/>
          <w:lang w:val="en-US"/>
        </w:rPr>
        <w:t xml:space="preserve"> is an added element that is optional in CAP. A CAP message with no &lt;</w:t>
      </w:r>
      <w:proofErr w:type="spellStart"/>
      <w:r w:rsidR="00E0686B" w:rsidRPr="00E0686B">
        <w:rPr>
          <w:b/>
          <w:sz w:val="24"/>
          <w:szCs w:val="24"/>
          <w:lang w:val="en-US"/>
        </w:rPr>
        <w:t>eventCode</w:t>
      </w:r>
      <w:proofErr w:type="spellEnd"/>
      <w:r w:rsidR="00E0686B" w:rsidRPr="00E0686B">
        <w:rPr>
          <w:sz w:val="24"/>
          <w:szCs w:val="24"/>
          <w:lang w:val="en-US"/>
        </w:rPr>
        <w:t>&gt; element is still valid CAP.</w:t>
      </w:r>
      <w:r>
        <w:rPr>
          <w:sz w:val="24"/>
          <w:szCs w:val="24"/>
          <w:lang w:val="en-US"/>
        </w:rPr>
        <w:t xml:space="preserve"> &lt;category&gt; is an element required in CAP. A CAP message with no &lt;</w:t>
      </w:r>
      <w:r w:rsidRPr="00D73E2D">
        <w:rPr>
          <w:b/>
          <w:sz w:val="24"/>
          <w:szCs w:val="24"/>
          <w:lang w:val="en-US"/>
        </w:rPr>
        <w:t>category</w:t>
      </w:r>
      <w:r>
        <w:rPr>
          <w:sz w:val="24"/>
          <w:szCs w:val="24"/>
          <w:lang w:val="en-US"/>
        </w:rPr>
        <w:t>&gt; element is invalid CAP.</w:t>
      </w:r>
    </w:p>
    <w:p w14:paraId="194E9127" w14:textId="77777777" w:rsidR="0082677D" w:rsidRPr="0082677D" w:rsidRDefault="0082677D" w:rsidP="0082677D">
      <w:pPr>
        <w:pStyle w:val="ListParagraph"/>
        <w:rPr>
          <w:b/>
          <w:sz w:val="24"/>
          <w:szCs w:val="24"/>
          <w:lang w:val="en-US"/>
        </w:rPr>
      </w:pPr>
    </w:p>
    <w:p w14:paraId="021E2A9A" w14:textId="2B0B395B" w:rsidR="00FE72BD" w:rsidRPr="00665FCF" w:rsidRDefault="00E0686B" w:rsidP="0082677D">
      <w:pPr>
        <w:pStyle w:val="ListParagraph"/>
        <w:rPr>
          <w:b/>
          <w:sz w:val="24"/>
          <w:szCs w:val="24"/>
          <w:lang w:val="en-US"/>
        </w:rPr>
      </w:pPr>
      <w:r w:rsidRPr="00951FDB">
        <w:rPr>
          <w:b/>
          <w:sz w:val="24"/>
          <w:szCs w:val="24"/>
          <w:lang w:val="en-US"/>
        </w:rPr>
        <w:t>Objective:</w:t>
      </w:r>
      <w:r>
        <w:rPr>
          <w:sz w:val="24"/>
          <w:szCs w:val="24"/>
          <w:lang w:val="en-US"/>
        </w:rPr>
        <w:t xml:space="preserve"> </w:t>
      </w:r>
      <w:r w:rsidR="0082677D">
        <w:rPr>
          <w:sz w:val="24"/>
          <w:szCs w:val="24"/>
          <w:lang w:val="en-US"/>
        </w:rPr>
        <w:t xml:space="preserve">If any </w:t>
      </w:r>
      <w:r w:rsidR="0082677D" w:rsidRPr="00F36D13">
        <w:rPr>
          <w:b/>
          <w:sz w:val="24"/>
          <w:szCs w:val="24"/>
          <w:lang w:val="en-US"/>
        </w:rPr>
        <w:t>event-based</w:t>
      </w:r>
      <w:r w:rsidR="006D31C0">
        <w:rPr>
          <w:sz w:val="24"/>
          <w:szCs w:val="24"/>
          <w:lang w:val="en-US"/>
        </w:rPr>
        <w:t xml:space="preserve"> </w:t>
      </w:r>
      <w:r w:rsidR="00FE72BD" w:rsidRPr="00665FCF">
        <w:rPr>
          <w:sz w:val="24"/>
          <w:szCs w:val="24"/>
          <w:lang w:val="en-US"/>
        </w:rPr>
        <w:t xml:space="preserve">filtering </w:t>
      </w:r>
      <w:r w:rsidR="006D31C0">
        <w:rPr>
          <w:sz w:val="24"/>
          <w:szCs w:val="24"/>
          <w:lang w:val="en-US"/>
        </w:rPr>
        <w:t xml:space="preserve">or routing </w:t>
      </w:r>
      <w:r w:rsidR="00FE72BD" w:rsidRPr="00665FCF">
        <w:rPr>
          <w:sz w:val="24"/>
          <w:szCs w:val="24"/>
          <w:lang w:val="en-US"/>
        </w:rPr>
        <w:t xml:space="preserve">of the CAP message is to be undertaken, the </w:t>
      </w:r>
      <w:r w:rsidR="00FE72BD" w:rsidRPr="006F1F86">
        <w:rPr>
          <w:b/>
          <w:sz w:val="24"/>
          <w:szCs w:val="24"/>
          <w:lang w:val="en-US"/>
        </w:rPr>
        <w:t>&lt;</w:t>
      </w:r>
      <w:proofErr w:type="spellStart"/>
      <w:r w:rsidR="00FE72BD" w:rsidRPr="006F1F86">
        <w:rPr>
          <w:b/>
          <w:sz w:val="24"/>
          <w:szCs w:val="24"/>
          <w:lang w:val="en-US"/>
        </w:rPr>
        <w:t>eventCode</w:t>
      </w:r>
      <w:proofErr w:type="spellEnd"/>
      <w:r w:rsidR="00FE72BD" w:rsidRPr="006F1F86">
        <w:rPr>
          <w:b/>
          <w:sz w:val="24"/>
          <w:szCs w:val="24"/>
          <w:lang w:val="en-US"/>
        </w:rPr>
        <w:t>&gt;</w:t>
      </w:r>
      <w:r w:rsidR="00665FCF">
        <w:rPr>
          <w:sz w:val="24"/>
          <w:szCs w:val="24"/>
          <w:lang w:val="en-US"/>
        </w:rPr>
        <w:t xml:space="preserve"> </w:t>
      </w:r>
      <w:r w:rsidR="006D31C0">
        <w:rPr>
          <w:sz w:val="24"/>
          <w:szCs w:val="24"/>
          <w:lang w:val="en-US"/>
        </w:rPr>
        <w:t xml:space="preserve">element </w:t>
      </w:r>
      <w:r w:rsidR="00665FCF">
        <w:rPr>
          <w:sz w:val="24"/>
          <w:szCs w:val="24"/>
          <w:lang w:val="en-US"/>
        </w:rPr>
        <w:t xml:space="preserve">(if populated) </w:t>
      </w:r>
      <w:r w:rsidR="00FE72BD" w:rsidRPr="00665FCF">
        <w:rPr>
          <w:sz w:val="24"/>
          <w:szCs w:val="24"/>
          <w:lang w:val="en-US"/>
        </w:rPr>
        <w:t xml:space="preserve">and </w:t>
      </w:r>
      <w:r w:rsidR="006D31C0">
        <w:rPr>
          <w:sz w:val="24"/>
          <w:szCs w:val="24"/>
          <w:lang w:val="en-US"/>
        </w:rPr>
        <w:t xml:space="preserve">the </w:t>
      </w:r>
      <w:r w:rsidR="006D31C0" w:rsidRPr="006F1F86">
        <w:rPr>
          <w:b/>
          <w:sz w:val="24"/>
          <w:szCs w:val="24"/>
          <w:lang w:val="en-US"/>
        </w:rPr>
        <w:t>&lt;category&gt;</w:t>
      </w:r>
      <w:r w:rsidR="006D31C0">
        <w:rPr>
          <w:sz w:val="24"/>
          <w:szCs w:val="24"/>
          <w:lang w:val="en-US"/>
        </w:rPr>
        <w:t xml:space="preserve"> element</w:t>
      </w:r>
      <w:r w:rsidR="00FE72BD" w:rsidRPr="00665FCF">
        <w:rPr>
          <w:sz w:val="24"/>
          <w:szCs w:val="24"/>
          <w:lang w:val="en-US"/>
        </w:rPr>
        <w:t xml:space="preserve"> </w:t>
      </w:r>
      <w:r w:rsidR="001255C6">
        <w:rPr>
          <w:sz w:val="24"/>
          <w:szCs w:val="24"/>
          <w:lang w:val="en-US"/>
        </w:rPr>
        <w:t>(</w:t>
      </w:r>
      <w:r>
        <w:rPr>
          <w:sz w:val="24"/>
          <w:szCs w:val="24"/>
          <w:lang w:val="en-US"/>
        </w:rPr>
        <w:t xml:space="preserve">as </w:t>
      </w:r>
      <w:r w:rsidR="001255C6">
        <w:rPr>
          <w:sz w:val="24"/>
          <w:szCs w:val="24"/>
          <w:lang w:val="en-US"/>
        </w:rPr>
        <w:t>populated)</w:t>
      </w:r>
      <w:r w:rsidR="000B15D5">
        <w:rPr>
          <w:sz w:val="24"/>
          <w:szCs w:val="24"/>
          <w:lang w:val="en-US"/>
        </w:rPr>
        <w:t>,</w:t>
      </w:r>
      <w:r w:rsidR="001255C6">
        <w:rPr>
          <w:sz w:val="24"/>
          <w:szCs w:val="24"/>
          <w:lang w:val="en-US"/>
        </w:rPr>
        <w:t xml:space="preserve"> </w:t>
      </w:r>
      <w:r w:rsidR="00403F58">
        <w:rPr>
          <w:sz w:val="24"/>
          <w:szCs w:val="24"/>
          <w:lang w:val="en-US"/>
        </w:rPr>
        <w:t xml:space="preserve">are recommended as </w:t>
      </w:r>
      <w:r w:rsidR="00FE72BD" w:rsidRPr="00665FCF">
        <w:rPr>
          <w:sz w:val="24"/>
          <w:szCs w:val="24"/>
          <w:lang w:val="en-US"/>
        </w:rPr>
        <w:t xml:space="preserve">the </w:t>
      </w:r>
      <w:r w:rsidR="006D31C0">
        <w:rPr>
          <w:sz w:val="24"/>
          <w:szCs w:val="24"/>
          <w:lang w:val="en-US"/>
        </w:rPr>
        <w:t xml:space="preserve">two </w:t>
      </w:r>
      <w:r w:rsidR="00D567A1" w:rsidRPr="001255C6">
        <w:rPr>
          <w:b/>
          <w:sz w:val="24"/>
          <w:szCs w:val="24"/>
          <w:lang w:val="en-US"/>
        </w:rPr>
        <w:t>event</w:t>
      </w:r>
      <w:r>
        <w:rPr>
          <w:b/>
          <w:sz w:val="24"/>
          <w:szCs w:val="24"/>
          <w:lang w:val="en-US"/>
        </w:rPr>
        <w:t xml:space="preserve"> type</w:t>
      </w:r>
      <w:r w:rsidR="00D567A1" w:rsidRPr="001255C6">
        <w:rPr>
          <w:b/>
          <w:sz w:val="24"/>
          <w:szCs w:val="24"/>
          <w:lang w:val="en-US"/>
        </w:rPr>
        <w:t>-based</w:t>
      </w:r>
      <w:r w:rsidR="00D567A1">
        <w:rPr>
          <w:sz w:val="24"/>
          <w:szCs w:val="24"/>
          <w:lang w:val="en-US"/>
        </w:rPr>
        <w:t xml:space="preserve"> </w:t>
      </w:r>
      <w:r w:rsidR="0082677D">
        <w:rPr>
          <w:sz w:val="24"/>
          <w:szCs w:val="24"/>
          <w:lang w:val="en-US"/>
        </w:rPr>
        <w:t xml:space="preserve">elements to </w:t>
      </w:r>
      <w:r w:rsidR="001255C6">
        <w:rPr>
          <w:sz w:val="24"/>
          <w:szCs w:val="24"/>
          <w:lang w:val="en-US"/>
        </w:rPr>
        <w:t>use for this purpose</w:t>
      </w:r>
      <w:r w:rsidR="00F36D13">
        <w:rPr>
          <w:sz w:val="24"/>
          <w:szCs w:val="24"/>
          <w:lang w:val="en-US"/>
        </w:rPr>
        <w:t xml:space="preserve"> </w:t>
      </w:r>
      <w:r w:rsidR="00D567A1">
        <w:rPr>
          <w:rStyle w:val="FootnoteReference"/>
          <w:sz w:val="24"/>
          <w:szCs w:val="24"/>
          <w:lang w:val="en-US"/>
        </w:rPr>
        <w:footnoteReference w:id="68"/>
      </w:r>
      <w:r w:rsidR="0082677D">
        <w:rPr>
          <w:sz w:val="24"/>
          <w:szCs w:val="24"/>
          <w:lang w:val="en-US"/>
        </w:rPr>
        <w:t>.</w:t>
      </w:r>
    </w:p>
    <w:p w14:paraId="7DA3486A" w14:textId="77777777" w:rsidR="00665FCF" w:rsidRPr="00665FCF" w:rsidRDefault="00665FCF" w:rsidP="00665FCF">
      <w:pPr>
        <w:pStyle w:val="ListParagraph"/>
        <w:ind w:left="1440"/>
        <w:rPr>
          <w:b/>
          <w:sz w:val="24"/>
          <w:szCs w:val="24"/>
          <w:lang w:val="en-US"/>
        </w:rPr>
      </w:pPr>
    </w:p>
    <w:p w14:paraId="252CB188" w14:textId="77777777" w:rsidR="00E0686B" w:rsidRPr="00E0686B" w:rsidRDefault="00E0686B" w:rsidP="00845C23">
      <w:pPr>
        <w:pStyle w:val="ListParagraph"/>
        <w:numPr>
          <w:ilvl w:val="1"/>
          <w:numId w:val="17"/>
        </w:numPr>
        <w:rPr>
          <w:sz w:val="24"/>
          <w:szCs w:val="24"/>
          <w:lang w:val="en-US"/>
        </w:rPr>
      </w:pPr>
      <w:r w:rsidRPr="00E0686B">
        <w:rPr>
          <w:sz w:val="24"/>
          <w:szCs w:val="24"/>
          <w:lang w:val="en-US"/>
        </w:rPr>
        <w:t>The filter and routing process can follow either an inclusive or exclusive approach.</w:t>
      </w:r>
    </w:p>
    <w:p w14:paraId="3EA36E9F" w14:textId="77777777" w:rsidR="00E0686B" w:rsidRPr="00E0686B" w:rsidRDefault="00E0686B" w:rsidP="00E0686B">
      <w:pPr>
        <w:pStyle w:val="ListParagraph"/>
        <w:ind w:left="1440"/>
        <w:rPr>
          <w:sz w:val="24"/>
          <w:szCs w:val="24"/>
          <w:lang w:val="en-US"/>
        </w:rPr>
      </w:pPr>
    </w:p>
    <w:p w14:paraId="1ED796CA" w14:textId="75B3D7E2" w:rsidR="00E0686B" w:rsidRPr="00E0686B" w:rsidRDefault="00E0686B" w:rsidP="00845C23">
      <w:pPr>
        <w:pStyle w:val="ListParagraph"/>
        <w:numPr>
          <w:ilvl w:val="2"/>
          <w:numId w:val="17"/>
        </w:numPr>
        <w:rPr>
          <w:sz w:val="24"/>
          <w:szCs w:val="24"/>
          <w:lang w:val="en-US"/>
        </w:rPr>
      </w:pPr>
      <w:r w:rsidRPr="00E0686B">
        <w:rPr>
          <w:sz w:val="24"/>
          <w:szCs w:val="24"/>
          <w:lang w:val="en-US"/>
        </w:rPr>
        <w:t>An inclusive filter identifies at least one event code and/or category value that matches the CAP event codes and categories relevant to the consumer</w:t>
      </w:r>
      <w:r>
        <w:rPr>
          <w:sz w:val="24"/>
          <w:szCs w:val="24"/>
          <w:lang w:val="en-US"/>
        </w:rPr>
        <w:t xml:space="preserve"> </w:t>
      </w:r>
      <w:r>
        <w:rPr>
          <w:rStyle w:val="FootnoteReference"/>
          <w:sz w:val="24"/>
          <w:szCs w:val="24"/>
          <w:lang w:val="en-US"/>
        </w:rPr>
        <w:footnoteReference w:id="69"/>
      </w:r>
      <w:r w:rsidRPr="00E0686B">
        <w:rPr>
          <w:sz w:val="24"/>
          <w:szCs w:val="24"/>
          <w:lang w:val="en-US"/>
        </w:rPr>
        <w:t>.</w:t>
      </w:r>
    </w:p>
    <w:p w14:paraId="4FC092BB" w14:textId="77777777" w:rsidR="00E0686B" w:rsidRPr="00E0686B" w:rsidRDefault="00E0686B" w:rsidP="00E0686B">
      <w:pPr>
        <w:pStyle w:val="ListParagraph"/>
        <w:ind w:left="1440"/>
        <w:rPr>
          <w:sz w:val="24"/>
          <w:szCs w:val="24"/>
          <w:lang w:val="en-US"/>
        </w:rPr>
      </w:pPr>
    </w:p>
    <w:p w14:paraId="5327D7ED" w14:textId="01FDBCEA" w:rsidR="00D73E2D" w:rsidRPr="00D73E2D" w:rsidRDefault="00E0686B" w:rsidP="00D73E2D">
      <w:pPr>
        <w:pStyle w:val="ListParagraph"/>
        <w:numPr>
          <w:ilvl w:val="2"/>
          <w:numId w:val="17"/>
        </w:numPr>
        <w:rPr>
          <w:sz w:val="24"/>
          <w:szCs w:val="24"/>
          <w:lang w:val="en-US"/>
        </w:rPr>
      </w:pPr>
      <w:r w:rsidRPr="00E0686B">
        <w:rPr>
          <w:sz w:val="24"/>
          <w:szCs w:val="24"/>
          <w:lang w:val="en-US"/>
        </w:rPr>
        <w:t xml:space="preserve">An exclusive filter seeks to exclude event codes and CAP categories that are not </w:t>
      </w:r>
      <w:r>
        <w:rPr>
          <w:sz w:val="24"/>
          <w:szCs w:val="24"/>
          <w:lang w:val="en-US"/>
        </w:rPr>
        <w:t>relevant to the consumer</w:t>
      </w:r>
      <w:r w:rsidRPr="00403F58">
        <w:rPr>
          <w:sz w:val="24"/>
          <w:szCs w:val="24"/>
          <w:lang w:val="en-US"/>
        </w:rPr>
        <w:t xml:space="preserve"> </w:t>
      </w:r>
      <w:r>
        <w:rPr>
          <w:rStyle w:val="FootnoteReference"/>
          <w:sz w:val="24"/>
          <w:szCs w:val="24"/>
          <w:lang w:val="en-US"/>
        </w:rPr>
        <w:footnoteReference w:id="70"/>
      </w:r>
      <w:r>
        <w:rPr>
          <w:sz w:val="24"/>
          <w:szCs w:val="24"/>
          <w:lang w:val="en-US"/>
        </w:rPr>
        <w:t xml:space="preserve">. </w:t>
      </w:r>
    </w:p>
    <w:p w14:paraId="2306D4EF" w14:textId="77777777" w:rsidR="00D73E2D" w:rsidRPr="00D73E2D" w:rsidRDefault="00D73E2D" w:rsidP="00D73E2D">
      <w:pPr>
        <w:pStyle w:val="ListParagraph"/>
        <w:rPr>
          <w:sz w:val="24"/>
          <w:szCs w:val="24"/>
          <w:lang w:val="en-US"/>
        </w:rPr>
      </w:pPr>
    </w:p>
    <w:p w14:paraId="3F14E155" w14:textId="5794B06C" w:rsidR="00E0686B" w:rsidRPr="00D73E2D" w:rsidRDefault="00B6773B" w:rsidP="00D73E2D">
      <w:pPr>
        <w:pStyle w:val="ListParagraph"/>
        <w:numPr>
          <w:ilvl w:val="2"/>
          <w:numId w:val="17"/>
        </w:numPr>
        <w:rPr>
          <w:sz w:val="24"/>
          <w:szCs w:val="24"/>
          <w:lang w:val="en-US"/>
        </w:rPr>
      </w:pPr>
      <w:r>
        <w:rPr>
          <w:sz w:val="24"/>
          <w:szCs w:val="24"/>
          <w:lang w:val="en-US"/>
        </w:rPr>
        <w:t xml:space="preserve">The </w:t>
      </w:r>
      <w:r w:rsidR="00E0686B" w:rsidRPr="00B6773B">
        <w:rPr>
          <w:b/>
          <w:sz w:val="24"/>
          <w:szCs w:val="24"/>
          <w:lang w:val="en-US"/>
        </w:rPr>
        <w:t>OASIS Ope</w:t>
      </w:r>
      <w:r>
        <w:rPr>
          <w:b/>
          <w:sz w:val="24"/>
          <w:szCs w:val="24"/>
          <w:lang w:val="en-US"/>
        </w:rPr>
        <w:t>n EMTC</w:t>
      </w:r>
      <w:r w:rsidR="00E0686B" w:rsidRPr="00D73E2D">
        <w:rPr>
          <w:sz w:val="24"/>
          <w:szCs w:val="24"/>
          <w:lang w:val="en-US"/>
        </w:rPr>
        <w:t xml:space="preserve"> recommends adopting the inclusive filter approach </w:t>
      </w:r>
      <w:r w:rsidR="00E0686B">
        <w:rPr>
          <w:rStyle w:val="FootnoteReference"/>
          <w:sz w:val="24"/>
          <w:szCs w:val="24"/>
          <w:lang w:val="en-US"/>
        </w:rPr>
        <w:footnoteReference w:id="71"/>
      </w:r>
      <w:r w:rsidR="00E0686B" w:rsidRPr="00D73E2D">
        <w:rPr>
          <w:sz w:val="24"/>
          <w:szCs w:val="24"/>
          <w:lang w:val="en-US"/>
        </w:rPr>
        <w:t>.</w:t>
      </w:r>
    </w:p>
    <w:p w14:paraId="05C10D9C" w14:textId="77777777" w:rsidR="00D73E2D" w:rsidRPr="00D73E2D" w:rsidRDefault="00D73E2D" w:rsidP="00D73E2D">
      <w:pPr>
        <w:pStyle w:val="ListParagraph"/>
        <w:ind w:left="1440"/>
        <w:rPr>
          <w:b/>
          <w:sz w:val="24"/>
          <w:szCs w:val="24"/>
          <w:lang w:val="en-US"/>
        </w:rPr>
      </w:pPr>
    </w:p>
    <w:p w14:paraId="25F1E79D" w14:textId="06299EE3" w:rsidR="001255C6" w:rsidRPr="00403F58" w:rsidRDefault="00E0686B" w:rsidP="00845C23">
      <w:pPr>
        <w:pStyle w:val="ListParagraph"/>
        <w:numPr>
          <w:ilvl w:val="1"/>
          <w:numId w:val="17"/>
        </w:numPr>
        <w:rPr>
          <w:b/>
          <w:sz w:val="24"/>
          <w:szCs w:val="24"/>
          <w:lang w:val="en-US"/>
        </w:rPr>
      </w:pPr>
      <w:r w:rsidRPr="00E0686B">
        <w:rPr>
          <w:sz w:val="24"/>
          <w:szCs w:val="24"/>
          <w:lang w:val="en-US"/>
        </w:rPr>
        <w:t>The "</w:t>
      </w:r>
      <w:r w:rsidRPr="00E0686B">
        <w:rPr>
          <w:b/>
          <w:sz w:val="24"/>
          <w:szCs w:val="24"/>
          <w:lang w:val="en-US"/>
        </w:rPr>
        <w:t>at least one</w:t>
      </w:r>
      <w:r w:rsidRPr="00E0686B">
        <w:rPr>
          <w:sz w:val="24"/>
          <w:szCs w:val="24"/>
          <w:lang w:val="en-US"/>
        </w:rPr>
        <w:t xml:space="preserve">" strategy applies when a </w:t>
      </w:r>
      <w:r w:rsidRPr="00E0686B">
        <w:rPr>
          <w:b/>
          <w:sz w:val="24"/>
          <w:szCs w:val="24"/>
          <w:lang w:val="en-US"/>
        </w:rPr>
        <w:t>CAP</w:t>
      </w:r>
      <w:r w:rsidRPr="00E0686B">
        <w:rPr>
          <w:sz w:val="24"/>
          <w:szCs w:val="24"/>
          <w:lang w:val="en-US"/>
        </w:rPr>
        <w:t xml:space="preserve"> message includes multiple event codes and categories. In scenarios where two or more</w:t>
      </w:r>
      <w:r>
        <w:rPr>
          <w:sz w:val="24"/>
          <w:szCs w:val="24"/>
          <w:lang w:val="en-US"/>
        </w:rPr>
        <w:t xml:space="preserve"> events of interest are present - </w:t>
      </w:r>
      <w:r w:rsidRPr="00E0686B">
        <w:rPr>
          <w:sz w:val="24"/>
          <w:szCs w:val="24"/>
          <w:lang w:val="en-US"/>
        </w:rPr>
        <w:t xml:space="preserve">one related to the </w:t>
      </w:r>
      <w:r w:rsidR="0009283E">
        <w:rPr>
          <w:sz w:val="24"/>
          <w:szCs w:val="24"/>
          <w:lang w:val="en-US"/>
        </w:rPr>
        <w:t>condition</w:t>
      </w:r>
      <w:r w:rsidRPr="00E0686B">
        <w:rPr>
          <w:sz w:val="24"/>
          <w:szCs w:val="24"/>
          <w:lang w:val="en-US"/>
        </w:rPr>
        <w:t xml:space="preserve"> of the event (e.g., flood) and another to its impact (e.g., evacuation)</w:t>
      </w:r>
      <w:r>
        <w:rPr>
          <w:sz w:val="24"/>
          <w:szCs w:val="24"/>
          <w:lang w:val="en-US"/>
        </w:rPr>
        <w:t xml:space="preserve"> - </w:t>
      </w:r>
      <w:r w:rsidRPr="00E0686B">
        <w:rPr>
          <w:sz w:val="24"/>
          <w:szCs w:val="24"/>
          <w:lang w:val="en-US"/>
        </w:rPr>
        <w:t>the consumer can match either event independently or both as part of their operational process. For further discussion on this strategy, refer to the advanced section of the baseline case example situation.</w:t>
      </w:r>
      <w:r w:rsidR="000B15D5">
        <w:rPr>
          <w:sz w:val="24"/>
          <w:szCs w:val="24"/>
          <w:lang w:val="en-US"/>
        </w:rPr>
        <w:t xml:space="preserve">  </w:t>
      </w:r>
    </w:p>
    <w:p w14:paraId="10BD7682" w14:textId="77777777" w:rsidR="00403F58" w:rsidRPr="0061601E" w:rsidRDefault="00403F58" w:rsidP="00403F58">
      <w:pPr>
        <w:pStyle w:val="ListParagraph"/>
        <w:ind w:left="2160"/>
        <w:rPr>
          <w:b/>
          <w:sz w:val="24"/>
          <w:szCs w:val="24"/>
          <w:lang w:val="en-US"/>
        </w:rPr>
      </w:pPr>
    </w:p>
    <w:p w14:paraId="4F781C23" w14:textId="5860E0B9" w:rsidR="00403F58" w:rsidRPr="00FD33E0" w:rsidRDefault="00B6773B" w:rsidP="00845C23">
      <w:pPr>
        <w:pStyle w:val="ListParagraph"/>
        <w:numPr>
          <w:ilvl w:val="1"/>
          <w:numId w:val="17"/>
        </w:numPr>
        <w:rPr>
          <w:b/>
          <w:sz w:val="24"/>
          <w:szCs w:val="24"/>
          <w:lang w:val="en-US"/>
        </w:rPr>
      </w:pPr>
      <w:r w:rsidRPr="00B6773B">
        <w:rPr>
          <w:sz w:val="24"/>
        </w:rPr>
        <w:t xml:space="preserve">The </w:t>
      </w:r>
      <w:r w:rsidR="00E0686B" w:rsidRPr="00E0686B">
        <w:rPr>
          <w:b/>
          <w:sz w:val="24"/>
        </w:rPr>
        <w:t>OASIS Open</w:t>
      </w:r>
      <w:r>
        <w:rPr>
          <w:b/>
          <w:sz w:val="24"/>
        </w:rPr>
        <w:t xml:space="preserve"> EMTC</w:t>
      </w:r>
      <w:r w:rsidR="00E0686B" w:rsidRPr="00E0686B">
        <w:rPr>
          <w:b/>
          <w:sz w:val="24"/>
        </w:rPr>
        <w:t xml:space="preserve"> </w:t>
      </w:r>
      <w:r w:rsidR="00E0686B" w:rsidRPr="00E0686B">
        <w:rPr>
          <w:sz w:val="24"/>
        </w:rPr>
        <w:t xml:space="preserve">recommends a configurable lookup table approach, allowing the list of inclusive event types to be updated as needed without modifying the processing software. If the processing software dynamically references this list for each new incoming </w:t>
      </w:r>
      <w:r w:rsidR="00E0686B" w:rsidRPr="00E0686B">
        <w:rPr>
          <w:b/>
          <w:sz w:val="24"/>
        </w:rPr>
        <w:t>CAP</w:t>
      </w:r>
      <w:r w:rsidR="00E0686B" w:rsidRPr="00E0686B">
        <w:rPr>
          <w:sz w:val="24"/>
        </w:rPr>
        <w:t xml:space="preserve"> </w:t>
      </w:r>
      <w:r w:rsidR="00BD1B2D">
        <w:rPr>
          <w:sz w:val="24"/>
        </w:rPr>
        <w:t>alert messag</w:t>
      </w:r>
      <w:r w:rsidR="00E0686B" w:rsidRPr="00E0686B">
        <w:rPr>
          <w:sz w:val="24"/>
        </w:rPr>
        <w:t>e, the list can be updated and implemented separately without impacting the message processing system.</w:t>
      </w:r>
    </w:p>
    <w:p w14:paraId="06B6FE27" w14:textId="77777777" w:rsidR="000B15D5" w:rsidRPr="000B15D5" w:rsidRDefault="000B15D5" w:rsidP="000B15D5">
      <w:pPr>
        <w:pStyle w:val="ListParagraph"/>
        <w:ind w:left="1440"/>
        <w:rPr>
          <w:b/>
          <w:sz w:val="24"/>
          <w:szCs w:val="24"/>
          <w:lang w:val="en-US"/>
        </w:rPr>
      </w:pPr>
    </w:p>
    <w:p w14:paraId="421B06AD" w14:textId="7117C072" w:rsidR="0043103A" w:rsidRPr="00FD33E0" w:rsidRDefault="00E0686B" w:rsidP="00845C23">
      <w:pPr>
        <w:pStyle w:val="ListParagraph"/>
        <w:numPr>
          <w:ilvl w:val="1"/>
          <w:numId w:val="17"/>
        </w:numPr>
        <w:rPr>
          <w:b/>
          <w:sz w:val="24"/>
          <w:szCs w:val="24"/>
          <w:lang w:val="en-US"/>
        </w:rPr>
      </w:pPr>
      <w:r w:rsidRPr="00E0686B">
        <w:rPr>
          <w:sz w:val="24"/>
          <w:szCs w:val="24"/>
          <w:lang w:val="en-US"/>
        </w:rPr>
        <w:t>As an advanced processing method, a consuming agent can retrieve &lt;</w:t>
      </w:r>
      <w:proofErr w:type="spellStart"/>
      <w:r w:rsidRPr="00E0686B">
        <w:rPr>
          <w:b/>
          <w:sz w:val="24"/>
          <w:szCs w:val="24"/>
          <w:lang w:val="en-US"/>
        </w:rPr>
        <w:t>eventCode</w:t>
      </w:r>
      <w:proofErr w:type="spellEnd"/>
      <w:r w:rsidRPr="00E0686B">
        <w:rPr>
          <w:sz w:val="24"/>
          <w:szCs w:val="24"/>
          <w:lang w:val="en-US"/>
        </w:rPr>
        <w:t xml:space="preserve">&gt; element values and cross-reference them with corresponding </w:t>
      </w:r>
      <w:r w:rsidRPr="00E0686B">
        <w:rPr>
          <w:b/>
          <w:sz w:val="24"/>
          <w:szCs w:val="24"/>
          <w:lang w:val="en-US"/>
        </w:rPr>
        <w:t>OASIS Open</w:t>
      </w:r>
      <w:r w:rsidRPr="00E0686B">
        <w:rPr>
          <w:sz w:val="24"/>
          <w:szCs w:val="24"/>
          <w:lang w:val="en-US"/>
        </w:rPr>
        <w:t xml:space="preserve"> CAP Category(s) from the </w:t>
      </w:r>
      <w:r w:rsidRPr="00E0686B">
        <w:rPr>
          <w:b/>
          <w:sz w:val="24"/>
          <w:szCs w:val="24"/>
          <w:lang w:val="en-US"/>
        </w:rPr>
        <w:t>OASIS Event Terms List</w:t>
      </w:r>
      <w:r w:rsidRPr="00E0686B">
        <w:rPr>
          <w:sz w:val="24"/>
          <w:szCs w:val="24"/>
          <w:lang w:val="en-US"/>
        </w:rPr>
        <w:t xml:space="preserve">. The resulting category list can then be used to augment the existing </w:t>
      </w:r>
      <w:r w:rsidRPr="00E0686B">
        <w:rPr>
          <w:b/>
          <w:sz w:val="24"/>
          <w:szCs w:val="24"/>
          <w:lang w:val="en-US"/>
        </w:rPr>
        <w:t>CAP</w:t>
      </w:r>
      <w:r w:rsidRPr="00E0686B">
        <w:rPr>
          <w:sz w:val="24"/>
          <w:szCs w:val="24"/>
          <w:lang w:val="en-US"/>
        </w:rPr>
        <w:t xml:space="preserve"> Category values within the </w:t>
      </w:r>
      <w:r w:rsidRPr="00E0686B">
        <w:rPr>
          <w:b/>
          <w:sz w:val="24"/>
          <w:szCs w:val="24"/>
          <w:lang w:val="en-US"/>
        </w:rPr>
        <w:t>CAP</w:t>
      </w:r>
      <w:r w:rsidRPr="00E0686B">
        <w:rPr>
          <w:sz w:val="24"/>
          <w:szCs w:val="24"/>
          <w:lang w:val="en-US"/>
        </w:rPr>
        <w:t xml:space="preserve"> message. This expanded list of </w:t>
      </w:r>
      <w:r w:rsidRPr="00E0686B">
        <w:rPr>
          <w:b/>
          <w:sz w:val="24"/>
          <w:szCs w:val="24"/>
          <w:lang w:val="en-US"/>
        </w:rPr>
        <w:t>CAP</w:t>
      </w:r>
      <w:r w:rsidRPr="00E0686B">
        <w:rPr>
          <w:sz w:val="24"/>
          <w:szCs w:val="24"/>
          <w:lang w:val="en-US"/>
        </w:rPr>
        <w:t xml:space="preserve"> Categories has the potential to increase the scope of </w:t>
      </w:r>
      <w:r>
        <w:rPr>
          <w:sz w:val="24"/>
          <w:szCs w:val="24"/>
          <w:lang w:val="en-US"/>
        </w:rPr>
        <w:t>an inclusive filtering process</w:t>
      </w:r>
      <w:r w:rsidR="00403F58" w:rsidRPr="00FD33E0">
        <w:rPr>
          <w:sz w:val="24"/>
          <w:szCs w:val="24"/>
          <w:lang w:val="en-US"/>
        </w:rPr>
        <w:t xml:space="preserve"> </w:t>
      </w:r>
      <w:r w:rsidR="00403F58" w:rsidRPr="00FD33E0">
        <w:rPr>
          <w:rStyle w:val="FootnoteReference"/>
          <w:sz w:val="24"/>
          <w:szCs w:val="24"/>
          <w:lang w:val="en-US"/>
        </w:rPr>
        <w:footnoteReference w:id="72"/>
      </w:r>
      <w:r w:rsidR="00403F58" w:rsidRPr="00FD33E0">
        <w:rPr>
          <w:sz w:val="24"/>
          <w:szCs w:val="24"/>
          <w:lang w:val="en-US"/>
        </w:rPr>
        <w:t>.</w:t>
      </w:r>
    </w:p>
    <w:p w14:paraId="2B7708E0" w14:textId="77777777" w:rsidR="00F63B75" w:rsidRDefault="00F63B75" w:rsidP="00F63B75">
      <w:pPr>
        <w:pStyle w:val="ListParagraph"/>
        <w:rPr>
          <w:b/>
          <w:sz w:val="24"/>
          <w:szCs w:val="24"/>
          <w:lang w:val="en-US"/>
        </w:rPr>
      </w:pPr>
    </w:p>
    <w:p w14:paraId="57F21DDD" w14:textId="77777777" w:rsidR="00E0686B" w:rsidRPr="00E0686B" w:rsidRDefault="000B15D5" w:rsidP="00845C23">
      <w:pPr>
        <w:pStyle w:val="ListParagraph"/>
        <w:numPr>
          <w:ilvl w:val="0"/>
          <w:numId w:val="17"/>
        </w:numPr>
        <w:rPr>
          <w:b/>
          <w:sz w:val="24"/>
          <w:szCs w:val="24"/>
          <w:lang w:val="en-US"/>
        </w:rPr>
      </w:pPr>
      <w:r>
        <w:rPr>
          <w:b/>
          <w:sz w:val="24"/>
          <w:szCs w:val="24"/>
          <w:lang w:val="en-US"/>
        </w:rPr>
        <w:t xml:space="preserve">Element: </w:t>
      </w:r>
      <w:r w:rsidR="0082677D" w:rsidRPr="0082677D">
        <w:rPr>
          <w:b/>
          <w:sz w:val="24"/>
          <w:szCs w:val="24"/>
          <w:lang w:val="en-US"/>
        </w:rPr>
        <w:t>&lt;event&gt;</w:t>
      </w:r>
      <w:r w:rsidR="00E0686B" w:rsidRPr="00E0686B">
        <w:rPr>
          <w:sz w:val="24"/>
          <w:szCs w:val="24"/>
          <w:lang w:val="en-US"/>
        </w:rPr>
        <w:t xml:space="preserve"> (required)</w:t>
      </w:r>
      <w:r w:rsidR="00E0686B">
        <w:rPr>
          <w:sz w:val="24"/>
          <w:szCs w:val="24"/>
          <w:lang w:val="en-US"/>
        </w:rPr>
        <w:t>.</w:t>
      </w:r>
      <w:r w:rsidR="00E0686B" w:rsidRPr="00E0686B">
        <w:t xml:space="preserve"> </w:t>
      </w:r>
    </w:p>
    <w:p w14:paraId="3D8191CD" w14:textId="6448CD20" w:rsidR="0082677D" w:rsidRPr="0082677D" w:rsidRDefault="00E0686B" w:rsidP="00E0686B">
      <w:pPr>
        <w:pStyle w:val="ListParagraph"/>
        <w:rPr>
          <w:b/>
          <w:sz w:val="24"/>
          <w:szCs w:val="24"/>
          <w:lang w:val="en-US"/>
        </w:rPr>
      </w:pPr>
      <w:r w:rsidRPr="00E0686B">
        <w:rPr>
          <w:sz w:val="24"/>
          <w:szCs w:val="24"/>
          <w:lang w:val="en-US"/>
        </w:rPr>
        <w:t>This is a basic element that is required in CAP. A CAP message with no &lt;event&gt; element is an invalid CAP message.</w:t>
      </w:r>
    </w:p>
    <w:p w14:paraId="24AC7622" w14:textId="77777777" w:rsidR="0082677D" w:rsidRDefault="0082677D" w:rsidP="0082677D">
      <w:pPr>
        <w:pStyle w:val="ListParagraph"/>
        <w:rPr>
          <w:sz w:val="24"/>
          <w:szCs w:val="24"/>
          <w:lang w:val="en-US"/>
        </w:rPr>
      </w:pPr>
    </w:p>
    <w:p w14:paraId="1B8ECE74" w14:textId="5ACAD40B" w:rsidR="000B15D5" w:rsidRDefault="00E0686B" w:rsidP="00403F58">
      <w:pPr>
        <w:pStyle w:val="ListParagraph"/>
        <w:rPr>
          <w:sz w:val="24"/>
          <w:szCs w:val="24"/>
          <w:lang w:val="en-US"/>
        </w:rPr>
      </w:pPr>
      <w:r w:rsidRPr="00136CBE">
        <w:rPr>
          <w:b/>
          <w:sz w:val="24"/>
          <w:szCs w:val="24"/>
          <w:lang w:val="en-US"/>
        </w:rPr>
        <w:t xml:space="preserve">Objective: </w:t>
      </w:r>
      <w:r w:rsidRPr="00E0686B">
        <w:rPr>
          <w:sz w:val="24"/>
          <w:szCs w:val="24"/>
          <w:lang w:val="en-US"/>
        </w:rPr>
        <w:t>If the &lt;</w:t>
      </w:r>
      <w:r w:rsidRPr="00E0686B">
        <w:rPr>
          <w:b/>
          <w:sz w:val="24"/>
          <w:szCs w:val="24"/>
          <w:lang w:val="en-US"/>
        </w:rPr>
        <w:t>event</w:t>
      </w:r>
      <w:r w:rsidRPr="00E0686B">
        <w:rPr>
          <w:sz w:val="24"/>
          <w:szCs w:val="24"/>
          <w:lang w:val="en-US"/>
        </w:rPr>
        <w:t>&gt; element is utilized by a CAP consuming agency in a presentation, it should clearly convey its value as an event type, rather than an actual event. For example, it should be displayed as “Event type: &lt;</w:t>
      </w:r>
      <w:r w:rsidRPr="00E0686B">
        <w:rPr>
          <w:b/>
          <w:sz w:val="24"/>
          <w:szCs w:val="24"/>
          <w:lang w:val="en-US"/>
        </w:rPr>
        <w:t>event</w:t>
      </w:r>
      <w:r w:rsidRPr="00E0686B">
        <w:rPr>
          <w:sz w:val="24"/>
          <w:szCs w:val="24"/>
          <w:lang w:val="en-US"/>
        </w:rPr>
        <w:t>&gt;” instead of “Event: &lt;</w:t>
      </w:r>
      <w:r w:rsidRPr="00E0686B">
        <w:rPr>
          <w:b/>
          <w:sz w:val="24"/>
          <w:szCs w:val="24"/>
          <w:lang w:val="en-US"/>
        </w:rPr>
        <w:t>event</w:t>
      </w:r>
      <w:r w:rsidRPr="00E0686B">
        <w:rPr>
          <w:sz w:val="24"/>
          <w:szCs w:val="24"/>
          <w:lang w:val="en-US"/>
        </w:rPr>
        <w:t>&gt;”. The preferred messaging should emphasize that “an alert has been issued for an event of type X”, rather than “an alert has been issued for event X”.</w:t>
      </w:r>
    </w:p>
    <w:p w14:paraId="7ABB3CB3" w14:textId="77777777" w:rsidR="000B15D5" w:rsidRDefault="000B15D5" w:rsidP="000B15D5">
      <w:pPr>
        <w:pStyle w:val="ListParagraph"/>
        <w:ind w:left="1440"/>
        <w:rPr>
          <w:sz w:val="24"/>
          <w:szCs w:val="24"/>
          <w:lang w:val="en-US"/>
        </w:rPr>
      </w:pPr>
    </w:p>
    <w:p w14:paraId="15063C06" w14:textId="2086081C" w:rsidR="00D95B6A" w:rsidRDefault="00E0686B" w:rsidP="00845C23">
      <w:pPr>
        <w:pStyle w:val="ListParagraph"/>
        <w:numPr>
          <w:ilvl w:val="1"/>
          <w:numId w:val="17"/>
        </w:numPr>
        <w:rPr>
          <w:sz w:val="24"/>
          <w:szCs w:val="24"/>
          <w:lang w:val="en-US"/>
        </w:rPr>
      </w:pPr>
      <w:r w:rsidRPr="00E0686B">
        <w:rPr>
          <w:sz w:val="24"/>
          <w:szCs w:val="24"/>
          <w:lang w:val="en-US"/>
        </w:rPr>
        <w:t xml:space="preserve">A key benefit of this approach is its applicability to both </w:t>
      </w:r>
      <w:r w:rsidR="0009283E">
        <w:rPr>
          <w:sz w:val="24"/>
          <w:szCs w:val="24"/>
          <w:lang w:val="en-US"/>
        </w:rPr>
        <w:t>condition</w:t>
      </w:r>
      <w:r w:rsidRPr="00E0686B">
        <w:rPr>
          <w:sz w:val="24"/>
          <w:szCs w:val="24"/>
          <w:lang w:val="en-US"/>
        </w:rPr>
        <w:t>-based and impact-based events. It helps convey impact-based events more clearly, reducing potential confusion. For example, presenting “</w:t>
      </w:r>
      <w:r w:rsidRPr="00E0686B">
        <w:rPr>
          <w:b/>
          <w:sz w:val="24"/>
          <w:szCs w:val="24"/>
          <w:lang w:val="en-US"/>
        </w:rPr>
        <w:t>Event type: emergency</w:t>
      </w:r>
      <w:r w:rsidRPr="00E0686B">
        <w:rPr>
          <w:sz w:val="24"/>
          <w:szCs w:val="24"/>
          <w:lang w:val="en-US"/>
        </w:rPr>
        <w:t>” is generally better understood in the social science of alerting than “</w:t>
      </w:r>
      <w:r w:rsidRPr="00E0686B">
        <w:rPr>
          <w:b/>
          <w:sz w:val="24"/>
          <w:szCs w:val="24"/>
          <w:lang w:val="en-US"/>
        </w:rPr>
        <w:t>Event: emergency</w:t>
      </w:r>
      <w:r w:rsidRPr="00E0686B">
        <w:rPr>
          <w:sz w:val="24"/>
          <w:szCs w:val="24"/>
          <w:lang w:val="en-US"/>
        </w:rPr>
        <w:t>”.</w:t>
      </w:r>
    </w:p>
    <w:p w14:paraId="482B19A4" w14:textId="77777777" w:rsidR="00E0686B" w:rsidRPr="00E0686B" w:rsidRDefault="00E0686B" w:rsidP="00845C23">
      <w:pPr>
        <w:pStyle w:val="ListParagraph"/>
        <w:numPr>
          <w:ilvl w:val="0"/>
          <w:numId w:val="17"/>
        </w:numPr>
        <w:rPr>
          <w:b/>
          <w:sz w:val="24"/>
          <w:szCs w:val="24"/>
          <w:lang w:val="en-US"/>
        </w:rPr>
      </w:pPr>
      <w:r w:rsidRPr="00E0686B">
        <w:rPr>
          <w:b/>
          <w:sz w:val="24"/>
          <w:szCs w:val="24"/>
          <w:lang w:val="en-US"/>
        </w:rPr>
        <w:br w:type="page"/>
      </w:r>
      <w:r w:rsidR="009847AC" w:rsidRPr="00E0686B">
        <w:rPr>
          <w:b/>
          <w:sz w:val="24"/>
          <w:szCs w:val="24"/>
          <w:lang w:val="en-US"/>
        </w:rPr>
        <w:t xml:space="preserve">Element: </w:t>
      </w:r>
      <w:r w:rsidR="00D95B6A" w:rsidRPr="00E0686B">
        <w:rPr>
          <w:b/>
          <w:sz w:val="24"/>
          <w:szCs w:val="24"/>
          <w:lang w:val="en-US"/>
        </w:rPr>
        <w:t>&lt;headline&gt;</w:t>
      </w:r>
      <w:r w:rsidRPr="00E0686B">
        <w:rPr>
          <w:sz w:val="24"/>
          <w:szCs w:val="24"/>
          <w:lang w:val="en-US"/>
        </w:rPr>
        <w:t xml:space="preserve"> (optional).</w:t>
      </w:r>
      <w:r w:rsidRPr="00E0686B">
        <w:t xml:space="preserve"> </w:t>
      </w:r>
    </w:p>
    <w:p w14:paraId="30B4482A" w14:textId="3FB6A78E" w:rsidR="00D95B6A" w:rsidRPr="00E0686B" w:rsidRDefault="00E0686B" w:rsidP="00E0686B">
      <w:pPr>
        <w:pStyle w:val="ListParagraph"/>
        <w:rPr>
          <w:b/>
          <w:sz w:val="24"/>
          <w:szCs w:val="24"/>
          <w:lang w:val="en-US"/>
        </w:rPr>
      </w:pPr>
      <w:r w:rsidRPr="00E0686B">
        <w:rPr>
          <w:sz w:val="24"/>
          <w:szCs w:val="24"/>
          <w:lang w:val="en-US"/>
        </w:rPr>
        <w:t>This is an added element that is optional in CAP. A CAP message with no &lt;</w:t>
      </w:r>
      <w:r>
        <w:rPr>
          <w:sz w:val="24"/>
          <w:szCs w:val="24"/>
          <w:lang w:val="en-US"/>
        </w:rPr>
        <w:t>headline</w:t>
      </w:r>
      <w:r w:rsidRPr="00E0686B">
        <w:rPr>
          <w:sz w:val="24"/>
          <w:szCs w:val="24"/>
          <w:lang w:val="en-US"/>
        </w:rPr>
        <w:t>&gt; element is still valid CAP.</w:t>
      </w:r>
    </w:p>
    <w:p w14:paraId="5CA589D7" w14:textId="77777777" w:rsidR="00D95B6A" w:rsidRDefault="00D95B6A" w:rsidP="00D95B6A">
      <w:pPr>
        <w:pStyle w:val="ListParagraph"/>
        <w:rPr>
          <w:sz w:val="24"/>
          <w:szCs w:val="24"/>
          <w:lang w:val="en-US"/>
        </w:rPr>
      </w:pPr>
    </w:p>
    <w:p w14:paraId="22ED16C4" w14:textId="0AA6FF8F" w:rsidR="00FF3525" w:rsidRDefault="00E0686B" w:rsidP="00D95B6A">
      <w:pPr>
        <w:pStyle w:val="ListParagraph"/>
        <w:rPr>
          <w:sz w:val="24"/>
          <w:szCs w:val="24"/>
          <w:lang w:val="en-US"/>
        </w:rPr>
      </w:pPr>
      <w:r>
        <w:rPr>
          <w:b/>
          <w:sz w:val="24"/>
          <w:szCs w:val="24"/>
          <w:lang w:val="en-US"/>
        </w:rPr>
        <w:t>O</w:t>
      </w:r>
      <w:r w:rsidRPr="00E0686B">
        <w:rPr>
          <w:b/>
          <w:sz w:val="24"/>
          <w:szCs w:val="24"/>
          <w:lang w:val="en-US"/>
        </w:rPr>
        <w:t>bjective:</w:t>
      </w:r>
      <w:r>
        <w:rPr>
          <w:sz w:val="24"/>
          <w:szCs w:val="24"/>
          <w:lang w:val="en-US"/>
        </w:rPr>
        <w:t xml:space="preserve"> </w:t>
      </w:r>
      <w:r w:rsidRPr="00E0686B">
        <w:rPr>
          <w:sz w:val="24"/>
          <w:szCs w:val="24"/>
          <w:lang w:val="en-US"/>
        </w:rPr>
        <w:t>The CAP consuming agency should present the CAP originator’s &lt;</w:t>
      </w:r>
      <w:r w:rsidRPr="00E0686B">
        <w:rPr>
          <w:b/>
          <w:sz w:val="24"/>
          <w:szCs w:val="24"/>
          <w:lang w:val="en-US"/>
        </w:rPr>
        <w:t>headline</w:t>
      </w:r>
      <w:r w:rsidRPr="00E0686B">
        <w:rPr>
          <w:sz w:val="24"/>
          <w:szCs w:val="24"/>
          <w:lang w:val="en-US"/>
        </w:rPr>
        <w:t xml:space="preserve">&gt; element as provided. While constructing a custom headline is not an </w:t>
      </w:r>
      <w:r w:rsidRPr="00B6773B">
        <w:rPr>
          <w:b/>
          <w:sz w:val="24"/>
          <w:szCs w:val="24"/>
          <w:lang w:val="en-US"/>
        </w:rPr>
        <w:t xml:space="preserve">OASIS Open </w:t>
      </w:r>
      <w:r w:rsidR="00B6773B" w:rsidRPr="00B6773B">
        <w:rPr>
          <w:b/>
          <w:sz w:val="24"/>
          <w:szCs w:val="24"/>
          <w:lang w:val="en-US"/>
        </w:rPr>
        <w:t xml:space="preserve">EMTC </w:t>
      </w:r>
      <w:r w:rsidRPr="00E0686B">
        <w:rPr>
          <w:sz w:val="24"/>
          <w:szCs w:val="24"/>
          <w:lang w:val="en-US"/>
        </w:rPr>
        <w:t>recommended practice, OASIS Open acknowledges that some consuming agencies may lack presentation systems capable of accommodating all CAP &lt;</w:t>
      </w:r>
      <w:r>
        <w:rPr>
          <w:b/>
          <w:sz w:val="24"/>
          <w:szCs w:val="24"/>
          <w:lang w:val="en-US"/>
        </w:rPr>
        <w:t>headline</w:t>
      </w:r>
      <w:r w:rsidRPr="00E0686B">
        <w:rPr>
          <w:sz w:val="24"/>
          <w:szCs w:val="24"/>
          <w:lang w:val="en-US"/>
        </w:rPr>
        <w:t>&gt;</w:t>
      </w:r>
      <w:r>
        <w:rPr>
          <w:sz w:val="24"/>
          <w:szCs w:val="24"/>
          <w:lang w:val="en-US"/>
        </w:rPr>
        <w:t xml:space="preserve"> elements</w:t>
      </w:r>
      <w:r w:rsidRPr="00E0686B">
        <w:rPr>
          <w:sz w:val="24"/>
          <w:szCs w:val="24"/>
          <w:lang w:val="en-US"/>
        </w:rPr>
        <w:t>. In such cases, creating a c</w:t>
      </w:r>
      <w:r>
        <w:rPr>
          <w:sz w:val="24"/>
          <w:szCs w:val="24"/>
          <w:lang w:val="en-US"/>
        </w:rPr>
        <w:t xml:space="preserve">ustom headline may be necessary </w:t>
      </w:r>
      <w:r w:rsidR="005078B2">
        <w:rPr>
          <w:rStyle w:val="FootnoteReference"/>
          <w:sz w:val="24"/>
          <w:szCs w:val="24"/>
          <w:lang w:val="en-US"/>
        </w:rPr>
        <w:footnoteReference w:id="73"/>
      </w:r>
      <w:r w:rsidR="00FF3525">
        <w:rPr>
          <w:sz w:val="24"/>
          <w:szCs w:val="24"/>
          <w:lang w:val="en-US"/>
        </w:rPr>
        <w:t>.</w:t>
      </w:r>
    </w:p>
    <w:p w14:paraId="7E3A776D" w14:textId="77777777" w:rsidR="00FF3525" w:rsidRDefault="00FF3525" w:rsidP="00D95B6A">
      <w:pPr>
        <w:pStyle w:val="ListParagraph"/>
        <w:rPr>
          <w:sz w:val="24"/>
          <w:szCs w:val="24"/>
          <w:lang w:val="en-US"/>
        </w:rPr>
      </w:pPr>
    </w:p>
    <w:p w14:paraId="3E403807" w14:textId="6629A761" w:rsidR="00FF3525" w:rsidRPr="00403F58" w:rsidRDefault="00E0686B" w:rsidP="00845C23">
      <w:pPr>
        <w:pStyle w:val="ListParagraph"/>
        <w:numPr>
          <w:ilvl w:val="1"/>
          <w:numId w:val="17"/>
        </w:numPr>
        <w:rPr>
          <w:b/>
          <w:sz w:val="24"/>
          <w:szCs w:val="24"/>
          <w:lang w:val="en-US"/>
        </w:rPr>
      </w:pPr>
      <w:r w:rsidRPr="00E0686B">
        <w:rPr>
          <w:sz w:val="24"/>
          <w:szCs w:val="24"/>
          <w:lang w:val="en-US"/>
        </w:rPr>
        <w:t>If &lt;headline&gt; is present in the CAP message,</w:t>
      </w:r>
      <w:r w:rsidR="00B6773B">
        <w:rPr>
          <w:sz w:val="24"/>
          <w:szCs w:val="24"/>
          <w:lang w:val="en-US"/>
        </w:rPr>
        <w:t xml:space="preserve"> the</w:t>
      </w:r>
      <w:r w:rsidRPr="00E0686B">
        <w:rPr>
          <w:sz w:val="24"/>
          <w:szCs w:val="24"/>
          <w:lang w:val="en-US"/>
        </w:rPr>
        <w:t xml:space="preserve"> </w:t>
      </w:r>
      <w:r w:rsidRPr="00E0686B">
        <w:rPr>
          <w:b/>
          <w:sz w:val="24"/>
          <w:szCs w:val="24"/>
          <w:lang w:val="en-US"/>
        </w:rPr>
        <w:t>OASIS Ope</w:t>
      </w:r>
      <w:r w:rsidR="00B6773B">
        <w:rPr>
          <w:b/>
          <w:sz w:val="24"/>
          <w:szCs w:val="24"/>
          <w:lang w:val="en-US"/>
        </w:rPr>
        <w:t>n EMTC</w:t>
      </w:r>
      <w:r w:rsidRPr="00E0686B">
        <w:rPr>
          <w:sz w:val="24"/>
          <w:szCs w:val="24"/>
          <w:lang w:val="en-US"/>
        </w:rPr>
        <w:t xml:space="preserve"> recommends presenting it as is, ensuring it reflects the </w:t>
      </w:r>
      <w:r>
        <w:rPr>
          <w:sz w:val="24"/>
          <w:szCs w:val="24"/>
          <w:lang w:val="en-US"/>
        </w:rPr>
        <w:t>preference</w:t>
      </w:r>
      <w:r w:rsidRPr="00E0686B">
        <w:rPr>
          <w:sz w:val="24"/>
          <w:szCs w:val="24"/>
          <w:lang w:val="en-US"/>
        </w:rPr>
        <w:t xml:space="preserve"> </w:t>
      </w:r>
      <w:r>
        <w:rPr>
          <w:sz w:val="24"/>
          <w:szCs w:val="24"/>
          <w:lang w:val="en-US"/>
        </w:rPr>
        <w:t>of</w:t>
      </w:r>
      <w:r w:rsidRPr="00E0686B">
        <w:rPr>
          <w:sz w:val="24"/>
          <w:szCs w:val="24"/>
          <w:lang w:val="en-US"/>
        </w:rPr>
        <w:t xml:space="preserve"> the originating alerting agency. For example, displaying "Headline: &lt;</w:t>
      </w:r>
      <w:r w:rsidRPr="00E0686B">
        <w:rPr>
          <w:b/>
          <w:sz w:val="24"/>
          <w:szCs w:val="24"/>
          <w:lang w:val="en-US"/>
        </w:rPr>
        <w:t>headline</w:t>
      </w:r>
      <w:r w:rsidRPr="00E0686B">
        <w:rPr>
          <w:sz w:val="24"/>
          <w:szCs w:val="24"/>
          <w:lang w:val="en-US"/>
        </w:rPr>
        <w:t xml:space="preserve">&gt;" is preferred, though presenting </w:t>
      </w:r>
      <w:r w:rsidR="00D73E2D">
        <w:rPr>
          <w:sz w:val="24"/>
          <w:szCs w:val="24"/>
          <w:lang w:val="en-US"/>
        </w:rPr>
        <w:t>“</w:t>
      </w:r>
      <w:r w:rsidRPr="00E0686B">
        <w:rPr>
          <w:sz w:val="24"/>
          <w:szCs w:val="24"/>
          <w:lang w:val="en-US"/>
        </w:rPr>
        <w:t>&lt;</w:t>
      </w:r>
      <w:r w:rsidRPr="00E0686B">
        <w:rPr>
          <w:b/>
          <w:sz w:val="24"/>
          <w:szCs w:val="24"/>
          <w:lang w:val="en-US"/>
        </w:rPr>
        <w:t>headline</w:t>
      </w:r>
      <w:r w:rsidRPr="00E0686B">
        <w:rPr>
          <w:sz w:val="24"/>
          <w:szCs w:val="24"/>
          <w:lang w:val="en-US"/>
        </w:rPr>
        <w:t>&gt;</w:t>
      </w:r>
      <w:r w:rsidR="00D73E2D">
        <w:rPr>
          <w:sz w:val="24"/>
          <w:szCs w:val="24"/>
          <w:lang w:val="en-US"/>
        </w:rPr>
        <w:t>”</w:t>
      </w:r>
      <w:r w:rsidRPr="00E0686B">
        <w:rPr>
          <w:sz w:val="24"/>
          <w:szCs w:val="24"/>
          <w:lang w:val="en-US"/>
        </w:rPr>
        <w:t xml:space="preserve"> alone is also common and considered acceptable.</w:t>
      </w:r>
    </w:p>
    <w:p w14:paraId="00E18F1D" w14:textId="77777777" w:rsidR="00FF3525" w:rsidRDefault="00FF3525" w:rsidP="00FF3525">
      <w:pPr>
        <w:pStyle w:val="ListParagraph"/>
        <w:ind w:left="1440"/>
        <w:rPr>
          <w:sz w:val="24"/>
          <w:szCs w:val="24"/>
          <w:lang w:val="en-US"/>
        </w:rPr>
      </w:pPr>
    </w:p>
    <w:p w14:paraId="02BCE2A9" w14:textId="23C53B8F" w:rsidR="005078B2" w:rsidRDefault="00E0686B" w:rsidP="00845C23">
      <w:pPr>
        <w:pStyle w:val="ListParagraph"/>
        <w:numPr>
          <w:ilvl w:val="1"/>
          <w:numId w:val="17"/>
        </w:numPr>
        <w:rPr>
          <w:sz w:val="24"/>
          <w:szCs w:val="24"/>
          <w:lang w:val="en-US"/>
        </w:rPr>
      </w:pPr>
      <w:r w:rsidRPr="00E0686B">
        <w:rPr>
          <w:sz w:val="24"/>
          <w:szCs w:val="24"/>
          <w:lang w:val="en-US"/>
        </w:rPr>
        <w:t>If the &lt;</w:t>
      </w:r>
      <w:r w:rsidRPr="00E0686B">
        <w:rPr>
          <w:b/>
          <w:sz w:val="24"/>
          <w:szCs w:val="24"/>
          <w:lang w:val="en-US"/>
        </w:rPr>
        <w:t>headline</w:t>
      </w:r>
      <w:r w:rsidRPr="00E0686B">
        <w:rPr>
          <w:sz w:val="24"/>
          <w:szCs w:val="24"/>
          <w:lang w:val="en-US"/>
        </w:rPr>
        <w:t>&gt; element is omitted, an alternative presentation may still be effective. However,</w:t>
      </w:r>
      <w:r w:rsidR="00B6773B">
        <w:rPr>
          <w:sz w:val="24"/>
          <w:szCs w:val="24"/>
          <w:lang w:val="en-US"/>
        </w:rPr>
        <w:t xml:space="preserve"> the</w:t>
      </w:r>
      <w:r w:rsidRPr="00E0686B">
        <w:rPr>
          <w:sz w:val="24"/>
          <w:szCs w:val="24"/>
          <w:lang w:val="en-US"/>
        </w:rPr>
        <w:t xml:space="preserve"> </w:t>
      </w:r>
      <w:r w:rsidRPr="00E0686B">
        <w:rPr>
          <w:b/>
          <w:sz w:val="24"/>
          <w:szCs w:val="24"/>
          <w:lang w:val="en-US"/>
        </w:rPr>
        <w:t>OASIS Ope</w:t>
      </w:r>
      <w:r w:rsidR="00B6773B">
        <w:rPr>
          <w:b/>
          <w:sz w:val="24"/>
          <w:szCs w:val="24"/>
          <w:lang w:val="en-US"/>
        </w:rPr>
        <w:t>n EMTC</w:t>
      </w:r>
      <w:r w:rsidRPr="00E0686B">
        <w:rPr>
          <w:sz w:val="24"/>
          <w:szCs w:val="24"/>
          <w:lang w:val="en-US"/>
        </w:rPr>
        <w:t xml:space="preserve"> strongly recommends displaying at least the &lt;</w:t>
      </w:r>
      <w:r w:rsidRPr="00E0686B">
        <w:rPr>
          <w:b/>
          <w:sz w:val="24"/>
          <w:szCs w:val="24"/>
          <w:lang w:val="en-US"/>
        </w:rPr>
        <w:t>event</w:t>
      </w:r>
      <w:r w:rsidRPr="00E0686B">
        <w:rPr>
          <w:sz w:val="24"/>
          <w:szCs w:val="24"/>
          <w:lang w:val="en-US"/>
        </w:rPr>
        <w:t>&gt; element in such cases (e.g., "</w:t>
      </w:r>
      <w:r w:rsidRPr="00E0686B">
        <w:rPr>
          <w:b/>
          <w:sz w:val="24"/>
          <w:szCs w:val="24"/>
          <w:lang w:val="en-US"/>
        </w:rPr>
        <w:t>Event type: emergency</w:t>
      </w:r>
      <w:r w:rsidRPr="00E0686B">
        <w:rPr>
          <w:sz w:val="24"/>
          <w:szCs w:val="24"/>
          <w:lang w:val="en-US"/>
        </w:rPr>
        <w:t>").</w:t>
      </w:r>
    </w:p>
    <w:p w14:paraId="25B7386E" w14:textId="77777777" w:rsidR="005078B2" w:rsidRPr="005078B2" w:rsidRDefault="005078B2" w:rsidP="005078B2">
      <w:pPr>
        <w:pStyle w:val="ListParagraph"/>
        <w:rPr>
          <w:sz w:val="24"/>
          <w:szCs w:val="24"/>
          <w:lang w:val="en-US"/>
        </w:rPr>
      </w:pPr>
    </w:p>
    <w:p w14:paraId="23AFBCB5" w14:textId="4B0C8AE1" w:rsidR="00403F58" w:rsidRDefault="009847AC" w:rsidP="00845C23">
      <w:pPr>
        <w:pStyle w:val="ListParagraph"/>
        <w:numPr>
          <w:ilvl w:val="0"/>
          <w:numId w:val="17"/>
        </w:numPr>
        <w:rPr>
          <w:b/>
          <w:sz w:val="24"/>
          <w:szCs w:val="24"/>
          <w:lang w:val="en-US"/>
        </w:rPr>
      </w:pPr>
      <w:r>
        <w:rPr>
          <w:b/>
          <w:sz w:val="24"/>
          <w:szCs w:val="24"/>
          <w:lang w:val="en-US"/>
        </w:rPr>
        <w:t xml:space="preserve">Element: </w:t>
      </w:r>
      <w:r w:rsidR="00403F58" w:rsidRPr="00403F58">
        <w:rPr>
          <w:b/>
          <w:sz w:val="24"/>
          <w:szCs w:val="24"/>
          <w:lang w:val="en-US"/>
        </w:rPr>
        <w:t>&lt;parameter&gt;</w:t>
      </w:r>
    </w:p>
    <w:p w14:paraId="7D487DA2" w14:textId="77777777" w:rsidR="00403F58" w:rsidRDefault="00403F58" w:rsidP="00403F58">
      <w:pPr>
        <w:pStyle w:val="ListParagraph"/>
        <w:rPr>
          <w:b/>
          <w:sz w:val="24"/>
          <w:szCs w:val="24"/>
          <w:lang w:val="en-US"/>
        </w:rPr>
      </w:pPr>
    </w:p>
    <w:p w14:paraId="14882030" w14:textId="5FEA3E71" w:rsidR="00403F58" w:rsidRDefault="00E0686B" w:rsidP="00403F58">
      <w:pPr>
        <w:pStyle w:val="ListParagraph"/>
        <w:rPr>
          <w:sz w:val="24"/>
          <w:szCs w:val="24"/>
          <w:lang w:val="en-US"/>
        </w:rPr>
      </w:pPr>
      <w:r w:rsidRPr="00E0686B">
        <w:rPr>
          <w:b/>
          <w:sz w:val="24"/>
          <w:szCs w:val="24"/>
          <w:lang w:val="en-US"/>
        </w:rPr>
        <w:t>Objective:</w:t>
      </w:r>
      <w:r>
        <w:rPr>
          <w:sz w:val="24"/>
          <w:szCs w:val="24"/>
          <w:lang w:val="en-US"/>
        </w:rPr>
        <w:t xml:space="preserve"> </w:t>
      </w:r>
      <w:r w:rsidRPr="00E0686B">
        <w:rPr>
          <w:sz w:val="24"/>
          <w:szCs w:val="24"/>
          <w:lang w:val="en-US"/>
        </w:rPr>
        <w:t xml:space="preserve">A </w:t>
      </w:r>
      <w:r w:rsidRPr="00E0686B">
        <w:rPr>
          <w:b/>
          <w:sz w:val="24"/>
          <w:szCs w:val="24"/>
          <w:lang w:val="en-US"/>
        </w:rPr>
        <w:t>CAP</w:t>
      </w:r>
      <w:r w:rsidRPr="00E0686B">
        <w:rPr>
          <w:sz w:val="24"/>
          <w:szCs w:val="24"/>
          <w:lang w:val="en-US"/>
        </w:rPr>
        <w:t xml:space="preserve"> consuming agency may choose to process &lt;</w:t>
      </w:r>
      <w:r w:rsidRPr="00E0686B">
        <w:rPr>
          <w:b/>
          <w:sz w:val="24"/>
          <w:szCs w:val="24"/>
          <w:lang w:val="en-US"/>
        </w:rPr>
        <w:t>parameter</w:t>
      </w:r>
      <w:r w:rsidRPr="00E0686B">
        <w:rPr>
          <w:sz w:val="24"/>
          <w:szCs w:val="24"/>
          <w:lang w:val="en-US"/>
        </w:rPr>
        <w:t xml:space="preserve">&gt; group elements, which are optional and may contain customized information related to the event and event types included in the </w:t>
      </w:r>
      <w:r w:rsidR="00BD1B2D">
        <w:rPr>
          <w:sz w:val="24"/>
          <w:szCs w:val="24"/>
          <w:lang w:val="en-US"/>
        </w:rPr>
        <w:t>alert messag</w:t>
      </w:r>
      <w:r w:rsidRPr="00E0686B">
        <w:rPr>
          <w:sz w:val="24"/>
          <w:szCs w:val="24"/>
          <w:lang w:val="en-US"/>
        </w:rPr>
        <w:t>e. The format of this customized information layer is defined by the alerting agency and can take various forms, including freeform text</w:t>
      </w:r>
      <w:r>
        <w:rPr>
          <w:sz w:val="24"/>
          <w:szCs w:val="24"/>
          <w:lang w:val="en-US"/>
        </w:rPr>
        <w:t xml:space="preserve"> </w:t>
      </w:r>
      <w:r>
        <w:rPr>
          <w:rStyle w:val="FootnoteReference"/>
          <w:sz w:val="24"/>
          <w:szCs w:val="24"/>
          <w:lang w:val="en-US"/>
        </w:rPr>
        <w:footnoteReference w:id="74"/>
      </w:r>
      <w:r w:rsidRPr="00E0686B">
        <w:rPr>
          <w:sz w:val="24"/>
          <w:szCs w:val="24"/>
          <w:lang w:val="en-US"/>
        </w:rPr>
        <w:t>.</w:t>
      </w:r>
    </w:p>
    <w:p w14:paraId="75CD87B0" w14:textId="77777777" w:rsidR="0039096B" w:rsidRDefault="0039096B" w:rsidP="0039096B">
      <w:pPr>
        <w:pStyle w:val="ListParagraph"/>
        <w:rPr>
          <w:b/>
          <w:sz w:val="24"/>
          <w:szCs w:val="24"/>
          <w:lang w:val="en-US"/>
        </w:rPr>
      </w:pPr>
    </w:p>
    <w:p w14:paraId="2A8846A5" w14:textId="3CFEBF59" w:rsidR="0039096B" w:rsidRDefault="009847AC" w:rsidP="00845C23">
      <w:pPr>
        <w:pStyle w:val="ListParagraph"/>
        <w:numPr>
          <w:ilvl w:val="0"/>
          <w:numId w:val="17"/>
        </w:numPr>
        <w:rPr>
          <w:b/>
          <w:sz w:val="24"/>
          <w:szCs w:val="24"/>
          <w:lang w:val="en-US"/>
        </w:rPr>
      </w:pPr>
      <w:r>
        <w:rPr>
          <w:b/>
          <w:sz w:val="24"/>
          <w:szCs w:val="24"/>
          <w:lang w:val="en-US"/>
        </w:rPr>
        <w:t xml:space="preserve">Element: </w:t>
      </w:r>
      <w:r w:rsidR="0039096B" w:rsidRPr="00403F58">
        <w:rPr>
          <w:b/>
          <w:sz w:val="24"/>
          <w:szCs w:val="24"/>
          <w:lang w:val="en-US"/>
        </w:rPr>
        <w:t>&lt;</w:t>
      </w:r>
      <w:r w:rsidR="0039096B">
        <w:rPr>
          <w:b/>
          <w:sz w:val="24"/>
          <w:szCs w:val="24"/>
          <w:lang w:val="en-US"/>
        </w:rPr>
        <w:t>incidents</w:t>
      </w:r>
      <w:r w:rsidR="0039096B" w:rsidRPr="00403F58">
        <w:rPr>
          <w:b/>
          <w:sz w:val="24"/>
          <w:szCs w:val="24"/>
          <w:lang w:val="en-US"/>
        </w:rPr>
        <w:t>&gt;</w:t>
      </w:r>
    </w:p>
    <w:p w14:paraId="490AEDED" w14:textId="77777777" w:rsidR="0039096B" w:rsidRDefault="0039096B" w:rsidP="0039096B">
      <w:pPr>
        <w:pStyle w:val="ListParagraph"/>
        <w:rPr>
          <w:b/>
          <w:sz w:val="24"/>
          <w:szCs w:val="24"/>
          <w:lang w:val="en-US"/>
        </w:rPr>
      </w:pPr>
    </w:p>
    <w:p w14:paraId="0FFB6346" w14:textId="41176849" w:rsidR="0039096B" w:rsidRPr="00403F58" w:rsidRDefault="00E0686B" w:rsidP="00403F58">
      <w:pPr>
        <w:pStyle w:val="ListParagraph"/>
        <w:rPr>
          <w:sz w:val="24"/>
          <w:szCs w:val="24"/>
          <w:lang w:val="en-US"/>
        </w:rPr>
      </w:pPr>
      <w:r w:rsidRPr="00E0686B">
        <w:rPr>
          <w:b/>
          <w:sz w:val="24"/>
          <w:szCs w:val="24"/>
          <w:lang w:val="en-US"/>
        </w:rPr>
        <w:t>Objective:</w:t>
      </w:r>
      <w:r>
        <w:rPr>
          <w:b/>
          <w:sz w:val="24"/>
          <w:szCs w:val="24"/>
          <w:lang w:val="en-US"/>
        </w:rPr>
        <w:t xml:space="preserve"> </w:t>
      </w:r>
      <w:r w:rsidRPr="00E0686B">
        <w:rPr>
          <w:sz w:val="24"/>
          <w:szCs w:val="24"/>
          <w:lang w:val="en-US"/>
        </w:rPr>
        <w:t xml:space="preserve">A </w:t>
      </w:r>
      <w:r w:rsidRPr="00E0686B">
        <w:rPr>
          <w:b/>
          <w:sz w:val="24"/>
          <w:szCs w:val="24"/>
          <w:lang w:val="en-US"/>
        </w:rPr>
        <w:t>CAP</w:t>
      </w:r>
      <w:r w:rsidRPr="00E0686B">
        <w:rPr>
          <w:sz w:val="24"/>
          <w:szCs w:val="24"/>
          <w:lang w:val="en-US"/>
        </w:rPr>
        <w:t xml:space="preserve"> consuming agency may opt to process the &lt;</w:t>
      </w:r>
      <w:r w:rsidRPr="00E0686B">
        <w:rPr>
          <w:b/>
          <w:sz w:val="24"/>
          <w:szCs w:val="24"/>
          <w:lang w:val="en-US"/>
        </w:rPr>
        <w:t>incidents</w:t>
      </w:r>
      <w:r w:rsidRPr="00E0686B">
        <w:rPr>
          <w:sz w:val="24"/>
          <w:szCs w:val="24"/>
          <w:lang w:val="en-US"/>
        </w:rPr>
        <w:t>&gt; element. This optional element can include information about related events</w:t>
      </w:r>
      <w:r>
        <w:rPr>
          <w:sz w:val="24"/>
          <w:szCs w:val="24"/>
          <w:lang w:val="en-US"/>
        </w:rPr>
        <w:t>-of-interest</w:t>
      </w:r>
      <w:r w:rsidRPr="00E0686B">
        <w:rPr>
          <w:sz w:val="24"/>
          <w:szCs w:val="24"/>
          <w:lang w:val="en-US"/>
        </w:rPr>
        <w:t xml:space="preserve"> and messages, indexed via a provided incident name or code.</w:t>
      </w:r>
      <w:r w:rsidRPr="00E0686B">
        <w:rPr>
          <w:rStyle w:val="FootnoteReference"/>
          <w:sz w:val="24"/>
          <w:szCs w:val="24"/>
          <w:vertAlign w:val="baseline"/>
          <w:lang w:val="en-US"/>
        </w:rPr>
        <w:t xml:space="preserve"> </w:t>
      </w:r>
      <w:r w:rsidR="0039096B">
        <w:rPr>
          <w:rStyle w:val="FootnoteReference"/>
          <w:sz w:val="24"/>
          <w:szCs w:val="24"/>
          <w:lang w:val="en-US"/>
        </w:rPr>
        <w:footnoteReference w:id="75"/>
      </w:r>
      <w:r w:rsidR="0039096B">
        <w:rPr>
          <w:sz w:val="24"/>
          <w:szCs w:val="24"/>
          <w:lang w:val="en-US"/>
        </w:rPr>
        <w:t>.</w:t>
      </w:r>
    </w:p>
    <w:p w14:paraId="45006BD8" w14:textId="174627FC" w:rsidR="00403F58" w:rsidRDefault="00403F58">
      <w:pPr>
        <w:rPr>
          <w:b/>
          <w:sz w:val="24"/>
          <w:szCs w:val="24"/>
          <w:lang w:val="en-US"/>
        </w:rPr>
      </w:pPr>
    </w:p>
    <w:p w14:paraId="09C82C70" w14:textId="16409EA9" w:rsidR="00E0686B" w:rsidRDefault="00D360F4" w:rsidP="00E0686B">
      <w:pPr>
        <w:contextualSpacing/>
        <w:rPr>
          <w:b/>
          <w:sz w:val="24"/>
          <w:szCs w:val="24"/>
          <w:lang w:val="en-US"/>
        </w:rPr>
      </w:pPr>
      <w:r>
        <w:rPr>
          <w:b/>
          <w:sz w:val="24"/>
          <w:szCs w:val="24"/>
          <w:lang w:val="en-US"/>
        </w:rPr>
        <w:br w:type="page"/>
      </w:r>
      <w:r w:rsidR="00E0686B" w:rsidRPr="002E420D">
        <w:rPr>
          <w:b/>
          <w:sz w:val="24"/>
          <w:szCs w:val="24"/>
          <w:lang w:val="en-US"/>
        </w:rPr>
        <w:t xml:space="preserve">The following </w:t>
      </w:r>
      <w:r w:rsidR="00E0686B">
        <w:rPr>
          <w:b/>
          <w:sz w:val="24"/>
          <w:szCs w:val="24"/>
          <w:lang w:val="en-US"/>
        </w:rPr>
        <w:t>element(s) (including sub-elements) outline additional</w:t>
      </w:r>
      <w:r w:rsidR="00E0686B" w:rsidRPr="002E420D">
        <w:rPr>
          <w:b/>
          <w:sz w:val="24"/>
          <w:szCs w:val="24"/>
          <w:lang w:val="en-US"/>
        </w:rPr>
        <w:t xml:space="preserve"> OASIS Open</w:t>
      </w:r>
      <w:r w:rsidR="00B6773B">
        <w:rPr>
          <w:b/>
          <w:sz w:val="24"/>
          <w:szCs w:val="24"/>
          <w:lang w:val="en-US"/>
        </w:rPr>
        <w:t xml:space="preserve"> EMTC</w:t>
      </w:r>
      <w:r w:rsidR="00E0686B" w:rsidRPr="002E420D">
        <w:rPr>
          <w:b/>
          <w:sz w:val="24"/>
          <w:szCs w:val="24"/>
          <w:lang w:val="en-US"/>
        </w:rPr>
        <w:t xml:space="preserve"> recommend</w:t>
      </w:r>
      <w:r w:rsidR="00E0686B">
        <w:rPr>
          <w:b/>
          <w:sz w:val="24"/>
          <w:szCs w:val="24"/>
          <w:lang w:val="en-US"/>
        </w:rPr>
        <w:t xml:space="preserve">ations </w:t>
      </w:r>
      <w:r w:rsidR="00E0686B" w:rsidRPr="002E420D">
        <w:rPr>
          <w:b/>
          <w:sz w:val="24"/>
          <w:szCs w:val="24"/>
          <w:lang w:val="en-US"/>
        </w:rPr>
        <w:t>for improving interoperability in Common Alerting Protocol (CAP) across digitally connected systems</w:t>
      </w:r>
      <w:r w:rsidR="00E0686B">
        <w:rPr>
          <w:b/>
          <w:sz w:val="24"/>
          <w:szCs w:val="24"/>
          <w:lang w:val="en-US"/>
        </w:rPr>
        <w:t xml:space="preserve"> and are applicable to the event and event-type aspects of the alerting process</w:t>
      </w:r>
      <w:r w:rsidR="00E0686B" w:rsidRPr="002E420D">
        <w:rPr>
          <w:b/>
          <w:sz w:val="24"/>
          <w:szCs w:val="24"/>
          <w:lang w:val="en-US"/>
        </w:rPr>
        <w:t>.</w:t>
      </w:r>
    </w:p>
    <w:p w14:paraId="28A0F26A" w14:textId="77777777" w:rsidR="003A66CD" w:rsidRPr="00FE72BD" w:rsidRDefault="003A66CD" w:rsidP="003A66CD">
      <w:pPr>
        <w:ind w:left="720"/>
        <w:contextualSpacing/>
        <w:rPr>
          <w:b/>
          <w:sz w:val="24"/>
          <w:szCs w:val="24"/>
          <w:lang w:val="en-US"/>
        </w:rPr>
      </w:pPr>
    </w:p>
    <w:p w14:paraId="23D7C6D3" w14:textId="77777777" w:rsidR="00E0686B" w:rsidRPr="00E0686B" w:rsidRDefault="009847AC" w:rsidP="00C17DDB">
      <w:pPr>
        <w:numPr>
          <w:ilvl w:val="0"/>
          <w:numId w:val="55"/>
        </w:numPr>
        <w:contextualSpacing/>
        <w:rPr>
          <w:b/>
          <w:sz w:val="24"/>
          <w:szCs w:val="24"/>
          <w:lang w:val="en-US"/>
        </w:rPr>
      </w:pPr>
      <w:r>
        <w:rPr>
          <w:b/>
          <w:sz w:val="24"/>
          <w:szCs w:val="24"/>
          <w:lang w:val="en-US"/>
        </w:rPr>
        <w:t xml:space="preserve">Element: </w:t>
      </w:r>
      <w:r w:rsidR="00D95B6A" w:rsidRPr="00D95B6A">
        <w:rPr>
          <w:b/>
          <w:sz w:val="24"/>
          <w:szCs w:val="24"/>
          <w:lang w:val="en-US"/>
        </w:rPr>
        <w:t>&lt;code&gt;</w:t>
      </w:r>
      <w:r w:rsidR="00E0686B">
        <w:rPr>
          <w:b/>
          <w:sz w:val="24"/>
          <w:szCs w:val="24"/>
          <w:lang w:val="en-US"/>
        </w:rPr>
        <w:t xml:space="preserve"> </w:t>
      </w:r>
      <w:proofErr w:type="spellStart"/>
      <w:proofErr w:type="gramStart"/>
      <w:r w:rsidR="00E0686B" w:rsidRPr="005B72A7">
        <w:rPr>
          <w:sz w:val="24"/>
          <w:szCs w:val="24"/>
          <w:lang w:val="en-US"/>
        </w:rPr>
        <w:t>cap.alert</w:t>
      </w:r>
      <w:proofErr w:type="gramEnd"/>
      <w:r w:rsidR="00E0686B" w:rsidRPr="005B72A7">
        <w:rPr>
          <w:sz w:val="24"/>
          <w:szCs w:val="24"/>
          <w:lang w:val="en-US"/>
        </w:rPr>
        <w:t>.</w:t>
      </w:r>
      <w:proofErr w:type="gramStart"/>
      <w:r w:rsidR="00E0686B" w:rsidRPr="005B72A7">
        <w:rPr>
          <w:sz w:val="24"/>
          <w:szCs w:val="24"/>
          <w:lang w:val="en-US"/>
        </w:rPr>
        <w:t>code.code</w:t>
      </w:r>
      <w:proofErr w:type="spellEnd"/>
      <w:proofErr w:type="gramEnd"/>
      <w:r w:rsidR="00E0686B">
        <w:rPr>
          <w:sz w:val="24"/>
          <w:szCs w:val="24"/>
          <w:lang w:val="en-US"/>
        </w:rPr>
        <w:t xml:space="preserve"> (optional).</w:t>
      </w:r>
      <w:r w:rsidR="00E0686B" w:rsidRPr="00E0686B">
        <w:t xml:space="preserve"> </w:t>
      </w:r>
    </w:p>
    <w:p w14:paraId="0527E65D" w14:textId="275C87F0" w:rsidR="00D95B6A" w:rsidRPr="00D95B6A" w:rsidRDefault="00E0686B" w:rsidP="00E0686B">
      <w:pPr>
        <w:ind w:left="720"/>
        <w:contextualSpacing/>
        <w:rPr>
          <w:b/>
          <w:sz w:val="24"/>
          <w:szCs w:val="24"/>
          <w:lang w:val="en-US"/>
        </w:rPr>
      </w:pPr>
      <w:r w:rsidRPr="00E0686B">
        <w:rPr>
          <w:sz w:val="24"/>
          <w:szCs w:val="24"/>
          <w:lang w:val="en-US"/>
        </w:rPr>
        <w:t>This is an added element that is optional in CAP. A CAP message with no &lt;</w:t>
      </w:r>
      <w:r w:rsidRPr="00E0686B">
        <w:rPr>
          <w:b/>
          <w:sz w:val="24"/>
          <w:szCs w:val="24"/>
          <w:lang w:val="en-US"/>
        </w:rPr>
        <w:t>code</w:t>
      </w:r>
      <w:r w:rsidRPr="00E0686B">
        <w:rPr>
          <w:sz w:val="24"/>
          <w:szCs w:val="24"/>
          <w:lang w:val="en-US"/>
        </w:rPr>
        <w:t>&gt; element is still valid CAP.</w:t>
      </w:r>
    </w:p>
    <w:p w14:paraId="3D8AA302" w14:textId="77777777" w:rsidR="00D95B6A" w:rsidRPr="00D95B6A" w:rsidRDefault="00D95B6A" w:rsidP="00D95B6A">
      <w:pPr>
        <w:ind w:left="720"/>
        <w:contextualSpacing/>
        <w:rPr>
          <w:b/>
          <w:sz w:val="24"/>
          <w:szCs w:val="24"/>
          <w:lang w:val="en-US"/>
        </w:rPr>
      </w:pPr>
    </w:p>
    <w:p w14:paraId="627AA691" w14:textId="741C920A" w:rsidR="00573A94" w:rsidRPr="00403F58" w:rsidRDefault="00E0686B" w:rsidP="00573A94">
      <w:pPr>
        <w:ind w:left="720"/>
        <w:contextualSpacing/>
        <w:rPr>
          <w:b/>
          <w:sz w:val="24"/>
          <w:szCs w:val="24"/>
          <w:lang w:val="en-US"/>
        </w:rPr>
      </w:pPr>
      <w:r w:rsidRPr="00E0686B">
        <w:rPr>
          <w:b/>
          <w:sz w:val="24"/>
          <w:szCs w:val="24"/>
          <w:lang w:val="en-US"/>
        </w:rPr>
        <w:t>Objective:</w:t>
      </w:r>
      <w:r>
        <w:rPr>
          <w:sz w:val="24"/>
          <w:szCs w:val="24"/>
          <w:lang w:val="en-US"/>
        </w:rPr>
        <w:t xml:space="preserve"> </w:t>
      </w:r>
      <w:r w:rsidRPr="00E0686B">
        <w:rPr>
          <w:sz w:val="24"/>
          <w:szCs w:val="24"/>
          <w:lang w:val="en-US"/>
        </w:rPr>
        <w:t xml:space="preserve">A </w:t>
      </w:r>
      <w:r w:rsidRPr="00E0686B">
        <w:rPr>
          <w:b/>
          <w:sz w:val="24"/>
          <w:szCs w:val="24"/>
          <w:lang w:val="en-US"/>
        </w:rPr>
        <w:t>CAP</w:t>
      </w:r>
      <w:r w:rsidRPr="00E0686B">
        <w:rPr>
          <w:sz w:val="24"/>
          <w:szCs w:val="24"/>
          <w:lang w:val="en-US"/>
        </w:rPr>
        <w:t xml:space="preserve"> consuming agency may optionally process any &lt;</w:t>
      </w:r>
      <w:r w:rsidRPr="00E0686B">
        <w:rPr>
          <w:b/>
          <w:sz w:val="24"/>
          <w:szCs w:val="24"/>
          <w:lang w:val="en-US"/>
        </w:rPr>
        <w:t>code</w:t>
      </w:r>
      <w:r w:rsidRPr="00E0686B">
        <w:rPr>
          <w:sz w:val="24"/>
          <w:szCs w:val="24"/>
          <w:lang w:val="en-US"/>
        </w:rPr>
        <w:t xml:space="preserve">&gt; element in a </w:t>
      </w:r>
      <w:r w:rsidRPr="00E0686B">
        <w:rPr>
          <w:b/>
          <w:sz w:val="24"/>
          <w:szCs w:val="24"/>
          <w:lang w:val="en-US"/>
        </w:rPr>
        <w:t>CAP</w:t>
      </w:r>
      <w:r w:rsidRPr="00E0686B">
        <w:rPr>
          <w:sz w:val="24"/>
          <w:szCs w:val="24"/>
          <w:lang w:val="en-US"/>
        </w:rPr>
        <w:t xml:space="preserve"> message. A &lt;</w:t>
      </w:r>
      <w:r w:rsidRPr="00E0686B">
        <w:rPr>
          <w:b/>
          <w:sz w:val="24"/>
          <w:szCs w:val="24"/>
          <w:lang w:val="en-US"/>
        </w:rPr>
        <w:t>code</w:t>
      </w:r>
      <w:r w:rsidRPr="00E0686B">
        <w:rPr>
          <w:sz w:val="24"/>
          <w:szCs w:val="24"/>
          <w:lang w:val="en-US"/>
        </w:rPr>
        <w:t xml:space="preserve">&gt; value, such as </w:t>
      </w:r>
      <w:r w:rsidRPr="00E0686B">
        <w:rPr>
          <w:b/>
          <w:sz w:val="24"/>
          <w:szCs w:val="24"/>
          <w:lang w:val="en-US"/>
        </w:rPr>
        <w:t>&lt;code&gt;</w:t>
      </w:r>
      <w:proofErr w:type="gramStart"/>
      <w:r w:rsidRPr="00E0686B">
        <w:rPr>
          <w:b/>
          <w:sz w:val="24"/>
          <w:szCs w:val="24"/>
          <w:lang w:val="en-US"/>
        </w:rPr>
        <w:t>layer:OASIS</w:t>
      </w:r>
      <w:proofErr w:type="gramEnd"/>
      <w:r w:rsidRPr="00E0686B">
        <w:rPr>
          <w:b/>
          <w:sz w:val="24"/>
          <w:szCs w:val="24"/>
          <w:lang w:val="en-US"/>
        </w:rPr>
        <w:t>-</w:t>
      </w:r>
      <w:proofErr w:type="gramStart"/>
      <w:r w:rsidRPr="00E0686B">
        <w:rPr>
          <w:b/>
          <w:sz w:val="24"/>
          <w:szCs w:val="24"/>
          <w:lang w:val="en-US"/>
        </w:rPr>
        <w:t>Open:ETL</w:t>
      </w:r>
      <w:proofErr w:type="gramEnd"/>
      <w:r w:rsidRPr="00E0686B">
        <w:rPr>
          <w:b/>
          <w:sz w:val="24"/>
          <w:szCs w:val="24"/>
          <w:lang w:val="en-US"/>
        </w:rPr>
        <w:t>-</w:t>
      </w:r>
      <w:proofErr w:type="gramStart"/>
      <w:r w:rsidRPr="00E0686B">
        <w:rPr>
          <w:b/>
          <w:sz w:val="24"/>
          <w:szCs w:val="24"/>
          <w:lang w:val="en-US"/>
        </w:rPr>
        <w:t>LT:v</w:t>
      </w:r>
      <w:proofErr w:type="gramEnd"/>
      <w:r w:rsidRPr="00E0686B">
        <w:rPr>
          <w:b/>
          <w:sz w:val="24"/>
          <w:szCs w:val="24"/>
          <w:lang w:val="en-US"/>
        </w:rPr>
        <w:t>2.0&lt;/code&gt;,</w:t>
      </w:r>
      <w:r w:rsidRPr="00E0686B">
        <w:rPr>
          <w:sz w:val="24"/>
          <w:szCs w:val="24"/>
          <w:lang w:val="en-US"/>
        </w:rPr>
        <w:t xml:space="preserve"> serves as a </w:t>
      </w:r>
      <w:r w:rsidRPr="00E0686B">
        <w:rPr>
          <w:b/>
          <w:sz w:val="24"/>
          <w:szCs w:val="24"/>
          <w:lang w:val="en-US"/>
        </w:rPr>
        <w:t>courtesy element</w:t>
      </w:r>
      <w:r w:rsidRPr="00E0686B">
        <w:rPr>
          <w:sz w:val="24"/>
          <w:szCs w:val="24"/>
          <w:lang w:val="en-US"/>
        </w:rPr>
        <w:t xml:space="preserve"> within CAP, signaling to the consumer that the message contains a layer of event-based information related to the published </w:t>
      </w:r>
      <w:r w:rsidRPr="00E0686B">
        <w:rPr>
          <w:b/>
          <w:sz w:val="24"/>
          <w:szCs w:val="24"/>
          <w:lang w:val="en-US"/>
        </w:rPr>
        <w:t>OASIS Open Event Terms List</w:t>
      </w:r>
      <w:r w:rsidRPr="00E0686B">
        <w:rPr>
          <w:sz w:val="24"/>
          <w:szCs w:val="24"/>
          <w:lang w:val="en-US"/>
        </w:rPr>
        <w:t>. The &lt;</w:t>
      </w:r>
      <w:r w:rsidRPr="00E0686B">
        <w:rPr>
          <w:b/>
          <w:sz w:val="24"/>
          <w:szCs w:val="24"/>
          <w:lang w:val="en-US"/>
        </w:rPr>
        <w:t>code</w:t>
      </w:r>
      <w:r w:rsidRPr="00E0686B">
        <w:rPr>
          <w:sz w:val="24"/>
          <w:szCs w:val="24"/>
          <w:lang w:val="en-US"/>
        </w:rPr>
        <w:t>&gt; element is designed to enhance processing integrity for advanced consuming systems</w:t>
      </w:r>
      <w:r w:rsidR="00573A94">
        <w:rPr>
          <w:sz w:val="24"/>
          <w:szCs w:val="24"/>
          <w:lang w:val="en-US"/>
        </w:rPr>
        <w:t xml:space="preserve"> </w:t>
      </w:r>
      <w:r w:rsidR="00573A94">
        <w:rPr>
          <w:rStyle w:val="FootnoteReference"/>
          <w:sz w:val="24"/>
          <w:szCs w:val="24"/>
          <w:lang w:val="en-US"/>
        </w:rPr>
        <w:footnoteReference w:id="76"/>
      </w:r>
      <w:r w:rsidR="00573A94" w:rsidRPr="00403F58">
        <w:rPr>
          <w:sz w:val="24"/>
          <w:szCs w:val="24"/>
          <w:lang w:val="en-US"/>
        </w:rPr>
        <w:t xml:space="preserve">. </w:t>
      </w:r>
    </w:p>
    <w:p w14:paraId="0612917C" w14:textId="66E58689" w:rsidR="00573A94" w:rsidRPr="00573A94" w:rsidRDefault="00573A94" w:rsidP="00573A94">
      <w:pPr>
        <w:contextualSpacing/>
        <w:rPr>
          <w:b/>
          <w:sz w:val="24"/>
          <w:szCs w:val="24"/>
          <w:lang w:val="en-US"/>
        </w:rPr>
      </w:pPr>
    </w:p>
    <w:p w14:paraId="39C0C5A6" w14:textId="2FA1BC96" w:rsidR="001E6E73" w:rsidRPr="00D360F4" w:rsidRDefault="00E0686B" w:rsidP="00C17DDB">
      <w:pPr>
        <w:numPr>
          <w:ilvl w:val="1"/>
          <w:numId w:val="55"/>
        </w:numPr>
        <w:contextualSpacing/>
        <w:rPr>
          <w:b/>
          <w:sz w:val="24"/>
          <w:szCs w:val="24"/>
          <w:lang w:val="en-US"/>
        </w:rPr>
      </w:pPr>
      <w:r w:rsidRPr="00E0686B">
        <w:rPr>
          <w:sz w:val="24"/>
          <w:szCs w:val="24"/>
        </w:rPr>
        <w:t xml:space="preserve">While the </w:t>
      </w:r>
      <w:r w:rsidRPr="00E0686B">
        <w:rPr>
          <w:b/>
          <w:bCs/>
          <w:sz w:val="24"/>
          <w:szCs w:val="24"/>
        </w:rPr>
        <w:t>CAP originator</w:t>
      </w:r>
      <w:r w:rsidRPr="00E0686B">
        <w:rPr>
          <w:sz w:val="24"/>
          <w:szCs w:val="24"/>
        </w:rPr>
        <w:t xml:space="preserve"> constructs the CAP </w:t>
      </w:r>
      <w:r w:rsidR="00BD1B2D">
        <w:rPr>
          <w:sz w:val="24"/>
          <w:szCs w:val="24"/>
        </w:rPr>
        <w:t>alert messag</w:t>
      </w:r>
      <w:r w:rsidRPr="00E0686B">
        <w:rPr>
          <w:sz w:val="24"/>
          <w:szCs w:val="24"/>
        </w:rPr>
        <w:t xml:space="preserve">e, the </w:t>
      </w:r>
      <w:r w:rsidRPr="00E0686B">
        <w:rPr>
          <w:b/>
          <w:bCs/>
          <w:sz w:val="24"/>
          <w:szCs w:val="24"/>
        </w:rPr>
        <w:t>format and structure rules</w:t>
      </w:r>
      <w:r w:rsidRPr="00E0686B">
        <w:rPr>
          <w:sz w:val="24"/>
          <w:szCs w:val="24"/>
        </w:rPr>
        <w:t xml:space="preserve"> of the &lt;</w:t>
      </w:r>
      <w:r w:rsidRPr="00E0686B">
        <w:rPr>
          <w:b/>
          <w:sz w:val="24"/>
          <w:szCs w:val="24"/>
        </w:rPr>
        <w:t>code</w:t>
      </w:r>
      <w:r w:rsidRPr="00E0686B">
        <w:rPr>
          <w:sz w:val="24"/>
          <w:szCs w:val="24"/>
        </w:rPr>
        <w:t xml:space="preserve">&gt; element instance are determined by the </w:t>
      </w:r>
      <w:r w:rsidRPr="00E0686B">
        <w:rPr>
          <w:b/>
          <w:bCs/>
          <w:sz w:val="24"/>
          <w:szCs w:val="24"/>
        </w:rPr>
        <w:t>layer owner</w:t>
      </w:r>
      <w:r>
        <w:rPr>
          <w:sz w:val="24"/>
          <w:szCs w:val="24"/>
        </w:rPr>
        <w:t xml:space="preserve"> - </w:t>
      </w:r>
      <w:r w:rsidR="001E37CC">
        <w:rPr>
          <w:sz w:val="24"/>
          <w:szCs w:val="24"/>
        </w:rPr>
        <w:t>in this case</w:t>
      </w:r>
      <w:r w:rsidRPr="00E0686B">
        <w:rPr>
          <w:sz w:val="24"/>
          <w:szCs w:val="24"/>
        </w:rPr>
        <w:t xml:space="preserve"> </w:t>
      </w:r>
      <w:r w:rsidRPr="00E0686B">
        <w:rPr>
          <w:b/>
          <w:bCs/>
          <w:sz w:val="24"/>
          <w:szCs w:val="24"/>
        </w:rPr>
        <w:t>OASIS Open</w:t>
      </w:r>
      <w:r w:rsidRPr="00E0686B">
        <w:rPr>
          <w:sz w:val="24"/>
          <w:szCs w:val="24"/>
        </w:rPr>
        <w:t xml:space="preserve"> for the </w:t>
      </w:r>
      <w:r w:rsidRPr="00E0686B">
        <w:rPr>
          <w:b/>
          <w:bCs/>
          <w:sz w:val="24"/>
          <w:szCs w:val="24"/>
        </w:rPr>
        <w:t>OASIS Open Event Terms List</w:t>
      </w:r>
      <w:r>
        <w:rPr>
          <w:b/>
          <w:bCs/>
          <w:sz w:val="24"/>
          <w:szCs w:val="24"/>
        </w:rPr>
        <w:t>.</w:t>
      </w:r>
    </w:p>
    <w:p w14:paraId="58942A94" w14:textId="77777777" w:rsidR="00D360F4" w:rsidRPr="00D360F4" w:rsidRDefault="00D360F4" w:rsidP="00D360F4">
      <w:pPr>
        <w:ind w:left="2160"/>
        <w:contextualSpacing/>
        <w:rPr>
          <w:b/>
          <w:sz w:val="24"/>
          <w:szCs w:val="24"/>
          <w:lang w:val="en-US"/>
        </w:rPr>
      </w:pPr>
    </w:p>
    <w:p w14:paraId="6FE2FF57" w14:textId="77777777" w:rsidR="00E0686B" w:rsidRDefault="00E0686B" w:rsidP="00C17DDB">
      <w:pPr>
        <w:numPr>
          <w:ilvl w:val="2"/>
          <w:numId w:val="55"/>
        </w:numPr>
        <w:contextualSpacing/>
        <w:rPr>
          <w:sz w:val="24"/>
          <w:szCs w:val="24"/>
          <w:lang w:val="en-US"/>
        </w:rPr>
      </w:pPr>
      <w:r w:rsidRPr="00E0686B">
        <w:rPr>
          <w:sz w:val="24"/>
          <w:szCs w:val="24"/>
          <w:lang w:val="en-US"/>
        </w:rPr>
        <w:t>The value between the opening and closing &lt;</w:t>
      </w:r>
      <w:r w:rsidRPr="00E0686B">
        <w:rPr>
          <w:b/>
          <w:sz w:val="24"/>
          <w:szCs w:val="24"/>
          <w:lang w:val="en-US"/>
        </w:rPr>
        <w:t>code</w:t>
      </w:r>
      <w:r w:rsidRPr="00E0686B">
        <w:rPr>
          <w:sz w:val="24"/>
          <w:szCs w:val="24"/>
          <w:lang w:val="en-US"/>
        </w:rPr>
        <w:t xml:space="preserve">&gt; tags is a single string that should ideally be processed and matched in its entirety. The matching string incorporates the colon delimiter, the “layer” designation, </w:t>
      </w:r>
      <w:r w:rsidRPr="00E0686B">
        <w:rPr>
          <w:b/>
          <w:sz w:val="24"/>
          <w:szCs w:val="24"/>
          <w:lang w:val="en-US"/>
        </w:rPr>
        <w:t>OASIS Open</w:t>
      </w:r>
      <w:r w:rsidRPr="00E0686B">
        <w:rPr>
          <w:sz w:val="24"/>
          <w:szCs w:val="24"/>
          <w:lang w:val="en-US"/>
        </w:rPr>
        <w:t xml:space="preserve"> as the owner, the </w:t>
      </w:r>
      <w:r w:rsidRPr="00E0686B">
        <w:rPr>
          <w:b/>
          <w:sz w:val="24"/>
          <w:szCs w:val="24"/>
          <w:lang w:val="en-US"/>
        </w:rPr>
        <w:t>OASIS Open</w:t>
      </w:r>
      <w:r w:rsidRPr="00E0686B">
        <w:rPr>
          <w:sz w:val="24"/>
          <w:szCs w:val="24"/>
          <w:lang w:val="en-US"/>
        </w:rPr>
        <w:t xml:space="preserve"> lookup table reference, and its version number. For the </w:t>
      </w:r>
      <w:r w:rsidRPr="00E0686B">
        <w:rPr>
          <w:b/>
          <w:sz w:val="24"/>
          <w:szCs w:val="24"/>
          <w:lang w:val="en-US"/>
        </w:rPr>
        <w:t>OASIS Open Event Terms List – Lookup Table v2.0</w:t>
      </w:r>
      <w:r w:rsidRPr="00E0686B">
        <w:rPr>
          <w:sz w:val="24"/>
          <w:szCs w:val="24"/>
          <w:lang w:val="en-US"/>
        </w:rPr>
        <w:t xml:space="preserve">, the standardized format is: </w:t>
      </w:r>
      <w:r w:rsidRPr="00E0686B">
        <w:rPr>
          <w:b/>
          <w:sz w:val="24"/>
          <w:szCs w:val="24"/>
          <w:lang w:val="en-US"/>
        </w:rPr>
        <w:t>"</w:t>
      </w:r>
      <w:proofErr w:type="gramStart"/>
      <w:r w:rsidRPr="00E0686B">
        <w:rPr>
          <w:b/>
          <w:sz w:val="24"/>
          <w:szCs w:val="24"/>
          <w:lang w:val="en-US"/>
        </w:rPr>
        <w:t>layer:OASIS</w:t>
      </w:r>
      <w:proofErr w:type="gramEnd"/>
      <w:r w:rsidRPr="00E0686B">
        <w:rPr>
          <w:b/>
          <w:sz w:val="24"/>
          <w:szCs w:val="24"/>
          <w:lang w:val="en-US"/>
        </w:rPr>
        <w:t>-</w:t>
      </w:r>
      <w:proofErr w:type="gramStart"/>
      <w:r w:rsidRPr="00E0686B">
        <w:rPr>
          <w:b/>
          <w:sz w:val="24"/>
          <w:szCs w:val="24"/>
          <w:lang w:val="en-US"/>
        </w:rPr>
        <w:t>Open:ETL</w:t>
      </w:r>
      <w:proofErr w:type="gramEnd"/>
      <w:r w:rsidRPr="00E0686B">
        <w:rPr>
          <w:b/>
          <w:sz w:val="24"/>
          <w:szCs w:val="24"/>
          <w:lang w:val="en-US"/>
        </w:rPr>
        <w:t>-</w:t>
      </w:r>
      <w:proofErr w:type="gramStart"/>
      <w:r w:rsidRPr="00E0686B">
        <w:rPr>
          <w:b/>
          <w:sz w:val="24"/>
          <w:szCs w:val="24"/>
          <w:lang w:val="en-US"/>
        </w:rPr>
        <w:t>LT:v</w:t>
      </w:r>
      <w:proofErr w:type="gramEnd"/>
      <w:r w:rsidRPr="00E0686B">
        <w:rPr>
          <w:b/>
          <w:sz w:val="24"/>
          <w:szCs w:val="24"/>
          <w:lang w:val="en-US"/>
        </w:rPr>
        <w:t>2.0".</w:t>
      </w:r>
    </w:p>
    <w:p w14:paraId="1FC81DFA" w14:textId="77777777" w:rsidR="00E0686B" w:rsidRDefault="00E0686B" w:rsidP="00E0686B">
      <w:pPr>
        <w:ind w:left="2160"/>
        <w:contextualSpacing/>
        <w:rPr>
          <w:sz w:val="24"/>
          <w:szCs w:val="24"/>
          <w:lang w:val="en-US"/>
        </w:rPr>
      </w:pPr>
    </w:p>
    <w:p w14:paraId="5A0D91DE" w14:textId="428FD29C" w:rsidR="00E47E7C" w:rsidRPr="00E0686B" w:rsidRDefault="00E0686B" w:rsidP="00C17DDB">
      <w:pPr>
        <w:numPr>
          <w:ilvl w:val="2"/>
          <w:numId w:val="55"/>
        </w:numPr>
        <w:contextualSpacing/>
        <w:rPr>
          <w:sz w:val="24"/>
          <w:szCs w:val="24"/>
          <w:lang w:val="en-US"/>
        </w:rPr>
      </w:pPr>
      <w:r w:rsidRPr="00E0686B">
        <w:rPr>
          <w:sz w:val="24"/>
          <w:szCs w:val="24"/>
        </w:rPr>
        <w:t xml:space="preserve">The four fields within the value serve as </w:t>
      </w:r>
      <w:r w:rsidRPr="00E0686B">
        <w:rPr>
          <w:b/>
          <w:bCs/>
          <w:sz w:val="24"/>
          <w:szCs w:val="24"/>
        </w:rPr>
        <w:t>courtesy fields</w:t>
      </w:r>
      <w:r w:rsidRPr="00E0686B">
        <w:rPr>
          <w:sz w:val="24"/>
          <w:szCs w:val="24"/>
        </w:rPr>
        <w:t xml:space="preserve"> to help consuming agents and agencies understand the </w:t>
      </w:r>
      <w:r w:rsidRPr="00E0686B">
        <w:rPr>
          <w:b/>
          <w:bCs/>
          <w:sz w:val="24"/>
          <w:szCs w:val="24"/>
        </w:rPr>
        <w:t>OASIS Open reference</w:t>
      </w:r>
      <w:r>
        <w:rPr>
          <w:sz w:val="24"/>
          <w:szCs w:val="24"/>
        </w:rPr>
        <w:t xml:space="preserve"> provided. P</w:t>
      </w:r>
      <w:r w:rsidRPr="00E0686B">
        <w:rPr>
          <w:sz w:val="24"/>
          <w:szCs w:val="24"/>
        </w:rPr>
        <w:t xml:space="preserve">rocessing these fields individually is </w:t>
      </w:r>
      <w:r w:rsidRPr="00E0686B">
        <w:rPr>
          <w:b/>
          <w:bCs/>
          <w:sz w:val="24"/>
          <w:szCs w:val="24"/>
        </w:rPr>
        <w:t>not an expected activity</w:t>
      </w:r>
      <w:r>
        <w:rPr>
          <w:sz w:val="24"/>
          <w:szCs w:val="24"/>
        </w:rPr>
        <w:t xml:space="preserve"> in an operational environment.</w:t>
      </w:r>
      <w:r w:rsidR="00E47E7C">
        <w:br w:type="page"/>
      </w:r>
    </w:p>
    <w:p w14:paraId="2D8556E6" w14:textId="288D9157" w:rsidR="001C3BE6" w:rsidRPr="00F0320A" w:rsidRDefault="004D7914" w:rsidP="001C3BE6">
      <w:pPr>
        <w:pStyle w:val="Heading2"/>
      </w:pPr>
      <w:bookmarkStart w:id="20" w:name="_Toc209523765"/>
      <w:r w:rsidRPr="00F0320A">
        <w:t xml:space="preserve">Baseline </w:t>
      </w:r>
      <w:r w:rsidR="007616D5" w:rsidRPr="00F0320A">
        <w:t>C</w:t>
      </w:r>
      <w:r w:rsidR="00F0320A">
        <w:t>ase</w:t>
      </w:r>
      <w:bookmarkEnd w:id="20"/>
    </w:p>
    <w:p w14:paraId="69AAB91D" w14:textId="77777777" w:rsidR="00404CB1" w:rsidRPr="00013B73" w:rsidRDefault="00404CB1" w:rsidP="00404CB1">
      <w:pPr>
        <w:pStyle w:val="NormalWeb"/>
        <w:rPr>
          <w:rFonts w:asciiTheme="minorHAnsi" w:eastAsiaTheme="minorHAnsi" w:hAnsiTheme="minorHAnsi" w:cstheme="minorBidi"/>
          <w:lang w:eastAsia="en-US"/>
        </w:rPr>
      </w:pPr>
      <w:r w:rsidRPr="00404CB1">
        <w:rPr>
          <w:rFonts w:asciiTheme="minorHAnsi" w:eastAsiaTheme="minorHAnsi" w:hAnsiTheme="minorHAnsi" w:cstheme="minorBidi"/>
          <w:lang w:eastAsia="en-US"/>
        </w:rPr>
        <w:t xml:space="preserve">The baseline case example situation outlined here serves as the universal reference model for all subsequent examples provided in the </w:t>
      </w:r>
      <w:r w:rsidRPr="00404CB1">
        <w:rPr>
          <w:rFonts w:asciiTheme="minorHAnsi" w:eastAsiaTheme="minorHAnsi" w:hAnsiTheme="minorHAnsi" w:cstheme="minorBidi"/>
          <w:b/>
          <w:i/>
          <w:iCs/>
          <w:lang w:eastAsia="en-US"/>
        </w:rPr>
        <w:t>Example Situations</w:t>
      </w:r>
      <w:r w:rsidRPr="00404CB1">
        <w:rPr>
          <w:rFonts w:asciiTheme="minorHAnsi" w:eastAsiaTheme="minorHAnsi" w:hAnsiTheme="minorHAnsi" w:cstheme="minorBidi"/>
          <w:lang w:eastAsia="en-US"/>
        </w:rPr>
        <w:t xml:space="preserve"> section. Unless explicitly stated, the principles outlined in this baseline case will apply across all additional scenarios. Subsequent analyses of the additional scenarios will focus on how each case diverges from the baseline case, shedding light on their unique elements.</w:t>
      </w:r>
    </w:p>
    <w:p w14:paraId="6F6378EA" w14:textId="788154AE" w:rsidR="001C3BE6" w:rsidRDefault="00B14B98" w:rsidP="001C3BE6">
      <w:pPr>
        <w:rPr>
          <w:sz w:val="24"/>
        </w:rPr>
      </w:pPr>
      <w:r w:rsidRPr="00B14B98">
        <w:rPr>
          <w:sz w:val="24"/>
        </w:rPr>
        <w:t xml:space="preserve">The </w:t>
      </w:r>
      <w:r w:rsidRPr="00B14B98">
        <w:rPr>
          <w:b/>
          <w:bCs/>
          <w:sz w:val="24"/>
        </w:rPr>
        <w:t xml:space="preserve">baseline case </w:t>
      </w:r>
      <w:r w:rsidRPr="00B14B98">
        <w:rPr>
          <w:sz w:val="24"/>
        </w:rPr>
        <w:t xml:space="preserve">begins with the </w:t>
      </w:r>
      <w:r w:rsidRPr="00B14B98">
        <w:rPr>
          <w:b/>
          <w:bCs/>
          <w:sz w:val="24"/>
        </w:rPr>
        <w:t xml:space="preserve">observing </w:t>
      </w:r>
      <w:r w:rsidR="003B379E">
        <w:rPr>
          <w:b/>
          <w:bCs/>
          <w:sz w:val="24"/>
        </w:rPr>
        <w:t>process</w:t>
      </w:r>
      <w:r w:rsidRPr="00B14B98">
        <w:rPr>
          <w:sz w:val="24"/>
        </w:rPr>
        <w:t xml:space="preserve">, progresses through various stages, and concludes with the </w:t>
      </w:r>
      <w:r w:rsidRPr="00B14B98">
        <w:rPr>
          <w:b/>
          <w:bCs/>
          <w:sz w:val="24"/>
        </w:rPr>
        <w:t xml:space="preserve">CAP consuming </w:t>
      </w:r>
      <w:r w:rsidR="003B379E">
        <w:rPr>
          <w:b/>
          <w:bCs/>
          <w:sz w:val="24"/>
        </w:rPr>
        <w:t>process</w:t>
      </w:r>
      <w:r w:rsidRPr="00B14B98">
        <w:rPr>
          <w:sz w:val="24"/>
        </w:rPr>
        <w:t xml:space="preserve">. Each section will introduce a list of relevant terms for the </w:t>
      </w:r>
      <w:r w:rsidR="003B379E">
        <w:rPr>
          <w:sz w:val="24"/>
        </w:rPr>
        <w:t>process</w:t>
      </w:r>
      <w:r w:rsidRPr="00B14B98">
        <w:rPr>
          <w:sz w:val="24"/>
        </w:rPr>
        <w:t>, followed by discussions at increasing levels of complexity</w:t>
      </w:r>
      <w:r>
        <w:rPr>
          <w:sz w:val="24"/>
        </w:rPr>
        <w:t xml:space="preserve"> - </w:t>
      </w:r>
      <w:r w:rsidRPr="00B14B98">
        <w:rPr>
          <w:sz w:val="24"/>
        </w:rPr>
        <w:t xml:space="preserve">starting with a </w:t>
      </w:r>
      <w:r w:rsidRPr="00B14B98">
        <w:rPr>
          <w:b/>
          <w:bCs/>
          <w:sz w:val="24"/>
        </w:rPr>
        <w:t xml:space="preserve">simple </w:t>
      </w:r>
      <w:r w:rsidR="00612A74">
        <w:rPr>
          <w:b/>
          <w:bCs/>
          <w:sz w:val="24"/>
        </w:rPr>
        <w:t>analysis</w:t>
      </w:r>
      <w:r w:rsidRPr="00B14B98">
        <w:rPr>
          <w:sz w:val="24"/>
        </w:rPr>
        <w:t xml:space="preserve">, then advancing to a </w:t>
      </w:r>
      <w:r w:rsidRPr="00B14B98">
        <w:rPr>
          <w:b/>
          <w:bCs/>
          <w:sz w:val="24"/>
        </w:rPr>
        <w:t>more detailed analysis</w:t>
      </w:r>
      <w:r w:rsidRPr="00B14B98">
        <w:rPr>
          <w:sz w:val="24"/>
        </w:rPr>
        <w:t xml:space="preserve">, and finally concluding with a </w:t>
      </w:r>
      <w:r w:rsidRPr="00B14B98">
        <w:rPr>
          <w:b/>
          <w:bCs/>
          <w:sz w:val="24"/>
        </w:rPr>
        <w:t xml:space="preserve">fully advanced </w:t>
      </w:r>
      <w:r w:rsidR="00612A74">
        <w:rPr>
          <w:b/>
          <w:bCs/>
          <w:sz w:val="24"/>
        </w:rPr>
        <w:t>analysis</w:t>
      </w:r>
      <w:r w:rsidRPr="00B14B98">
        <w:rPr>
          <w:sz w:val="24"/>
        </w:rPr>
        <w:t xml:space="preserve"> on the </w:t>
      </w:r>
      <w:r w:rsidR="00612A74">
        <w:rPr>
          <w:sz w:val="24"/>
        </w:rPr>
        <w:t>larger</w:t>
      </w:r>
      <w:r w:rsidRPr="00B14B98">
        <w:rPr>
          <w:sz w:val="24"/>
        </w:rPr>
        <w:t xml:space="preserve"> alerting situation.</w:t>
      </w:r>
    </w:p>
    <w:p w14:paraId="65EB507B" w14:textId="1F2ACDB4" w:rsidR="00F23CFC" w:rsidRDefault="00B14B98" w:rsidP="006B20F2">
      <w:pPr>
        <w:rPr>
          <w:sz w:val="24"/>
          <w:szCs w:val="24"/>
          <w:lang w:val="en-US"/>
        </w:rPr>
      </w:pPr>
      <w:r w:rsidRPr="00B14B98">
        <w:rPr>
          <w:sz w:val="24"/>
          <w:szCs w:val="24"/>
        </w:rPr>
        <w:t xml:space="preserve">The </w:t>
      </w:r>
      <w:r w:rsidRPr="00B14B98">
        <w:rPr>
          <w:b/>
          <w:bCs/>
          <w:sz w:val="24"/>
          <w:szCs w:val="24"/>
        </w:rPr>
        <w:t>example situation</w:t>
      </w:r>
      <w:r w:rsidRPr="00B14B98">
        <w:rPr>
          <w:sz w:val="24"/>
          <w:szCs w:val="24"/>
        </w:rPr>
        <w:t xml:space="preserve"> is </w:t>
      </w:r>
      <w:r w:rsidR="002978A2">
        <w:rPr>
          <w:sz w:val="24"/>
          <w:szCs w:val="24"/>
        </w:rPr>
        <w:t xml:space="preserve">a complex-event case </w:t>
      </w:r>
      <w:r w:rsidRPr="00B14B98">
        <w:rPr>
          <w:sz w:val="24"/>
          <w:szCs w:val="24"/>
        </w:rPr>
        <w:t xml:space="preserve">categorized as </w:t>
      </w:r>
      <w:r w:rsidRPr="00B14B98">
        <w:rPr>
          <w:b/>
          <w:bCs/>
          <w:sz w:val="24"/>
          <w:szCs w:val="24"/>
        </w:rPr>
        <w:t>advanced</w:t>
      </w:r>
      <w:r w:rsidRPr="00B14B98">
        <w:rPr>
          <w:sz w:val="24"/>
          <w:szCs w:val="24"/>
        </w:rPr>
        <w:t xml:space="preserve">. The </w:t>
      </w:r>
      <w:r w:rsidRPr="00B14B98">
        <w:rPr>
          <w:b/>
          <w:bCs/>
          <w:sz w:val="24"/>
          <w:szCs w:val="24"/>
        </w:rPr>
        <w:t>simple discussion</w:t>
      </w:r>
      <w:r w:rsidRPr="00B14B98">
        <w:rPr>
          <w:sz w:val="24"/>
          <w:szCs w:val="24"/>
        </w:rPr>
        <w:t xml:space="preserve"> presents </w:t>
      </w:r>
      <w:r>
        <w:rPr>
          <w:sz w:val="24"/>
          <w:szCs w:val="24"/>
        </w:rPr>
        <w:t xml:space="preserve">the case as </w:t>
      </w:r>
      <w:r w:rsidRPr="00B14B98">
        <w:rPr>
          <w:sz w:val="24"/>
          <w:szCs w:val="24"/>
        </w:rPr>
        <w:t xml:space="preserve">a straightforward </w:t>
      </w:r>
      <w:r>
        <w:rPr>
          <w:sz w:val="24"/>
          <w:szCs w:val="24"/>
        </w:rPr>
        <w:t xml:space="preserve">basic </w:t>
      </w:r>
      <w:r w:rsidRPr="00B14B98">
        <w:rPr>
          <w:sz w:val="24"/>
          <w:szCs w:val="24"/>
        </w:rPr>
        <w:t xml:space="preserve">alerting scenario, while the </w:t>
      </w:r>
      <w:r w:rsidRPr="00B14B98">
        <w:rPr>
          <w:b/>
          <w:bCs/>
          <w:sz w:val="24"/>
          <w:szCs w:val="24"/>
        </w:rPr>
        <w:t>more advanced</w:t>
      </w:r>
      <w:r w:rsidRPr="00B14B98">
        <w:rPr>
          <w:sz w:val="24"/>
          <w:szCs w:val="24"/>
        </w:rPr>
        <w:t xml:space="preserve"> and </w:t>
      </w:r>
      <w:r w:rsidRPr="00B14B98">
        <w:rPr>
          <w:b/>
          <w:bCs/>
          <w:sz w:val="24"/>
          <w:szCs w:val="24"/>
        </w:rPr>
        <w:t>fully advanced</w:t>
      </w:r>
      <w:r w:rsidRPr="00B14B98">
        <w:rPr>
          <w:sz w:val="24"/>
          <w:szCs w:val="24"/>
        </w:rPr>
        <w:t xml:space="preserve"> discussions explore a </w:t>
      </w:r>
      <w:r w:rsidR="00B25B8C">
        <w:rPr>
          <w:sz w:val="24"/>
          <w:szCs w:val="24"/>
        </w:rPr>
        <w:t xml:space="preserve">more </w:t>
      </w:r>
      <w:r w:rsidRPr="00B14B98">
        <w:rPr>
          <w:b/>
          <w:bCs/>
          <w:sz w:val="24"/>
          <w:szCs w:val="24"/>
        </w:rPr>
        <w:t>comprehensive approach</w:t>
      </w:r>
      <w:r w:rsidRPr="00B14B98">
        <w:rPr>
          <w:sz w:val="24"/>
          <w:szCs w:val="24"/>
        </w:rPr>
        <w:t xml:space="preserve">. These discussions involve numerous </w:t>
      </w:r>
      <w:r w:rsidRPr="00B14B98">
        <w:rPr>
          <w:b/>
          <w:bCs/>
          <w:sz w:val="24"/>
          <w:szCs w:val="24"/>
        </w:rPr>
        <w:t>decisions</w:t>
      </w:r>
      <w:r w:rsidRPr="00B14B98">
        <w:rPr>
          <w:sz w:val="24"/>
          <w:szCs w:val="24"/>
        </w:rPr>
        <w:t xml:space="preserve"> based on the </w:t>
      </w:r>
      <w:r w:rsidRPr="00B14B98">
        <w:rPr>
          <w:b/>
          <w:bCs/>
          <w:sz w:val="24"/>
          <w:szCs w:val="24"/>
        </w:rPr>
        <w:t>inter-relationships</w:t>
      </w:r>
      <w:r w:rsidRPr="00B14B98">
        <w:rPr>
          <w:sz w:val="24"/>
          <w:szCs w:val="24"/>
        </w:rPr>
        <w:t xml:space="preserve"> among </w:t>
      </w:r>
      <w:r w:rsidR="002978A2">
        <w:rPr>
          <w:sz w:val="24"/>
          <w:szCs w:val="24"/>
        </w:rPr>
        <w:t xml:space="preserve">the </w:t>
      </w:r>
      <w:r w:rsidRPr="00B14B98">
        <w:rPr>
          <w:sz w:val="24"/>
          <w:szCs w:val="24"/>
        </w:rPr>
        <w:t xml:space="preserve">various observed events that collectively shape this </w:t>
      </w:r>
      <w:r w:rsidR="002978A2" w:rsidRPr="002978A2">
        <w:rPr>
          <w:b/>
          <w:sz w:val="24"/>
          <w:szCs w:val="24"/>
        </w:rPr>
        <w:t xml:space="preserve">complex-event </w:t>
      </w:r>
      <w:r w:rsidRPr="00B14B98">
        <w:rPr>
          <w:b/>
          <w:bCs/>
          <w:sz w:val="24"/>
          <w:szCs w:val="24"/>
        </w:rPr>
        <w:t>advanced situation</w:t>
      </w:r>
    </w:p>
    <w:p w14:paraId="5E353A42" w14:textId="7ABFCDA1" w:rsidR="00C50802" w:rsidRDefault="00B14B98" w:rsidP="006B20F2">
      <w:pPr>
        <w:rPr>
          <w:sz w:val="24"/>
          <w:szCs w:val="24"/>
          <w:lang w:val="en-US"/>
        </w:rPr>
      </w:pPr>
      <w:r w:rsidRPr="00B14B98">
        <w:rPr>
          <w:sz w:val="24"/>
          <w:szCs w:val="24"/>
        </w:rPr>
        <w:t xml:space="preserve">The various </w:t>
      </w:r>
      <w:r w:rsidRPr="00B14B98">
        <w:rPr>
          <w:b/>
          <w:bCs/>
          <w:sz w:val="24"/>
          <w:szCs w:val="24"/>
        </w:rPr>
        <w:t>observed events</w:t>
      </w:r>
      <w:r w:rsidRPr="00B14B98">
        <w:rPr>
          <w:sz w:val="24"/>
          <w:szCs w:val="24"/>
        </w:rPr>
        <w:t xml:space="preserve"> in the </w:t>
      </w:r>
      <w:r>
        <w:rPr>
          <w:sz w:val="24"/>
          <w:szCs w:val="24"/>
        </w:rPr>
        <w:t>baseline case</w:t>
      </w:r>
      <w:r w:rsidRPr="00B14B98">
        <w:rPr>
          <w:sz w:val="24"/>
          <w:szCs w:val="24"/>
        </w:rPr>
        <w:t xml:space="preserve"> are </w:t>
      </w:r>
      <w:r w:rsidRPr="00B14B98">
        <w:rPr>
          <w:b/>
          <w:bCs/>
          <w:sz w:val="24"/>
          <w:szCs w:val="24"/>
        </w:rPr>
        <w:t>interdependent</w:t>
      </w:r>
      <w:r w:rsidRPr="00B14B98">
        <w:rPr>
          <w:sz w:val="24"/>
          <w:szCs w:val="24"/>
        </w:rPr>
        <w:t xml:space="preserve"> within the broader context. </w:t>
      </w:r>
      <w:r w:rsidR="00612A74">
        <w:rPr>
          <w:sz w:val="24"/>
          <w:szCs w:val="24"/>
        </w:rPr>
        <w:t>And even though</w:t>
      </w:r>
      <w:r w:rsidRPr="00B14B98">
        <w:rPr>
          <w:sz w:val="24"/>
          <w:szCs w:val="24"/>
        </w:rPr>
        <w:t xml:space="preserve"> each event could be managed separately with individual alerts, the example </w:t>
      </w:r>
      <w:r w:rsidR="00612A74">
        <w:rPr>
          <w:sz w:val="24"/>
          <w:szCs w:val="24"/>
        </w:rPr>
        <w:t xml:space="preserve">also demonstrates </w:t>
      </w:r>
      <w:r w:rsidRPr="00B14B98">
        <w:rPr>
          <w:sz w:val="24"/>
          <w:szCs w:val="24"/>
        </w:rPr>
        <w:t xml:space="preserve">how they can be </w:t>
      </w:r>
      <w:r w:rsidRPr="00B14B98">
        <w:rPr>
          <w:b/>
          <w:bCs/>
          <w:sz w:val="24"/>
          <w:szCs w:val="24"/>
        </w:rPr>
        <w:t xml:space="preserve">combined </w:t>
      </w:r>
      <w:r w:rsidRPr="00B25B8C">
        <w:rPr>
          <w:bCs/>
          <w:sz w:val="24"/>
          <w:szCs w:val="24"/>
        </w:rPr>
        <w:t>into a</w:t>
      </w:r>
      <w:r w:rsidRPr="00B14B98">
        <w:rPr>
          <w:b/>
          <w:bCs/>
          <w:sz w:val="24"/>
          <w:szCs w:val="24"/>
        </w:rPr>
        <w:t xml:space="preserve"> </w:t>
      </w:r>
      <w:r w:rsidRPr="00B25B8C">
        <w:rPr>
          <w:bCs/>
          <w:sz w:val="24"/>
          <w:szCs w:val="24"/>
        </w:rPr>
        <w:t>single</w:t>
      </w:r>
      <w:r w:rsidRPr="00B14B98">
        <w:rPr>
          <w:b/>
          <w:bCs/>
          <w:sz w:val="24"/>
          <w:szCs w:val="24"/>
        </w:rPr>
        <w:t xml:space="preserve"> complex-event situation</w:t>
      </w:r>
      <w:r w:rsidRPr="00B14B98">
        <w:rPr>
          <w:sz w:val="24"/>
          <w:szCs w:val="24"/>
        </w:rPr>
        <w:t xml:space="preserve"> and handled through a</w:t>
      </w:r>
      <w:r w:rsidR="00612A74">
        <w:rPr>
          <w:sz w:val="24"/>
          <w:szCs w:val="24"/>
        </w:rPr>
        <w:t xml:space="preserve"> </w:t>
      </w:r>
      <w:r w:rsidR="00612A74" w:rsidRPr="002978A2">
        <w:rPr>
          <w:b/>
          <w:sz w:val="24"/>
          <w:szCs w:val="24"/>
        </w:rPr>
        <w:t>single</w:t>
      </w:r>
      <w:r w:rsidRPr="00B14B98">
        <w:rPr>
          <w:sz w:val="24"/>
          <w:szCs w:val="24"/>
        </w:rPr>
        <w:t xml:space="preserve"> </w:t>
      </w:r>
      <w:r w:rsidR="00612A74" w:rsidRPr="002978A2">
        <w:rPr>
          <w:bCs/>
          <w:sz w:val="24"/>
          <w:szCs w:val="24"/>
        </w:rPr>
        <w:t>complex-event</w:t>
      </w:r>
      <w:r w:rsidRPr="002978A2">
        <w:rPr>
          <w:bCs/>
          <w:sz w:val="24"/>
          <w:szCs w:val="24"/>
        </w:rPr>
        <w:t xml:space="preserve"> alert</w:t>
      </w:r>
      <w:r w:rsidRPr="00B14B98">
        <w:rPr>
          <w:sz w:val="24"/>
          <w:szCs w:val="24"/>
        </w:rPr>
        <w:t>. Th</w:t>
      </w:r>
      <w:r w:rsidR="00612A74">
        <w:rPr>
          <w:sz w:val="24"/>
          <w:szCs w:val="24"/>
        </w:rPr>
        <w:t>e discussion offered here examples</w:t>
      </w:r>
      <w:r w:rsidRPr="00B14B98">
        <w:rPr>
          <w:sz w:val="24"/>
          <w:szCs w:val="24"/>
        </w:rPr>
        <w:t xml:space="preserve"> how </w:t>
      </w:r>
      <w:r w:rsidRPr="00B14B98">
        <w:rPr>
          <w:b/>
          <w:bCs/>
          <w:sz w:val="24"/>
          <w:szCs w:val="24"/>
        </w:rPr>
        <w:t>CAP features</w:t>
      </w:r>
      <w:r w:rsidRPr="00B14B98">
        <w:rPr>
          <w:sz w:val="24"/>
          <w:szCs w:val="24"/>
        </w:rPr>
        <w:t xml:space="preserve"> are designed to manage</w:t>
      </w:r>
      <w:r w:rsidR="002978A2">
        <w:rPr>
          <w:sz w:val="24"/>
          <w:szCs w:val="24"/>
        </w:rPr>
        <w:t xml:space="preserve"> both </w:t>
      </w:r>
      <w:r w:rsidR="002978A2" w:rsidRPr="002978A2">
        <w:rPr>
          <w:b/>
          <w:sz w:val="24"/>
          <w:szCs w:val="24"/>
        </w:rPr>
        <w:t>single</w:t>
      </w:r>
      <w:r w:rsidR="002978A2">
        <w:rPr>
          <w:sz w:val="24"/>
          <w:szCs w:val="24"/>
        </w:rPr>
        <w:t xml:space="preserve"> and </w:t>
      </w:r>
      <w:r w:rsidRPr="00B14B98">
        <w:rPr>
          <w:b/>
          <w:bCs/>
          <w:sz w:val="24"/>
          <w:szCs w:val="24"/>
        </w:rPr>
        <w:t>complex-event situations</w:t>
      </w:r>
      <w:r w:rsidRPr="00B14B98">
        <w:rPr>
          <w:sz w:val="24"/>
          <w:szCs w:val="24"/>
        </w:rPr>
        <w:t>.</w:t>
      </w:r>
    </w:p>
    <w:p w14:paraId="5A3C0F55" w14:textId="71824E60" w:rsidR="00D214E4" w:rsidRDefault="00B14B98" w:rsidP="006B20F2">
      <w:pPr>
        <w:rPr>
          <w:sz w:val="24"/>
          <w:szCs w:val="24"/>
          <w:lang w:val="en-US"/>
        </w:rPr>
      </w:pPr>
      <w:r w:rsidRPr="00B14B98">
        <w:rPr>
          <w:sz w:val="24"/>
          <w:szCs w:val="24"/>
        </w:rPr>
        <w:t xml:space="preserve">Determining whether to handle the overall </w:t>
      </w:r>
      <w:r w:rsidR="00B25B8C">
        <w:rPr>
          <w:sz w:val="24"/>
          <w:szCs w:val="24"/>
        </w:rPr>
        <w:t xml:space="preserve">event </w:t>
      </w:r>
      <w:r w:rsidRPr="00B14B98">
        <w:rPr>
          <w:sz w:val="24"/>
          <w:szCs w:val="24"/>
        </w:rPr>
        <w:t>situation as</w:t>
      </w:r>
      <w:r w:rsidRPr="00B25B8C">
        <w:rPr>
          <w:sz w:val="24"/>
          <w:szCs w:val="24"/>
        </w:rPr>
        <w:t xml:space="preserve"> </w:t>
      </w:r>
      <w:r w:rsidRPr="00B25B8C">
        <w:rPr>
          <w:bCs/>
          <w:sz w:val="24"/>
          <w:szCs w:val="24"/>
        </w:rPr>
        <w:t xml:space="preserve">a </w:t>
      </w:r>
      <w:r w:rsidRPr="00B25B8C">
        <w:rPr>
          <w:b/>
          <w:bCs/>
          <w:sz w:val="24"/>
          <w:szCs w:val="24"/>
        </w:rPr>
        <w:t>series</w:t>
      </w:r>
      <w:r w:rsidRPr="00B25B8C">
        <w:rPr>
          <w:bCs/>
          <w:sz w:val="24"/>
          <w:szCs w:val="24"/>
        </w:rPr>
        <w:t xml:space="preserve"> of </w:t>
      </w:r>
      <w:r w:rsidRPr="00B14B98">
        <w:rPr>
          <w:b/>
          <w:bCs/>
          <w:sz w:val="24"/>
          <w:szCs w:val="24"/>
        </w:rPr>
        <w:t>single events</w:t>
      </w:r>
      <w:r w:rsidRPr="00B14B98">
        <w:rPr>
          <w:sz w:val="24"/>
          <w:szCs w:val="24"/>
        </w:rPr>
        <w:t xml:space="preserve">, each with its own alert, or as </w:t>
      </w:r>
      <w:r w:rsidRPr="00B14B98">
        <w:rPr>
          <w:b/>
          <w:bCs/>
          <w:sz w:val="24"/>
          <w:szCs w:val="24"/>
        </w:rPr>
        <w:t>one complex-event situation</w:t>
      </w:r>
      <w:r w:rsidRPr="00B25B8C">
        <w:rPr>
          <w:bCs/>
          <w:sz w:val="24"/>
          <w:szCs w:val="24"/>
        </w:rPr>
        <w:t xml:space="preserve"> within a </w:t>
      </w:r>
      <w:r w:rsidRPr="00B14B98">
        <w:rPr>
          <w:b/>
          <w:bCs/>
          <w:sz w:val="24"/>
          <w:szCs w:val="24"/>
        </w:rPr>
        <w:t>single alert</w:t>
      </w:r>
      <w:r w:rsidR="00200DF2">
        <w:rPr>
          <w:b/>
          <w:bCs/>
          <w:sz w:val="24"/>
          <w:szCs w:val="24"/>
        </w:rPr>
        <w:t>,</w:t>
      </w:r>
      <w:r w:rsidRPr="00B14B98">
        <w:rPr>
          <w:sz w:val="24"/>
          <w:szCs w:val="24"/>
        </w:rPr>
        <w:t xml:space="preserve"> falls </w:t>
      </w:r>
      <w:r w:rsidR="00200DF2">
        <w:rPr>
          <w:sz w:val="24"/>
          <w:szCs w:val="24"/>
        </w:rPr>
        <w:t>to</w:t>
      </w:r>
      <w:r w:rsidRPr="00B14B98">
        <w:rPr>
          <w:sz w:val="24"/>
          <w:szCs w:val="24"/>
        </w:rPr>
        <w:t xml:space="preserve"> the </w:t>
      </w:r>
      <w:r w:rsidRPr="00B14B98">
        <w:rPr>
          <w:b/>
          <w:bCs/>
          <w:sz w:val="24"/>
          <w:szCs w:val="24"/>
        </w:rPr>
        <w:t>purview of an alerting agency</w:t>
      </w:r>
      <w:r w:rsidR="002978A2">
        <w:rPr>
          <w:sz w:val="24"/>
          <w:szCs w:val="24"/>
        </w:rPr>
        <w:t>. Some</w:t>
      </w:r>
      <w:r w:rsidRPr="00B14B98">
        <w:rPr>
          <w:sz w:val="24"/>
          <w:szCs w:val="24"/>
        </w:rPr>
        <w:t xml:space="preserve"> </w:t>
      </w:r>
      <w:r w:rsidR="00200DF2">
        <w:rPr>
          <w:sz w:val="24"/>
          <w:szCs w:val="24"/>
        </w:rPr>
        <w:t xml:space="preserve">may </w:t>
      </w:r>
      <w:r w:rsidRPr="00B14B98">
        <w:rPr>
          <w:sz w:val="24"/>
          <w:szCs w:val="24"/>
        </w:rPr>
        <w:t xml:space="preserve">opt for the </w:t>
      </w:r>
      <w:r w:rsidRPr="00B14B98">
        <w:rPr>
          <w:b/>
          <w:bCs/>
          <w:sz w:val="24"/>
          <w:szCs w:val="24"/>
        </w:rPr>
        <w:t>complex-event approach</w:t>
      </w:r>
      <w:r w:rsidR="00200DF2">
        <w:rPr>
          <w:b/>
          <w:bCs/>
          <w:sz w:val="24"/>
          <w:szCs w:val="24"/>
        </w:rPr>
        <w:t>,</w:t>
      </w:r>
      <w:r w:rsidRPr="00B14B98">
        <w:rPr>
          <w:sz w:val="24"/>
          <w:szCs w:val="24"/>
        </w:rPr>
        <w:t xml:space="preserve"> </w:t>
      </w:r>
      <w:r w:rsidR="00B25B8C">
        <w:rPr>
          <w:sz w:val="24"/>
          <w:szCs w:val="24"/>
        </w:rPr>
        <w:t xml:space="preserve">using </w:t>
      </w:r>
      <w:r w:rsidRPr="00B14B98">
        <w:rPr>
          <w:sz w:val="24"/>
          <w:szCs w:val="24"/>
        </w:rPr>
        <w:t xml:space="preserve">a </w:t>
      </w:r>
      <w:r w:rsidR="00200DF2">
        <w:rPr>
          <w:sz w:val="24"/>
          <w:szCs w:val="24"/>
        </w:rPr>
        <w:t>s</w:t>
      </w:r>
      <w:r w:rsidRPr="00B14B98">
        <w:rPr>
          <w:sz w:val="24"/>
          <w:szCs w:val="24"/>
        </w:rPr>
        <w:t>ingle alert</w:t>
      </w:r>
      <w:r>
        <w:rPr>
          <w:sz w:val="24"/>
          <w:szCs w:val="24"/>
        </w:rPr>
        <w:t xml:space="preserve"> attempting to reduce the situation down to </w:t>
      </w:r>
      <w:r w:rsidR="00200DF2">
        <w:rPr>
          <w:sz w:val="24"/>
          <w:szCs w:val="24"/>
        </w:rPr>
        <w:t xml:space="preserve">one </w:t>
      </w:r>
      <w:r w:rsidR="00200DF2" w:rsidRPr="00200DF2">
        <w:rPr>
          <w:b/>
          <w:sz w:val="24"/>
          <w:szCs w:val="24"/>
        </w:rPr>
        <w:t xml:space="preserve">larger </w:t>
      </w:r>
      <w:r w:rsidR="00200DF2">
        <w:rPr>
          <w:b/>
          <w:sz w:val="24"/>
          <w:szCs w:val="24"/>
        </w:rPr>
        <w:t xml:space="preserve">alerting </w:t>
      </w:r>
      <w:r w:rsidR="00200DF2" w:rsidRPr="00200DF2">
        <w:rPr>
          <w:b/>
          <w:sz w:val="24"/>
          <w:szCs w:val="24"/>
        </w:rPr>
        <w:t>situation</w:t>
      </w:r>
      <w:r w:rsidRPr="00B14B98">
        <w:rPr>
          <w:sz w:val="24"/>
          <w:szCs w:val="24"/>
        </w:rPr>
        <w:t xml:space="preserve"> </w:t>
      </w:r>
      <w:r w:rsidR="00200DF2">
        <w:rPr>
          <w:sz w:val="24"/>
          <w:szCs w:val="24"/>
        </w:rPr>
        <w:t>(</w:t>
      </w:r>
      <w:r w:rsidR="00B25B8C">
        <w:rPr>
          <w:sz w:val="24"/>
          <w:szCs w:val="24"/>
        </w:rPr>
        <w:t xml:space="preserve">in efforts </w:t>
      </w:r>
      <w:r w:rsidRPr="00B14B98">
        <w:rPr>
          <w:sz w:val="24"/>
          <w:szCs w:val="24"/>
        </w:rPr>
        <w:t xml:space="preserve">to minimize the number of </w:t>
      </w:r>
      <w:r w:rsidRPr="00B14B98">
        <w:rPr>
          <w:b/>
          <w:bCs/>
          <w:sz w:val="24"/>
          <w:szCs w:val="24"/>
        </w:rPr>
        <w:t>active alert</w:t>
      </w:r>
      <w:r w:rsidR="00B25B8C">
        <w:rPr>
          <w:b/>
          <w:bCs/>
          <w:sz w:val="24"/>
          <w:szCs w:val="24"/>
        </w:rPr>
        <w:t xml:space="preserve"> message</w:t>
      </w:r>
      <w:r w:rsidRPr="00B14B98">
        <w:rPr>
          <w:b/>
          <w:bCs/>
          <w:sz w:val="24"/>
          <w:szCs w:val="24"/>
        </w:rPr>
        <w:t>s</w:t>
      </w:r>
      <w:r w:rsidRPr="00B14B98">
        <w:rPr>
          <w:sz w:val="24"/>
          <w:szCs w:val="24"/>
        </w:rPr>
        <w:t xml:space="preserve"> </w:t>
      </w:r>
      <w:r w:rsidR="00200DF2">
        <w:rPr>
          <w:sz w:val="24"/>
          <w:szCs w:val="24"/>
        </w:rPr>
        <w:t>in play)</w:t>
      </w:r>
      <w:r w:rsidR="002978A2">
        <w:rPr>
          <w:sz w:val="24"/>
          <w:szCs w:val="24"/>
        </w:rPr>
        <w:t>; while o</w:t>
      </w:r>
      <w:r w:rsidR="00200DF2">
        <w:rPr>
          <w:sz w:val="24"/>
          <w:szCs w:val="24"/>
        </w:rPr>
        <w:t xml:space="preserve">thers may opt for several </w:t>
      </w:r>
      <w:r w:rsidR="00200DF2" w:rsidRPr="00200DF2">
        <w:rPr>
          <w:b/>
          <w:sz w:val="24"/>
          <w:szCs w:val="24"/>
        </w:rPr>
        <w:t>single-event approaches</w:t>
      </w:r>
      <w:r w:rsidR="00200DF2">
        <w:rPr>
          <w:b/>
          <w:sz w:val="24"/>
          <w:szCs w:val="24"/>
        </w:rPr>
        <w:t xml:space="preserve">, </w:t>
      </w:r>
      <w:r w:rsidR="00200DF2">
        <w:rPr>
          <w:sz w:val="24"/>
          <w:szCs w:val="24"/>
        </w:rPr>
        <w:t xml:space="preserve">handling each </w:t>
      </w:r>
      <w:r w:rsidR="002978A2">
        <w:rPr>
          <w:sz w:val="24"/>
          <w:szCs w:val="24"/>
        </w:rPr>
        <w:t>with its own alerting situation (with overlapping active messages)</w:t>
      </w:r>
      <w:r w:rsidR="00200DF2">
        <w:rPr>
          <w:sz w:val="24"/>
          <w:szCs w:val="24"/>
        </w:rPr>
        <w:t>.</w:t>
      </w:r>
    </w:p>
    <w:p w14:paraId="644E749A" w14:textId="77777777" w:rsidR="00404CB1" w:rsidRDefault="00404CB1">
      <w:pPr>
        <w:rPr>
          <w:rFonts w:eastAsia="Times New Roman" w:cstheme="minorHAnsi"/>
          <w:bCs/>
          <w:iCs/>
          <w:color w:val="446CAA"/>
          <w:kern w:val="32"/>
          <w:sz w:val="32"/>
          <w:szCs w:val="36"/>
          <w:lang w:val="en-US"/>
        </w:rPr>
      </w:pPr>
      <w:r>
        <w:br w:type="page"/>
      </w:r>
    </w:p>
    <w:p w14:paraId="769DCAA5" w14:textId="0D392509" w:rsidR="00F0320A" w:rsidRDefault="00197540" w:rsidP="00F0320A">
      <w:pPr>
        <w:pStyle w:val="Heading3"/>
      </w:pPr>
      <w:bookmarkStart w:id="21" w:name="_Toc209523766"/>
      <w:r w:rsidRPr="00B4343F">
        <w:t>Example Situation</w:t>
      </w:r>
      <w:r w:rsidR="00F0320A">
        <w:t xml:space="preserve"> - </w:t>
      </w:r>
      <w:r w:rsidR="00F0320A" w:rsidRPr="00F0320A">
        <w:t>Flash Flood</w:t>
      </w:r>
      <w:bookmarkEnd w:id="21"/>
    </w:p>
    <w:p w14:paraId="56E86D0D" w14:textId="744355D5" w:rsidR="00C50802" w:rsidRDefault="00B14B98" w:rsidP="006B20F2">
      <w:pPr>
        <w:rPr>
          <w:sz w:val="24"/>
          <w:szCs w:val="24"/>
          <w:lang w:val="en-US"/>
        </w:rPr>
      </w:pPr>
      <w:r w:rsidRPr="00B14B98">
        <w:rPr>
          <w:sz w:val="24"/>
          <w:szCs w:val="24"/>
        </w:rPr>
        <w:t xml:space="preserve">In this </w:t>
      </w:r>
      <w:r w:rsidRPr="00B14B98">
        <w:rPr>
          <w:b/>
          <w:bCs/>
          <w:sz w:val="24"/>
          <w:szCs w:val="24"/>
        </w:rPr>
        <w:t>constructed</w:t>
      </w:r>
      <w:r w:rsidR="00612A74">
        <w:rPr>
          <w:b/>
          <w:bCs/>
          <w:sz w:val="24"/>
          <w:szCs w:val="24"/>
        </w:rPr>
        <w:t>,</w:t>
      </w:r>
      <w:r w:rsidRPr="00B14B98">
        <w:rPr>
          <w:b/>
          <w:bCs/>
          <w:sz w:val="24"/>
          <w:szCs w:val="24"/>
        </w:rPr>
        <w:t xml:space="preserve"> </w:t>
      </w:r>
      <w:r w:rsidRPr="00B14B98">
        <w:rPr>
          <w:bCs/>
          <w:sz w:val="24"/>
          <w:szCs w:val="24"/>
        </w:rPr>
        <w:t>baseline</w:t>
      </w:r>
      <w:r w:rsidR="00B25B8C">
        <w:rPr>
          <w:bCs/>
          <w:sz w:val="24"/>
          <w:szCs w:val="24"/>
        </w:rPr>
        <w:t>-</w:t>
      </w:r>
      <w:r w:rsidRPr="00B14B98">
        <w:rPr>
          <w:bCs/>
          <w:sz w:val="24"/>
          <w:szCs w:val="24"/>
        </w:rPr>
        <w:t>case example situation</w:t>
      </w:r>
      <w:r w:rsidRPr="00B14B98">
        <w:rPr>
          <w:sz w:val="24"/>
          <w:szCs w:val="24"/>
        </w:rPr>
        <w:t xml:space="preserve">, a </w:t>
      </w:r>
      <w:r w:rsidRPr="00B14B98">
        <w:rPr>
          <w:b/>
          <w:bCs/>
          <w:sz w:val="24"/>
          <w:szCs w:val="24"/>
        </w:rPr>
        <w:t>public agency</w:t>
      </w:r>
      <w:r w:rsidRPr="00B14B98">
        <w:rPr>
          <w:sz w:val="24"/>
          <w:szCs w:val="24"/>
        </w:rPr>
        <w:t xml:space="preserve"> has been alerted to a </w:t>
      </w:r>
      <w:r w:rsidRPr="00B14B98">
        <w:rPr>
          <w:b/>
          <w:bCs/>
          <w:sz w:val="24"/>
          <w:szCs w:val="24"/>
        </w:rPr>
        <w:t>rapidly rising water level</w:t>
      </w:r>
      <w:r w:rsidR="00996AFF">
        <w:rPr>
          <w:b/>
          <w:bCs/>
          <w:sz w:val="24"/>
          <w:szCs w:val="24"/>
        </w:rPr>
        <w:t>s</w:t>
      </w:r>
      <w:r w:rsidRPr="00B14B98">
        <w:rPr>
          <w:sz w:val="24"/>
          <w:szCs w:val="24"/>
        </w:rPr>
        <w:t xml:space="preserve"> </w:t>
      </w:r>
      <w:r>
        <w:rPr>
          <w:sz w:val="24"/>
          <w:szCs w:val="24"/>
        </w:rPr>
        <w:t xml:space="preserve">event </w:t>
      </w:r>
      <w:r w:rsidRPr="00B14B98">
        <w:rPr>
          <w:sz w:val="24"/>
          <w:szCs w:val="24"/>
        </w:rPr>
        <w:t xml:space="preserve">within its </w:t>
      </w:r>
      <w:r w:rsidRPr="00B14B98">
        <w:rPr>
          <w:b/>
          <w:bCs/>
          <w:sz w:val="24"/>
          <w:szCs w:val="24"/>
        </w:rPr>
        <w:t>area of responsibility</w:t>
      </w:r>
      <w:r w:rsidRPr="00B14B98">
        <w:rPr>
          <w:sz w:val="24"/>
          <w:szCs w:val="24"/>
        </w:rPr>
        <w:t xml:space="preserve">. Water gauge sensors indicate that water levels are increasing at a rate exceeding the </w:t>
      </w:r>
      <w:r w:rsidRPr="00B14B98">
        <w:rPr>
          <w:b/>
          <w:bCs/>
          <w:sz w:val="24"/>
          <w:szCs w:val="24"/>
        </w:rPr>
        <w:t>pre-determined threshold</w:t>
      </w:r>
      <w:r w:rsidRPr="00B14B98">
        <w:rPr>
          <w:sz w:val="24"/>
          <w:szCs w:val="24"/>
        </w:rPr>
        <w:t xml:space="preserve"> for a </w:t>
      </w:r>
      <w:r w:rsidRPr="00B14B98">
        <w:rPr>
          <w:b/>
          <w:bCs/>
          <w:sz w:val="24"/>
          <w:szCs w:val="24"/>
        </w:rPr>
        <w:t>flash flood</w:t>
      </w:r>
      <w:r w:rsidR="00B25B8C">
        <w:rPr>
          <w:b/>
          <w:bCs/>
          <w:sz w:val="24"/>
          <w:szCs w:val="24"/>
        </w:rPr>
        <w:t xml:space="preserve">. </w:t>
      </w:r>
      <w:r w:rsidR="00B25B8C" w:rsidRPr="00B25B8C">
        <w:rPr>
          <w:bCs/>
          <w:sz w:val="24"/>
          <w:szCs w:val="24"/>
        </w:rPr>
        <w:t>Furthermore</w:t>
      </w:r>
      <w:r w:rsidRPr="00B14B98">
        <w:rPr>
          <w:sz w:val="24"/>
          <w:szCs w:val="24"/>
        </w:rPr>
        <w:t xml:space="preserve">, </w:t>
      </w:r>
      <w:r w:rsidR="00B25B8C">
        <w:rPr>
          <w:sz w:val="24"/>
          <w:szCs w:val="24"/>
        </w:rPr>
        <w:t>the</w:t>
      </w:r>
      <w:r w:rsidRPr="00B14B98">
        <w:rPr>
          <w:sz w:val="24"/>
          <w:szCs w:val="24"/>
        </w:rPr>
        <w:t xml:space="preserve"> </w:t>
      </w:r>
      <w:r w:rsidRPr="00B14B98">
        <w:rPr>
          <w:b/>
          <w:bCs/>
          <w:sz w:val="24"/>
          <w:szCs w:val="24"/>
        </w:rPr>
        <w:t>hard-set</w:t>
      </w:r>
      <w:r w:rsidRPr="00B14B98">
        <w:rPr>
          <w:bCs/>
          <w:sz w:val="24"/>
          <w:szCs w:val="24"/>
        </w:rPr>
        <w:t xml:space="preserve"> </w:t>
      </w:r>
      <w:r w:rsidR="00B25B8C" w:rsidRPr="00B14B98">
        <w:rPr>
          <w:b/>
          <w:bCs/>
          <w:sz w:val="24"/>
          <w:szCs w:val="24"/>
        </w:rPr>
        <w:t>level marker</w:t>
      </w:r>
      <w:r w:rsidR="00612A74" w:rsidRPr="00612A74">
        <w:rPr>
          <w:bCs/>
          <w:sz w:val="24"/>
          <w:szCs w:val="24"/>
        </w:rPr>
        <w:t xml:space="preserve"> for </w:t>
      </w:r>
      <w:r w:rsidR="00612A74">
        <w:rPr>
          <w:bCs/>
          <w:sz w:val="24"/>
          <w:szCs w:val="24"/>
        </w:rPr>
        <w:t>rate of increase of</w:t>
      </w:r>
      <w:r w:rsidR="00612A74" w:rsidRPr="00612A74">
        <w:rPr>
          <w:bCs/>
          <w:sz w:val="24"/>
          <w:szCs w:val="24"/>
        </w:rPr>
        <w:t xml:space="preserve"> water levels</w:t>
      </w:r>
      <w:r w:rsidR="00B25B8C">
        <w:rPr>
          <w:bCs/>
          <w:sz w:val="24"/>
          <w:szCs w:val="24"/>
        </w:rPr>
        <w:t xml:space="preserve">, </w:t>
      </w:r>
      <w:r w:rsidRPr="00B14B98">
        <w:rPr>
          <w:bCs/>
          <w:sz w:val="24"/>
          <w:szCs w:val="24"/>
        </w:rPr>
        <w:t xml:space="preserve">and the </w:t>
      </w:r>
      <w:r w:rsidR="00612A74">
        <w:rPr>
          <w:bCs/>
          <w:sz w:val="24"/>
          <w:szCs w:val="24"/>
        </w:rPr>
        <w:t xml:space="preserve">volume of </w:t>
      </w:r>
      <w:r w:rsidR="00B25B8C">
        <w:rPr>
          <w:bCs/>
          <w:sz w:val="24"/>
          <w:szCs w:val="24"/>
        </w:rPr>
        <w:t>water</w:t>
      </w:r>
      <w:r w:rsidR="00612A74">
        <w:rPr>
          <w:bCs/>
          <w:sz w:val="24"/>
          <w:szCs w:val="24"/>
        </w:rPr>
        <w:t xml:space="preserve"> </w:t>
      </w:r>
      <w:r w:rsidRPr="00B14B98">
        <w:rPr>
          <w:bCs/>
          <w:sz w:val="24"/>
          <w:szCs w:val="24"/>
        </w:rPr>
        <w:t>contributing the rise</w:t>
      </w:r>
      <w:r w:rsidR="00B25B8C">
        <w:rPr>
          <w:bCs/>
          <w:sz w:val="24"/>
          <w:szCs w:val="24"/>
        </w:rPr>
        <w:t>,</w:t>
      </w:r>
      <w:r w:rsidRPr="00B14B98">
        <w:rPr>
          <w:bCs/>
          <w:sz w:val="24"/>
          <w:szCs w:val="24"/>
        </w:rPr>
        <w:t xml:space="preserve"> is sufficie</w:t>
      </w:r>
      <w:r w:rsidR="00C2076B">
        <w:rPr>
          <w:bCs/>
          <w:sz w:val="24"/>
          <w:szCs w:val="24"/>
        </w:rPr>
        <w:t>nt for a follow-</w:t>
      </w:r>
      <w:r w:rsidRPr="00B14B98">
        <w:rPr>
          <w:bCs/>
          <w:sz w:val="24"/>
          <w:szCs w:val="24"/>
        </w:rPr>
        <w:t xml:space="preserve">on </w:t>
      </w:r>
      <w:r w:rsidRPr="00B14B98">
        <w:rPr>
          <w:b/>
          <w:bCs/>
          <w:sz w:val="24"/>
          <w:szCs w:val="24"/>
        </w:rPr>
        <w:t>flood</w:t>
      </w:r>
      <w:r w:rsidR="00612A74">
        <w:rPr>
          <w:bCs/>
          <w:sz w:val="24"/>
          <w:szCs w:val="24"/>
        </w:rPr>
        <w:t xml:space="preserve"> event</w:t>
      </w:r>
      <w:r w:rsidR="00C2076B">
        <w:rPr>
          <w:bCs/>
          <w:sz w:val="24"/>
          <w:szCs w:val="24"/>
        </w:rPr>
        <w:t xml:space="preserve"> to </w:t>
      </w:r>
      <w:r w:rsidR="00612A74">
        <w:rPr>
          <w:bCs/>
          <w:sz w:val="24"/>
          <w:szCs w:val="24"/>
        </w:rPr>
        <w:t xml:space="preserve">also </w:t>
      </w:r>
      <w:r w:rsidR="00C2076B">
        <w:rPr>
          <w:bCs/>
          <w:sz w:val="24"/>
          <w:szCs w:val="24"/>
        </w:rPr>
        <w:t>be realized</w:t>
      </w:r>
      <w:r w:rsidRPr="00B14B98">
        <w:rPr>
          <w:bCs/>
          <w:sz w:val="24"/>
          <w:szCs w:val="24"/>
        </w:rPr>
        <w:t>.</w:t>
      </w:r>
    </w:p>
    <w:p w14:paraId="3658F6A3" w14:textId="77777777" w:rsidR="00404CB1" w:rsidRDefault="00B14B98">
      <w:pPr>
        <w:rPr>
          <w:sz w:val="24"/>
          <w:szCs w:val="24"/>
          <w:lang w:val="en-US"/>
        </w:rPr>
      </w:pPr>
      <w:r w:rsidRPr="00B14B98">
        <w:rPr>
          <w:sz w:val="24"/>
          <w:szCs w:val="24"/>
        </w:rPr>
        <w:t xml:space="preserve">Recent records indicate that water levels were </w:t>
      </w:r>
      <w:r w:rsidRPr="00B14B98">
        <w:rPr>
          <w:b/>
          <w:bCs/>
          <w:sz w:val="24"/>
          <w:szCs w:val="24"/>
        </w:rPr>
        <w:t>normal</w:t>
      </w:r>
      <w:r w:rsidRPr="00B14B98">
        <w:rPr>
          <w:sz w:val="24"/>
          <w:szCs w:val="24"/>
        </w:rPr>
        <w:t xml:space="preserve"> </w:t>
      </w:r>
      <w:r w:rsidR="00C2076B">
        <w:rPr>
          <w:sz w:val="24"/>
          <w:szCs w:val="24"/>
        </w:rPr>
        <w:t xml:space="preserve">(not high) </w:t>
      </w:r>
      <w:r w:rsidRPr="00B14B98">
        <w:rPr>
          <w:sz w:val="24"/>
          <w:szCs w:val="24"/>
        </w:rPr>
        <w:t>before the onset of this</w:t>
      </w:r>
      <w:r w:rsidR="00612A74">
        <w:rPr>
          <w:sz w:val="24"/>
          <w:szCs w:val="24"/>
        </w:rPr>
        <w:t xml:space="preserve"> event</w:t>
      </w:r>
      <w:r w:rsidRPr="00B14B98">
        <w:rPr>
          <w:sz w:val="24"/>
          <w:szCs w:val="24"/>
        </w:rPr>
        <w:t xml:space="preserve"> situation. A</w:t>
      </w:r>
      <w:r>
        <w:rPr>
          <w:sz w:val="24"/>
          <w:szCs w:val="24"/>
        </w:rPr>
        <w:t>dditionally,</w:t>
      </w:r>
      <w:r w:rsidRPr="00B14B98">
        <w:rPr>
          <w:sz w:val="24"/>
          <w:szCs w:val="24"/>
        </w:rPr>
        <w:t xml:space="preserve"> </w:t>
      </w:r>
      <w:r>
        <w:rPr>
          <w:sz w:val="24"/>
          <w:szCs w:val="24"/>
        </w:rPr>
        <w:t xml:space="preserve">a </w:t>
      </w:r>
      <w:r w:rsidR="00612A74">
        <w:rPr>
          <w:sz w:val="24"/>
          <w:szCs w:val="24"/>
        </w:rPr>
        <w:t>quick check confirmed</w:t>
      </w:r>
      <w:r w:rsidRPr="00B14B98">
        <w:rPr>
          <w:sz w:val="24"/>
          <w:szCs w:val="24"/>
        </w:rPr>
        <w:t xml:space="preserve"> that a </w:t>
      </w:r>
      <w:r w:rsidRPr="00B14B98">
        <w:rPr>
          <w:b/>
          <w:bCs/>
          <w:sz w:val="24"/>
          <w:szCs w:val="24"/>
        </w:rPr>
        <w:t>broken levee</w:t>
      </w:r>
      <w:r w:rsidRPr="00B14B98">
        <w:rPr>
          <w:sz w:val="24"/>
          <w:szCs w:val="24"/>
        </w:rPr>
        <w:t xml:space="preserve"> at the </w:t>
      </w:r>
      <w:r w:rsidRPr="00B14B98">
        <w:rPr>
          <w:b/>
          <w:bCs/>
          <w:sz w:val="24"/>
          <w:szCs w:val="24"/>
        </w:rPr>
        <w:t>county reservoir</w:t>
      </w:r>
      <w:r w:rsidRPr="00B14B98">
        <w:rPr>
          <w:sz w:val="24"/>
          <w:szCs w:val="24"/>
        </w:rPr>
        <w:t xml:space="preserve"> is</w:t>
      </w:r>
      <w:r w:rsidR="00612A74">
        <w:rPr>
          <w:sz w:val="24"/>
          <w:szCs w:val="24"/>
        </w:rPr>
        <w:t xml:space="preserve"> what is</w:t>
      </w:r>
      <w:r w:rsidRPr="00B14B98">
        <w:rPr>
          <w:sz w:val="24"/>
          <w:szCs w:val="24"/>
        </w:rPr>
        <w:t xml:space="preserve"> causing</w:t>
      </w:r>
      <w:r w:rsidR="00612A74">
        <w:rPr>
          <w:sz w:val="24"/>
          <w:szCs w:val="24"/>
        </w:rPr>
        <w:t xml:space="preserve"> the</w:t>
      </w:r>
      <w:r w:rsidRPr="00B14B98">
        <w:rPr>
          <w:sz w:val="24"/>
          <w:szCs w:val="24"/>
        </w:rPr>
        <w:t xml:space="preserve"> </w:t>
      </w:r>
      <w:r w:rsidRPr="00B14B98">
        <w:rPr>
          <w:b/>
          <w:bCs/>
          <w:sz w:val="24"/>
          <w:szCs w:val="24"/>
        </w:rPr>
        <w:t>large volumes of water</w:t>
      </w:r>
      <w:r w:rsidRPr="00B14B98">
        <w:rPr>
          <w:sz w:val="24"/>
          <w:szCs w:val="24"/>
        </w:rPr>
        <w:t xml:space="preserve"> to spill into an </w:t>
      </w:r>
      <w:r w:rsidRPr="00B14B98">
        <w:rPr>
          <w:b/>
          <w:bCs/>
          <w:sz w:val="24"/>
          <w:szCs w:val="24"/>
        </w:rPr>
        <w:t>area of concern</w:t>
      </w:r>
      <w:r w:rsidRPr="00B14B98">
        <w:rPr>
          <w:sz w:val="24"/>
          <w:szCs w:val="24"/>
        </w:rPr>
        <w:t xml:space="preserve">. </w:t>
      </w:r>
      <w:r w:rsidR="00612A74">
        <w:rPr>
          <w:sz w:val="24"/>
          <w:szCs w:val="24"/>
        </w:rPr>
        <w:t>High degree of certainty o</w:t>
      </w:r>
      <w:r w:rsidRPr="00B14B98">
        <w:rPr>
          <w:sz w:val="24"/>
          <w:szCs w:val="24"/>
        </w:rPr>
        <w:t>bservations strongly support</w:t>
      </w:r>
      <w:r w:rsidR="00612A74">
        <w:rPr>
          <w:sz w:val="24"/>
          <w:szCs w:val="24"/>
        </w:rPr>
        <w:t xml:space="preserve"> </w:t>
      </w:r>
      <w:r w:rsidRPr="00B14B98">
        <w:rPr>
          <w:sz w:val="24"/>
          <w:szCs w:val="24"/>
        </w:rPr>
        <w:t xml:space="preserve">that a </w:t>
      </w:r>
      <w:r w:rsidRPr="00B14B98">
        <w:rPr>
          <w:b/>
          <w:bCs/>
          <w:sz w:val="24"/>
          <w:szCs w:val="24"/>
        </w:rPr>
        <w:t>flood</w:t>
      </w:r>
      <w:r w:rsidR="00612A74">
        <w:rPr>
          <w:b/>
          <w:bCs/>
          <w:sz w:val="24"/>
          <w:szCs w:val="24"/>
        </w:rPr>
        <w:t>ing</w:t>
      </w:r>
      <w:r w:rsidRPr="00B14B98">
        <w:rPr>
          <w:b/>
          <w:bCs/>
          <w:sz w:val="24"/>
          <w:szCs w:val="24"/>
        </w:rPr>
        <w:t xml:space="preserve"> situation</w:t>
      </w:r>
      <w:r>
        <w:rPr>
          <w:sz w:val="24"/>
          <w:szCs w:val="24"/>
        </w:rPr>
        <w:t xml:space="preserve"> is actively unfolding </w:t>
      </w:r>
      <w:r w:rsidR="00D214E4">
        <w:rPr>
          <w:rStyle w:val="FootnoteReference"/>
          <w:sz w:val="24"/>
          <w:szCs w:val="24"/>
          <w:lang w:val="en-US"/>
        </w:rPr>
        <w:footnoteReference w:id="77"/>
      </w:r>
      <w:r w:rsidR="00B4343F" w:rsidRPr="00B4343F">
        <w:rPr>
          <w:sz w:val="24"/>
          <w:szCs w:val="24"/>
          <w:lang w:val="en-US"/>
        </w:rPr>
        <w:t>.</w:t>
      </w:r>
    </w:p>
    <w:p w14:paraId="4E7E743D" w14:textId="38E26E1C" w:rsidR="001C3BE6" w:rsidRPr="009C6405" w:rsidRDefault="002E5A47" w:rsidP="001C3BE6">
      <w:pPr>
        <w:pStyle w:val="Heading3"/>
      </w:pPr>
      <w:bookmarkStart w:id="22" w:name="_Toc209523767"/>
      <w:r>
        <w:t>Observing</w:t>
      </w:r>
      <w:r w:rsidR="00D61D2D">
        <w:t xml:space="preserve"> </w:t>
      </w:r>
      <w:r w:rsidR="003B379E">
        <w:t>Process</w:t>
      </w:r>
      <w:bookmarkEnd w:id="22"/>
    </w:p>
    <w:p w14:paraId="156E2046" w14:textId="2744D5EC" w:rsidR="00073591" w:rsidRPr="00F0320A" w:rsidRDefault="00F0320A" w:rsidP="001C3BE6">
      <w:pPr>
        <w:rPr>
          <w:b/>
          <w:sz w:val="24"/>
          <w:szCs w:val="24"/>
          <w:lang w:val="en-US"/>
        </w:rPr>
      </w:pPr>
      <w:r>
        <w:rPr>
          <w:b/>
          <w:sz w:val="24"/>
          <w:szCs w:val="24"/>
          <w:lang w:val="en-US"/>
        </w:rPr>
        <w:t xml:space="preserve">Observed </w:t>
      </w:r>
      <w:r w:rsidRPr="00B96890">
        <w:rPr>
          <w:b/>
          <w:sz w:val="24"/>
          <w:szCs w:val="24"/>
          <w:lang w:val="en-US"/>
        </w:rPr>
        <w:t>event</w:t>
      </w:r>
      <w:r>
        <w:rPr>
          <w:b/>
          <w:sz w:val="24"/>
          <w:szCs w:val="24"/>
          <w:lang w:val="en-US"/>
        </w:rPr>
        <w:t>s</w:t>
      </w:r>
      <w:r w:rsidRPr="00B96890">
        <w:rPr>
          <w:b/>
          <w:sz w:val="24"/>
          <w:szCs w:val="24"/>
          <w:lang w:val="en-US"/>
        </w:rPr>
        <w:t>:</w:t>
      </w:r>
      <w:r w:rsidRPr="00B96890">
        <w:rPr>
          <w:sz w:val="24"/>
          <w:szCs w:val="24"/>
          <w:lang w:val="en-US"/>
        </w:rPr>
        <w:t xml:space="preserve"> </w:t>
      </w:r>
      <w:r>
        <w:rPr>
          <w:sz w:val="24"/>
          <w:szCs w:val="24"/>
          <w:lang w:val="en-US"/>
        </w:rPr>
        <w:t xml:space="preserve">flash flood, </w:t>
      </w:r>
      <w:r w:rsidR="00366717">
        <w:rPr>
          <w:sz w:val="24"/>
          <w:szCs w:val="24"/>
          <w:lang w:val="en-US"/>
        </w:rPr>
        <w:t>rainfall,</w:t>
      </w:r>
      <w:r w:rsidR="00366717" w:rsidRPr="00B96890">
        <w:rPr>
          <w:sz w:val="24"/>
          <w:szCs w:val="24"/>
          <w:lang w:val="en-US"/>
        </w:rPr>
        <w:t xml:space="preserve"> </w:t>
      </w:r>
      <w:r w:rsidRPr="00B96890">
        <w:rPr>
          <w:sz w:val="24"/>
          <w:szCs w:val="24"/>
          <w:lang w:val="en-US"/>
        </w:rPr>
        <w:t>levee collapse</w:t>
      </w:r>
      <w:r>
        <w:rPr>
          <w:b/>
          <w:sz w:val="24"/>
          <w:szCs w:val="24"/>
          <w:lang w:val="en-US"/>
        </w:rPr>
        <w:t xml:space="preserve">, </w:t>
      </w:r>
      <w:r>
        <w:rPr>
          <w:sz w:val="24"/>
          <w:szCs w:val="24"/>
          <w:lang w:val="en-US"/>
        </w:rPr>
        <w:t>flood</w:t>
      </w:r>
      <w:r>
        <w:rPr>
          <w:b/>
          <w:sz w:val="24"/>
          <w:szCs w:val="24"/>
          <w:lang w:val="en-US"/>
        </w:rPr>
        <w:br/>
        <w:t>Event</w:t>
      </w:r>
      <w:r w:rsidR="00B671B5">
        <w:rPr>
          <w:b/>
          <w:sz w:val="24"/>
          <w:szCs w:val="24"/>
          <w:lang w:val="en-US"/>
        </w:rPr>
        <w:t>-of-interest:</w:t>
      </w:r>
      <w:r w:rsidR="00B671B5" w:rsidRPr="00B671B5">
        <w:rPr>
          <w:sz w:val="24"/>
          <w:szCs w:val="24"/>
          <w:lang w:val="en-US"/>
        </w:rPr>
        <w:t xml:space="preserve"> </w:t>
      </w:r>
      <w:r w:rsidR="000F502E">
        <w:rPr>
          <w:sz w:val="24"/>
          <w:szCs w:val="24"/>
          <w:lang w:val="en-US"/>
        </w:rPr>
        <w:t>f</w:t>
      </w:r>
      <w:r w:rsidR="00FD2690">
        <w:rPr>
          <w:sz w:val="24"/>
          <w:szCs w:val="24"/>
          <w:lang w:val="en-US"/>
        </w:rPr>
        <w:t>lash f</w:t>
      </w:r>
      <w:r w:rsidR="000F502E">
        <w:rPr>
          <w:sz w:val="24"/>
          <w:szCs w:val="24"/>
          <w:lang w:val="en-US"/>
        </w:rPr>
        <w:t>lood</w:t>
      </w:r>
      <w:r w:rsidR="000E21C9">
        <w:rPr>
          <w:sz w:val="24"/>
          <w:szCs w:val="24"/>
          <w:lang w:val="en-US"/>
        </w:rPr>
        <w:t>, flood</w:t>
      </w:r>
      <w:r w:rsidR="00143587">
        <w:rPr>
          <w:sz w:val="24"/>
          <w:szCs w:val="24"/>
          <w:lang w:val="en-US"/>
        </w:rPr>
        <w:br/>
      </w:r>
      <w:r w:rsidR="00143587" w:rsidRPr="00B96890">
        <w:rPr>
          <w:b/>
          <w:sz w:val="24"/>
          <w:szCs w:val="24"/>
          <w:lang w:val="en-US"/>
        </w:rPr>
        <w:t>Secondary event</w:t>
      </w:r>
      <w:r w:rsidR="00143587">
        <w:rPr>
          <w:b/>
          <w:sz w:val="24"/>
          <w:szCs w:val="24"/>
          <w:lang w:val="en-US"/>
        </w:rPr>
        <w:t>s</w:t>
      </w:r>
      <w:r w:rsidR="00143587" w:rsidRPr="00B96890">
        <w:rPr>
          <w:b/>
          <w:sz w:val="24"/>
          <w:szCs w:val="24"/>
          <w:lang w:val="en-US"/>
        </w:rPr>
        <w:t>:</w:t>
      </w:r>
      <w:r w:rsidR="00143587">
        <w:rPr>
          <w:sz w:val="24"/>
          <w:szCs w:val="24"/>
          <w:lang w:val="en-US"/>
        </w:rPr>
        <w:t xml:space="preserve"> rainfall</w:t>
      </w:r>
      <w:r w:rsidR="00143587" w:rsidRPr="00B96890">
        <w:rPr>
          <w:sz w:val="24"/>
          <w:szCs w:val="24"/>
          <w:lang w:val="en-US"/>
        </w:rPr>
        <w:t>, levee collapse</w:t>
      </w:r>
      <w:r w:rsidR="00143587">
        <w:rPr>
          <w:sz w:val="24"/>
          <w:szCs w:val="24"/>
          <w:lang w:val="en-US"/>
        </w:rPr>
        <w:t xml:space="preserve">, flash flood, flood, evacuation </w:t>
      </w:r>
      <w:r w:rsidR="000F502E">
        <w:rPr>
          <w:sz w:val="24"/>
          <w:szCs w:val="24"/>
          <w:lang w:val="en-US"/>
        </w:rPr>
        <w:br/>
      </w:r>
    </w:p>
    <w:p w14:paraId="60931C9C" w14:textId="35B53E24" w:rsidR="002A3B19" w:rsidRDefault="00073591" w:rsidP="001C3BE6">
      <w:pPr>
        <w:rPr>
          <w:b/>
          <w:sz w:val="24"/>
          <w:szCs w:val="24"/>
          <w:lang w:val="en-US"/>
        </w:rPr>
      </w:pPr>
      <w:r>
        <w:rPr>
          <w:b/>
          <w:sz w:val="24"/>
          <w:szCs w:val="24"/>
          <w:lang w:val="en-US"/>
        </w:rPr>
        <w:t xml:space="preserve">Simple </w:t>
      </w:r>
      <w:r w:rsidR="00BF3300">
        <w:rPr>
          <w:b/>
          <w:sz w:val="24"/>
          <w:szCs w:val="24"/>
          <w:lang w:val="en-US"/>
        </w:rPr>
        <w:t>Observation</w:t>
      </w:r>
      <w:r>
        <w:rPr>
          <w:b/>
          <w:sz w:val="24"/>
          <w:szCs w:val="24"/>
          <w:lang w:val="en-US"/>
        </w:rPr>
        <w:t>:</w:t>
      </w:r>
    </w:p>
    <w:p w14:paraId="12993DC7" w14:textId="77777777" w:rsidR="00B14B98" w:rsidRPr="00B14B98" w:rsidRDefault="00B14B98" w:rsidP="00B14B98">
      <w:pPr>
        <w:pStyle w:val="ListParagraph"/>
        <w:numPr>
          <w:ilvl w:val="0"/>
          <w:numId w:val="2"/>
        </w:numPr>
        <w:rPr>
          <w:sz w:val="24"/>
          <w:szCs w:val="24"/>
          <w:lang w:val="en-US"/>
        </w:rPr>
      </w:pPr>
      <w:r w:rsidRPr="00B14B98">
        <w:rPr>
          <w:sz w:val="24"/>
          <w:szCs w:val="24"/>
          <w:lang w:val="en-US"/>
        </w:rPr>
        <w:t xml:space="preserve">1) A </w:t>
      </w:r>
      <w:r w:rsidRPr="00B14B98">
        <w:rPr>
          <w:b/>
          <w:sz w:val="24"/>
          <w:szCs w:val="24"/>
          <w:lang w:val="en-US"/>
        </w:rPr>
        <w:t>flash flood</w:t>
      </w:r>
      <w:r w:rsidRPr="00B14B98">
        <w:rPr>
          <w:sz w:val="24"/>
          <w:szCs w:val="24"/>
          <w:lang w:val="en-US"/>
        </w:rPr>
        <w:t xml:space="preserve"> situation is observed, with several key observations noted regarding the fast-rising water levels:</w:t>
      </w:r>
    </w:p>
    <w:p w14:paraId="57A18DFE" w14:textId="77777777" w:rsidR="00B14B98" w:rsidRDefault="00B14B98" w:rsidP="00B14B98">
      <w:pPr>
        <w:pStyle w:val="ListParagraph"/>
        <w:ind w:left="1080"/>
        <w:rPr>
          <w:sz w:val="24"/>
          <w:szCs w:val="24"/>
          <w:lang w:val="en-US"/>
        </w:rPr>
      </w:pPr>
      <w:r w:rsidRPr="00B14B98">
        <w:rPr>
          <w:sz w:val="24"/>
          <w:szCs w:val="24"/>
          <w:lang w:val="en-US"/>
        </w:rPr>
        <w:t xml:space="preserve"> </w:t>
      </w:r>
    </w:p>
    <w:p w14:paraId="6D3F3A29" w14:textId="214E1835" w:rsidR="0085066D" w:rsidRDefault="00B14B98" w:rsidP="00B14B98">
      <w:pPr>
        <w:pStyle w:val="ListParagraph"/>
        <w:numPr>
          <w:ilvl w:val="1"/>
          <w:numId w:val="2"/>
        </w:numPr>
        <w:rPr>
          <w:sz w:val="24"/>
          <w:szCs w:val="24"/>
          <w:lang w:val="en-US"/>
        </w:rPr>
      </w:pPr>
      <w:r w:rsidRPr="00B14B98">
        <w:rPr>
          <w:sz w:val="24"/>
          <w:szCs w:val="24"/>
          <w:lang w:val="en-US"/>
        </w:rPr>
        <w:t>The event is</w:t>
      </w:r>
      <w:r w:rsidR="00FB116F">
        <w:rPr>
          <w:sz w:val="24"/>
          <w:szCs w:val="24"/>
          <w:lang w:val="en-US"/>
        </w:rPr>
        <w:t xml:space="preserve"> recognized and found to be</w:t>
      </w:r>
      <w:r w:rsidR="0085066D">
        <w:rPr>
          <w:sz w:val="24"/>
          <w:szCs w:val="24"/>
          <w:lang w:val="en-US"/>
        </w:rPr>
        <w:t xml:space="preserve"> </w:t>
      </w:r>
      <w:r w:rsidR="0085066D" w:rsidRPr="0085066D">
        <w:rPr>
          <w:b/>
          <w:sz w:val="24"/>
          <w:szCs w:val="24"/>
          <w:lang w:val="en-US"/>
        </w:rPr>
        <w:t>real</w:t>
      </w:r>
      <w:r w:rsidR="0085066D">
        <w:rPr>
          <w:sz w:val="24"/>
          <w:szCs w:val="24"/>
          <w:lang w:val="en-US"/>
        </w:rPr>
        <w:t xml:space="preserve"> and </w:t>
      </w:r>
      <w:r w:rsidRPr="00DD714C">
        <w:rPr>
          <w:b/>
          <w:sz w:val="24"/>
          <w:szCs w:val="24"/>
          <w:lang w:val="en-US"/>
        </w:rPr>
        <w:t>occurring</w:t>
      </w:r>
      <w:r w:rsidR="00FB116F" w:rsidRPr="002630C7">
        <w:rPr>
          <w:sz w:val="24"/>
          <w:szCs w:val="24"/>
          <w:lang w:val="en-US"/>
        </w:rPr>
        <w:t xml:space="preserve"> </w:t>
      </w:r>
      <w:r w:rsidR="002630C7" w:rsidRPr="002630C7">
        <w:rPr>
          <w:sz w:val="24"/>
          <w:szCs w:val="24"/>
          <w:lang w:val="en-US"/>
        </w:rPr>
        <w:t xml:space="preserve">within </w:t>
      </w:r>
      <w:r w:rsidR="002630C7">
        <w:rPr>
          <w:sz w:val="24"/>
          <w:szCs w:val="24"/>
          <w:lang w:val="en-US"/>
        </w:rPr>
        <w:t xml:space="preserve">a portion of </w:t>
      </w:r>
      <w:r w:rsidR="002630C7" w:rsidRPr="002630C7">
        <w:rPr>
          <w:sz w:val="24"/>
          <w:szCs w:val="24"/>
          <w:lang w:val="en-US"/>
        </w:rPr>
        <w:t>the</w:t>
      </w:r>
      <w:r w:rsidR="002630C7">
        <w:rPr>
          <w:sz w:val="24"/>
          <w:szCs w:val="24"/>
          <w:lang w:val="en-US"/>
        </w:rPr>
        <w:t xml:space="preserve"> alerting agency’s</w:t>
      </w:r>
      <w:r w:rsidR="002630C7" w:rsidRPr="002630C7">
        <w:rPr>
          <w:sz w:val="24"/>
          <w:szCs w:val="24"/>
          <w:lang w:val="en-US"/>
        </w:rPr>
        <w:t xml:space="preserve"> </w:t>
      </w:r>
      <w:r w:rsidR="002630C7">
        <w:rPr>
          <w:b/>
          <w:sz w:val="24"/>
          <w:szCs w:val="24"/>
          <w:lang w:val="en-US"/>
        </w:rPr>
        <w:t xml:space="preserve">area-of-responsibility </w:t>
      </w:r>
      <w:r w:rsidR="00FB116F" w:rsidRPr="00FB116F">
        <w:rPr>
          <w:sz w:val="24"/>
          <w:szCs w:val="24"/>
          <w:lang w:val="en-US"/>
        </w:rPr>
        <w:t>at point-in-time A</w:t>
      </w:r>
      <w:r w:rsidRPr="00FB116F">
        <w:rPr>
          <w:sz w:val="24"/>
          <w:szCs w:val="24"/>
          <w:lang w:val="en-US"/>
        </w:rPr>
        <w:t>.</w:t>
      </w:r>
      <w:r w:rsidR="00FB116F">
        <w:rPr>
          <w:sz w:val="24"/>
          <w:szCs w:val="24"/>
          <w:lang w:val="en-US"/>
        </w:rPr>
        <w:t xml:space="preserve"> </w:t>
      </w:r>
    </w:p>
    <w:p w14:paraId="597EEA30" w14:textId="77777777" w:rsidR="0085066D" w:rsidRDefault="0085066D" w:rsidP="0085066D">
      <w:pPr>
        <w:pStyle w:val="ListParagraph"/>
        <w:ind w:left="1080"/>
        <w:rPr>
          <w:sz w:val="24"/>
          <w:szCs w:val="24"/>
          <w:lang w:val="en-US"/>
        </w:rPr>
      </w:pPr>
    </w:p>
    <w:p w14:paraId="7BF999DF" w14:textId="5B5DEFB1" w:rsidR="0085066D" w:rsidRDefault="0085066D" w:rsidP="0085066D">
      <w:pPr>
        <w:pStyle w:val="ListParagraph"/>
        <w:ind w:left="1080"/>
        <w:jc w:val="center"/>
        <w:rPr>
          <w:sz w:val="24"/>
          <w:szCs w:val="24"/>
          <w:lang w:val="en-US"/>
        </w:rPr>
      </w:pPr>
      <w:r>
        <w:rPr>
          <w:noProof/>
          <w:lang w:eastAsia="en-CA"/>
        </w:rPr>
        <w:drawing>
          <wp:inline distT="0" distB="0" distL="0" distR="0" wp14:anchorId="3DC14499" wp14:editId="3A717F9E">
            <wp:extent cx="3124200" cy="20288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3124200" cy="2028825"/>
                    </a:xfrm>
                    <a:prstGeom prst="rect">
                      <a:avLst/>
                    </a:prstGeom>
                  </pic:spPr>
                </pic:pic>
              </a:graphicData>
            </a:graphic>
          </wp:inline>
        </w:drawing>
      </w:r>
    </w:p>
    <w:p w14:paraId="3047A3D8" w14:textId="108A165D" w:rsidR="00FB116F" w:rsidRDefault="00FB116F" w:rsidP="00B14B98">
      <w:pPr>
        <w:pStyle w:val="ListParagraph"/>
        <w:numPr>
          <w:ilvl w:val="1"/>
          <w:numId w:val="2"/>
        </w:numPr>
        <w:rPr>
          <w:sz w:val="24"/>
          <w:szCs w:val="24"/>
          <w:lang w:val="en-US"/>
        </w:rPr>
      </w:pPr>
      <w:r>
        <w:rPr>
          <w:sz w:val="24"/>
          <w:szCs w:val="24"/>
          <w:lang w:val="en-US"/>
        </w:rPr>
        <w:t xml:space="preserve">The </w:t>
      </w:r>
      <w:r w:rsidR="002630C7">
        <w:rPr>
          <w:sz w:val="24"/>
          <w:szCs w:val="24"/>
          <w:lang w:val="en-US"/>
        </w:rPr>
        <w:t xml:space="preserve">left edge of the </w:t>
      </w:r>
      <w:r>
        <w:rPr>
          <w:sz w:val="24"/>
          <w:szCs w:val="24"/>
          <w:lang w:val="en-US"/>
        </w:rPr>
        <w:t xml:space="preserve">grey filled area </w:t>
      </w:r>
      <w:r w:rsidR="002630C7">
        <w:rPr>
          <w:sz w:val="24"/>
          <w:szCs w:val="24"/>
          <w:lang w:val="en-US"/>
        </w:rPr>
        <w:t xml:space="preserve">on the left side of the marked event </w:t>
      </w:r>
      <w:r>
        <w:rPr>
          <w:sz w:val="24"/>
          <w:szCs w:val="24"/>
          <w:lang w:val="en-US"/>
        </w:rPr>
        <w:t>is when the event is acknowledged to have started</w:t>
      </w:r>
      <w:r w:rsidR="002630C7">
        <w:rPr>
          <w:sz w:val="24"/>
          <w:szCs w:val="24"/>
          <w:lang w:val="en-US"/>
        </w:rPr>
        <w:t>, even though it wasn’t observed immediately at that point-in-time</w:t>
      </w:r>
      <w:r>
        <w:rPr>
          <w:sz w:val="24"/>
          <w:szCs w:val="24"/>
          <w:lang w:val="en-US"/>
        </w:rPr>
        <w:t xml:space="preserve"> (</w:t>
      </w:r>
      <w:r w:rsidR="002630C7">
        <w:rPr>
          <w:sz w:val="24"/>
          <w:szCs w:val="24"/>
          <w:lang w:val="en-US"/>
        </w:rPr>
        <w:t xml:space="preserve">it is the </w:t>
      </w:r>
      <w:r>
        <w:rPr>
          <w:sz w:val="24"/>
          <w:szCs w:val="24"/>
          <w:lang w:val="en-US"/>
        </w:rPr>
        <w:t>time at which the broken levee occurred</w:t>
      </w:r>
      <w:r w:rsidR="00996AFF">
        <w:rPr>
          <w:sz w:val="24"/>
          <w:szCs w:val="24"/>
          <w:lang w:val="en-US"/>
        </w:rPr>
        <w:t xml:space="preserve">, i.e. </w:t>
      </w:r>
      <w:r w:rsidR="002630C7">
        <w:rPr>
          <w:sz w:val="24"/>
          <w:szCs w:val="24"/>
          <w:lang w:val="en-US"/>
        </w:rPr>
        <w:t>the trigger event for the flash flood resulting in immediate impacts</w:t>
      </w:r>
      <w:r>
        <w:rPr>
          <w:sz w:val="24"/>
          <w:szCs w:val="24"/>
          <w:lang w:val="en-US"/>
        </w:rPr>
        <w:t>).</w:t>
      </w:r>
    </w:p>
    <w:p w14:paraId="74B2D2C6" w14:textId="77777777" w:rsidR="00FB116F" w:rsidRDefault="00FB116F" w:rsidP="00FB116F">
      <w:pPr>
        <w:pStyle w:val="ListParagraph"/>
        <w:ind w:left="1080"/>
        <w:rPr>
          <w:sz w:val="24"/>
          <w:szCs w:val="24"/>
          <w:lang w:val="en-US"/>
        </w:rPr>
      </w:pPr>
    </w:p>
    <w:p w14:paraId="1BE3B9DC" w14:textId="2F9A5642" w:rsidR="00B14B98" w:rsidRDefault="00FB116F" w:rsidP="00B14B98">
      <w:pPr>
        <w:pStyle w:val="ListParagraph"/>
        <w:numPr>
          <w:ilvl w:val="1"/>
          <w:numId w:val="2"/>
        </w:numPr>
        <w:rPr>
          <w:sz w:val="24"/>
          <w:szCs w:val="24"/>
          <w:lang w:val="en-US"/>
        </w:rPr>
      </w:pPr>
      <w:r>
        <w:rPr>
          <w:sz w:val="24"/>
          <w:szCs w:val="24"/>
          <w:lang w:val="en-US"/>
        </w:rPr>
        <w:t xml:space="preserve">The red filled area is when the event became interesting to </w:t>
      </w:r>
      <w:r w:rsidR="002630C7">
        <w:rPr>
          <w:sz w:val="24"/>
          <w:szCs w:val="24"/>
          <w:lang w:val="en-US"/>
        </w:rPr>
        <w:t xml:space="preserve">the </w:t>
      </w:r>
      <w:r>
        <w:rPr>
          <w:sz w:val="24"/>
          <w:szCs w:val="24"/>
          <w:lang w:val="en-US"/>
        </w:rPr>
        <w:t xml:space="preserve">various observing parties (when it came to be noticed by the </w:t>
      </w:r>
      <w:r w:rsidR="002630C7">
        <w:rPr>
          <w:sz w:val="24"/>
          <w:szCs w:val="24"/>
          <w:lang w:val="en-US"/>
        </w:rPr>
        <w:t>various alerting agencies</w:t>
      </w:r>
      <w:r>
        <w:rPr>
          <w:sz w:val="24"/>
          <w:szCs w:val="24"/>
          <w:lang w:val="en-US"/>
        </w:rPr>
        <w:t xml:space="preserve"> involved</w:t>
      </w:r>
      <w:r w:rsidR="002630C7">
        <w:rPr>
          <w:sz w:val="24"/>
          <w:szCs w:val="24"/>
          <w:lang w:val="en-US"/>
        </w:rPr>
        <w:t>)</w:t>
      </w:r>
      <w:r w:rsidR="0085066D">
        <w:rPr>
          <w:sz w:val="24"/>
          <w:szCs w:val="24"/>
          <w:lang w:val="en-US"/>
        </w:rPr>
        <w:t xml:space="preserve">. </w:t>
      </w:r>
      <w:r>
        <w:rPr>
          <w:sz w:val="24"/>
          <w:szCs w:val="24"/>
          <w:lang w:val="en-US"/>
        </w:rPr>
        <w:t>The red filled area covers the grey filled area</w:t>
      </w:r>
      <w:r w:rsidR="0085066D">
        <w:rPr>
          <w:sz w:val="24"/>
          <w:szCs w:val="24"/>
          <w:lang w:val="en-US"/>
        </w:rPr>
        <w:t xml:space="preserve"> completely, except for </w:t>
      </w:r>
      <w:r w:rsidR="00996AFF">
        <w:rPr>
          <w:sz w:val="24"/>
          <w:szCs w:val="24"/>
          <w:lang w:val="en-US"/>
        </w:rPr>
        <w:t xml:space="preserve">a short </w:t>
      </w:r>
      <w:r w:rsidR="0085066D">
        <w:rPr>
          <w:sz w:val="24"/>
          <w:szCs w:val="24"/>
          <w:lang w:val="en-US"/>
        </w:rPr>
        <w:t>beginning period. The</w:t>
      </w:r>
      <w:r w:rsidR="002630C7">
        <w:rPr>
          <w:sz w:val="24"/>
          <w:szCs w:val="24"/>
          <w:lang w:val="en-US"/>
        </w:rPr>
        <w:t>se two devised and formed events, the</w:t>
      </w:r>
      <w:r w:rsidR="0085066D">
        <w:rPr>
          <w:sz w:val="24"/>
          <w:szCs w:val="24"/>
          <w:lang w:val="en-US"/>
        </w:rPr>
        <w:t xml:space="preserve"> event </w:t>
      </w:r>
      <w:r w:rsidR="002630C7">
        <w:rPr>
          <w:sz w:val="24"/>
          <w:szCs w:val="24"/>
          <w:lang w:val="en-US"/>
        </w:rPr>
        <w:t xml:space="preserve">(grey) </w:t>
      </w:r>
      <w:r w:rsidR="0085066D">
        <w:rPr>
          <w:sz w:val="24"/>
          <w:szCs w:val="24"/>
          <w:lang w:val="en-US"/>
        </w:rPr>
        <w:t xml:space="preserve">and the event-of-interest </w:t>
      </w:r>
      <w:r w:rsidR="002630C7">
        <w:rPr>
          <w:sz w:val="24"/>
          <w:szCs w:val="24"/>
          <w:lang w:val="en-US"/>
        </w:rPr>
        <w:t xml:space="preserve">(red), </w:t>
      </w:r>
      <w:r w:rsidR="0085066D">
        <w:rPr>
          <w:sz w:val="24"/>
          <w:szCs w:val="24"/>
          <w:lang w:val="en-US"/>
        </w:rPr>
        <w:t>are</w:t>
      </w:r>
      <w:r w:rsidR="00996AFF">
        <w:rPr>
          <w:sz w:val="24"/>
          <w:szCs w:val="24"/>
          <w:lang w:val="en-US"/>
        </w:rPr>
        <w:t xml:space="preserve"> constructs</w:t>
      </w:r>
      <w:r w:rsidR="0085066D">
        <w:rPr>
          <w:sz w:val="24"/>
          <w:szCs w:val="24"/>
          <w:lang w:val="en-US"/>
        </w:rPr>
        <w:t xml:space="preserve"> identical in </w:t>
      </w:r>
      <w:r w:rsidR="00BD1B2D">
        <w:rPr>
          <w:sz w:val="24"/>
          <w:szCs w:val="24"/>
          <w:lang w:val="en-US"/>
        </w:rPr>
        <w:t>nature</w:t>
      </w:r>
      <w:r w:rsidR="0085066D">
        <w:rPr>
          <w:sz w:val="24"/>
          <w:szCs w:val="24"/>
          <w:lang w:val="en-US"/>
        </w:rPr>
        <w:t>, impacts, location and timing except for the beginning timing</w:t>
      </w:r>
      <w:r w:rsidR="002630C7">
        <w:rPr>
          <w:sz w:val="24"/>
          <w:szCs w:val="24"/>
          <w:lang w:val="en-US"/>
        </w:rPr>
        <w:t xml:space="preserve"> of when they started </w:t>
      </w:r>
      <w:r w:rsidR="002630C7">
        <w:rPr>
          <w:rStyle w:val="FootnoteReference"/>
          <w:sz w:val="24"/>
          <w:szCs w:val="24"/>
          <w:lang w:val="en-US"/>
        </w:rPr>
        <w:footnoteReference w:id="78"/>
      </w:r>
      <w:r w:rsidR="0085066D">
        <w:rPr>
          <w:sz w:val="24"/>
          <w:szCs w:val="24"/>
          <w:lang w:val="en-US"/>
        </w:rPr>
        <w:t>.</w:t>
      </w:r>
    </w:p>
    <w:p w14:paraId="6CFE1845" w14:textId="77777777" w:rsidR="00404CB1" w:rsidRPr="00404CB1" w:rsidRDefault="00404CB1" w:rsidP="00404CB1">
      <w:pPr>
        <w:pStyle w:val="ListParagraph"/>
        <w:rPr>
          <w:sz w:val="24"/>
          <w:szCs w:val="24"/>
          <w:lang w:val="en-US"/>
        </w:rPr>
      </w:pPr>
    </w:p>
    <w:p w14:paraId="35098839" w14:textId="61FD0E29" w:rsidR="002978A2" w:rsidRPr="002978A2" w:rsidRDefault="002978A2" w:rsidP="002978A2">
      <w:pPr>
        <w:pStyle w:val="ListParagraph"/>
        <w:numPr>
          <w:ilvl w:val="1"/>
          <w:numId w:val="2"/>
        </w:numPr>
        <w:rPr>
          <w:sz w:val="24"/>
          <w:szCs w:val="24"/>
          <w:lang w:val="en-US"/>
        </w:rPr>
      </w:pPr>
      <w:r w:rsidRPr="00B14B98">
        <w:rPr>
          <w:sz w:val="24"/>
          <w:szCs w:val="24"/>
          <w:lang w:val="en-US"/>
        </w:rPr>
        <w:t>The rising water levels</w:t>
      </w:r>
      <w:r w:rsidR="00E5224F">
        <w:rPr>
          <w:sz w:val="24"/>
          <w:szCs w:val="24"/>
          <w:lang w:val="en-US"/>
        </w:rPr>
        <w:t xml:space="preserve"> are observed to</w:t>
      </w:r>
      <w:r w:rsidRPr="00B14B98">
        <w:rPr>
          <w:sz w:val="24"/>
          <w:szCs w:val="24"/>
          <w:lang w:val="en-US"/>
        </w:rPr>
        <w:t xml:space="preserve"> </w:t>
      </w:r>
      <w:r w:rsidRPr="00B14B98">
        <w:rPr>
          <w:b/>
          <w:sz w:val="24"/>
          <w:szCs w:val="24"/>
          <w:lang w:val="en-US"/>
        </w:rPr>
        <w:t>exceed</w:t>
      </w:r>
      <w:r w:rsidRPr="00B14B98">
        <w:rPr>
          <w:sz w:val="24"/>
          <w:szCs w:val="24"/>
          <w:lang w:val="en-US"/>
        </w:rPr>
        <w:t xml:space="preserve"> the pre-determined </w:t>
      </w:r>
      <w:r w:rsidRPr="00B14B98">
        <w:rPr>
          <w:b/>
          <w:sz w:val="24"/>
          <w:szCs w:val="24"/>
          <w:lang w:val="en-US"/>
        </w:rPr>
        <w:t>threshold</w:t>
      </w:r>
      <w:r w:rsidRPr="00B14B98">
        <w:rPr>
          <w:sz w:val="24"/>
          <w:szCs w:val="24"/>
          <w:lang w:val="en-US"/>
        </w:rPr>
        <w:t xml:space="preserve"> for a flash flood event.</w:t>
      </w:r>
    </w:p>
    <w:p w14:paraId="12DA78FC" w14:textId="77777777" w:rsidR="002978A2" w:rsidRDefault="002978A2" w:rsidP="002978A2">
      <w:pPr>
        <w:pStyle w:val="ListParagraph"/>
        <w:ind w:left="1080"/>
        <w:rPr>
          <w:sz w:val="24"/>
          <w:szCs w:val="24"/>
          <w:lang w:val="en-US"/>
        </w:rPr>
      </w:pPr>
    </w:p>
    <w:p w14:paraId="6BE2DAF2" w14:textId="50AF312F" w:rsidR="00B14B98" w:rsidRPr="002978A2" w:rsidRDefault="00B14B98" w:rsidP="002978A2">
      <w:pPr>
        <w:pStyle w:val="ListParagraph"/>
        <w:numPr>
          <w:ilvl w:val="1"/>
          <w:numId w:val="2"/>
        </w:numPr>
        <w:rPr>
          <w:sz w:val="24"/>
          <w:szCs w:val="24"/>
          <w:lang w:val="en-US"/>
        </w:rPr>
      </w:pPr>
      <w:r w:rsidRPr="00B14B98">
        <w:rPr>
          <w:sz w:val="24"/>
          <w:szCs w:val="24"/>
          <w:lang w:val="en-US"/>
        </w:rPr>
        <w:t xml:space="preserve">The location </w:t>
      </w:r>
      <w:r w:rsidR="00E5224F">
        <w:rPr>
          <w:sz w:val="24"/>
          <w:szCs w:val="24"/>
          <w:lang w:val="en-US"/>
        </w:rPr>
        <w:t xml:space="preserve">of concern </w:t>
      </w:r>
      <w:r w:rsidRPr="00B14B98">
        <w:rPr>
          <w:sz w:val="24"/>
          <w:szCs w:val="24"/>
          <w:lang w:val="en-US"/>
        </w:rPr>
        <w:t xml:space="preserve">covers only a </w:t>
      </w:r>
      <w:r w:rsidRPr="00B14B98">
        <w:rPr>
          <w:b/>
          <w:sz w:val="24"/>
          <w:szCs w:val="24"/>
          <w:lang w:val="en-US"/>
        </w:rPr>
        <w:t>portion</w:t>
      </w:r>
      <w:r w:rsidRPr="00B14B98">
        <w:rPr>
          <w:sz w:val="24"/>
          <w:szCs w:val="24"/>
          <w:lang w:val="en-US"/>
        </w:rPr>
        <w:t xml:space="preserve"> of the agency’s area of responsibility.</w:t>
      </w:r>
      <w:r w:rsidRPr="002978A2">
        <w:rPr>
          <w:sz w:val="24"/>
          <w:szCs w:val="24"/>
          <w:lang w:val="en-US"/>
        </w:rPr>
        <w:t xml:space="preserve"> </w:t>
      </w:r>
    </w:p>
    <w:p w14:paraId="72F71A73" w14:textId="77777777" w:rsidR="00B14B98" w:rsidRDefault="00B14B98" w:rsidP="00B14B98">
      <w:pPr>
        <w:pStyle w:val="ListParagraph"/>
        <w:ind w:left="360"/>
        <w:rPr>
          <w:sz w:val="24"/>
          <w:szCs w:val="24"/>
          <w:lang w:val="en-US"/>
        </w:rPr>
      </w:pPr>
    </w:p>
    <w:p w14:paraId="7053DBE1" w14:textId="1BEE2679" w:rsidR="00E05EED" w:rsidRPr="00FB116F" w:rsidRDefault="00B14B98" w:rsidP="00FB116F">
      <w:pPr>
        <w:pStyle w:val="ListParagraph"/>
        <w:numPr>
          <w:ilvl w:val="1"/>
          <w:numId w:val="2"/>
        </w:numPr>
        <w:rPr>
          <w:sz w:val="24"/>
          <w:szCs w:val="24"/>
          <w:lang w:val="en-US"/>
        </w:rPr>
      </w:pPr>
      <w:r w:rsidRPr="00B14B98">
        <w:rPr>
          <w:sz w:val="24"/>
          <w:szCs w:val="24"/>
        </w:rPr>
        <w:t xml:space="preserve">The situation is promptly designated as a </w:t>
      </w:r>
      <w:r w:rsidRPr="00B14B98">
        <w:rPr>
          <w:b/>
          <w:bCs/>
          <w:sz w:val="24"/>
          <w:szCs w:val="24"/>
        </w:rPr>
        <w:t>“flash flood” event-of-interest</w:t>
      </w:r>
      <w:r w:rsidRPr="00B14B98">
        <w:rPr>
          <w:sz w:val="24"/>
          <w:szCs w:val="24"/>
        </w:rPr>
        <w:t xml:space="preserve">, as </w:t>
      </w:r>
      <w:r w:rsidR="002978A2">
        <w:rPr>
          <w:sz w:val="24"/>
          <w:szCs w:val="24"/>
        </w:rPr>
        <w:t>the</w:t>
      </w:r>
      <w:r w:rsidR="00E5224F">
        <w:rPr>
          <w:sz w:val="24"/>
          <w:szCs w:val="24"/>
        </w:rPr>
        <w:t xml:space="preserve"> term</w:t>
      </w:r>
      <w:r w:rsidR="002978A2">
        <w:rPr>
          <w:sz w:val="24"/>
          <w:szCs w:val="24"/>
        </w:rPr>
        <w:t xml:space="preserve"> </w:t>
      </w:r>
      <w:r w:rsidR="002978A2" w:rsidRPr="002978A2">
        <w:rPr>
          <w:b/>
          <w:sz w:val="24"/>
          <w:szCs w:val="24"/>
        </w:rPr>
        <w:t>flash flood</w:t>
      </w:r>
      <w:r w:rsidR="002978A2">
        <w:rPr>
          <w:sz w:val="24"/>
          <w:szCs w:val="24"/>
        </w:rPr>
        <w:t xml:space="preserve"> </w:t>
      </w:r>
      <w:r w:rsidRPr="00B14B98">
        <w:rPr>
          <w:sz w:val="24"/>
          <w:szCs w:val="24"/>
        </w:rPr>
        <w:t>most accurately describes the circumstances at the time of observation. This classification is based on</w:t>
      </w:r>
      <w:r w:rsidR="002978A2">
        <w:rPr>
          <w:sz w:val="24"/>
          <w:szCs w:val="24"/>
        </w:rPr>
        <w:t xml:space="preserve"> the</w:t>
      </w:r>
      <w:r w:rsidR="00E5224F">
        <w:rPr>
          <w:sz w:val="24"/>
          <w:szCs w:val="24"/>
        </w:rPr>
        <w:t xml:space="preserve"> </w:t>
      </w:r>
      <w:r w:rsidR="00E5224F" w:rsidRPr="00E5224F">
        <w:rPr>
          <w:b/>
          <w:sz w:val="24"/>
          <w:szCs w:val="24"/>
        </w:rPr>
        <w:t>history</w:t>
      </w:r>
      <w:r w:rsidR="00E5224F">
        <w:rPr>
          <w:sz w:val="24"/>
          <w:szCs w:val="24"/>
        </w:rPr>
        <w:t xml:space="preserve"> and</w:t>
      </w:r>
      <w:r w:rsidRPr="00B14B98">
        <w:rPr>
          <w:sz w:val="24"/>
          <w:szCs w:val="24"/>
        </w:rPr>
        <w:t xml:space="preserve"> </w:t>
      </w:r>
      <w:r w:rsidRPr="00B14B98">
        <w:rPr>
          <w:b/>
          <w:bCs/>
          <w:sz w:val="24"/>
          <w:szCs w:val="24"/>
        </w:rPr>
        <w:t xml:space="preserve">social science </w:t>
      </w:r>
      <w:r w:rsidR="002978A2" w:rsidRPr="002978A2">
        <w:rPr>
          <w:bCs/>
          <w:sz w:val="24"/>
          <w:szCs w:val="24"/>
        </w:rPr>
        <w:t>concl</w:t>
      </w:r>
      <w:r w:rsidR="00E5224F">
        <w:rPr>
          <w:bCs/>
          <w:sz w:val="24"/>
          <w:szCs w:val="24"/>
        </w:rPr>
        <w:t>usions of “flash flood” being the</w:t>
      </w:r>
      <w:r w:rsidR="002978A2" w:rsidRPr="002978A2">
        <w:rPr>
          <w:bCs/>
          <w:sz w:val="24"/>
          <w:szCs w:val="24"/>
        </w:rPr>
        <w:t xml:space="preserve"> appropriate term.</w:t>
      </w:r>
    </w:p>
    <w:p w14:paraId="5F6E028D" w14:textId="77777777" w:rsidR="00E5224F" w:rsidRPr="00E5224F" w:rsidRDefault="00E5224F" w:rsidP="00E5224F">
      <w:pPr>
        <w:pStyle w:val="ListParagraph"/>
        <w:ind w:left="360"/>
        <w:rPr>
          <w:sz w:val="24"/>
          <w:szCs w:val="24"/>
          <w:lang w:val="en-US"/>
        </w:rPr>
      </w:pPr>
    </w:p>
    <w:p w14:paraId="7AD61DA3" w14:textId="0B0D2E00" w:rsidR="00582653" w:rsidRPr="00B85A65" w:rsidRDefault="00582653" w:rsidP="00582653">
      <w:pPr>
        <w:pStyle w:val="ListParagraph"/>
        <w:numPr>
          <w:ilvl w:val="0"/>
          <w:numId w:val="2"/>
        </w:numPr>
        <w:rPr>
          <w:sz w:val="24"/>
          <w:szCs w:val="24"/>
          <w:lang w:val="en-US"/>
        </w:rPr>
      </w:pPr>
      <w:r w:rsidRPr="00B85A65">
        <w:rPr>
          <w:sz w:val="24"/>
          <w:szCs w:val="24"/>
        </w:rPr>
        <w:t xml:space="preserve">The </w:t>
      </w:r>
      <w:r w:rsidRPr="00B85A65">
        <w:rPr>
          <w:b/>
          <w:bCs/>
          <w:sz w:val="24"/>
          <w:szCs w:val="24"/>
        </w:rPr>
        <w:t>area of concern</w:t>
      </w:r>
      <w:r w:rsidRPr="00B85A65">
        <w:rPr>
          <w:sz w:val="24"/>
          <w:szCs w:val="24"/>
        </w:rPr>
        <w:t xml:space="preserve"> for the </w:t>
      </w:r>
      <w:r w:rsidRPr="00B85A65">
        <w:rPr>
          <w:b/>
          <w:bCs/>
          <w:sz w:val="24"/>
          <w:szCs w:val="24"/>
        </w:rPr>
        <w:t>flash flood</w:t>
      </w:r>
      <w:r w:rsidRPr="00B85A65">
        <w:rPr>
          <w:bCs/>
          <w:sz w:val="24"/>
          <w:szCs w:val="24"/>
        </w:rPr>
        <w:t xml:space="preserve"> is</w:t>
      </w:r>
      <w:r w:rsidRPr="00B85A65">
        <w:rPr>
          <w:sz w:val="24"/>
          <w:szCs w:val="24"/>
        </w:rPr>
        <w:t xml:space="preserve"> straightforward to determine in this baseline case. The flash flood event had a </w:t>
      </w:r>
      <w:r w:rsidRPr="00B85A65">
        <w:rPr>
          <w:b/>
          <w:bCs/>
          <w:sz w:val="24"/>
          <w:szCs w:val="24"/>
        </w:rPr>
        <w:t>known start time</w:t>
      </w:r>
      <w:r w:rsidRPr="00B85A65">
        <w:rPr>
          <w:sz w:val="24"/>
          <w:szCs w:val="24"/>
        </w:rPr>
        <w:t xml:space="preserve">, based on </w:t>
      </w:r>
      <w:r w:rsidRPr="00B85A65">
        <w:rPr>
          <w:b/>
          <w:bCs/>
          <w:sz w:val="24"/>
          <w:szCs w:val="24"/>
        </w:rPr>
        <w:t>recorded observations</w:t>
      </w:r>
      <w:r w:rsidRPr="00B85A65">
        <w:rPr>
          <w:sz w:val="24"/>
          <w:szCs w:val="24"/>
        </w:rPr>
        <w:t xml:space="preserve">, and its </w:t>
      </w:r>
      <w:r w:rsidRPr="00B85A65">
        <w:rPr>
          <w:b/>
          <w:bCs/>
          <w:sz w:val="24"/>
          <w:szCs w:val="24"/>
        </w:rPr>
        <w:t>end time</w:t>
      </w:r>
      <w:r w:rsidRPr="00B85A65">
        <w:rPr>
          <w:sz w:val="24"/>
          <w:szCs w:val="24"/>
        </w:rPr>
        <w:t xml:space="preserve"> can be </w:t>
      </w:r>
      <w:r w:rsidRPr="00B85A65">
        <w:rPr>
          <w:b/>
          <w:bCs/>
          <w:sz w:val="24"/>
          <w:szCs w:val="24"/>
        </w:rPr>
        <w:t>estimated,</w:t>
      </w:r>
      <w:r w:rsidRPr="00B85A65">
        <w:rPr>
          <w:sz w:val="24"/>
          <w:szCs w:val="24"/>
        </w:rPr>
        <w:t xml:space="preserve"> using </w:t>
      </w:r>
      <w:r w:rsidRPr="00B85A65">
        <w:rPr>
          <w:b/>
          <w:bCs/>
          <w:sz w:val="24"/>
          <w:szCs w:val="24"/>
        </w:rPr>
        <w:t>scientific predictions</w:t>
      </w:r>
      <w:r w:rsidRPr="00B85A65">
        <w:rPr>
          <w:sz w:val="24"/>
          <w:szCs w:val="24"/>
        </w:rPr>
        <w:t xml:space="preserve"> and </w:t>
      </w:r>
      <w:r w:rsidRPr="00B85A65">
        <w:rPr>
          <w:b/>
          <w:bCs/>
          <w:sz w:val="24"/>
          <w:szCs w:val="24"/>
        </w:rPr>
        <w:t>historical data</w:t>
      </w:r>
      <w:r w:rsidRPr="00B85A65">
        <w:rPr>
          <w:sz w:val="24"/>
          <w:szCs w:val="24"/>
        </w:rPr>
        <w:t xml:space="preserve"> from similar past events.</w:t>
      </w:r>
    </w:p>
    <w:p w14:paraId="033BED6E" w14:textId="77777777" w:rsidR="00582653" w:rsidRPr="00B85A65" w:rsidRDefault="00582653" w:rsidP="00582653">
      <w:pPr>
        <w:pStyle w:val="ListParagraph"/>
        <w:ind w:left="1080"/>
        <w:rPr>
          <w:sz w:val="24"/>
          <w:szCs w:val="24"/>
          <w:lang w:val="en-US"/>
        </w:rPr>
      </w:pPr>
    </w:p>
    <w:p w14:paraId="2D104823" w14:textId="1D5574C3" w:rsidR="00582653" w:rsidRPr="00B85A65" w:rsidRDefault="00582653" w:rsidP="00582653">
      <w:pPr>
        <w:pStyle w:val="ListParagraph"/>
        <w:numPr>
          <w:ilvl w:val="1"/>
          <w:numId w:val="2"/>
        </w:numPr>
        <w:rPr>
          <w:sz w:val="24"/>
          <w:szCs w:val="24"/>
          <w:lang w:val="en-US"/>
        </w:rPr>
      </w:pPr>
      <w:r w:rsidRPr="00B85A65">
        <w:rPr>
          <w:sz w:val="24"/>
          <w:szCs w:val="24"/>
        </w:rPr>
        <w:t xml:space="preserve">The affected </w:t>
      </w:r>
      <w:r w:rsidRPr="00B85A65">
        <w:rPr>
          <w:b/>
          <w:bCs/>
          <w:sz w:val="24"/>
          <w:szCs w:val="24"/>
        </w:rPr>
        <w:t>area</w:t>
      </w:r>
      <w:r w:rsidRPr="00B85A65">
        <w:rPr>
          <w:sz w:val="24"/>
          <w:szCs w:val="24"/>
        </w:rPr>
        <w:t xml:space="preserve"> is a </w:t>
      </w:r>
      <w:r w:rsidRPr="00B85A65">
        <w:rPr>
          <w:b/>
          <w:bCs/>
          <w:sz w:val="24"/>
          <w:szCs w:val="24"/>
        </w:rPr>
        <w:t>single, low-lying location</w:t>
      </w:r>
      <w:r w:rsidRPr="00B85A65">
        <w:rPr>
          <w:sz w:val="24"/>
          <w:szCs w:val="24"/>
        </w:rPr>
        <w:t xml:space="preserve"> that is </w:t>
      </w:r>
      <w:r w:rsidRPr="00B85A65">
        <w:rPr>
          <w:b/>
          <w:bCs/>
          <w:sz w:val="24"/>
          <w:szCs w:val="24"/>
        </w:rPr>
        <w:t>known to be vulnerable</w:t>
      </w:r>
      <w:r w:rsidRPr="00B85A65">
        <w:rPr>
          <w:sz w:val="24"/>
          <w:szCs w:val="24"/>
        </w:rPr>
        <w:t xml:space="preserve"> to flash flood events. The </w:t>
      </w:r>
      <w:r w:rsidRPr="00B85A65">
        <w:rPr>
          <w:b/>
          <w:sz w:val="24"/>
          <w:szCs w:val="24"/>
        </w:rPr>
        <w:t>outer</w:t>
      </w:r>
      <w:r w:rsidRPr="00B85A65">
        <w:rPr>
          <w:sz w:val="24"/>
          <w:szCs w:val="24"/>
        </w:rPr>
        <w:t xml:space="preserve"> </w:t>
      </w:r>
      <w:r w:rsidRPr="00B85A65">
        <w:rPr>
          <w:b/>
          <w:bCs/>
          <w:sz w:val="24"/>
          <w:szCs w:val="24"/>
        </w:rPr>
        <w:t>edge fringe areas</w:t>
      </w:r>
      <w:r w:rsidRPr="00B85A65">
        <w:rPr>
          <w:sz w:val="24"/>
          <w:szCs w:val="24"/>
        </w:rPr>
        <w:t xml:space="preserve"> surrounding this location will experience a </w:t>
      </w:r>
      <w:r w:rsidRPr="00B85A65">
        <w:rPr>
          <w:b/>
          <w:bCs/>
          <w:sz w:val="24"/>
          <w:szCs w:val="24"/>
        </w:rPr>
        <w:t>reduced level of impact</w:t>
      </w:r>
      <w:r w:rsidRPr="00B85A65">
        <w:rPr>
          <w:sz w:val="24"/>
          <w:szCs w:val="24"/>
        </w:rPr>
        <w:t xml:space="preserve"> compared to the </w:t>
      </w:r>
      <w:r w:rsidRPr="00B85A65">
        <w:rPr>
          <w:b/>
          <w:sz w:val="24"/>
          <w:szCs w:val="24"/>
        </w:rPr>
        <w:t>inner</w:t>
      </w:r>
      <w:r w:rsidRPr="00B85A65">
        <w:rPr>
          <w:sz w:val="24"/>
          <w:szCs w:val="24"/>
        </w:rPr>
        <w:t xml:space="preserve"> </w:t>
      </w:r>
      <w:r w:rsidRPr="00B85A65">
        <w:rPr>
          <w:b/>
          <w:bCs/>
          <w:sz w:val="24"/>
          <w:szCs w:val="24"/>
        </w:rPr>
        <w:t>core areas</w:t>
      </w:r>
      <w:r w:rsidRPr="00B85A65">
        <w:rPr>
          <w:sz w:val="24"/>
          <w:szCs w:val="24"/>
        </w:rPr>
        <w:t>.</w:t>
      </w:r>
    </w:p>
    <w:p w14:paraId="64AC42E1" w14:textId="77777777" w:rsidR="00582653" w:rsidRPr="00B85A65" w:rsidRDefault="00582653" w:rsidP="00582653">
      <w:pPr>
        <w:pStyle w:val="ListParagraph"/>
        <w:ind w:left="1080"/>
        <w:rPr>
          <w:sz w:val="24"/>
          <w:szCs w:val="24"/>
          <w:lang w:val="en-US"/>
        </w:rPr>
      </w:pPr>
    </w:p>
    <w:p w14:paraId="3F8E8C41" w14:textId="13AB5740" w:rsidR="00582653" w:rsidRPr="00B85A65" w:rsidRDefault="00582653" w:rsidP="00582653">
      <w:pPr>
        <w:pStyle w:val="ListParagraph"/>
        <w:numPr>
          <w:ilvl w:val="1"/>
          <w:numId w:val="2"/>
        </w:numPr>
        <w:rPr>
          <w:sz w:val="24"/>
          <w:szCs w:val="24"/>
          <w:lang w:val="en-US"/>
        </w:rPr>
      </w:pPr>
      <w:r w:rsidRPr="00B85A65">
        <w:rPr>
          <w:sz w:val="24"/>
          <w:szCs w:val="24"/>
        </w:rPr>
        <w:t xml:space="preserve">The </w:t>
      </w:r>
      <w:r w:rsidRPr="00B85A65">
        <w:rPr>
          <w:b/>
          <w:bCs/>
          <w:sz w:val="24"/>
          <w:szCs w:val="24"/>
        </w:rPr>
        <w:t>duration</w:t>
      </w:r>
      <w:r w:rsidRPr="00B85A65">
        <w:rPr>
          <w:sz w:val="24"/>
          <w:szCs w:val="24"/>
        </w:rPr>
        <w:t xml:space="preserve"> of the </w:t>
      </w:r>
      <w:r w:rsidRPr="00B85A65">
        <w:rPr>
          <w:b/>
          <w:bCs/>
          <w:sz w:val="24"/>
          <w:szCs w:val="24"/>
        </w:rPr>
        <w:t>flash flood situation</w:t>
      </w:r>
      <w:r w:rsidRPr="00B85A65">
        <w:rPr>
          <w:sz w:val="24"/>
          <w:szCs w:val="24"/>
        </w:rPr>
        <w:t xml:space="preserve"> is closely aligning with predictions from a </w:t>
      </w:r>
      <w:r w:rsidRPr="00B85A65">
        <w:rPr>
          <w:b/>
          <w:bCs/>
          <w:sz w:val="24"/>
          <w:szCs w:val="24"/>
        </w:rPr>
        <w:t>modeled course</w:t>
      </w:r>
      <w:r w:rsidRPr="00B85A65">
        <w:rPr>
          <w:sz w:val="24"/>
          <w:szCs w:val="24"/>
        </w:rPr>
        <w:t xml:space="preserve">. Since the </w:t>
      </w:r>
      <w:r w:rsidRPr="00B85A65">
        <w:rPr>
          <w:b/>
          <w:bCs/>
          <w:sz w:val="24"/>
          <w:szCs w:val="24"/>
        </w:rPr>
        <w:t>rainfall event has ended</w:t>
      </w:r>
      <w:r w:rsidRPr="00B85A65">
        <w:rPr>
          <w:sz w:val="24"/>
          <w:szCs w:val="24"/>
        </w:rPr>
        <w:t xml:space="preserve">, no additional water is being introduced, reinforcing the accuracy of the forecasted timeline. </w:t>
      </w:r>
    </w:p>
    <w:p w14:paraId="5AA75D46" w14:textId="77777777" w:rsidR="00582653" w:rsidRPr="00B85A65" w:rsidRDefault="00582653" w:rsidP="00582653">
      <w:pPr>
        <w:pStyle w:val="ListParagraph"/>
        <w:ind w:left="1080"/>
        <w:rPr>
          <w:sz w:val="24"/>
          <w:szCs w:val="24"/>
          <w:lang w:val="en-US"/>
        </w:rPr>
      </w:pPr>
    </w:p>
    <w:p w14:paraId="59D0773D" w14:textId="77777777" w:rsidR="00404CB1" w:rsidRDefault="00404CB1">
      <w:pPr>
        <w:rPr>
          <w:sz w:val="24"/>
          <w:szCs w:val="24"/>
        </w:rPr>
      </w:pPr>
      <w:r>
        <w:rPr>
          <w:sz w:val="24"/>
          <w:szCs w:val="24"/>
        </w:rPr>
        <w:br w:type="page"/>
      </w:r>
    </w:p>
    <w:p w14:paraId="61B22117" w14:textId="45EE160B" w:rsidR="00582653" w:rsidRPr="00B85A65" w:rsidRDefault="00582653" w:rsidP="00582653">
      <w:pPr>
        <w:pStyle w:val="ListParagraph"/>
        <w:numPr>
          <w:ilvl w:val="1"/>
          <w:numId w:val="2"/>
        </w:numPr>
        <w:rPr>
          <w:sz w:val="24"/>
          <w:szCs w:val="24"/>
          <w:lang w:val="en-US"/>
        </w:rPr>
      </w:pPr>
      <w:r w:rsidRPr="00B85A65">
        <w:rPr>
          <w:sz w:val="24"/>
          <w:szCs w:val="24"/>
        </w:rPr>
        <w:t xml:space="preserve">The </w:t>
      </w:r>
      <w:r w:rsidRPr="00B85A65">
        <w:rPr>
          <w:b/>
          <w:bCs/>
          <w:sz w:val="24"/>
          <w:szCs w:val="24"/>
        </w:rPr>
        <w:t>flash flood-prone area</w:t>
      </w:r>
      <w:r w:rsidRPr="00B85A65">
        <w:rPr>
          <w:sz w:val="24"/>
          <w:szCs w:val="24"/>
        </w:rPr>
        <w:t xml:space="preserve"> represents a </w:t>
      </w:r>
      <w:r w:rsidRPr="00B85A65">
        <w:rPr>
          <w:b/>
          <w:bCs/>
          <w:sz w:val="24"/>
          <w:szCs w:val="24"/>
        </w:rPr>
        <w:t>zone</w:t>
      </w:r>
      <w:r w:rsidRPr="00B85A65">
        <w:rPr>
          <w:sz w:val="24"/>
          <w:szCs w:val="24"/>
        </w:rPr>
        <w:t xml:space="preserve"> requiring an </w:t>
      </w:r>
      <w:r w:rsidRPr="00B85A65">
        <w:rPr>
          <w:b/>
          <w:bCs/>
          <w:sz w:val="24"/>
          <w:szCs w:val="24"/>
        </w:rPr>
        <w:t>alert</w:t>
      </w:r>
      <w:r w:rsidRPr="00B85A65">
        <w:rPr>
          <w:sz w:val="24"/>
          <w:szCs w:val="24"/>
        </w:rPr>
        <w:t xml:space="preserve">. This area includes the currently rising water areas and the soon to be rising water areas, as the floodwaters continue to </w:t>
      </w:r>
      <w:r w:rsidRPr="00B85A65">
        <w:rPr>
          <w:b/>
          <w:bCs/>
          <w:sz w:val="24"/>
          <w:szCs w:val="24"/>
        </w:rPr>
        <w:t>spread (westward</w:t>
      </w:r>
      <w:r w:rsidRPr="00B85A65">
        <w:rPr>
          <w:bCs/>
          <w:sz w:val="24"/>
          <w:szCs w:val="24"/>
        </w:rPr>
        <w:t xml:space="preserve"> from </w:t>
      </w:r>
      <w:r w:rsidRPr="00B85A65">
        <w:rPr>
          <w:sz w:val="24"/>
          <w:szCs w:val="24"/>
        </w:rPr>
        <w:t xml:space="preserve">the </w:t>
      </w:r>
      <w:r w:rsidRPr="00B85A65">
        <w:rPr>
          <w:b/>
          <w:bCs/>
          <w:sz w:val="24"/>
          <w:szCs w:val="24"/>
        </w:rPr>
        <w:t>Highway 1 East levee breach</w:t>
      </w:r>
      <w:r w:rsidRPr="00B85A65">
        <w:rPr>
          <w:sz w:val="24"/>
          <w:szCs w:val="24"/>
        </w:rPr>
        <w:t xml:space="preserve"> in the </w:t>
      </w:r>
      <w:r w:rsidRPr="00B85A65">
        <w:rPr>
          <w:b/>
          <w:bCs/>
          <w:sz w:val="24"/>
          <w:szCs w:val="24"/>
        </w:rPr>
        <w:t>eastern part of the county)</w:t>
      </w:r>
      <w:r w:rsidRPr="00B85A65">
        <w:rPr>
          <w:bCs/>
          <w:sz w:val="24"/>
          <w:szCs w:val="24"/>
        </w:rPr>
        <w:t>.</w:t>
      </w:r>
    </w:p>
    <w:p w14:paraId="1F609B7B" w14:textId="77777777" w:rsidR="00582653" w:rsidRPr="00582653" w:rsidRDefault="00582653" w:rsidP="00582653">
      <w:pPr>
        <w:pStyle w:val="ListParagraph"/>
        <w:ind w:left="360"/>
        <w:rPr>
          <w:sz w:val="24"/>
          <w:szCs w:val="24"/>
          <w:lang w:val="en-US"/>
        </w:rPr>
      </w:pPr>
    </w:p>
    <w:p w14:paraId="30A7F838" w14:textId="0A955EC0" w:rsidR="00FB116F" w:rsidRPr="00FB116F" w:rsidRDefault="00B14B98" w:rsidP="00E05EED">
      <w:pPr>
        <w:pStyle w:val="ListParagraph"/>
        <w:numPr>
          <w:ilvl w:val="0"/>
          <w:numId w:val="2"/>
        </w:numPr>
        <w:rPr>
          <w:sz w:val="24"/>
          <w:szCs w:val="24"/>
          <w:lang w:val="en-US"/>
        </w:rPr>
      </w:pPr>
      <w:r w:rsidRPr="00B14B98">
        <w:rPr>
          <w:sz w:val="24"/>
          <w:szCs w:val="24"/>
        </w:rPr>
        <w:t xml:space="preserve">Additional events in the </w:t>
      </w:r>
      <w:r w:rsidR="00DD714C">
        <w:rPr>
          <w:sz w:val="24"/>
          <w:szCs w:val="24"/>
        </w:rPr>
        <w:t xml:space="preserve">event </w:t>
      </w:r>
      <w:r w:rsidRPr="00B14B98">
        <w:rPr>
          <w:sz w:val="24"/>
          <w:szCs w:val="24"/>
        </w:rPr>
        <w:t xml:space="preserve">situation include a </w:t>
      </w:r>
      <w:r w:rsidRPr="00B14B98">
        <w:rPr>
          <w:b/>
          <w:bCs/>
          <w:sz w:val="24"/>
          <w:szCs w:val="24"/>
        </w:rPr>
        <w:t>rainfall event</w:t>
      </w:r>
      <w:r w:rsidRPr="00B14B98">
        <w:rPr>
          <w:sz w:val="24"/>
          <w:szCs w:val="24"/>
        </w:rPr>
        <w:t xml:space="preserve">, a </w:t>
      </w:r>
      <w:r w:rsidRPr="00B14B98">
        <w:rPr>
          <w:b/>
          <w:bCs/>
          <w:sz w:val="24"/>
          <w:szCs w:val="24"/>
        </w:rPr>
        <w:t>levee collapse event</w:t>
      </w:r>
      <w:r w:rsidRPr="00B14B98">
        <w:rPr>
          <w:sz w:val="24"/>
          <w:szCs w:val="24"/>
        </w:rPr>
        <w:t xml:space="preserve">, and a </w:t>
      </w:r>
      <w:r w:rsidRPr="00B14B98">
        <w:rPr>
          <w:b/>
          <w:bCs/>
          <w:sz w:val="24"/>
          <w:szCs w:val="24"/>
        </w:rPr>
        <w:t>flood event</w:t>
      </w:r>
      <w:r w:rsidRPr="00B14B98">
        <w:rPr>
          <w:sz w:val="24"/>
          <w:szCs w:val="24"/>
        </w:rPr>
        <w:t xml:space="preserve">. These are </w:t>
      </w:r>
      <w:r>
        <w:rPr>
          <w:sz w:val="24"/>
          <w:szCs w:val="24"/>
        </w:rPr>
        <w:t xml:space="preserve">summarily </w:t>
      </w:r>
      <w:r w:rsidRPr="00B14B98">
        <w:rPr>
          <w:sz w:val="24"/>
          <w:szCs w:val="24"/>
        </w:rPr>
        <w:t xml:space="preserve">classified as </w:t>
      </w:r>
      <w:r w:rsidRPr="00B14B98">
        <w:rPr>
          <w:b/>
          <w:bCs/>
          <w:sz w:val="24"/>
          <w:szCs w:val="24"/>
        </w:rPr>
        <w:t>past and future secondary events</w:t>
      </w:r>
      <w:r w:rsidRPr="00B14B98">
        <w:rPr>
          <w:sz w:val="24"/>
          <w:szCs w:val="24"/>
        </w:rPr>
        <w:t>.</w:t>
      </w:r>
    </w:p>
    <w:p w14:paraId="78077193" w14:textId="77777777" w:rsidR="00FB116F" w:rsidRPr="00FB116F" w:rsidRDefault="00FB116F" w:rsidP="00FB116F">
      <w:pPr>
        <w:pStyle w:val="ListParagraph"/>
        <w:ind w:left="360"/>
        <w:rPr>
          <w:sz w:val="24"/>
          <w:szCs w:val="24"/>
          <w:lang w:val="en-US"/>
        </w:rPr>
      </w:pPr>
    </w:p>
    <w:p w14:paraId="615C0060" w14:textId="0D7C12CA" w:rsidR="000127A9" w:rsidRPr="00E05EED" w:rsidRDefault="00B14B98" w:rsidP="00FB116F">
      <w:pPr>
        <w:pStyle w:val="ListParagraph"/>
        <w:numPr>
          <w:ilvl w:val="1"/>
          <w:numId w:val="2"/>
        </w:numPr>
        <w:rPr>
          <w:sz w:val="24"/>
          <w:szCs w:val="24"/>
          <w:lang w:val="en-US"/>
        </w:rPr>
      </w:pPr>
      <w:r>
        <w:rPr>
          <w:sz w:val="24"/>
          <w:szCs w:val="24"/>
        </w:rPr>
        <w:t>T</w:t>
      </w:r>
      <w:r w:rsidRPr="00B14B98">
        <w:rPr>
          <w:sz w:val="24"/>
          <w:szCs w:val="24"/>
        </w:rPr>
        <w:t xml:space="preserve">he </w:t>
      </w:r>
      <w:r w:rsidRPr="00B14B98">
        <w:rPr>
          <w:b/>
          <w:bCs/>
          <w:sz w:val="24"/>
          <w:szCs w:val="24"/>
        </w:rPr>
        <w:t>rainfall</w:t>
      </w:r>
      <w:r w:rsidRPr="00B14B98">
        <w:rPr>
          <w:sz w:val="24"/>
          <w:szCs w:val="24"/>
        </w:rPr>
        <w:t xml:space="preserve"> and </w:t>
      </w:r>
      <w:r w:rsidRPr="00B14B98">
        <w:rPr>
          <w:b/>
          <w:bCs/>
          <w:sz w:val="24"/>
          <w:szCs w:val="24"/>
        </w:rPr>
        <w:t>levee collapse</w:t>
      </w:r>
      <w:r w:rsidRPr="00B14B98">
        <w:rPr>
          <w:sz w:val="24"/>
          <w:szCs w:val="24"/>
        </w:rPr>
        <w:t xml:space="preserve"> events </w:t>
      </w:r>
      <w:r>
        <w:rPr>
          <w:sz w:val="24"/>
          <w:szCs w:val="24"/>
        </w:rPr>
        <w:t xml:space="preserve">are past events that </w:t>
      </w:r>
      <w:r w:rsidRPr="00B14B98">
        <w:rPr>
          <w:sz w:val="24"/>
          <w:szCs w:val="24"/>
        </w:rPr>
        <w:t xml:space="preserve">provide </w:t>
      </w:r>
      <w:r w:rsidRPr="00B14B98">
        <w:rPr>
          <w:b/>
          <w:bCs/>
          <w:sz w:val="24"/>
          <w:szCs w:val="24"/>
        </w:rPr>
        <w:t>background context</w:t>
      </w:r>
      <w:r w:rsidRPr="00B14B98">
        <w:rPr>
          <w:sz w:val="24"/>
          <w:szCs w:val="24"/>
        </w:rPr>
        <w:t xml:space="preserve"> to explain the unfolding </w:t>
      </w:r>
      <w:r w:rsidRPr="00B14B98">
        <w:rPr>
          <w:b/>
          <w:bCs/>
          <w:sz w:val="24"/>
          <w:szCs w:val="24"/>
        </w:rPr>
        <w:t>flash flood</w:t>
      </w:r>
      <w:r w:rsidR="00E5224F" w:rsidRPr="00E5224F">
        <w:rPr>
          <w:bCs/>
          <w:sz w:val="24"/>
          <w:szCs w:val="24"/>
        </w:rPr>
        <w:t xml:space="preserve"> event</w:t>
      </w:r>
      <w:r w:rsidR="00E5224F">
        <w:rPr>
          <w:sz w:val="24"/>
          <w:szCs w:val="24"/>
        </w:rPr>
        <w:t>. A</w:t>
      </w:r>
      <w:r>
        <w:rPr>
          <w:sz w:val="24"/>
          <w:szCs w:val="24"/>
        </w:rPr>
        <w:t xml:space="preserve">s such, </w:t>
      </w:r>
      <w:r w:rsidRPr="00B14B98">
        <w:rPr>
          <w:sz w:val="24"/>
          <w:szCs w:val="24"/>
        </w:rPr>
        <w:t xml:space="preserve">they are </w:t>
      </w:r>
      <w:r>
        <w:rPr>
          <w:b/>
          <w:bCs/>
          <w:sz w:val="24"/>
          <w:szCs w:val="24"/>
        </w:rPr>
        <w:t>no longer</w:t>
      </w:r>
      <w:r w:rsidRPr="00B14B98">
        <w:rPr>
          <w:b/>
          <w:bCs/>
          <w:sz w:val="24"/>
          <w:szCs w:val="24"/>
        </w:rPr>
        <w:t xml:space="preserve"> relevant</w:t>
      </w:r>
      <w:r w:rsidRPr="00B14B98">
        <w:rPr>
          <w:sz w:val="24"/>
          <w:szCs w:val="24"/>
        </w:rPr>
        <w:t xml:space="preserve"> </w:t>
      </w:r>
      <w:r w:rsidR="00E5224F">
        <w:rPr>
          <w:sz w:val="24"/>
          <w:szCs w:val="24"/>
        </w:rPr>
        <w:t xml:space="preserve">going forward </w:t>
      </w:r>
      <w:r w:rsidRPr="00B14B98">
        <w:rPr>
          <w:sz w:val="24"/>
          <w:szCs w:val="24"/>
        </w:rPr>
        <w:t xml:space="preserve">to the ongoing </w:t>
      </w:r>
      <w:r>
        <w:rPr>
          <w:sz w:val="24"/>
          <w:szCs w:val="24"/>
        </w:rPr>
        <w:t xml:space="preserve">observing </w:t>
      </w:r>
      <w:r w:rsidR="00E5224F">
        <w:rPr>
          <w:sz w:val="24"/>
          <w:szCs w:val="24"/>
        </w:rPr>
        <w:t>process</w:t>
      </w:r>
      <w:r w:rsidR="00DD714C">
        <w:rPr>
          <w:sz w:val="24"/>
          <w:szCs w:val="24"/>
        </w:rPr>
        <w:t>.</w:t>
      </w:r>
    </w:p>
    <w:p w14:paraId="4A4E0619" w14:textId="77777777" w:rsidR="00404CB1" w:rsidRPr="00404CB1" w:rsidRDefault="00404CB1" w:rsidP="00404CB1">
      <w:pPr>
        <w:pStyle w:val="ListParagraph"/>
        <w:ind w:left="1080"/>
        <w:rPr>
          <w:sz w:val="24"/>
          <w:szCs w:val="24"/>
          <w:lang w:val="en-US"/>
        </w:rPr>
      </w:pPr>
    </w:p>
    <w:p w14:paraId="4A2A12D5" w14:textId="0722CDD7" w:rsidR="00B14B98" w:rsidRPr="00AC2477" w:rsidRDefault="00B14B98" w:rsidP="00FB116F">
      <w:pPr>
        <w:pStyle w:val="ListParagraph"/>
        <w:numPr>
          <w:ilvl w:val="1"/>
          <w:numId w:val="2"/>
        </w:numPr>
        <w:rPr>
          <w:sz w:val="24"/>
          <w:szCs w:val="24"/>
          <w:lang w:val="en-US"/>
        </w:rPr>
      </w:pPr>
      <w:r w:rsidRPr="00B14B98">
        <w:rPr>
          <w:sz w:val="24"/>
          <w:szCs w:val="24"/>
        </w:rPr>
        <w:t xml:space="preserve">The </w:t>
      </w:r>
      <w:r w:rsidRPr="00B14B98">
        <w:rPr>
          <w:b/>
          <w:bCs/>
          <w:sz w:val="24"/>
          <w:szCs w:val="24"/>
        </w:rPr>
        <w:t>flood event</w:t>
      </w:r>
      <w:r w:rsidRPr="00B14B98">
        <w:rPr>
          <w:sz w:val="24"/>
          <w:szCs w:val="24"/>
        </w:rPr>
        <w:t xml:space="preserve"> is a </w:t>
      </w:r>
      <w:r w:rsidRPr="00B14B98">
        <w:rPr>
          <w:b/>
          <w:bCs/>
          <w:sz w:val="24"/>
          <w:szCs w:val="24"/>
        </w:rPr>
        <w:t>future event</w:t>
      </w:r>
      <w:r w:rsidR="00D74DD6" w:rsidRPr="00D74DD6">
        <w:rPr>
          <w:bCs/>
          <w:sz w:val="24"/>
          <w:szCs w:val="24"/>
        </w:rPr>
        <w:t>, designated as a second</w:t>
      </w:r>
      <w:r w:rsidR="00E5224F">
        <w:rPr>
          <w:b/>
          <w:bCs/>
          <w:sz w:val="24"/>
          <w:szCs w:val="24"/>
        </w:rPr>
        <w:t xml:space="preserve"> event-of-interest. </w:t>
      </w:r>
      <w:r w:rsidR="00E5224F" w:rsidRPr="00E5224F">
        <w:rPr>
          <w:bCs/>
          <w:sz w:val="24"/>
          <w:szCs w:val="24"/>
        </w:rPr>
        <w:t>I</w:t>
      </w:r>
      <w:r w:rsidR="00D439D1">
        <w:rPr>
          <w:sz w:val="24"/>
          <w:szCs w:val="24"/>
        </w:rPr>
        <w:t xml:space="preserve">n a simple </w:t>
      </w:r>
      <w:r w:rsidR="00E5224F" w:rsidRPr="00E5224F">
        <w:rPr>
          <w:b/>
          <w:sz w:val="24"/>
          <w:szCs w:val="24"/>
        </w:rPr>
        <w:t>alerting process</w:t>
      </w:r>
      <w:r w:rsidR="00D439D1">
        <w:rPr>
          <w:sz w:val="24"/>
          <w:szCs w:val="24"/>
        </w:rPr>
        <w:t xml:space="preserve">, </w:t>
      </w:r>
      <w:r w:rsidR="00E5224F">
        <w:rPr>
          <w:sz w:val="24"/>
          <w:szCs w:val="24"/>
        </w:rPr>
        <w:t xml:space="preserve">it </w:t>
      </w:r>
      <w:r w:rsidR="00D439D1">
        <w:rPr>
          <w:sz w:val="24"/>
          <w:szCs w:val="24"/>
        </w:rPr>
        <w:t xml:space="preserve">is to </w:t>
      </w:r>
      <w:r w:rsidRPr="00B14B98">
        <w:rPr>
          <w:sz w:val="24"/>
          <w:szCs w:val="24"/>
        </w:rPr>
        <w:t xml:space="preserve">be addressed separately in the future </w:t>
      </w:r>
      <w:r w:rsidR="00D439D1">
        <w:rPr>
          <w:sz w:val="24"/>
          <w:szCs w:val="24"/>
        </w:rPr>
        <w:t xml:space="preserve">with </w:t>
      </w:r>
      <w:r w:rsidRPr="00B14B98">
        <w:rPr>
          <w:sz w:val="24"/>
          <w:szCs w:val="24"/>
        </w:rPr>
        <w:t xml:space="preserve">its </w:t>
      </w:r>
      <w:r w:rsidRPr="00B14B98">
        <w:rPr>
          <w:b/>
          <w:bCs/>
          <w:sz w:val="24"/>
          <w:szCs w:val="24"/>
        </w:rPr>
        <w:t xml:space="preserve">own </w:t>
      </w:r>
      <w:r w:rsidR="00E5224F">
        <w:rPr>
          <w:b/>
          <w:bCs/>
          <w:sz w:val="24"/>
          <w:szCs w:val="24"/>
        </w:rPr>
        <w:t>alerting</w:t>
      </w:r>
      <w:r w:rsidRPr="00B14B98">
        <w:rPr>
          <w:b/>
          <w:bCs/>
          <w:sz w:val="24"/>
          <w:szCs w:val="24"/>
        </w:rPr>
        <w:t xml:space="preserve"> process</w:t>
      </w:r>
      <w:r w:rsidRPr="00B14B98">
        <w:rPr>
          <w:sz w:val="24"/>
          <w:szCs w:val="24"/>
        </w:rPr>
        <w:t xml:space="preserve">. </w:t>
      </w:r>
      <w:r w:rsidR="00D439D1">
        <w:rPr>
          <w:sz w:val="24"/>
          <w:szCs w:val="24"/>
        </w:rPr>
        <w:t>T</w:t>
      </w:r>
      <w:r w:rsidR="00DD714C">
        <w:rPr>
          <w:sz w:val="24"/>
          <w:szCs w:val="24"/>
        </w:rPr>
        <w:t xml:space="preserve">he alerting agency </w:t>
      </w:r>
      <w:r w:rsidR="00D439D1">
        <w:rPr>
          <w:sz w:val="24"/>
          <w:szCs w:val="24"/>
        </w:rPr>
        <w:t>will begin</w:t>
      </w:r>
      <w:r w:rsidRPr="00B14B98">
        <w:rPr>
          <w:sz w:val="24"/>
          <w:szCs w:val="24"/>
        </w:rPr>
        <w:t xml:space="preserve"> the </w:t>
      </w:r>
      <w:r w:rsidR="00DD714C">
        <w:rPr>
          <w:sz w:val="24"/>
          <w:szCs w:val="24"/>
        </w:rPr>
        <w:t xml:space="preserve">separate </w:t>
      </w:r>
      <w:r w:rsidR="00D439D1">
        <w:rPr>
          <w:sz w:val="24"/>
          <w:szCs w:val="24"/>
        </w:rPr>
        <w:t xml:space="preserve">flood event-of-interest </w:t>
      </w:r>
      <w:r w:rsidRPr="00B14B98">
        <w:rPr>
          <w:sz w:val="24"/>
          <w:szCs w:val="24"/>
        </w:rPr>
        <w:t xml:space="preserve">process immediately </w:t>
      </w:r>
      <w:r w:rsidR="00D439D1">
        <w:rPr>
          <w:sz w:val="24"/>
          <w:szCs w:val="24"/>
        </w:rPr>
        <w:t>after</w:t>
      </w:r>
      <w:r w:rsidR="00DD714C">
        <w:rPr>
          <w:sz w:val="24"/>
          <w:szCs w:val="24"/>
        </w:rPr>
        <w:t xml:space="preserve"> </w:t>
      </w:r>
      <w:r w:rsidRPr="00B14B98">
        <w:rPr>
          <w:sz w:val="24"/>
          <w:szCs w:val="24"/>
        </w:rPr>
        <w:t xml:space="preserve">the flash flood </w:t>
      </w:r>
      <w:r w:rsidR="00D439D1">
        <w:rPr>
          <w:sz w:val="24"/>
          <w:szCs w:val="24"/>
        </w:rPr>
        <w:t xml:space="preserve">event-of-interest process is </w:t>
      </w:r>
      <w:r w:rsidR="00E5224F">
        <w:rPr>
          <w:sz w:val="24"/>
          <w:szCs w:val="24"/>
        </w:rPr>
        <w:t>addressed</w:t>
      </w:r>
      <w:r w:rsidR="00DD714C">
        <w:rPr>
          <w:sz w:val="24"/>
          <w:szCs w:val="24"/>
        </w:rPr>
        <w:t>. T</w:t>
      </w:r>
      <w:r w:rsidRPr="00B14B98">
        <w:rPr>
          <w:sz w:val="24"/>
          <w:szCs w:val="24"/>
        </w:rPr>
        <w:t xml:space="preserve">he </w:t>
      </w:r>
      <w:proofErr w:type="gramStart"/>
      <w:r w:rsidR="00E5224F" w:rsidRPr="00B14B98">
        <w:rPr>
          <w:sz w:val="24"/>
          <w:szCs w:val="24"/>
        </w:rPr>
        <w:t>near term</w:t>
      </w:r>
      <w:proofErr w:type="gramEnd"/>
      <w:r w:rsidR="00E5224F" w:rsidRPr="00B14B98">
        <w:rPr>
          <w:sz w:val="24"/>
          <w:szCs w:val="24"/>
        </w:rPr>
        <w:t xml:space="preserve"> </w:t>
      </w:r>
      <w:r w:rsidR="00D439D1">
        <w:rPr>
          <w:sz w:val="24"/>
          <w:szCs w:val="24"/>
        </w:rPr>
        <w:t xml:space="preserve">future </w:t>
      </w:r>
      <w:r w:rsidRPr="00D439D1">
        <w:rPr>
          <w:sz w:val="24"/>
          <w:szCs w:val="24"/>
        </w:rPr>
        <w:t>flood</w:t>
      </w:r>
      <w:r w:rsidRPr="00B14B98">
        <w:rPr>
          <w:sz w:val="24"/>
          <w:szCs w:val="24"/>
        </w:rPr>
        <w:t xml:space="preserve"> event is a</w:t>
      </w:r>
      <w:r w:rsidR="00E5224F">
        <w:rPr>
          <w:sz w:val="24"/>
          <w:szCs w:val="24"/>
        </w:rPr>
        <w:t>n</w:t>
      </w:r>
      <w:r w:rsidRPr="00B14B98">
        <w:rPr>
          <w:sz w:val="24"/>
          <w:szCs w:val="24"/>
        </w:rPr>
        <w:t xml:space="preserve"> </w:t>
      </w:r>
      <w:r w:rsidR="00D439D1">
        <w:rPr>
          <w:sz w:val="24"/>
          <w:szCs w:val="24"/>
        </w:rPr>
        <w:t xml:space="preserve">associated </w:t>
      </w:r>
      <w:r w:rsidR="0085066D">
        <w:rPr>
          <w:sz w:val="24"/>
          <w:szCs w:val="24"/>
        </w:rPr>
        <w:t xml:space="preserve">secondary </w:t>
      </w:r>
      <w:r w:rsidRPr="00B14B98">
        <w:rPr>
          <w:sz w:val="24"/>
          <w:szCs w:val="24"/>
        </w:rPr>
        <w:t>event</w:t>
      </w:r>
      <w:r w:rsidR="00D74DD6">
        <w:rPr>
          <w:sz w:val="24"/>
          <w:szCs w:val="24"/>
        </w:rPr>
        <w:t>-of-interest</w:t>
      </w:r>
      <w:r w:rsidR="00DD714C">
        <w:rPr>
          <w:sz w:val="24"/>
          <w:szCs w:val="24"/>
        </w:rPr>
        <w:t xml:space="preserve"> </w:t>
      </w:r>
      <w:r w:rsidR="00E5224F">
        <w:rPr>
          <w:sz w:val="24"/>
          <w:szCs w:val="24"/>
        </w:rPr>
        <w:t>to the flash flood event</w:t>
      </w:r>
      <w:r w:rsidR="00996AFF">
        <w:rPr>
          <w:sz w:val="24"/>
          <w:szCs w:val="24"/>
        </w:rPr>
        <w:t xml:space="preserve"> - one</w:t>
      </w:r>
      <w:r w:rsidR="00E5224F">
        <w:rPr>
          <w:sz w:val="24"/>
          <w:szCs w:val="24"/>
        </w:rPr>
        <w:t xml:space="preserve"> </w:t>
      </w:r>
      <w:r w:rsidR="00DD714C">
        <w:rPr>
          <w:sz w:val="24"/>
          <w:szCs w:val="24"/>
        </w:rPr>
        <w:t>needing immediate attention in turn</w:t>
      </w:r>
      <w:r w:rsidR="0085066D">
        <w:rPr>
          <w:sz w:val="24"/>
          <w:szCs w:val="24"/>
        </w:rPr>
        <w:t xml:space="preserve"> after the flash flood</w:t>
      </w:r>
      <w:r w:rsidRPr="00B14B98">
        <w:rPr>
          <w:sz w:val="24"/>
          <w:szCs w:val="24"/>
        </w:rPr>
        <w:t xml:space="preserve"> </w:t>
      </w:r>
      <w:r w:rsidRPr="00B14B98">
        <w:rPr>
          <w:sz w:val="24"/>
          <w:szCs w:val="24"/>
          <w:vertAlign w:val="superscript"/>
        </w:rPr>
        <w:footnoteReference w:id="79"/>
      </w:r>
      <w:r w:rsidRPr="00B14B98">
        <w:rPr>
          <w:sz w:val="24"/>
          <w:szCs w:val="24"/>
        </w:rPr>
        <w:t>.</w:t>
      </w:r>
    </w:p>
    <w:p w14:paraId="5ED6B7C5" w14:textId="77777777" w:rsidR="00386EE1" w:rsidRDefault="00386EE1" w:rsidP="00386EE1">
      <w:pPr>
        <w:pStyle w:val="ListParagraph"/>
        <w:ind w:left="360"/>
        <w:rPr>
          <w:sz w:val="24"/>
          <w:szCs w:val="24"/>
          <w:lang w:val="en-US"/>
        </w:rPr>
      </w:pPr>
    </w:p>
    <w:p w14:paraId="04D7A559" w14:textId="5673861F" w:rsidR="00386EE1" w:rsidRPr="00B14B98" w:rsidRDefault="00B14B98" w:rsidP="00C1121B">
      <w:pPr>
        <w:pStyle w:val="ListParagraph"/>
        <w:numPr>
          <w:ilvl w:val="0"/>
          <w:numId w:val="2"/>
        </w:numPr>
        <w:rPr>
          <w:sz w:val="24"/>
          <w:szCs w:val="24"/>
          <w:lang w:val="en-US"/>
        </w:rPr>
      </w:pPr>
      <w:r w:rsidRPr="00B14B98">
        <w:rPr>
          <w:sz w:val="24"/>
          <w:szCs w:val="24"/>
        </w:rPr>
        <w:t xml:space="preserve">Based on </w:t>
      </w:r>
      <w:r w:rsidRPr="00B14B98">
        <w:rPr>
          <w:b/>
          <w:bCs/>
          <w:sz w:val="24"/>
          <w:szCs w:val="24"/>
        </w:rPr>
        <w:t>history, research, scientific understanding, and conventional wisdom</w:t>
      </w:r>
      <w:r w:rsidRPr="00B14B98">
        <w:rPr>
          <w:sz w:val="24"/>
          <w:szCs w:val="24"/>
        </w:rPr>
        <w:t xml:space="preserve">, flash floods are widely recognized as </w:t>
      </w:r>
      <w:r w:rsidRPr="00B14B98">
        <w:rPr>
          <w:b/>
          <w:bCs/>
          <w:sz w:val="24"/>
          <w:szCs w:val="24"/>
        </w:rPr>
        <w:t>high-impact events</w:t>
      </w:r>
      <w:r w:rsidR="00582653">
        <w:rPr>
          <w:sz w:val="24"/>
          <w:szCs w:val="24"/>
        </w:rPr>
        <w:t xml:space="preserve">. Given this, </w:t>
      </w:r>
      <w:r w:rsidR="00B56402">
        <w:rPr>
          <w:sz w:val="24"/>
          <w:szCs w:val="24"/>
        </w:rPr>
        <w:t>the</w:t>
      </w:r>
      <w:r w:rsidR="0085066D">
        <w:rPr>
          <w:sz w:val="24"/>
          <w:szCs w:val="24"/>
        </w:rPr>
        <w:t xml:space="preserve"> </w:t>
      </w:r>
      <w:r w:rsidRPr="00B14B98">
        <w:rPr>
          <w:b/>
          <w:bCs/>
          <w:sz w:val="24"/>
          <w:szCs w:val="24"/>
        </w:rPr>
        <w:t>analysis</w:t>
      </w:r>
      <w:r w:rsidRPr="00B14B98">
        <w:rPr>
          <w:sz w:val="24"/>
          <w:szCs w:val="24"/>
        </w:rPr>
        <w:t xml:space="preserve"> of the unfolding </w:t>
      </w:r>
      <w:r w:rsidR="00996AFF">
        <w:rPr>
          <w:sz w:val="24"/>
          <w:szCs w:val="24"/>
        </w:rPr>
        <w:t xml:space="preserve">and real </w:t>
      </w:r>
      <w:r w:rsidRPr="00D439D1">
        <w:rPr>
          <w:b/>
          <w:sz w:val="24"/>
          <w:szCs w:val="24"/>
        </w:rPr>
        <w:t>flash flood</w:t>
      </w:r>
      <w:r w:rsidRPr="00B14B98">
        <w:rPr>
          <w:sz w:val="24"/>
          <w:szCs w:val="24"/>
        </w:rPr>
        <w:t xml:space="preserve"> situation commence</w:t>
      </w:r>
      <w:r w:rsidR="00582653">
        <w:rPr>
          <w:sz w:val="24"/>
          <w:szCs w:val="24"/>
        </w:rPr>
        <w:t>s immediately</w:t>
      </w:r>
      <w:r w:rsidRPr="00B14B98">
        <w:rPr>
          <w:sz w:val="24"/>
          <w:szCs w:val="24"/>
        </w:rPr>
        <w:t>.</w:t>
      </w:r>
    </w:p>
    <w:p w14:paraId="633FCDAA" w14:textId="77777777" w:rsidR="00FB116F" w:rsidRDefault="00FB116F">
      <w:pPr>
        <w:rPr>
          <w:b/>
          <w:sz w:val="24"/>
          <w:szCs w:val="24"/>
          <w:lang w:val="en-US"/>
        </w:rPr>
      </w:pPr>
      <w:r>
        <w:rPr>
          <w:b/>
          <w:sz w:val="24"/>
          <w:szCs w:val="24"/>
          <w:lang w:val="en-US"/>
        </w:rPr>
        <w:br w:type="page"/>
      </w:r>
    </w:p>
    <w:p w14:paraId="3048FC93" w14:textId="27437DDA" w:rsidR="001C3BE6" w:rsidRDefault="00366717" w:rsidP="000127A9">
      <w:pPr>
        <w:rPr>
          <w:b/>
          <w:sz w:val="24"/>
          <w:szCs w:val="24"/>
          <w:lang w:val="en-US"/>
        </w:rPr>
      </w:pPr>
      <w:r>
        <w:rPr>
          <w:b/>
          <w:sz w:val="24"/>
          <w:szCs w:val="24"/>
          <w:lang w:val="en-US"/>
        </w:rPr>
        <w:t xml:space="preserve">More </w:t>
      </w:r>
      <w:r w:rsidR="00073591" w:rsidRPr="000127A9">
        <w:rPr>
          <w:b/>
          <w:sz w:val="24"/>
          <w:szCs w:val="24"/>
          <w:lang w:val="en-US"/>
        </w:rPr>
        <w:t xml:space="preserve">Advanced </w:t>
      </w:r>
      <w:r w:rsidR="00BF3300">
        <w:rPr>
          <w:b/>
          <w:sz w:val="24"/>
          <w:szCs w:val="24"/>
          <w:lang w:val="en-US"/>
        </w:rPr>
        <w:t>Observation</w:t>
      </w:r>
      <w:r w:rsidR="004E470F" w:rsidRPr="000127A9">
        <w:rPr>
          <w:b/>
          <w:sz w:val="24"/>
          <w:szCs w:val="24"/>
          <w:lang w:val="en-US"/>
        </w:rPr>
        <w:t>:</w:t>
      </w:r>
    </w:p>
    <w:p w14:paraId="375F02DE" w14:textId="0BE00A1D" w:rsidR="00E206AA" w:rsidRPr="00E206AA" w:rsidRDefault="00E206AA" w:rsidP="00C17DDB">
      <w:pPr>
        <w:pStyle w:val="ListParagraph"/>
        <w:numPr>
          <w:ilvl w:val="0"/>
          <w:numId w:val="32"/>
        </w:numPr>
        <w:rPr>
          <w:sz w:val="24"/>
          <w:szCs w:val="24"/>
          <w:lang w:val="en-US"/>
        </w:rPr>
      </w:pPr>
      <w:r>
        <w:rPr>
          <w:sz w:val="24"/>
          <w:szCs w:val="24"/>
        </w:rPr>
        <w:t xml:space="preserve">In this more advanced approach, the alerting agency plans to combine </w:t>
      </w:r>
      <w:r w:rsidR="00B56402">
        <w:rPr>
          <w:sz w:val="24"/>
          <w:szCs w:val="24"/>
        </w:rPr>
        <w:t xml:space="preserve">two </w:t>
      </w:r>
      <w:r>
        <w:rPr>
          <w:sz w:val="24"/>
          <w:szCs w:val="24"/>
        </w:rPr>
        <w:t xml:space="preserve">events-of-interest into one </w:t>
      </w:r>
      <w:r w:rsidR="00990E71" w:rsidRPr="00990E71">
        <w:rPr>
          <w:b/>
          <w:sz w:val="24"/>
          <w:szCs w:val="24"/>
        </w:rPr>
        <w:t>complex-</w:t>
      </w:r>
      <w:r w:rsidRPr="00990E71">
        <w:rPr>
          <w:b/>
          <w:sz w:val="24"/>
          <w:szCs w:val="24"/>
        </w:rPr>
        <w:t>event</w:t>
      </w:r>
      <w:r>
        <w:rPr>
          <w:sz w:val="24"/>
          <w:szCs w:val="24"/>
        </w:rPr>
        <w:t xml:space="preserve"> situation to be handled in one alerting situation.</w:t>
      </w:r>
    </w:p>
    <w:p w14:paraId="40D06827" w14:textId="77777777" w:rsidR="00E206AA" w:rsidRPr="00E206AA" w:rsidRDefault="00E206AA" w:rsidP="00E206AA">
      <w:pPr>
        <w:pStyle w:val="ListParagraph"/>
        <w:ind w:left="360"/>
        <w:rPr>
          <w:sz w:val="24"/>
          <w:szCs w:val="24"/>
          <w:lang w:val="en-US"/>
        </w:rPr>
      </w:pPr>
    </w:p>
    <w:p w14:paraId="1BB05F1B" w14:textId="06FA064D" w:rsidR="00F0320A" w:rsidRDefault="00E206AA" w:rsidP="00C17DDB">
      <w:pPr>
        <w:pStyle w:val="ListParagraph"/>
        <w:numPr>
          <w:ilvl w:val="1"/>
          <w:numId w:val="32"/>
        </w:numPr>
        <w:rPr>
          <w:sz w:val="24"/>
          <w:szCs w:val="24"/>
          <w:lang w:val="en-US"/>
        </w:rPr>
      </w:pPr>
      <w:r>
        <w:rPr>
          <w:sz w:val="24"/>
          <w:szCs w:val="24"/>
        </w:rPr>
        <w:t xml:space="preserve"> </w:t>
      </w:r>
      <w:r w:rsidRPr="00B14B98">
        <w:rPr>
          <w:sz w:val="24"/>
          <w:szCs w:val="24"/>
        </w:rPr>
        <w:t xml:space="preserve">In addition to </w:t>
      </w:r>
      <w:r>
        <w:rPr>
          <w:sz w:val="24"/>
          <w:szCs w:val="24"/>
        </w:rPr>
        <w:t xml:space="preserve">bullet 1 in </w:t>
      </w:r>
      <w:r w:rsidRPr="00B14B98">
        <w:rPr>
          <w:sz w:val="24"/>
          <w:szCs w:val="24"/>
        </w:rPr>
        <w:t xml:space="preserve">the </w:t>
      </w:r>
      <w:r w:rsidRPr="00B14B98">
        <w:rPr>
          <w:bCs/>
          <w:sz w:val="24"/>
          <w:szCs w:val="24"/>
        </w:rPr>
        <w:t>initial</w:t>
      </w:r>
      <w:r w:rsidRPr="00B14B98">
        <w:rPr>
          <w:b/>
          <w:bCs/>
          <w:sz w:val="24"/>
          <w:szCs w:val="24"/>
        </w:rPr>
        <w:t xml:space="preserve"> </w:t>
      </w:r>
      <w:r>
        <w:rPr>
          <w:b/>
          <w:bCs/>
          <w:sz w:val="24"/>
          <w:szCs w:val="24"/>
        </w:rPr>
        <w:t xml:space="preserve">simple </w:t>
      </w:r>
      <w:r w:rsidRPr="00B14B98">
        <w:rPr>
          <w:b/>
          <w:bCs/>
          <w:sz w:val="24"/>
          <w:szCs w:val="24"/>
        </w:rPr>
        <w:t>observation</w:t>
      </w:r>
      <w:r w:rsidRPr="00B14B98">
        <w:rPr>
          <w:sz w:val="24"/>
          <w:szCs w:val="24"/>
        </w:rPr>
        <w:t xml:space="preserve"> above, fur</w:t>
      </w:r>
      <w:r>
        <w:rPr>
          <w:sz w:val="24"/>
          <w:szCs w:val="24"/>
        </w:rPr>
        <w:t>ther key observations are noted.</w:t>
      </w:r>
    </w:p>
    <w:p w14:paraId="164BA0F0" w14:textId="77777777" w:rsidR="004D016B" w:rsidRDefault="004D016B" w:rsidP="004D016B">
      <w:pPr>
        <w:pStyle w:val="ListParagraph"/>
        <w:ind w:left="1080"/>
        <w:rPr>
          <w:sz w:val="24"/>
          <w:szCs w:val="24"/>
          <w:lang w:val="en-US"/>
        </w:rPr>
      </w:pPr>
    </w:p>
    <w:p w14:paraId="13953467" w14:textId="353E64EF" w:rsidR="00E206AA" w:rsidRPr="00E206AA" w:rsidRDefault="00B14B98" w:rsidP="00C17DDB">
      <w:pPr>
        <w:pStyle w:val="ListParagraph"/>
        <w:numPr>
          <w:ilvl w:val="2"/>
          <w:numId w:val="32"/>
        </w:numPr>
        <w:rPr>
          <w:sz w:val="24"/>
          <w:szCs w:val="24"/>
          <w:lang w:val="en-US"/>
        </w:rPr>
      </w:pPr>
      <w:r w:rsidRPr="00B14B98">
        <w:rPr>
          <w:sz w:val="24"/>
          <w:szCs w:val="24"/>
        </w:rPr>
        <w:t xml:space="preserve">The </w:t>
      </w:r>
      <w:r w:rsidRPr="00B14B98">
        <w:rPr>
          <w:b/>
          <w:bCs/>
          <w:sz w:val="24"/>
          <w:szCs w:val="24"/>
        </w:rPr>
        <w:t>volume of water</w:t>
      </w:r>
      <w:r w:rsidRPr="00B14B98">
        <w:rPr>
          <w:sz w:val="24"/>
          <w:szCs w:val="24"/>
        </w:rPr>
        <w:t xml:space="preserve"> involved, combined with the </w:t>
      </w:r>
      <w:r w:rsidRPr="00B14B98">
        <w:rPr>
          <w:b/>
          <w:bCs/>
          <w:sz w:val="24"/>
          <w:szCs w:val="24"/>
        </w:rPr>
        <w:t xml:space="preserve">elevation </w:t>
      </w:r>
      <w:r w:rsidRPr="0085066D">
        <w:rPr>
          <w:bCs/>
          <w:sz w:val="24"/>
          <w:szCs w:val="24"/>
        </w:rPr>
        <w:t>profile</w:t>
      </w:r>
      <w:r w:rsidRPr="00B14B98">
        <w:rPr>
          <w:sz w:val="24"/>
          <w:szCs w:val="24"/>
        </w:rPr>
        <w:t xml:space="preserve"> of the flash flood </w:t>
      </w:r>
      <w:r w:rsidRPr="00B14B98">
        <w:rPr>
          <w:b/>
          <w:bCs/>
          <w:sz w:val="24"/>
          <w:szCs w:val="24"/>
        </w:rPr>
        <w:t>area of concern</w:t>
      </w:r>
      <w:r w:rsidR="00DD714C">
        <w:rPr>
          <w:sz w:val="24"/>
          <w:szCs w:val="24"/>
        </w:rPr>
        <w:t xml:space="preserve">, will </w:t>
      </w:r>
      <w:r w:rsidRPr="00B14B98">
        <w:rPr>
          <w:sz w:val="24"/>
          <w:szCs w:val="24"/>
        </w:rPr>
        <w:t>result in a</w:t>
      </w:r>
      <w:r w:rsidR="00E206AA">
        <w:rPr>
          <w:sz w:val="24"/>
          <w:szCs w:val="24"/>
        </w:rPr>
        <w:t xml:space="preserve"> </w:t>
      </w:r>
      <w:r w:rsidR="00DD714C">
        <w:rPr>
          <w:sz w:val="24"/>
          <w:szCs w:val="24"/>
        </w:rPr>
        <w:t>flood</w:t>
      </w:r>
      <w:r w:rsidR="00E206AA">
        <w:rPr>
          <w:sz w:val="24"/>
          <w:szCs w:val="24"/>
        </w:rPr>
        <w:t xml:space="preserve"> event </w:t>
      </w:r>
      <w:r w:rsidR="00DD714C">
        <w:rPr>
          <w:sz w:val="24"/>
          <w:szCs w:val="24"/>
        </w:rPr>
        <w:t xml:space="preserve">over </w:t>
      </w:r>
      <w:r w:rsidR="00E206AA">
        <w:rPr>
          <w:sz w:val="24"/>
          <w:szCs w:val="24"/>
        </w:rPr>
        <w:t xml:space="preserve">a </w:t>
      </w:r>
      <w:r w:rsidRPr="00B14B98">
        <w:rPr>
          <w:b/>
          <w:bCs/>
          <w:sz w:val="24"/>
          <w:szCs w:val="24"/>
        </w:rPr>
        <w:t>larger area</w:t>
      </w:r>
      <w:r w:rsidRPr="00B14B98">
        <w:rPr>
          <w:sz w:val="24"/>
          <w:szCs w:val="24"/>
        </w:rPr>
        <w:t>.</w:t>
      </w:r>
      <w:r w:rsidR="00E206AA">
        <w:rPr>
          <w:sz w:val="24"/>
          <w:szCs w:val="24"/>
        </w:rPr>
        <w:t xml:space="preserve"> </w:t>
      </w:r>
    </w:p>
    <w:p w14:paraId="0FE7F626" w14:textId="77777777" w:rsidR="00E206AA" w:rsidRPr="00E206AA" w:rsidRDefault="00E206AA" w:rsidP="00E206AA">
      <w:pPr>
        <w:pStyle w:val="ListParagraph"/>
        <w:ind w:left="1080"/>
        <w:rPr>
          <w:sz w:val="24"/>
          <w:szCs w:val="24"/>
          <w:lang w:val="en-US"/>
        </w:rPr>
      </w:pPr>
    </w:p>
    <w:p w14:paraId="4BDEA129" w14:textId="2F1FB6A1" w:rsidR="00E206AA" w:rsidRDefault="00E206AA" w:rsidP="00C17DDB">
      <w:pPr>
        <w:pStyle w:val="ListParagraph"/>
        <w:numPr>
          <w:ilvl w:val="3"/>
          <w:numId w:val="32"/>
        </w:numPr>
        <w:rPr>
          <w:sz w:val="24"/>
          <w:szCs w:val="24"/>
          <w:lang w:val="en-US"/>
        </w:rPr>
      </w:pPr>
      <w:r>
        <w:rPr>
          <w:sz w:val="24"/>
          <w:szCs w:val="24"/>
        </w:rPr>
        <w:t>The flood observ</w:t>
      </w:r>
      <w:r w:rsidR="00B56402">
        <w:rPr>
          <w:sz w:val="24"/>
          <w:szCs w:val="24"/>
        </w:rPr>
        <w:t xml:space="preserve">ing process </w:t>
      </w:r>
      <w:r>
        <w:rPr>
          <w:sz w:val="24"/>
          <w:szCs w:val="24"/>
        </w:rPr>
        <w:t xml:space="preserve">happens </w:t>
      </w:r>
      <w:r w:rsidRPr="00B14B98">
        <w:rPr>
          <w:b/>
          <w:sz w:val="24"/>
          <w:szCs w:val="24"/>
        </w:rPr>
        <w:t>concurrently</w:t>
      </w:r>
      <w:r>
        <w:rPr>
          <w:sz w:val="24"/>
          <w:szCs w:val="24"/>
        </w:rPr>
        <w:t xml:space="preserve"> with the flash flood observ</w:t>
      </w:r>
      <w:r w:rsidR="00B56402">
        <w:rPr>
          <w:sz w:val="24"/>
          <w:szCs w:val="24"/>
        </w:rPr>
        <w:t>ing process</w:t>
      </w:r>
      <w:r>
        <w:rPr>
          <w:sz w:val="24"/>
          <w:szCs w:val="24"/>
        </w:rPr>
        <w:t xml:space="preserve">. </w:t>
      </w:r>
    </w:p>
    <w:p w14:paraId="69DBA294" w14:textId="77777777" w:rsidR="00E206AA" w:rsidRPr="00E206AA" w:rsidRDefault="00E206AA" w:rsidP="00E206AA">
      <w:pPr>
        <w:pStyle w:val="ListParagraph"/>
        <w:ind w:left="1800"/>
        <w:rPr>
          <w:sz w:val="24"/>
          <w:szCs w:val="24"/>
          <w:lang w:val="en-US"/>
        </w:rPr>
      </w:pPr>
    </w:p>
    <w:p w14:paraId="489D90BF" w14:textId="7379B603" w:rsidR="00E206AA" w:rsidRPr="00E206AA" w:rsidRDefault="00B14B98" w:rsidP="00C17DDB">
      <w:pPr>
        <w:pStyle w:val="ListParagraph"/>
        <w:numPr>
          <w:ilvl w:val="3"/>
          <w:numId w:val="32"/>
        </w:numPr>
        <w:rPr>
          <w:sz w:val="24"/>
          <w:szCs w:val="24"/>
          <w:lang w:val="en-US"/>
        </w:rPr>
      </w:pPr>
      <w:r w:rsidRPr="00B14B98">
        <w:rPr>
          <w:sz w:val="24"/>
          <w:szCs w:val="24"/>
        </w:rPr>
        <w:t xml:space="preserve">As the </w:t>
      </w:r>
      <w:proofErr w:type="gramStart"/>
      <w:r w:rsidR="00B56402">
        <w:rPr>
          <w:sz w:val="24"/>
          <w:szCs w:val="24"/>
        </w:rPr>
        <w:t>high water</w:t>
      </w:r>
      <w:proofErr w:type="gramEnd"/>
      <w:r w:rsidR="00B56402">
        <w:rPr>
          <w:sz w:val="24"/>
          <w:szCs w:val="24"/>
        </w:rPr>
        <w:t xml:space="preserve"> area </w:t>
      </w:r>
      <w:r w:rsidRPr="00B14B98">
        <w:rPr>
          <w:sz w:val="24"/>
          <w:szCs w:val="24"/>
        </w:rPr>
        <w:t xml:space="preserve">continues to spread, its </w:t>
      </w:r>
      <w:r w:rsidRPr="00B14B98">
        <w:rPr>
          <w:b/>
          <w:bCs/>
          <w:sz w:val="24"/>
          <w:szCs w:val="24"/>
        </w:rPr>
        <w:t>rate of rise</w:t>
      </w:r>
      <w:r w:rsidRPr="00B14B98">
        <w:rPr>
          <w:sz w:val="24"/>
          <w:szCs w:val="24"/>
        </w:rPr>
        <w:t xml:space="preserve"> will decrease, </w:t>
      </w:r>
      <w:r w:rsidR="00B56402">
        <w:rPr>
          <w:sz w:val="24"/>
          <w:szCs w:val="24"/>
        </w:rPr>
        <w:t>reducing the flash flood concern sooner than flood concern.</w:t>
      </w:r>
    </w:p>
    <w:p w14:paraId="4BAD4590" w14:textId="77777777" w:rsidR="004D016B" w:rsidRDefault="004D016B" w:rsidP="004D016B">
      <w:pPr>
        <w:pStyle w:val="ListParagraph"/>
        <w:ind w:left="1080"/>
        <w:rPr>
          <w:sz w:val="24"/>
          <w:szCs w:val="24"/>
          <w:lang w:val="en-US"/>
        </w:rPr>
      </w:pPr>
    </w:p>
    <w:p w14:paraId="54CE844C" w14:textId="0F34BFDF" w:rsidR="00C5293E" w:rsidRDefault="00B14B98" w:rsidP="00C17DDB">
      <w:pPr>
        <w:pStyle w:val="ListParagraph"/>
        <w:numPr>
          <w:ilvl w:val="1"/>
          <w:numId w:val="32"/>
        </w:numPr>
        <w:rPr>
          <w:sz w:val="24"/>
          <w:szCs w:val="24"/>
          <w:lang w:val="en-US"/>
        </w:rPr>
      </w:pPr>
      <w:r w:rsidRPr="00B14B98">
        <w:rPr>
          <w:sz w:val="24"/>
          <w:szCs w:val="24"/>
        </w:rPr>
        <w:t xml:space="preserve">The </w:t>
      </w:r>
      <w:r w:rsidRPr="00B14B98">
        <w:rPr>
          <w:b/>
          <w:bCs/>
          <w:sz w:val="24"/>
          <w:szCs w:val="24"/>
        </w:rPr>
        <w:t>flash flood event</w:t>
      </w:r>
      <w:r w:rsidRPr="00B14B98">
        <w:rPr>
          <w:sz w:val="24"/>
          <w:szCs w:val="24"/>
        </w:rPr>
        <w:t xml:space="preserve"> is </w:t>
      </w:r>
      <w:r w:rsidR="00B56402" w:rsidRPr="0085066D">
        <w:rPr>
          <w:b/>
          <w:sz w:val="24"/>
          <w:szCs w:val="24"/>
          <w:lang w:val="en-US"/>
        </w:rPr>
        <w:t>real</w:t>
      </w:r>
      <w:r w:rsidR="00B56402">
        <w:rPr>
          <w:sz w:val="24"/>
          <w:szCs w:val="24"/>
          <w:lang w:val="en-US"/>
        </w:rPr>
        <w:t xml:space="preserve"> and </w:t>
      </w:r>
      <w:r w:rsidR="00B56402" w:rsidRPr="00DD714C">
        <w:rPr>
          <w:b/>
          <w:sz w:val="24"/>
          <w:szCs w:val="24"/>
          <w:lang w:val="en-US"/>
        </w:rPr>
        <w:t>occurring</w:t>
      </w:r>
      <w:r w:rsidR="00B56402" w:rsidRPr="002630C7">
        <w:rPr>
          <w:sz w:val="24"/>
          <w:szCs w:val="24"/>
          <w:lang w:val="en-US"/>
        </w:rPr>
        <w:t xml:space="preserve"> within </w:t>
      </w:r>
      <w:r w:rsidR="00B56402">
        <w:rPr>
          <w:sz w:val="24"/>
          <w:szCs w:val="24"/>
          <w:lang w:val="en-US"/>
        </w:rPr>
        <w:t xml:space="preserve">a portion of </w:t>
      </w:r>
      <w:r w:rsidR="00B56402" w:rsidRPr="002630C7">
        <w:rPr>
          <w:sz w:val="24"/>
          <w:szCs w:val="24"/>
          <w:lang w:val="en-US"/>
        </w:rPr>
        <w:t>the</w:t>
      </w:r>
      <w:r w:rsidR="00B56402">
        <w:rPr>
          <w:sz w:val="24"/>
          <w:szCs w:val="24"/>
          <w:lang w:val="en-US"/>
        </w:rPr>
        <w:t xml:space="preserve"> alerting agency’s</w:t>
      </w:r>
      <w:r w:rsidR="00B56402" w:rsidRPr="002630C7">
        <w:rPr>
          <w:sz w:val="24"/>
          <w:szCs w:val="24"/>
          <w:lang w:val="en-US"/>
        </w:rPr>
        <w:t xml:space="preserve"> </w:t>
      </w:r>
      <w:r w:rsidR="00B56402">
        <w:rPr>
          <w:b/>
          <w:sz w:val="24"/>
          <w:szCs w:val="24"/>
          <w:lang w:val="en-US"/>
        </w:rPr>
        <w:t xml:space="preserve">area-of-responsibility </w:t>
      </w:r>
      <w:r w:rsidR="00B56402" w:rsidRPr="00FB116F">
        <w:rPr>
          <w:sz w:val="24"/>
          <w:szCs w:val="24"/>
          <w:lang w:val="en-US"/>
        </w:rPr>
        <w:t>at point-in-time A.</w:t>
      </w:r>
      <w:r w:rsidR="00B56402">
        <w:rPr>
          <w:sz w:val="24"/>
          <w:szCs w:val="24"/>
          <w:lang w:val="en-US"/>
        </w:rPr>
        <w:t xml:space="preserve"> </w:t>
      </w:r>
      <w:r w:rsidRPr="00B14B98">
        <w:rPr>
          <w:sz w:val="24"/>
          <w:szCs w:val="24"/>
        </w:rPr>
        <w:t xml:space="preserve">In contrast, the </w:t>
      </w:r>
      <w:r w:rsidRPr="00B14B98">
        <w:rPr>
          <w:b/>
          <w:bCs/>
          <w:sz w:val="24"/>
          <w:szCs w:val="24"/>
        </w:rPr>
        <w:t>flood event</w:t>
      </w:r>
      <w:r w:rsidRPr="00B14B98">
        <w:rPr>
          <w:sz w:val="24"/>
          <w:szCs w:val="24"/>
        </w:rPr>
        <w:t xml:space="preserve"> is </w:t>
      </w:r>
      <w:r w:rsidR="008E71FE" w:rsidRPr="008E71FE">
        <w:rPr>
          <w:b/>
          <w:sz w:val="24"/>
          <w:szCs w:val="24"/>
        </w:rPr>
        <w:t>imagined</w:t>
      </w:r>
      <w:r w:rsidR="008E71FE">
        <w:rPr>
          <w:sz w:val="24"/>
          <w:szCs w:val="24"/>
        </w:rPr>
        <w:t xml:space="preserve"> and anticipated. </w:t>
      </w:r>
      <w:r w:rsidRPr="00B14B98">
        <w:rPr>
          <w:sz w:val="24"/>
          <w:szCs w:val="24"/>
        </w:rPr>
        <w:t xml:space="preserve">While these two events are </w:t>
      </w:r>
      <w:r w:rsidRPr="00B14B98">
        <w:rPr>
          <w:b/>
          <w:bCs/>
          <w:sz w:val="24"/>
          <w:szCs w:val="24"/>
        </w:rPr>
        <w:t>independent</w:t>
      </w:r>
      <w:r w:rsidRPr="00B14B98">
        <w:rPr>
          <w:sz w:val="24"/>
          <w:szCs w:val="24"/>
        </w:rPr>
        <w:t xml:space="preserve">, they are both part of a </w:t>
      </w:r>
      <w:r w:rsidRPr="00B14B98">
        <w:rPr>
          <w:b/>
          <w:bCs/>
          <w:sz w:val="24"/>
          <w:szCs w:val="24"/>
        </w:rPr>
        <w:t xml:space="preserve">larger </w:t>
      </w:r>
      <w:r w:rsidR="00C77118">
        <w:rPr>
          <w:b/>
          <w:bCs/>
          <w:sz w:val="24"/>
          <w:szCs w:val="24"/>
        </w:rPr>
        <w:t xml:space="preserve">event </w:t>
      </w:r>
      <w:r w:rsidRPr="00B14B98">
        <w:rPr>
          <w:b/>
          <w:bCs/>
          <w:sz w:val="24"/>
          <w:szCs w:val="24"/>
        </w:rPr>
        <w:t>situation</w:t>
      </w:r>
      <w:r w:rsidR="008E71FE" w:rsidRPr="008E71FE">
        <w:rPr>
          <w:bCs/>
          <w:sz w:val="24"/>
          <w:szCs w:val="24"/>
        </w:rPr>
        <w:t xml:space="preserve"> sharing many of the same measurable conditions</w:t>
      </w:r>
      <w:r w:rsidRPr="008E71FE">
        <w:rPr>
          <w:sz w:val="24"/>
          <w:szCs w:val="24"/>
        </w:rPr>
        <w:t>.</w:t>
      </w:r>
      <w:r w:rsidRPr="00B14B98">
        <w:rPr>
          <w:sz w:val="24"/>
          <w:szCs w:val="24"/>
        </w:rPr>
        <w:t xml:space="preserve"> Each event has its own </w:t>
      </w:r>
      <w:r w:rsidRPr="00B14B98">
        <w:rPr>
          <w:b/>
          <w:bCs/>
          <w:sz w:val="24"/>
          <w:szCs w:val="24"/>
        </w:rPr>
        <w:t>criteria for existence</w:t>
      </w:r>
      <w:r w:rsidRPr="00B14B98">
        <w:rPr>
          <w:sz w:val="24"/>
          <w:szCs w:val="24"/>
        </w:rPr>
        <w:t xml:space="preserve">, as well as distinct </w:t>
      </w:r>
      <w:r w:rsidRPr="00B14B98">
        <w:rPr>
          <w:b/>
          <w:bCs/>
          <w:sz w:val="24"/>
          <w:szCs w:val="24"/>
        </w:rPr>
        <w:t>areas</w:t>
      </w:r>
      <w:r w:rsidRPr="00B14B98">
        <w:rPr>
          <w:sz w:val="24"/>
          <w:szCs w:val="24"/>
        </w:rPr>
        <w:t xml:space="preserve"> and </w:t>
      </w:r>
      <w:r w:rsidRPr="00B14B98">
        <w:rPr>
          <w:b/>
          <w:bCs/>
          <w:sz w:val="24"/>
          <w:szCs w:val="24"/>
        </w:rPr>
        <w:t>timing</w:t>
      </w:r>
      <w:r w:rsidRPr="00B14B98">
        <w:rPr>
          <w:sz w:val="24"/>
          <w:szCs w:val="24"/>
        </w:rPr>
        <w:t xml:space="preserve"> of concern.</w:t>
      </w:r>
    </w:p>
    <w:p w14:paraId="24968B9C" w14:textId="18FEA1BD" w:rsidR="00CC473A" w:rsidRPr="00CC473A" w:rsidRDefault="00CC473A" w:rsidP="00CC473A">
      <w:pPr>
        <w:rPr>
          <w:sz w:val="24"/>
          <w:szCs w:val="24"/>
          <w:lang w:val="en-US"/>
        </w:rPr>
      </w:pPr>
    </w:p>
    <w:p w14:paraId="1C38D703" w14:textId="39B32411" w:rsidR="00CC473A" w:rsidRDefault="00CC473A" w:rsidP="00CC473A">
      <w:pPr>
        <w:rPr>
          <w:sz w:val="24"/>
          <w:szCs w:val="24"/>
          <w:lang w:val="en-US"/>
        </w:rPr>
      </w:pPr>
      <w:r>
        <w:rPr>
          <w:noProof/>
          <w:lang w:eastAsia="en-CA"/>
        </w:rPr>
        <w:drawing>
          <wp:inline distT="0" distB="0" distL="0" distR="0" wp14:anchorId="4A58F556" wp14:editId="2DAA0EA3">
            <wp:extent cx="5943600" cy="188404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5943600" cy="1884045"/>
                    </a:xfrm>
                    <a:prstGeom prst="rect">
                      <a:avLst/>
                    </a:prstGeom>
                  </pic:spPr>
                </pic:pic>
              </a:graphicData>
            </a:graphic>
          </wp:inline>
        </w:drawing>
      </w:r>
    </w:p>
    <w:p w14:paraId="287B620A" w14:textId="77777777" w:rsidR="00CC473A" w:rsidRPr="00CC473A" w:rsidRDefault="00CC473A" w:rsidP="00CC473A">
      <w:pPr>
        <w:rPr>
          <w:sz w:val="24"/>
          <w:szCs w:val="24"/>
          <w:lang w:val="en-US"/>
        </w:rPr>
      </w:pPr>
    </w:p>
    <w:p w14:paraId="67D9CD39" w14:textId="3D2C454B" w:rsidR="00F0320A" w:rsidRDefault="00B14B98" w:rsidP="00C17DDB">
      <w:pPr>
        <w:pStyle w:val="ListParagraph"/>
        <w:numPr>
          <w:ilvl w:val="1"/>
          <w:numId w:val="32"/>
        </w:numPr>
        <w:rPr>
          <w:sz w:val="24"/>
          <w:szCs w:val="24"/>
          <w:lang w:val="en-US"/>
        </w:rPr>
      </w:pPr>
      <w:r w:rsidRPr="00B14B98">
        <w:rPr>
          <w:sz w:val="24"/>
          <w:szCs w:val="24"/>
        </w:rPr>
        <w:t xml:space="preserve">The </w:t>
      </w:r>
      <w:r w:rsidRPr="00B14B98">
        <w:rPr>
          <w:b/>
          <w:bCs/>
          <w:sz w:val="24"/>
          <w:szCs w:val="24"/>
        </w:rPr>
        <w:t>fast-rising water event</w:t>
      </w:r>
      <w:r w:rsidRPr="00B14B98">
        <w:rPr>
          <w:sz w:val="24"/>
          <w:szCs w:val="24"/>
        </w:rPr>
        <w:t xml:space="preserve">, actively occurring within the </w:t>
      </w:r>
      <w:r w:rsidRPr="00B14B98">
        <w:rPr>
          <w:b/>
          <w:bCs/>
          <w:sz w:val="24"/>
          <w:szCs w:val="24"/>
        </w:rPr>
        <w:t>area of concern</w:t>
      </w:r>
      <w:r w:rsidRPr="00B14B98">
        <w:rPr>
          <w:sz w:val="24"/>
          <w:szCs w:val="24"/>
        </w:rPr>
        <w:t>, serves a</w:t>
      </w:r>
      <w:r w:rsidR="00C77118">
        <w:rPr>
          <w:sz w:val="24"/>
          <w:szCs w:val="24"/>
        </w:rPr>
        <w:t>s</w:t>
      </w:r>
      <w:r w:rsidRPr="00B14B98">
        <w:rPr>
          <w:sz w:val="24"/>
          <w:szCs w:val="24"/>
        </w:rPr>
        <w:t xml:space="preserve"> </w:t>
      </w:r>
      <w:r w:rsidRPr="00B14B98">
        <w:rPr>
          <w:b/>
          <w:bCs/>
          <w:sz w:val="24"/>
          <w:szCs w:val="24"/>
        </w:rPr>
        <w:t xml:space="preserve">antecedent </w:t>
      </w:r>
      <w:r w:rsidRPr="008E71FE">
        <w:rPr>
          <w:bCs/>
          <w:sz w:val="24"/>
          <w:szCs w:val="24"/>
        </w:rPr>
        <w:t>condition</w:t>
      </w:r>
      <w:r w:rsidR="00C77118" w:rsidRPr="008E71FE">
        <w:rPr>
          <w:bCs/>
          <w:sz w:val="24"/>
          <w:szCs w:val="24"/>
        </w:rPr>
        <w:t>s</w:t>
      </w:r>
      <w:r w:rsidR="00C77118">
        <w:rPr>
          <w:sz w:val="24"/>
          <w:szCs w:val="24"/>
        </w:rPr>
        <w:t xml:space="preserve"> </w:t>
      </w:r>
      <w:r w:rsidR="008E71FE">
        <w:rPr>
          <w:sz w:val="24"/>
          <w:szCs w:val="24"/>
        </w:rPr>
        <w:t xml:space="preserve">for the </w:t>
      </w:r>
      <w:r w:rsidRPr="00B14B98">
        <w:rPr>
          <w:sz w:val="24"/>
          <w:szCs w:val="24"/>
        </w:rPr>
        <w:t xml:space="preserve">predicted </w:t>
      </w:r>
      <w:r w:rsidRPr="00B14B98">
        <w:rPr>
          <w:b/>
          <w:bCs/>
          <w:sz w:val="24"/>
          <w:szCs w:val="24"/>
        </w:rPr>
        <w:t>flood event</w:t>
      </w:r>
      <w:r w:rsidRPr="00B14B98">
        <w:rPr>
          <w:sz w:val="24"/>
          <w:szCs w:val="24"/>
        </w:rPr>
        <w:t xml:space="preserve">. Given the established </w:t>
      </w:r>
      <w:r w:rsidRPr="00B14B98">
        <w:rPr>
          <w:b/>
          <w:bCs/>
          <w:sz w:val="24"/>
          <w:szCs w:val="24"/>
        </w:rPr>
        <w:t>rising water</w:t>
      </w:r>
      <w:r w:rsidR="00996AFF">
        <w:rPr>
          <w:b/>
          <w:bCs/>
          <w:sz w:val="24"/>
          <w:szCs w:val="24"/>
        </w:rPr>
        <w:t xml:space="preserve"> levels condition</w:t>
      </w:r>
      <w:r w:rsidRPr="00B14B98">
        <w:rPr>
          <w:sz w:val="24"/>
          <w:szCs w:val="24"/>
        </w:rPr>
        <w:t xml:space="preserve">, the forecasted </w:t>
      </w:r>
      <w:r w:rsidRPr="00B14B98">
        <w:rPr>
          <w:b/>
          <w:bCs/>
          <w:sz w:val="24"/>
          <w:szCs w:val="24"/>
        </w:rPr>
        <w:t>flood event</w:t>
      </w:r>
      <w:r w:rsidRPr="00B14B98">
        <w:rPr>
          <w:sz w:val="24"/>
          <w:szCs w:val="24"/>
        </w:rPr>
        <w:t xml:space="preserve"> is classified as having </w:t>
      </w:r>
      <w:r w:rsidRPr="00B14B98">
        <w:rPr>
          <w:b/>
          <w:bCs/>
          <w:sz w:val="24"/>
          <w:szCs w:val="24"/>
        </w:rPr>
        <w:t>high certainty</w:t>
      </w:r>
      <w:r w:rsidRPr="00B14B98">
        <w:rPr>
          <w:sz w:val="24"/>
          <w:szCs w:val="24"/>
        </w:rPr>
        <w:t>.</w:t>
      </w:r>
    </w:p>
    <w:p w14:paraId="070BB55C" w14:textId="706E0220" w:rsidR="008E71FE" w:rsidRDefault="008E71FE">
      <w:pPr>
        <w:rPr>
          <w:sz w:val="24"/>
          <w:szCs w:val="24"/>
        </w:rPr>
      </w:pPr>
    </w:p>
    <w:p w14:paraId="6997591C" w14:textId="77777777" w:rsidR="00996AFF" w:rsidRPr="00996AFF" w:rsidRDefault="00B14B98" w:rsidP="00C17DDB">
      <w:pPr>
        <w:pStyle w:val="ListParagraph"/>
        <w:numPr>
          <w:ilvl w:val="1"/>
          <w:numId w:val="32"/>
        </w:numPr>
        <w:rPr>
          <w:sz w:val="24"/>
          <w:szCs w:val="24"/>
          <w:lang w:val="en-US"/>
        </w:rPr>
      </w:pPr>
      <w:r w:rsidRPr="00B14B98">
        <w:rPr>
          <w:sz w:val="24"/>
          <w:szCs w:val="24"/>
        </w:rPr>
        <w:t xml:space="preserve">The </w:t>
      </w:r>
      <w:r w:rsidR="008E71FE">
        <w:rPr>
          <w:b/>
          <w:bCs/>
          <w:sz w:val="24"/>
          <w:szCs w:val="24"/>
        </w:rPr>
        <w:t xml:space="preserve">collapsed levee </w:t>
      </w:r>
      <w:r w:rsidRPr="00B14B98">
        <w:rPr>
          <w:sz w:val="24"/>
          <w:szCs w:val="24"/>
        </w:rPr>
        <w:t xml:space="preserve">is a </w:t>
      </w:r>
      <w:r w:rsidRPr="00B14B98">
        <w:rPr>
          <w:b/>
          <w:bCs/>
          <w:sz w:val="24"/>
          <w:szCs w:val="24"/>
        </w:rPr>
        <w:t xml:space="preserve">separate </w:t>
      </w:r>
      <w:r w:rsidR="008E71FE">
        <w:rPr>
          <w:b/>
          <w:bCs/>
          <w:sz w:val="24"/>
          <w:szCs w:val="24"/>
        </w:rPr>
        <w:t>event</w:t>
      </w:r>
      <w:r w:rsidRPr="00B14B98">
        <w:rPr>
          <w:sz w:val="24"/>
          <w:szCs w:val="24"/>
        </w:rPr>
        <w:t xml:space="preserve"> within the </w:t>
      </w:r>
      <w:r w:rsidR="008E71FE">
        <w:rPr>
          <w:b/>
          <w:bCs/>
          <w:sz w:val="24"/>
          <w:szCs w:val="24"/>
        </w:rPr>
        <w:t>larger event</w:t>
      </w:r>
      <w:r w:rsidRPr="00B14B98">
        <w:rPr>
          <w:b/>
          <w:bCs/>
          <w:sz w:val="24"/>
          <w:szCs w:val="24"/>
        </w:rPr>
        <w:t xml:space="preserve"> situation</w:t>
      </w:r>
      <w:r w:rsidRPr="00B14B98">
        <w:rPr>
          <w:sz w:val="24"/>
          <w:szCs w:val="24"/>
        </w:rPr>
        <w:t xml:space="preserve"> and is being handled by </w:t>
      </w:r>
      <w:r w:rsidRPr="00B14B98">
        <w:rPr>
          <w:b/>
          <w:bCs/>
          <w:sz w:val="24"/>
          <w:szCs w:val="24"/>
        </w:rPr>
        <w:t>another agency</w:t>
      </w:r>
      <w:r w:rsidR="008E71FE">
        <w:rPr>
          <w:sz w:val="24"/>
          <w:szCs w:val="24"/>
        </w:rPr>
        <w:t>. This other event</w:t>
      </w:r>
      <w:r w:rsidRPr="00B14B98">
        <w:rPr>
          <w:sz w:val="24"/>
          <w:szCs w:val="24"/>
        </w:rPr>
        <w:t xml:space="preserve"> has the potential to </w:t>
      </w:r>
      <w:r w:rsidRPr="00B14B98">
        <w:rPr>
          <w:b/>
          <w:bCs/>
          <w:sz w:val="24"/>
          <w:szCs w:val="24"/>
        </w:rPr>
        <w:t>impact the duration</w:t>
      </w:r>
      <w:r w:rsidRPr="00B14B98">
        <w:rPr>
          <w:sz w:val="24"/>
          <w:szCs w:val="24"/>
        </w:rPr>
        <w:t xml:space="preserve"> of both the </w:t>
      </w:r>
      <w:r w:rsidRPr="00B14B98">
        <w:rPr>
          <w:b/>
          <w:bCs/>
          <w:sz w:val="24"/>
          <w:szCs w:val="24"/>
        </w:rPr>
        <w:t>flash flood</w:t>
      </w:r>
      <w:r w:rsidRPr="00B14B98">
        <w:rPr>
          <w:sz w:val="24"/>
          <w:szCs w:val="24"/>
        </w:rPr>
        <w:t xml:space="preserve"> and </w:t>
      </w:r>
      <w:r w:rsidRPr="00B14B98">
        <w:rPr>
          <w:b/>
          <w:bCs/>
          <w:sz w:val="24"/>
          <w:szCs w:val="24"/>
        </w:rPr>
        <w:t>flood events</w:t>
      </w:r>
      <w:r w:rsidR="00C77118">
        <w:rPr>
          <w:b/>
          <w:bCs/>
          <w:sz w:val="24"/>
          <w:szCs w:val="24"/>
        </w:rPr>
        <w:t>.</w:t>
      </w:r>
    </w:p>
    <w:p w14:paraId="2399CF44" w14:textId="77777777" w:rsidR="00996AFF" w:rsidRPr="00996AFF" w:rsidRDefault="00996AFF" w:rsidP="00996AFF">
      <w:pPr>
        <w:pStyle w:val="ListParagraph"/>
        <w:rPr>
          <w:b/>
          <w:bCs/>
          <w:sz w:val="24"/>
          <w:szCs w:val="24"/>
        </w:rPr>
      </w:pPr>
    </w:p>
    <w:p w14:paraId="63FB8184" w14:textId="5632405C" w:rsidR="00F73AAC" w:rsidRPr="00F0320A" w:rsidRDefault="00C77118" w:rsidP="00996AFF">
      <w:pPr>
        <w:pStyle w:val="ListParagraph"/>
        <w:numPr>
          <w:ilvl w:val="2"/>
          <w:numId w:val="32"/>
        </w:numPr>
        <w:rPr>
          <w:sz w:val="24"/>
          <w:szCs w:val="24"/>
          <w:lang w:val="en-US"/>
        </w:rPr>
      </w:pPr>
      <w:r w:rsidRPr="00C77118">
        <w:rPr>
          <w:bCs/>
          <w:sz w:val="24"/>
          <w:szCs w:val="24"/>
        </w:rPr>
        <w:t>I</w:t>
      </w:r>
      <w:r w:rsidR="00B14B98" w:rsidRPr="00B14B98">
        <w:rPr>
          <w:sz w:val="24"/>
          <w:szCs w:val="24"/>
        </w:rPr>
        <w:t xml:space="preserve">f the levee break is </w:t>
      </w:r>
      <w:r w:rsidR="00B14B98" w:rsidRPr="00B14B98">
        <w:rPr>
          <w:b/>
          <w:bCs/>
          <w:sz w:val="24"/>
          <w:szCs w:val="24"/>
        </w:rPr>
        <w:t>addressed in a timely manner</w:t>
      </w:r>
      <w:r>
        <w:rPr>
          <w:sz w:val="24"/>
          <w:szCs w:val="24"/>
        </w:rPr>
        <w:t>, it may shorten the</w:t>
      </w:r>
      <w:r w:rsidR="00B14B98" w:rsidRPr="00B14B98">
        <w:rPr>
          <w:sz w:val="24"/>
          <w:szCs w:val="24"/>
        </w:rPr>
        <w:t xml:space="preserve"> </w:t>
      </w:r>
      <w:r w:rsidR="00B14B98">
        <w:rPr>
          <w:sz w:val="24"/>
          <w:szCs w:val="24"/>
        </w:rPr>
        <w:t>timing</w:t>
      </w:r>
      <w:r>
        <w:rPr>
          <w:sz w:val="24"/>
          <w:szCs w:val="24"/>
        </w:rPr>
        <w:t xml:space="preserve"> of the two </w:t>
      </w:r>
      <w:proofErr w:type="gramStart"/>
      <w:r>
        <w:rPr>
          <w:sz w:val="24"/>
          <w:szCs w:val="24"/>
        </w:rPr>
        <w:t>flood based</w:t>
      </w:r>
      <w:proofErr w:type="gramEnd"/>
      <w:r>
        <w:rPr>
          <w:sz w:val="24"/>
          <w:szCs w:val="24"/>
        </w:rPr>
        <w:t xml:space="preserve"> events</w:t>
      </w:r>
      <w:r w:rsidR="00B14B98" w:rsidRPr="00B14B98">
        <w:rPr>
          <w:sz w:val="24"/>
          <w:szCs w:val="24"/>
        </w:rPr>
        <w:t xml:space="preserve">. The </w:t>
      </w:r>
      <w:r w:rsidR="00B14B98" w:rsidRPr="00B14B98">
        <w:rPr>
          <w:b/>
          <w:bCs/>
          <w:sz w:val="24"/>
          <w:szCs w:val="24"/>
        </w:rPr>
        <w:t>collapsed levee</w:t>
      </w:r>
      <w:r w:rsidR="00B14B98" w:rsidRPr="00B14B98">
        <w:rPr>
          <w:sz w:val="24"/>
          <w:szCs w:val="24"/>
        </w:rPr>
        <w:t xml:space="preserve"> is recognized as a </w:t>
      </w:r>
      <w:r w:rsidR="00B14B98" w:rsidRPr="00B14B98">
        <w:rPr>
          <w:b/>
          <w:bCs/>
          <w:sz w:val="24"/>
          <w:szCs w:val="24"/>
        </w:rPr>
        <w:t>standalone situation</w:t>
      </w:r>
      <w:r w:rsidR="00B14B98" w:rsidRPr="00B14B98">
        <w:rPr>
          <w:sz w:val="24"/>
          <w:szCs w:val="24"/>
        </w:rPr>
        <w:t xml:space="preserve"> and serves as the </w:t>
      </w:r>
      <w:r w:rsidR="00B14B98">
        <w:rPr>
          <w:sz w:val="24"/>
          <w:szCs w:val="24"/>
        </w:rPr>
        <w:t>“</w:t>
      </w:r>
      <w:r w:rsidR="00B14B98" w:rsidRPr="00B14B98">
        <w:rPr>
          <w:b/>
          <w:bCs/>
          <w:sz w:val="24"/>
          <w:szCs w:val="24"/>
        </w:rPr>
        <w:t>incident</w:t>
      </w:r>
      <w:r w:rsidR="00B14B98">
        <w:rPr>
          <w:b/>
          <w:bCs/>
          <w:sz w:val="24"/>
          <w:szCs w:val="24"/>
        </w:rPr>
        <w:t>”</w:t>
      </w:r>
      <w:r w:rsidR="00B14B98" w:rsidRPr="00B14B98">
        <w:rPr>
          <w:b/>
          <w:bCs/>
          <w:sz w:val="24"/>
          <w:szCs w:val="24"/>
        </w:rPr>
        <w:t xml:space="preserve"> event</w:t>
      </w:r>
      <w:r w:rsidR="00B14B98" w:rsidRPr="00B14B98">
        <w:rPr>
          <w:sz w:val="24"/>
          <w:szCs w:val="24"/>
        </w:rPr>
        <w:t xml:space="preserve"> within the broader </w:t>
      </w:r>
      <w:r w:rsidR="00B14B98">
        <w:rPr>
          <w:sz w:val="24"/>
          <w:szCs w:val="24"/>
        </w:rPr>
        <w:t>event situation</w:t>
      </w:r>
      <w:r w:rsidR="00B14B98" w:rsidRPr="00B14B98">
        <w:rPr>
          <w:sz w:val="24"/>
          <w:szCs w:val="24"/>
        </w:rPr>
        <w:t xml:space="preserve">. The </w:t>
      </w:r>
      <w:r>
        <w:rPr>
          <w:sz w:val="24"/>
          <w:szCs w:val="24"/>
        </w:rPr>
        <w:t xml:space="preserve">broken </w:t>
      </w:r>
      <w:r w:rsidR="00B14B98">
        <w:rPr>
          <w:sz w:val="24"/>
          <w:szCs w:val="24"/>
        </w:rPr>
        <w:t xml:space="preserve">levee </w:t>
      </w:r>
      <w:r w:rsidR="00B14B98" w:rsidRPr="00B14B98">
        <w:rPr>
          <w:b/>
          <w:bCs/>
          <w:sz w:val="24"/>
          <w:szCs w:val="24"/>
        </w:rPr>
        <w:t>responding agency</w:t>
      </w:r>
      <w:r w:rsidR="008E71FE" w:rsidRPr="008E71FE">
        <w:rPr>
          <w:bCs/>
          <w:sz w:val="24"/>
          <w:szCs w:val="24"/>
        </w:rPr>
        <w:t>, in this baseline case,</w:t>
      </w:r>
      <w:r w:rsidR="00B14B98" w:rsidRPr="00B14B98">
        <w:rPr>
          <w:sz w:val="24"/>
          <w:szCs w:val="24"/>
        </w:rPr>
        <w:t xml:space="preserve"> has officially designated </w:t>
      </w:r>
      <w:r w:rsidR="00E206AA">
        <w:rPr>
          <w:sz w:val="24"/>
          <w:szCs w:val="24"/>
        </w:rPr>
        <w:t xml:space="preserve">a name </w:t>
      </w:r>
      <w:r w:rsidR="00996AFF">
        <w:rPr>
          <w:sz w:val="24"/>
          <w:szCs w:val="24"/>
        </w:rPr>
        <w:t>for</w:t>
      </w:r>
      <w:r w:rsidR="00E206AA">
        <w:rPr>
          <w:sz w:val="24"/>
          <w:szCs w:val="24"/>
        </w:rPr>
        <w:t xml:space="preserve"> </w:t>
      </w:r>
      <w:r w:rsidR="00B14B98" w:rsidRPr="00B14B98">
        <w:rPr>
          <w:sz w:val="24"/>
          <w:szCs w:val="24"/>
        </w:rPr>
        <w:t>the</w:t>
      </w:r>
      <w:r>
        <w:rPr>
          <w:sz w:val="24"/>
          <w:szCs w:val="24"/>
        </w:rPr>
        <w:t xml:space="preserve"> levee</w:t>
      </w:r>
      <w:r w:rsidR="00B14B98" w:rsidRPr="00B14B98">
        <w:rPr>
          <w:sz w:val="24"/>
          <w:szCs w:val="24"/>
        </w:rPr>
        <w:t xml:space="preserve"> </w:t>
      </w:r>
      <w:r w:rsidR="00B14B98">
        <w:rPr>
          <w:sz w:val="24"/>
          <w:szCs w:val="24"/>
        </w:rPr>
        <w:t>“</w:t>
      </w:r>
      <w:r w:rsidR="00B14B98" w:rsidRPr="00B14B98">
        <w:rPr>
          <w:b/>
          <w:sz w:val="24"/>
          <w:szCs w:val="24"/>
        </w:rPr>
        <w:t>incident</w:t>
      </w:r>
      <w:r w:rsidR="00B14B98">
        <w:rPr>
          <w:b/>
          <w:sz w:val="24"/>
          <w:szCs w:val="24"/>
        </w:rPr>
        <w:t>”</w:t>
      </w:r>
      <w:r w:rsidR="00E206AA">
        <w:rPr>
          <w:b/>
          <w:sz w:val="24"/>
          <w:szCs w:val="24"/>
        </w:rPr>
        <w:t>,</w:t>
      </w:r>
      <w:r w:rsidR="00B14B98" w:rsidRPr="00B14B98">
        <w:rPr>
          <w:sz w:val="24"/>
          <w:szCs w:val="24"/>
        </w:rPr>
        <w:t xml:space="preserve"> </w:t>
      </w:r>
      <w:r>
        <w:rPr>
          <w:sz w:val="24"/>
          <w:szCs w:val="24"/>
        </w:rPr>
        <w:t xml:space="preserve">the </w:t>
      </w:r>
      <w:r w:rsidR="008E71FE">
        <w:rPr>
          <w:b/>
          <w:bCs/>
          <w:sz w:val="24"/>
          <w:szCs w:val="24"/>
        </w:rPr>
        <w:t xml:space="preserve">“Highway 1 East </w:t>
      </w:r>
      <w:r w:rsidR="00996AFF">
        <w:rPr>
          <w:b/>
          <w:bCs/>
          <w:sz w:val="24"/>
          <w:szCs w:val="24"/>
        </w:rPr>
        <w:t>Levee Collapse</w:t>
      </w:r>
      <w:r w:rsidR="00B14B98" w:rsidRPr="00B14B98">
        <w:rPr>
          <w:b/>
          <w:bCs/>
          <w:sz w:val="24"/>
          <w:szCs w:val="24"/>
        </w:rPr>
        <w:t>”</w:t>
      </w:r>
      <w:r w:rsidR="00996AFF" w:rsidRPr="00996AFF">
        <w:rPr>
          <w:bCs/>
          <w:sz w:val="24"/>
          <w:szCs w:val="24"/>
        </w:rPr>
        <w:t xml:space="preserve"> incident.</w:t>
      </w:r>
    </w:p>
    <w:p w14:paraId="2EE8C86A" w14:textId="77777777" w:rsidR="004D016B" w:rsidRDefault="004D016B" w:rsidP="004D016B">
      <w:pPr>
        <w:pStyle w:val="ListParagraph"/>
        <w:ind w:left="1080"/>
        <w:rPr>
          <w:sz w:val="24"/>
          <w:szCs w:val="24"/>
          <w:lang w:val="en-US"/>
        </w:rPr>
      </w:pPr>
    </w:p>
    <w:p w14:paraId="20748AEE" w14:textId="6E3B1C1F" w:rsidR="00E0362D" w:rsidRPr="008E71FE" w:rsidRDefault="00B14B98" w:rsidP="00C17DDB">
      <w:pPr>
        <w:pStyle w:val="ListParagraph"/>
        <w:numPr>
          <w:ilvl w:val="1"/>
          <w:numId w:val="32"/>
        </w:numPr>
        <w:rPr>
          <w:sz w:val="24"/>
          <w:szCs w:val="24"/>
        </w:rPr>
      </w:pPr>
      <w:r w:rsidRPr="00B14B98">
        <w:rPr>
          <w:sz w:val="24"/>
          <w:szCs w:val="24"/>
        </w:rPr>
        <w:t xml:space="preserve">The </w:t>
      </w:r>
      <w:r w:rsidRPr="00B14B98">
        <w:rPr>
          <w:b/>
          <w:bCs/>
          <w:sz w:val="24"/>
          <w:szCs w:val="24"/>
        </w:rPr>
        <w:t>preceding rainfall event</w:t>
      </w:r>
      <w:r w:rsidRPr="00B14B98">
        <w:rPr>
          <w:sz w:val="24"/>
          <w:szCs w:val="24"/>
        </w:rPr>
        <w:t xml:space="preserve">, occurring before the </w:t>
      </w:r>
      <w:r w:rsidRPr="00B14B98">
        <w:rPr>
          <w:b/>
          <w:bCs/>
          <w:sz w:val="24"/>
          <w:szCs w:val="24"/>
        </w:rPr>
        <w:t>levee collapse</w:t>
      </w:r>
      <w:r w:rsidRPr="00B14B98">
        <w:rPr>
          <w:sz w:val="24"/>
          <w:szCs w:val="24"/>
        </w:rPr>
        <w:t xml:space="preserve">, was responsible for </w:t>
      </w:r>
      <w:r w:rsidRPr="00B14B98">
        <w:rPr>
          <w:b/>
          <w:bCs/>
          <w:sz w:val="24"/>
          <w:szCs w:val="24"/>
        </w:rPr>
        <w:t>elevating water levels</w:t>
      </w:r>
      <w:r w:rsidRPr="00B14B98">
        <w:rPr>
          <w:sz w:val="24"/>
          <w:szCs w:val="24"/>
        </w:rPr>
        <w:t xml:space="preserve"> in the </w:t>
      </w:r>
      <w:r w:rsidRPr="00B14B98">
        <w:rPr>
          <w:b/>
          <w:bCs/>
          <w:sz w:val="24"/>
          <w:szCs w:val="24"/>
        </w:rPr>
        <w:t>reservoir</w:t>
      </w:r>
      <w:r w:rsidRPr="00B14B98">
        <w:rPr>
          <w:sz w:val="24"/>
          <w:szCs w:val="24"/>
        </w:rPr>
        <w:t xml:space="preserve"> beyond normal </w:t>
      </w:r>
      <w:r>
        <w:rPr>
          <w:sz w:val="24"/>
          <w:szCs w:val="24"/>
        </w:rPr>
        <w:t>levels</w:t>
      </w:r>
      <w:r w:rsidRPr="00B14B98">
        <w:rPr>
          <w:sz w:val="24"/>
          <w:szCs w:val="24"/>
        </w:rPr>
        <w:t xml:space="preserve">. This increased water volume will further </w:t>
      </w:r>
      <w:r w:rsidRPr="00B14B98">
        <w:rPr>
          <w:b/>
          <w:bCs/>
          <w:sz w:val="24"/>
          <w:szCs w:val="24"/>
        </w:rPr>
        <w:t>intensify</w:t>
      </w:r>
      <w:r w:rsidRPr="00B14B98">
        <w:rPr>
          <w:sz w:val="24"/>
          <w:szCs w:val="24"/>
        </w:rPr>
        <w:t xml:space="preserve"> the </w:t>
      </w:r>
      <w:r w:rsidR="00C77118">
        <w:rPr>
          <w:sz w:val="24"/>
          <w:szCs w:val="24"/>
        </w:rPr>
        <w:t xml:space="preserve">overall </w:t>
      </w:r>
      <w:r w:rsidR="00C77118" w:rsidRPr="00C77118">
        <w:rPr>
          <w:b/>
          <w:sz w:val="24"/>
          <w:szCs w:val="24"/>
        </w:rPr>
        <w:t>event</w:t>
      </w:r>
      <w:r w:rsidR="00C77118">
        <w:rPr>
          <w:sz w:val="24"/>
          <w:szCs w:val="24"/>
        </w:rPr>
        <w:t xml:space="preserve"> </w:t>
      </w:r>
      <w:r w:rsidRPr="00B14B98">
        <w:rPr>
          <w:b/>
          <w:bCs/>
          <w:sz w:val="24"/>
          <w:szCs w:val="24"/>
        </w:rPr>
        <w:t>situation</w:t>
      </w:r>
      <w:r w:rsidRPr="00B14B98">
        <w:rPr>
          <w:sz w:val="24"/>
          <w:szCs w:val="24"/>
        </w:rPr>
        <w:t xml:space="preserve">. While the </w:t>
      </w:r>
      <w:r w:rsidRPr="00B14B98">
        <w:rPr>
          <w:b/>
          <w:bCs/>
          <w:sz w:val="24"/>
          <w:szCs w:val="24"/>
        </w:rPr>
        <w:t>rainfall event</w:t>
      </w:r>
      <w:r w:rsidRPr="00B14B98">
        <w:rPr>
          <w:sz w:val="24"/>
          <w:szCs w:val="24"/>
        </w:rPr>
        <w:t xml:space="preserve"> could arguably be classified as the </w:t>
      </w:r>
      <w:r w:rsidRPr="00C77118">
        <w:rPr>
          <w:bCs/>
          <w:sz w:val="24"/>
          <w:szCs w:val="24"/>
        </w:rPr>
        <w:t>overall</w:t>
      </w:r>
      <w:r w:rsidRPr="00B14B98">
        <w:rPr>
          <w:b/>
          <w:bCs/>
          <w:sz w:val="24"/>
          <w:szCs w:val="24"/>
        </w:rPr>
        <w:t xml:space="preserve"> trigger event</w:t>
      </w:r>
      <w:r w:rsidRPr="00B14B98">
        <w:rPr>
          <w:sz w:val="24"/>
          <w:szCs w:val="24"/>
        </w:rPr>
        <w:t xml:space="preserve">, and thus the </w:t>
      </w:r>
      <w:r w:rsidRPr="00B14B98">
        <w:rPr>
          <w:b/>
          <w:bCs/>
          <w:sz w:val="24"/>
          <w:szCs w:val="24"/>
        </w:rPr>
        <w:t xml:space="preserve">primary </w:t>
      </w:r>
      <w:r w:rsidR="00C77118">
        <w:rPr>
          <w:b/>
          <w:bCs/>
          <w:sz w:val="24"/>
          <w:szCs w:val="24"/>
        </w:rPr>
        <w:t>“</w:t>
      </w:r>
      <w:r w:rsidRPr="00B14B98">
        <w:rPr>
          <w:b/>
          <w:bCs/>
          <w:sz w:val="24"/>
          <w:szCs w:val="24"/>
        </w:rPr>
        <w:t>incident</w:t>
      </w:r>
      <w:r w:rsidR="00C77118">
        <w:rPr>
          <w:b/>
          <w:bCs/>
          <w:sz w:val="24"/>
          <w:szCs w:val="24"/>
        </w:rPr>
        <w:t>”</w:t>
      </w:r>
      <w:r w:rsidR="00C77118" w:rsidRPr="00C77118">
        <w:rPr>
          <w:bCs/>
          <w:sz w:val="24"/>
          <w:szCs w:val="24"/>
        </w:rPr>
        <w:t xml:space="preserve"> to use</w:t>
      </w:r>
      <w:r w:rsidRPr="00C77118">
        <w:rPr>
          <w:sz w:val="24"/>
          <w:szCs w:val="24"/>
        </w:rPr>
        <w:t>,</w:t>
      </w:r>
      <w:r w:rsidRPr="00B14B98">
        <w:rPr>
          <w:sz w:val="24"/>
          <w:szCs w:val="24"/>
        </w:rPr>
        <w:t xml:space="preserve"> rainfall </w:t>
      </w:r>
      <w:r w:rsidR="00990E71">
        <w:rPr>
          <w:sz w:val="24"/>
          <w:szCs w:val="24"/>
        </w:rPr>
        <w:t>events are</w:t>
      </w:r>
      <w:r w:rsidRPr="00B14B98">
        <w:rPr>
          <w:sz w:val="24"/>
          <w:szCs w:val="24"/>
        </w:rPr>
        <w:t xml:space="preserve"> </w:t>
      </w:r>
      <w:r w:rsidRPr="00B14B98">
        <w:rPr>
          <w:b/>
          <w:bCs/>
          <w:sz w:val="24"/>
          <w:szCs w:val="24"/>
        </w:rPr>
        <w:t>common occurrence</w:t>
      </w:r>
      <w:r w:rsidR="00990E71">
        <w:rPr>
          <w:b/>
          <w:bCs/>
          <w:sz w:val="24"/>
          <w:szCs w:val="24"/>
        </w:rPr>
        <w:t>s</w:t>
      </w:r>
      <w:r w:rsidRPr="00B14B98">
        <w:rPr>
          <w:sz w:val="24"/>
          <w:szCs w:val="24"/>
        </w:rPr>
        <w:t xml:space="preserve">, whereas the </w:t>
      </w:r>
      <w:r w:rsidRPr="00B14B98">
        <w:rPr>
          <w:b/>
          <w:bCs/>
          <w:sz w:val="24"/>
          <w:szCs w:val="24"/>
        </w:rPr>
        <w:t>levee collapse</w:t>
      </w:r>
      <w:r w:rsidRPr="00B14B98">
        <w:rPr>
          <w:sz w:val="24"/>
          <w:szCs w:val="24"/>
        </w:rPr>
        <w:t xml:space="preserve"> is an </w:t>
      </w:r>
      <w:r w:rsidRPr="00B14B98">
        <w:rPr>
          <w:b/>
          <w:bCs/>
          <w:sz w:val="24"/>
          <w:szCs w:val="24"/>
        </w:rPr>
        <w:t xml:space="preserve">exceptional </w:t>
      </w:r>
      <w:r w:rsidR="00990E71">
        <w:rPr>
          <w:b/>
          <w:bCs/>
          <w:sz w:val="24"/>
          <w:szCs w:val="24"/>
        </w:rPr>
        <w:t>occurrence</w:t>
      </w:r>
      <w:r w:rsidRPr="00B14B98">
        <w:rPr>
          <w:sz w:val="24"/>
          <w:szCs w:val="24"/>
        </w:rPr>
        <w:t xml:space="preserve">. Given this distinction, the </w:t>
      </w:r>
      <w:r w:rsidRPr="00B14B98">
        <w:rPr>
          <w:b/>
          <w:bCs/>
          <w:sz w:val="24"/>
          <w:szCs w:val="24"/>
        </w:rPr>
        <w:t>levee collapse</w:t>
      </w:r>
      <w:r w:rsidRPr="00B14B98">
        <w:rPr>
          <w:sz w:val="24"/>
          <w:szCs w:val="24"/>
        </w:rPr>
        <w:t xml:space="preserve"> serves as the </w:t>
      </w:r>
      <w:r w:rsidRPr="00B14B98">
        <w:rPr>
          <w:b/>
          <w:bCs/>
          <w:sz w:val="24"/>
          <w:szCs w:val="24"/>
        </w:rPr>
        <w:t>most appropriate incident identifier</w:t>
      </w:r>
      <w:r w:rsidR="00C77118">
        <w:rPr>
          <w:sz w:val="24"/>
          <w:szCs w:val="24"/>
        </w:rPr>
        <w:t xml:space="preserve"> for the overall event situation</w:t>
      </w:r>
      <w:r w:rsidRPr="00B14B98">
        <w:rPr>
          <w:sz w:val="24"/>
          <w:szCs w:val="24"/>
        </w:rPr>
        <w:t>.</w:t>
      </w:r>
    </w:p>
    <w:p w14:paraId="24F18EA0" w14:textId="77777777" w:rsidR="008E71FE" w:rsidRPr="008E71FE" w:rsidRDefault="008E71FE" w:rsidP="008E71FE">
      <w:pPr>
        <w:pStyle w:val="ListParagraph"/>
        <w:ind w:left="360"/>
        <w:rPr>
          <w:sz w:val="24"/>
          <w:szCs w:val="24"/>
          <w:lang w:val="en-US"/>
        </w:rPr>
      </w:pPr>
    </w:p>
    <w:p w14:paraId="56C290C7" w14:textId="244F63C0" w:rsidR="00990E71" w:rsidRPr="001F495C" w:rsidRDefault="00B14B98" w:rsidP="00C17DDB">
      <w:pPr>
        <w:pStyle w:val="ListParagraph"/>
        <w:numPr>
          <w:ilvl w:val="0"/>
          <w:numId w:val="32"/>
        </w:numPr>
        <w:rPr>
          <w:sz w:val="24"/>
          <w:szCs w:val="24"/>
          <w:lang w:val="en-US"/>
        </w:rPr>
      </w:pPr>
      <w:r w:rsidRPr="00B14B98">
        <w:rPr>
          <w:sz w:val="24"/>
          <w:szCs w:val="24"/>
        </w:rPr>
        <w:t xml:space="preserve">Building on the </w:t>
      </w:r>
      <w:r w:rsidRPr="00B14B98">
        <w:rPr>
          <w:b/>
          <w:bCs/>
          <w:sz w:val="24"/>
          <w:szCs w:val="24"/>
        </w:rPr>
        <w:t>simple observation</w:t>
      </w:r>
      <w:r w:rsidRPr="00B14B98">
        <w:rPr>
          <w:sz w:val="24"/>
          <w:szCs w:val="24"/>
        </w:rPr>
        <w:t xml:space="preserve"> </w:t>
      </w:r>
      <w:r w:rsidR="00C77118">
        <w:rPr>
          <w:sz w:val="24"/>
          <w:szCs w:val="24"/>
        </w:rPr>
        <w:t xml:space="preserve">section </w:t>
      </w:r>
      <w:r w:rsidRPr="00B14B98">
        <w:rPr>
          <w:sz w:val="24"/>
          <w:szCs w:val="24"/>
        </w:rPr>
        <w:t xml:space="preserve">above, at the current </w:t>
      </w:r>
      <w:r w:rsidR="00C77118">
        <w:rPr>
          <w:b/>
          <w:bCs/>
          <w:sz w:val="24"/>
          <w:szCs w:val="24"/>
        </w:rPr>
        <w:t>point-in-time</w:t>
      </w:r>
      <w:r w:rsidR="00996AFF">
        <w:rPr>
          <w:b/>
          <w:bCs/>
          <w:sz w:val="24"/>
          <w:szCs w:val="24"/>
        </w:rPr>
        <w:t xml:space="preserve"> A</w:t>
      </w:r>
      <w:r w:rsidRPr="00B14B98">
        <w:rPr>
          <w:b/>
          <w:bCs/>
          <w:sz w:val="24"/>
          <w:szCs w:val="24"/>
        </w:rPr>
        <w:t xml:space="preserve"> in the diagram</w:t>
      </w:r>
      <w:r w:rsidR="00990E71">
        <w:rPr>
          <w:b/>
          <w:bCs/>
          <w:sz w:val="24"/>
          <w:szCs w:val="24"/>
        </w:rPr>
        <w:t>s</w:t>
      </w:r>
      <w:r w:rsidRPr="00B14B98">
        <w:rPr>
          <w:sz w:val="24"/>
          <w:szCs w:val="24"/>
        </w:rPr>
        <w:t xml:space="preserve">, the </w:t>
      </w:r>
      <w:r w:rsidRPr="00B14B98">
        <w:rPr>
          <w:b/>
          <w:bCs/>
          <w:sz w:val="24"/>
          <w:szCs w:val="24"/>
        </w:rPr>
        <w:t>flash flood</w:t>
      </w:r>
      <w:r w:rsidRPr="00B14B98">
        <w:rPr>
          <w:sz w:val="24"/>
          <w:szCs w:val="24"/>
        </w:rPr>
        <w:t xml:space="preserve"> event is the </w:t>
      </w:r>
      <w:r w:rsidRPr="00B14B98">
        <w:rPr>
          <w:b/>
          <w:bCs/>
          <w:sz w:val="24"/>
          <w:szCs w:val="24"/>
        </w:rPr>
        <w:t>most immediate</w:t>
      </w:r>
      <w:r w:rsidR="00C77118">
        <w:rPr>
          <w:b/>
          <w:bCs/>
          <w:sz w:val="24"/>
          <w:szCs w:val="24"/>
        </w:rPr>
        <w:t xml:space="preserve"> </w:t>
      </w:r>
      <w:r w:rsidRPr="00B14B98">
        <w:rPr>
          <w:b/>
          <w:bCs/>
          <w:sz w:val="24"/>
          <w:szCs w:val="24"/>
        </w:rPr>
        <w:t>concern</w:t>
      </w:r>
      <w:r w:rsidRPr="00B14B98">
        <w:rPr>
          <w:sz w:val="24"/>
          <w:szCs w:val="24"/>
        </w:rPr>
        <w:t xml:space="preserve">. </w:t>
      </w:r>
      <w:r w:rsidR="008E71FE">
        <w:rPr>
          <w:sz w:val="24"/>
          <w:szCs w:val="24"/>
        </w:rPr>
        <w:t>However, a</w:t>
      </w:r>
      <w:r w:rsidRPr="00B14B98">
        <w:rPr>
          <w:sz w:val="24"/>
          <w:szCs w:val="24"/>
        </w:rPr>
        <w:t>s the</w:t>
      </w:r>
      <w:r w:rsidR="008E71FE">
        <w:rPr>
          <w:sz w:val="24"/>
          <w:szCs w:val="24"/>
        </w:rPr>
        <w:t xml:space="preserve"> event</w:t>
      </w:r>
      <w:r w:rsidRPr="00B14B98">
        <w:rPr>
          <w:sz w:val="24"/>
          <w:szCs w:val="24"/>
        </w:rPr>
        <w:t xml:space="preserve"> situation progresses</w:t>
      </w:r>
      <w:r w:rsidR="00990E71">
        <w:rPr>
          <w:sz w:val="24"/>
          <w:szCs w:val="24"/>
        </w:rPr>
        <w:t xml:space="preserve">, </w:t>
      </w:r>
      <w:r w:rsidRPr="00B14B98">
        <w:rPr>
          <w:sz w:val="24"/>
          <w:szCs w:val="24"/>
        </w:rPr>
        <w:t xml:space="preserve">the </w:t>
      </w:r>
      <w:r w:rsidRPr="00B14B98">
        <w:rPr>
          <w:b/>
          <w:bCs/>
          <w:sz w:val="24"/>
          <w:szCs w:val="24"/>
        </w:rPr>
        <w:t>follow-on flood event</w:t>
      </w:r>
      <w:r w:rsidRPr="00B14B98">
        <w:rPr>
          <w:sz w:val="24"/>
          <w:szCs w:val="24"/>
        </w:rPr>
        <w:t xml:space="preserve"> will </w:t>
      </w:r>
      <w:r w:rsidR="00C77118" w:rsidRPr="00990E71">
        <w:rPr>
          <w:bCs/>
          <w:sz w:val="24"/>
          <w:szCs w:val="24"/>
        </w:rPr>
        <w:t>eventually</w:t>
      </w:r>
      <w:r w:rsidR="00C77118">
        <w:rPr>
          <w:b/>
          <w:bCs/>
          <w:sz w:val="24"/>
          <w:szCs w:val="24"/>
        </w:rPr>
        <w:t xml:space="preserve"> become the main </w:t>
      </w:r>
      <w:r w:rsidRPr="00B14B98">
        <w:rPr>
          <w:b/>
          <w:bCs/>
          <w:sz w:val="24"/>
          <w:szCs w:val="24"/>
        </w:rPr>
        <w:t>concern</w:t>
      </w:r>
      <w:r w:rsidRPr="00B14B98">
        <w:rPr>
          <w:sz w:val="24"/>
          <w:szCs w:val="24"/>
        </w:rPr>
        <w:t>, shifting the</w:t>
      </w:r>
      <w:r>
        <w:rPr>
          <w:sz w:val="24"/>
          <w:szCs w:val="24"/>
        </w:rPr>
        <w:t xml:space="preserve"> </w:t>
      </w:r>
      <w:r w:rsidRPr="008E71FE">
        <w:rPr>
          <w:b/>
          <w:sz w:val="24"/>
          <w:szCs w:val="24"/>
        </w:rPr>
        <w:t>primary</w:t>
      </w:r>
      <w:r w:rsidRPr="00B14B98">
        <w:rPr>
          <w:sz w:val="24"/>
          <w:szCs w:val="24"/>
        </w:rPr>
        <w:t xml:space="preserve"> </w:t>
      </w:r>
      <w:r w:rsidRPr="008E71FE">
        <w:rPr>
          <w:bCs/>
          <w:sz w:val="24"/>
          <w:szCs w:val="24"/>
        </w:rPr>
        <w:t>event-of-interest</w:t>
      </w:r>
      <w:r w:rsidRPr="008E71FE">
        <w:rPr>
          <w:sz w:val="24"/>
          <w:szCs w:val="24"/>
        </w:rPr>
        <w:t xml:space="preserve"> </w:t>
      </w:r>
      <w:r w:rsidRPr="00B14B98">
        <w:rPr>
          <w:sz w:val="24"/>
          <w:szCs w:val="24"/>
        </w:rPr>
        <w:t xml:space="preserve">from a </w:t>
      </w:r>
      <w:r w:rsidRPr="00B14B98">
        <w:rPr>
          <w:b/>
          <w:bCs/>
          <w:sz w:val="24"/>
          <w:szCs w:val="24"/>
        </w:rPr>
        <w:t>flash flood</w:t>
      </w:r>
      <w:r w:rsidRPr="00B14B98">
        <w:rPr>
          <w:sz w:val="24"/>
          <w:szCs w:val="24"/>
        </w:rPr>
        <w:t xml:space="preserve"> to a </w:t>
      </w:r>
      <w:r w:rsidRPr="00B14B98">
        <w:rPr>
          <w:b/>
          <w:bCs/>
          <w:sz w:val="24"/>
          <w:szCs w:val="24"/>
        </w:rPr>
        <w:t>flood</w:t>
      </w:r>
      <w:r w:rsidRPr="00B14B98">
        <w:rPr>
          <w:sz w:val="24"/>
          <w:szCs w:val="24"/>
        </w:rPr>
        <w:t>.</w:t>
      </w:r>
      <w:r w:rsidR="00990E71" w:rsidRPr="00990E71">
        <w:rPr>
          <w:sz w:val="24"/>
          <w:szCs w:val="24"/>
        </w:rPr>
        <w:t xml:space="preserve"> </w:t>
      </w:r>
      <w:r w:rsidR="00990E71" w:rsidRPr="00B14B98">
        <w:rPr>
          <w:sz w:val="24"/>
          <w:szCs w:val="24"/>
        </w:rPr>
        <w:t xml:space="preserve">This situation involves at least </w:t>
      </w:r>
      <w:r w:rsidR="00990E71" w:rsidRPr="00B14B98">
        <w:rPr>
          <w:b/>
          <w:bCs/>
          <w:sz w:val="24"/>
          <w:szCs w:val="24"/>
        </w:rPr>
        <w:t>two events-of-interest</w:t>
      </w:r>
      <w:r w:rsidR="00990E71" w:rsidRPr="00B14B98">
        <w:rPr>
          <w:sz w:val="24"/>
          <w:szCs w:val="24"/>
        </w:rPr>
        <w:t xml:space="preserve">, </w:t>
      </w:r>
      <w:r w:rsidR="00990E71">
        <w:rPr>
          <w:sz w:val="24"/>
          <w:szCs w:val="24"/>
        </w:rPr>
        <w:t>indicating that it qualifies</w:t>
      </w:r>
      <w:r w:rsidR="00990E71" w:rsidRPr="00B14B98">
        <w:rPr>
          <w:sz w:val="24"/>
          <w:szCs w:val="24"/>
        </w:rPr>
        <w:t xml:space="preserve"> as a </w:t>
      </w:r>
      <w:r w:rsidR="00990E71" w:rsidRPr="00B14B98">
        <w:rPr>
          <w:b/>
          <w:bCs/>
          <w:sz w:val="24"/>
          <w:szCs w:val="24"/>
        </w:rPr>
        <w:t>complex-event situation</w:t>
      </w:r>
      <w:r w:rsidR="00990E71" w:rsidRPr="001F495C">
        <w:rPr>
          <w:sz w:val="24"/>
          <w:szCs w:val="24"/>
          <w:lang w:val="en-US"/>
        </w:rPr>
        <w:t xml:space="preserve"> </w:t>
      </w:r>
      <w:r w:rsidR="00990E71" w:rsidRPr="001F495C">
        <w:rPr>
          <w:rStyle w:val="FootnoteReference"/>
          <w:sz w:val="24"/>
          <w:szCs w:val="24"/>
          <w:lang w:val="en-US"/>
        </w:rPr>
        <w:footnoteReference w:id="80"/>
      </w:r>
      <w:r w:rsidR="00990E71" w:rsidRPr="00B14B98">
        <w:rPr>
          <w:sz w:val="24"/>
          <w:szCs w:val="24"/>
        </w:rPr>
        <w:t>.</w:t>
      </w:r>
    </w:p>
    <w:p w14:paraId="3787A72C" w14:textId="77777777" w:rsidR="008E71FE" w:rsidRPr="008E71FE" w:rsidRDefault="008E71FE" w:rsidP="008E71FE">
      <w:pPr>
        <w:pStyle w:val="ListParagraph"/>
        <w:ind w:left="1080"/>
        <w:rPr>
          <w:sz w:val="24"/>
          <w:szCs w:val="24"/>
          <w:lang w:val="en-US"/>
        </w:rPr>
      </w:pPr>
    </w:p>
    <w:p w14:paraId="442F202E" w14:textId="460068A8" w:rsidR="008E71FE" w:rsidRPr="00990E71" w:rsidRDefault="008E71FE" w:rsidP="00C17DDB">
      <w:pPr>
        <w:pStyle w:val="ListParagraph"/>
        <w:numPr>
          <w:ilvl w:val="1"/>
          <w:numId w:val="32"/>
        </w:numPr>
        <w:rPr>
          <w:sz w:val="24"/>
          <w:szCs w:val="24"/>
          <w:lang w:val="en-US"/>
        </w:rPr>
      </w:pPr>
      <w:r w:rsidRPr="00B14B98">
        <w:rPr>
          <w:sz w:val="24"/>
          <w:szCs w:val="24"/>
        </w:rPr>
        <w:t xml:space="preserve">A </w:t>
      </w:r>
      <w:r w:rsidRPr="00B14B98">
        <w:rPr>
          <w:b/>
          <w:bCs/>
          <w:sz w:val="24"/>
          <w:szCs w:val="24"/>
        </w:rPr>
        <w:t>judgment call</w:t>
      </w:r>
      <w:r w:rsidRPr="00B14B98">
        <w:rPr>
          <w:sz w:val="24"/>
          <w:szCs w:val="24"/>
        </w:rPr>
        <w:t xml:space="preserve"> is made in this situation, determining </w:t>
      </w:r>
      <w:r>
        <w:rPr>
          <w:sz w:val="24"/>
          <w:szCs w:val="24"/>
        </w:rPr>
        <w:t xml:space="preserve">whether </w:t>
      </w:r>
      <w:r w:rsidRPr="00B14B98">
        <w:rPr>
          <w:sz w:val="24"/>
          <w:szCs w:val="24"/>
        </w:rPr>
        <w:t xml:space="preserve">the </w:t>
      </w:r>
      <w:r w:rsidRPr="00B14B98">
        <w:rPr>
          <w:b/>
          <w:bCs/>
          <w:sz w:val="24"/>
          <w:szCs w:val="24"/>
        </w:rPr>
        <w:t>responsible agency</w:t>
      </w:r>
      <w:r w:rsidRPr="00B14B98">
        <w:rPr>
          <w:sz w:val="24"/>
          <w:szCs w:val="24"/>
        </w:rPr>
        <w:t xml:space="preserve"> is </w:t>
      </w:r>
      <w:r w:rsidRPr="00C77118">
        <w:rPr>
          <w:bCs/>
          <w:sz w:val="24"/>
          <w:szCs w:val="24"/>
        </w:rPr>
        <w:t xml:space="preserve">losing </w:t>
      </w:r>
      <w:r>
        <w:rPr>
          <w:bCs/>
          <w:sz w:val="24"/>
          <w:szCs w:val="24"/>
        </w:rPr>
        <w:t xml:space="preserve">significant </w:t>
      </w:r>
      <w:r w:rsidRPr="00C77118">
        <w:rPr>
          <w:bCs/>
          <w:sz w:val="24"/>
          <w:szCs w:val="24"/>
        </w:rPr>
        <w:t>advance warning time</w:t>
      </w:r>
      <w:r w:rsidRPr="00C77118">
        <w:rPr>
          <w:sz w:val="24"/>
          <w:szCs w:val="24"/>
        </w:rPr>
        <w:t xml:space="preserve"> </w:t>
      </w:r>
      <w:r>
        <w:rPr>
          <w:sz w:val="24"/>
          <w:szCs w:val="24"/>
        </w:rPr>
        <w:t>while concurrently assessing</w:t>
      </w:r>
      <w:r w:rsidRPr="00B14B98">
        <w:rPr>
          <w:sz w:val="24"/>
          <w:szCs w:val="24"/>
        </w:rPr>
        <w:t xml:space="preserve"> </w:t>
      </w:r>
      <w:r w:rsidRPr="00B14B98">
        <w:rPr>
          <w:b/>
          <w:bCs/>
          <w:sz w:val="24"/>
          <w:szCs w:val="24"/>
        </w:rPr>
        <w:t xml:space="preserve">both </w:t>
      </w:r>
      <w:r w:rsidRPr="00C77118">
        <w:rPr>
          <w:bCs/>
          <w:sz w:val="24"/>
          <w:szCs w:val="24"/>
        </w:rPr>
        <w:t>flood-b</w:t>
      </w:r>
      <w:r>
        <w:rPr>
          <w:bCs/>
          <w:sz w:val="24"/>
          <w:szCs w:val="24"/>
        </w:rPr>
        <w:t>as</w:t>
      </w:r>
      <w:r w:rsidRPr="00C77118">
        <w:rPr>
          <w:bCs/>
          <w:sz w:val="24"/>
          <w:szCs w:val="24"/>
        </w:rPr>
        <w:t>e</w:t>
      </w:r>
      <w:r>
        <w:rPr>
          <w:bCs/>
          <w:sz w:val="24"/>
          <w:szCs w:val="24"/>
        </w:rPr>
        <w:t>d</w:t>
      </w:r>
      <w:r>
        <w:rPr>
          <w:b/>
          <w:bCs/>
          <w:sz w:val="24"/>
          <w:szCs w:val="24"/>
        </w:rPr>
        <w:t xml:space="preserve"> </w:t>
      </w:r>
      <w:r w:rsidRPr="00B14B98">
        <w:rPr>
          <w:b/>
          <w:bCs/>
          <w:sz w:val="24"/>
          <w:szCs w:val="24"/>
        </w:rPr>
        <w:t>events-of-interest</w:t>
      </w:r>
      <w:r w:rsidRPr="00B14B98">
        <w:rPr>
          <w:sz w:val="24"/>
          <w:szCs w:val="24"/>
        </w:rPr>
        <w:t xml:space="preserve">. </w:t>
      </w:r>
      <w:r>
        <w:rPr>
          <w:sz w:val="24"/>
          <w:szCs w:val="24"/>
        </w:rPr>
        <w:t>I</w:t>
      </w:r>
      <w:r w:rsidRPr="00B14B98">
        <w:rPr>
          <w:sz w:val="24"/>
          <w:szCs w:val="24"/>
        </w:rPr>
        <w:t xml:space="preserve">f the </w:t>
      </w:r>
      <w:r w:rsidRPr="00B14B98">
        <w:rPr>
          <w:b/>
          <w:bCs/>
          <w:sz w:val="24"/>
          <w:szCs w:val="24"/>
        </w:rPr>
        <w:t>observation-gathering process</w:t>
      </w:r>
      <w:r w:rsidRPr="00B14B98">
        <w:rPr>
          <w:sz w:val="24"/>
          <w:szCs w:val="24"/>
        </w:rPr>
        <w:t xml:space="preserve"> for the </w:t>
      </w:r>
      <w:r w:rsidRPr="00B14B98">
        <w:rPr>
          <w:b/>
          <w:bCs/>
          <w:sz w:val="24"/>
          <w:szCs w:val="24"/>
        </w:rPr>
        <w:t>flood event</w:t>
      </w:r>
      <w:r w:rsidRPr="00B14B98">
        <w:rPr>
          <w:sz w:val="24"/>
          <w:szCs w:val="24"/>
        </w:rPr>
        <w:t xml:space="preserve"> begins to </w:t>
      </w:r>
      <w:r w:rsidRPr="00B14B98">
        <w:rPr>
          <w:b/>
          <w:bCs/>
          <w:sz w:val="24"/>
          <w:szCs w:val="24"/>
        </w:rPr>
        <w:t>delay the timely publication</w:t>
      </w:r>
      <w:r w:rsidRPr="00B14B98">
        <w:rPr>
          <w:sz w:val="24"/>
          <w:szCs w:val="24"/>
        </w:rPr>
        <w:t xml:space="preserve"> of an alert for the </w:t>
      </w:r>
      <w:r w:rsidRPr="00B14B98">
        <w:rPr>
          <w:b/>
          <w:bCs/>
          <w:sz w:val="24"/>
          <w:szCs w:val="24"/>
        </w:rPr>
        <w:t>flash flood event</w:t>
      </w:r>
      <w:r w:rsidRPr="00B14B98">
        <w:rPr>
          <w:sz w:val="24"/>
          <w:szCs w:val="24"/>
        </w:rPr>
        <w:t xml:space="preserve">, the agency may opt to </w:t>
      </w:r>
      <w:r w:rsidRPr="00B14B98">
        <w:rPr>
          <w:b/>
          <w:bCs/>
          <w:sz w:val="24"/>
          <w:szCs w:val="24"/>
        </w:rPr>
        <w:t xml:space="preserve">proceed </w:t>
      </w:r>
      <w:r>
        <w:rPr>
          <w:bCs/>
          <w:sz w:val="24"/>
          <w:szCs w:val="24"/>
        </w:rPr>
        <w:t>with issuing a</w:t>
      </w:r>
      <w:r w:rsidRPr="00B14B98">
        <w:rPr>
          <w:b/>
          <w:bCs/>
          <w:sz w:val="24"/>
          <w:szCs w:val="24"/>
        </w:rPr>
        <w:t xml:space="preserve"> flash flood alert</w:t>
      </w:r>
      <w:r w:rsidRPr="00C77118">
        <w:rPr>
          <w:bCs/>
          <w:sz w:val="24"/>
          <w:szCs w:val="24"/>
        </w:rPr>
        <w:t xml:space="preserve"> first</w:t>
      </w:r>
      <w:r w:rsidRPr="00B14B98">
        <w:rPr>
          <w:sz w:val="24"/>
          <w:szCs w:val="24"/>
        </w:rPr>
        <w:t xml:space="preserve">, with the understanding that </w:t>
      </w:r>
      <w:r>
        <w:rPr>
          <w:sz w:val="24"/>
          <w:szCs w:val="24"/>
        </w:rPr>
        <w:t xml:space="preserve">it will quickly by an </w:t>
      </w:r>
      <w:r w:rsidRPr="00B14B98">
        <w:rPr>
          <w:b/>
          <w:bCs/>
          <w:sz w:val="24"/>
          <w:szCs w:val="24"/>
        </w:rPr>
        <w:t>updated message</w:t>
      </w:r>
      <w:r w:rsidRPr="00B14B98">
        <w:rPr>
          <w:sz w:val="24"/>
          <w:szCs w:val="24"/>
        </w:rPr>
        <w:t xml:space="preserve"> covering </w:t>
      </w:r>
      <w:r w:rsidRPr="00B14B98">
        <w:rPr>
          <w:b/>
          <w:bCs/>
          <w:sz w:val="24"/>
          <w:szCs w:val="24"/>
        </w:rPr>
        <w:t>both the flash flood and flood events</w:t>
      </w:r>
      <w:r w:rsidRPr="00B14B98">
        <w:rPr>
          <w:sz w:val="24"/>
          <w:szCs w:val="24"/>
        </w:rPr>
        <w:t>.</w:t>
      </w:r>
      <w:r>
        <w:rPr>
          <w:sz w:val="24"/>
          <w:szCs w:val="24"/>
        </w:rPr>
        <w:t xml:space="preserve"> This will be determined in the analysis process to follow.</w:t>
      </w:r>
    </w:p>
    <w:p w14:paraId="5EF2528F" w14:textId="77777777" w:rsidR="008E71FE" w:rsidRPr="00990E71" w:rsidRDefault="008E71FE" w:rsidP="008E71FE">
      <w:pPr>
        <w:pStyle w:val="ListParagraph"/>
        <w:rPr>
          <w:sz w:val="24"/>
          <w:szCs w:val="24"/>
          <w:lang w:val="en-US"/>
        </w:rPr>
      </w:pPr>
    </w:p>
    <w:p w14:paraId="11562D97" w14:textId="0CEB6A4A" w:rsidR="008E71FE" w:rsidRPr="004D016B" w:rsidRDefault="008E71FE" w:rsidP="00C17DDB">
      <w:pPr>
        <w:pStyle w:val="ListParagraph"/>
        <w:numPr>
          <w:ilvl w:val="2"/>
          <w:numId w:val="32"/>
        </w:numPr>
        <w:rPr>
          <w:sz w:val="24"/>
          <w:szCs w:val="24"/>
          <w:lang w:val="en-US"/>
        </w:rPr>
      </w:pPr>
      <w:r>
        <w:rPr>
          <w:sz w:val="24"/>
          <w:szCs w:val="24"/>
          <w:lang w:val="en-US"/>
        </w:rPr>
        <w:t>Preliminary messages often overdo the area and timing of concern in the haste to get them published, a behavior that can be acknowledged with standard text indicating new m</w:t>
      </w:r>
      <w:r w:rsidR="00582653">
        <w:rPr>
          <w:sz w:val="24"/>
          <w:szCs w:val="24"/>
          <w:lang w:val="en-US"/>
        </w:rPr>
        <w:t>essages will be issued with additional</w:t>
      </w:r>
      <w:r>
        <w:rPr>
          <w:sz w:val="24"/>
          <w:szCs w:val="24"/>
          <w:lang w:val="en-US"/>
        </w:rPr>
        <w:t xml:space="preserve"> details as they become available. </w:t>
      </w:r>
    </w:p>
    <w:p w14:paraId="61E28154" w14:textId="77777777" w:rsidR="009E48FF" w:rsidRDefault="009E48FF" w:rsidP="009E48FF">
      <w:pPr>
        <w:pStyle w:val="ListParagraph"/>
        <w:ind w:left="1080"/>
        <w:rPr>
          <w:sz w:val="24"/>
          <w:szCs w:val="24"/>
          <w:lang w:val="en-US"/>
        </w:rPr>
      </w:pPr>
    </w:p>
    <w:p w14:paraId="2239FACE" w14:textId="4201C051" w:rsidR="00CA205F" w:rsidRPr="001F495C" w:rsidRDefault="00B14B98" w:rsidP="00C17DDB">
      <w:pPr>
        <w:pStyle w:val="ListParagraph"/>
        <w:numPr>
          <w:ilvl w:val="0"/>
          <w:numId w:val="32"/>
        </w:numPr>
        <w:rPr>
          <w:sz w:val="24"/>
          <w:szCs w:val="24"/>
          <w:lang w:val="en-US"/>
        </w:rPr>
      </w:pPr>
      <w:r w:rsidRPr="00B14B98">
        <w:rPr>
          <w:sz w:val="24"/>
          <w:szCs w:val="24"/>
        </w:rPr>
        <w:t xml:space="preserve">If the </w:t>
      </w:r>
      <w:r w:rsidRPr="00B14B98">
        <w:rPr>
          <w:b/>
          <w:bCs/>
          <w:sz w:val="24"/>
          <w:szCs w:val="24"/>
        </w:rPr>
        <w:t>flash flood</w:t>
      </w:r>
      <w:r w:rsidRPr="00B14B98">
        <w:rPr>
          <w:sz w:val="24"/>
          <w:szCs w:val="24"/>
        </w:rPr>
        <w:t xml:space="preserve"> were to trigger additional </w:t>
      </w:r>
      <w:r w:rsidRPr="00B14B98">
        <w:rPr>
          <w:b/>
          <w:bCs/>
          <w:sz w:val="24"/>
          <w:szCs w:val="24"/>
        </w:rPr>
        <w:t>secondary events</w:t>
      </w:r>
      <w:r w:rsidRPr="00B14B98">
        <w:rPr>
          <w:sz w:val="24"/>
          <w:szCs w:val="24"/>
        </w:rPr>
        <w:t xml:space="preserve">, such as </w:t>
      </w:r>
      <w:r w:rsidRPr="00B14B98">
        <w:rPr>
          <w:b/>
          <w:bCs/>
          <w:sz w:val="24"/>
          <w:szCs w:val="24"/>
        </w:rPr>
        <w:t>structural damage</w:t>
      </w:r>
      <w:r w:rsidRPr="00B14B98">
        <w:rPr>
          <w:sz w:val="24"/>
          <w:szCs w:val="24"/>
        </w:rPr>
        <w:t xml:space="preserve"> to a </w:t>
      </w:r>
      <w:r w:rsidRPr="00B14B98">
        <w:rPr>
          <w:b/>
          <w:bCs/>
          <w:sz w:val="24"/>
          <w:szCs w:val="24"/>
        </w:rPr>
        <w:t>bridge</w:t>
      </w:r>
      <w:r w:rsidR="00D439EC">
        <w:rPr>
          <w:b/>
          <w:bCs/>
          <w:sz w:val="24"/>
          <w:szCs w:val="24"/>
        </w:rPr>
        <w:t>,</w:t>
      </w:r>
      <w:r w:rsidRPr="00B14B98">
        <w:rPr>
          <w:sz w:val="24"/>
          <w:szCs w:val="24"/>
        </w:rPr>
        <w:t xml:space="preserve"> or</w:t>
      </w:r>
      <w:r>
        <w:rPr>
          <w:sz w:val="24"/>
          <w:szCs w:val="24"/>
        </w:rPr>
        <w:t xml:space="preserve"> a</w:t>
      </w:r>
      <w:r w:rsidRPr="00B14B98">
        <w:rPr>
          <w:sz w:val="24"/>
          <w:szCs w:val="24"/>
        </w:rPr>
        <w:t xml:space="preserve"> </w:t>
      </w:r>
      <w:r w:rsidRPr="00B14B98">
        <w:rPr>
          <w:b/>
          <w:bCs/>
          <w:sz w:val="24"/>
          <w:szCs w:val="24"/>
        </w:rPr>
        <w:t>b</w:t>
      </w:r>
      <w:r>
        <w:rPr>
          <w:b/>
          <w:bCs/>
          <w:sz w:val="24"/>
          <w:szCs w:val="24"/>
        </w:rPr>
        <w:t>uilding collapse concern</w:t>
      </w:r>
      <w:r w:rsidRPr="00B14B98">
        <w:rPr>
          <w:sz w:val="24"/>
          <w:szCs w:val="24"/>
        </w:rPr>
        <w:t xml:space="preserve">, the overall </w:t>
      </w:r>
      <w:r w:rsidR="00582653" w:rsidRPr="00582653">
        <w:rPr>
          <w:b/>
          <w:sz w:val="24"/>
          <w:szCs w:val="24"/>
        </w:rPr>
        <w:t>complex-event</w:t>
      </w:r>
      <w:r w:rsidR="00582653">
        <w:rPr>
          <w:sz w:val="24"/>
          <w:szCs w:val="24"/>
        </w:rPr>
        <w:t xml:space="preserve"> </w:t>
      </w:r>
      <w:r w:rsidRPr="00B14B98">
        <w:rPr>
          <w:sz w:val="24"/>
          <w:szCs w:val="24"/>
        </w:rPr>
        <w:t xml:space="preserve">situation would </w:t>
      </w:r>
      <w:r w:rsidR="00D439EC">
        <w:rPr>
          <w:sz w:val="24"/>
          <w:szCs w:val="24"/>
        </w:rPr>
        <w:t>be evolving</w:t>
      </w:r>
      <w:r w:rsidRPr="00B14B98">
        <w:rPr>
          <w:sz w:val="24"/>
          <w:szCs w:val="24"/>
        </w:rPr>
        <w:t xml:space="preserve">. However, in this </w:t>
      </w:r>
      <w:r w:rsidRPr="00B14B98">
        <w:rPr>
          <w:b/>
          <w:bCs/>
          <w:sz w:val="24"/>
          <w:szCs w:val="24"/>
        </w:rPr>
        <w:t>baseline case example</w:t>
      </w:r>
      <w:r>
        <w:rPr>
          <w:b/>
          <w:bCs/>
          <w:sz w:val="24"/>
          <w:szCs w:val="24"/>
        </w:rPr>
        <w:t xml:space="preserve"> situation</w:t>
      </w:r>
      <w:r w:rsidRPr="00B14B98">
        <w:rPr>
          <w:sz w:val="24"/>
          <w:szCs w:val="24"/>
        </w:rPr>
        <w:t>, the scenario is intentionally</w:t>
      </w:r>
      <w:r w:rsidRPr="009865F3">
        <w:rPr>
          <w:sz w:val="24"/>
          <w:szCs w:val="24"/>
        </w:rPr>
        <w:t xml:space="preserve"> </w:t>
      </w:r>
      <w:r w:rsidRPr="009865F3">
        <w:rPr>
          <w:bCs/>
          <w:sz w:val="24"/>
          <w:szCs w:val="24"/>
        </w:rPr>
        <w:t xml:space="preserve">kept </w:t>
      </w:r>
      <w:r w:rsidR="009865F3" w:rsidRPr="009865F3">
        <w:rPr>
          <w:bCs/>
          <w:sz w:val="24"/>
          <w:szCs w:val="24"/>
        </w:rPr>
        <w:t>minimal</w:t>
      </w:r>
      <w:r w:rsidRPr="00B14B98">
        <w:rPr>
          <w:sz w:val="24"/>
          <w:szCs w:val="24"/>
        </w:rPr>
        <w:t xml:space="preserve">, with no </w:t>
      </w:r>
      <w:r w:rsidR="00D439EC">
        <w:rPr>
          <w:sz w:val="24"/>
          <w:szCs w:val="24"/>
        </w:rPr>
        <w:t>such additional events to consider</w:t>
      </w:r>
      <w:r w:rsidRPr="00B14B98">
        <w:rPr>
          <w:sz w:val="24"/>
          <w:szCs w:val="24"/>
        </w:rPr>
        <w:t>.</w:t>
      </w:r>
    </w:p>
    <w:p w14:paraId="70E0990B" w14:textId="77777777" w:rsidR="009865F3" w:rsidRPr="009865F3" w:rsidRDefault="009865F3" w:rsidP="009865F3">
      <w:pPr>
        <w:pStyle w:val="ListParagraph"/>
        <w:ind w:left="360"/>
        <w:rPr>
          <w:sz w:val="24"/>
          <w:szCs w:val="24"/>
          <w:lang w:val="en-US"/>
        </w:rPr>
      </w:pPr>
    </w:p>
    <w:p w14:paraId="28250537" w14:textId="41AAA863" w:rsidR="00FA326B" w:rsidRPr="00B85A65" w:rsidRDefault="00B85A65" w:rsidP="00C17DDB">
      <w:pPr>
        <w:pStyle w:val="ListParagraph"/>
        <w:numPr>
          <w:ilvl w:val="0"/>
          <w:numId w:val="32"/>
        </w:numPr>
        <w:rPr>
          <w:sz w:val="24"/>
          <w:szCs w:val="24"/>
          <w:lang w:val="en-US"/>
        </w:rPr>
      </w:pPr>
      <w:r w:rsidRPr="00B85A65">
        <w:rPr>
          <w:sz w:val="24"/>
          <w:szCs w:val="24"/>
        </w:rPr>
        <w:t xml:space="preserve">In addition to bullet 2 in the simple </w:t>
      </w:r>
      <w:r>
        <w:rPr>
          <w:sz w:val="24"/>
          <w:szCs w:val="24"/>
        </w:rPr>
        <w:t>observation</w:t>
      </w:r>
      <w:r w:rsidRPr="00B85A65">
        <w:rPr>
          <w:sz w:val="24"/>
          <w:szCs w:val="24"/>
        </w:rPr>
        <w:t xml:space="preserve"> section</w:t>
      </w:r>
      <w:r>
        <w:rPr>
          <w:sz w:val="24"/>
          <w:szCs w:val="24"/>
        </w:rPr>
        <w:t xml:space="preserve"> above</w:t>
      </w:r>
      <w:r w:rsidRPr="00B85A65">
        <w:rPr>
          <w:sz w:val="24"/>
          <w:szCs w:val="24"/>
        </w:rPr>
        <w:t>, t</w:t>
      </w:r>
      <w:r w:rsidR="00B14B98" w:rsidRPr="00B85A65">
        <w:rPr>
          <w:sz w:val="24"/>
          <w:szCs w:val="24"/>
        </w:rPr>
        <w:t xml:space="preserve">he </w:t>
      </w:r>
      <w:r w:rsidR="00B14B98" w:rsidRPr="00B85A65">
        <w:rPr>
          <w:b/>
          <w:bCs/>
          <w:sz w:val="24"/>
          <w:szCs w:val="24"/>
        </w:rPr>
        <w:t>area of concern</w:t>
      </w:r>
      <w:r w:rsidR="00B14B98" w:rsidRPr="00B85A65">
        <w:rPr>
          <w:sz w:val="24"/>
          <w:szCs w:val="24"/>
        </w:rPr>
        <w:t xml:space="preserve"> for </w:t>
      </w:r>
      <w:r w:rsidRPr="00B85A65">
        <w:rPr>
          <w:sz w:val="24"/>
          <w:szCs w:val="24"/>
        </w:rPr>
        <w:t xml:space="preserve">the </w:t>
      </w:r>
      <w:r w:rsidR="00D439EC" w:rsidRPr="00B85A65">
        <w:rPr>
          <w:b/>
          <w:bCs/>
          <w:sz w:val="24"/>
          <w:szCs w:val="24"/>
        </w:rPr>
        <w:t xml:space="preserve">flood </w:t>
      </w:r>
      <w:r w:rsidR="00B14B98" w:rsidRPr="00B85A65">
        <w:rPr>
          <w:b/>
          <w:bCs/>
          <w:sz w:val="24"/>
          <w:szCs w:val="24"/>
        </w:rPr>
        <w:t>event</w:t>
      </w:r>
      <w:r w:rsidR="00D439EC" w:rsidRPr="00B85A65">
        <w:rPr>
          <w:b/>
          <w:bCs/>
          <w:sz w:val="24"/>
          <w:szCs w:val="24"/>
        </w:rPr>
        <w:t>s</w:t>
      </w:r>
      <w:r w:rsidRPr="00B85A65">
        <w:rPr>
          <w:sz w:val="24"/>
          <w:szCs w:val="24"/>
        </w:rPr>
        <w:t xml:space="preserve"> is also</w:t>
      </w:r>
      <w:r w:rsidR="00582653" w:rsidRPr="00B85A65">
        <w:rPr>
          <w:sz w:val="24"/>
          <w:szCs w:val="24"/>
        </w:rPr>
        <w:t xml:space="preserve"> straightforward to determine in this baseline case.</w:t>
      </w:r>
    </w:p>
    <w:p w14:paraId="3965BE0A" w14:textId="77777777" w:rsidR="009E48FF" w:rsidRPr="00B85A65" w:rsidRDefault="009E48FF" w:rsidP="009E48FF">
      <w:pPr>
        <w:pStyle w:val="ListParagraph"/>
        <w:ind w:left="1080"/>
        <w:rPr>
          <w:sz w:val="24"/>
          <w:szCs w:val="24"/>
          <w:lang w:val="en-US"/>
        </w:rPr>
      </w:pPr>
    </w:p>
    <w:p w14:paraId="12D068A3" w14:textId="1E268395" w:rsidR="001E2C9A" w:rsidRPr="00B85A65" w:rsidRDefault="00B14B98" w:rsidP="00C17DDB">
      <w:pPr>
        <w:pStyle w:val="ListParagraph"/>
        <w:numPr>
          <w:ilvl w:val="1"/>
          <w:numId w:val="32"/>
        </w:numPr>
        <w:rPr>
          <w:sz w:val="24"/>
          <w:szCs w:val="24"/>
          <w:lang w:val="en-US"/>
        </w:rPr>
      </w:pPr>
      <w:r w:rsidRPr="00B85A65">
        <w:rPr>
          <w:sz w:val="24"/>
          <w:szCs w:val="24"/>
        </w:rPr>
        <w:t xml:space="preserve">The affected </w:t>
      </w:r>
      <w:r w:rsidRPr="00B85A65">
        <w:rPr>
          <w:b/>
          <w:bCs/>
          <w:sz w:val="24"/>
          <w:szCs w:val="24"/>
        </w:rPr>
        <w:t>area</w:t>
      </w:r>
      <w:r w:rsidRPr="00B85A65">
        <w:rPr>
          <w:sz w:val="24"/>
          <w:szCs w:val="24"/>
        </w:rPr>
        <w:t xml:space="preserve"> is a </w:t>
      </w:r>
      <w:r w:rsidRPr="00B85A65">
        <w:rPr>
          <w:b/>
          <w:bCs/>
          <w:sz w:val="24"/>
          <w:szCs w:val="24"/>
        </w:rPr>
        <w:t>single, low-lying location</w:t>
      </w:r>
      <w:r w:rsidRPr="00B85A65">
        <w:rPr>
          <w:sz w:val="24"/>
          <w:szCs w:val="24"/>
        </w:rPr>
        <w:t xml:space="preserve"> that is </w:t>
      </w:r>
      <w:r w:rsidRPr="00B85A65">
        <w:rPr>
          <w:b/>
          <w:bCs/>
          <w:sz w:val="24"/>
          <w:szCs w:val="24"/>
        </w:rPr>
        <w:t>known to be vulnerable</w:t>
      </w:r>
      <w:r w:rsidRPr="00B85A65">
        <w:rPr>
          <w:sz w:val="24"/>
          <w:szCs w:val="24"/>
        </w:rPr>
        <w:t xml:space="preserve"> to </w:t>
      </w:r>
      <w:r w:rsidR="00D439EC" w:rsidRPr="00B85A65">
        <w:rPr>
          <w:sz w:val="24"/>
          <w:szCs w:val="24"/>
        </w:rPr>
        <w:t xml:space="preserve">flood </w:t>
      </w:r>
      <w:r w:rsidRPr="00B85A65">
        <w:rPr>
          <w:sz w:val="24"/>
          <w:szCs w:val="24"/>
        </w:rPr>
        <w:t xml:space="preserve">events. The </w:t>
      </w:r>
      <w:r w:rsidR="009865F3" w:rsidRPr="00B85A65">
        <w:rPr>
          <w:b/>
          <w:sz w:val="24"/>
          <w:szCs w:val="24"/>
        </w:rPr>
        <w:t>outer</w:t>
      </w:r>
      <w:r w:rsidR="009865F3" w:rsidRPr="00B85A65">
        <w:rPr>
          <w:sz w:val="24"/>
          <w:szCs w:val="24"/>
        </w:rPr>
        <w:t xml:space="preserve"> </w:t>
      </w:r>
      <w:r w:rsidRPr="00B85A65">
        <w:rPr>
          <w:b/>
          <w:bCs/>
          <w:sz w:val="24"/>
          <w:szCs w:val="24"/>
        </w:rPr>
        <w:t xml:space="preserve">edge </w:t>
      </w:r>
      <w:r w:rsidR="00582653" w:rsidRPr="00B85A65">
        <w:rPr>
          <w:b/>
          <w:bCs/>
          <w:sz w:val="24"/>
          <w:szCs w:val="24"/>
        </w:rPr>
        <w:t xml:space="preserve">fringe </w:t>
      </w:r>
      <w:r w:rsidRPr="00B85A65">
        <w:rPr>
          <w:b/>
          <w:bCs/>
          <w:sz w:val="24"/>
          <w:szCs w:val="24"/>
        </w:rPr>
        <w:t>areas</w:t>
      </w:r>
      <w:r w:rsidRPr="00B85A65">
        <w:rPr>
          <w:sz w:val="24"/>
          <w:szCs w:val="24"/>
        </w:rPr>
        <w:t xml:space="preserve"> surrounding this location will experience a </w:t>
      </w:r>
      <w:r w:rsidRPr="00B85A65">
        <w:rPr>
          <w:b/>
          <w:bCs/>
          <w:sz w:val="24"/>
          <w:szCs w:val="24"/>
        </w:rPr>
        <w:t>reduced level of impact</w:t>
      </w:r>
      <w:r w:rsidRPr="00B85A65">
        <w:rPr>
          <w:sz w:val="24"/>
          <w:szCs w:val="24"/>
        </w:rPr>
        <w:t xml:space="preserve"> compared to the </w:t>
      </w:r>
      <w:r w:rsidR="009865F3" w:rsidRPr="00B85A65">
        <w:rPr>
          <w:b/>
          <w:sz w:val="24"/>
          <w:szCs w:val="24"/>
        </w:rPr>
        <w:t>inner</w:t>
      </w:r>
      <w:r w:rsidR="009865F3" w:rsidRPr="00B85A65">
        <w:rPr>
          <w:sz w:val="24"/>
          <w:szCs w:val="24"/>
        </w:rPr>
        <w:t xml:space="preserve"> </w:t>
      </w:r>
      <w:r w:rsidRPr="00B85A65">
        <w:rPr>
          <w:b/>
          <w:bCs/>
          <w:sz w:val="24"/>
          <w:szCs w:val="24"/>
        </w:rPr>
        <w:t xml:space="preserve">core </w:t>
      </w:r>
      <w:r w:rsidR="00D439EC" w:rsidRPr="00B85A65">
        <w:rPr>
          <w:b/>
          <w:bCs/>
          <w:sz w:val="24"/>
          <w:szCs w:val="24"/>
        </w:rPr>
        <w:t>areas</w:t>
      </w:r>
      <w:r w:rsidRPr="00B85A65">
        <w:rPr>
          <w:sz w:val="24"/>
          <w:szCs w:val="24"/>
        </w:rPr>
        <w:t>.</w:t>
      </w:r>
    </w:p>
    <w:p w14:paraId="27FD1429" w14:textId="77777777" w:rsidR="009E48FF" w:rsidRPr="00B85A65" w:rsidRDefault="009E48FF" w:rsidP="009E48FF">
      <w:pPr>
        <w:pStyle w:val="ListParagraph"/>
        <w:ind w:left="1080"/>
        <w:rPr>
          <w:sz w:val="24"/>
          <w:szCs w:val="24"/>
          <w:lang w:val="en-US"/>
        </w:rPr>
      </w:pPr>
    </w:p>
    <w:p w14:paraId="35AD5698" w14:textId="45D33FE3" w:rsidR="00F860C5" w:rsidRPr="00B85A65" w:rsidRDefault="00D439EC" w:rsidP="00C17DDB">
      <w:pPr>
        <w:pStyle w:val="ListParagraph"/>
        <w:numPr>
          <w:ilvl w:val="1"/>
          <w:numId w:val="32"/>
        </w:numPr>
        <w:rPr>
          <w:sz w:val="24"/>
          <w:szCs w:val="24"/>
          <w:lang w:val="en-US"/>
        </w:rPr>
      </w:pPr>
      <w:r w:rsidRPr="00B85A65">
        <w:rPr>
          <w:sz w:val="24"/>
          <w:szCs w:val="24"/>
        </w:rPr>
        <w:t xml:space="preserve">The duration of the flood event is less certain </w:t>
      </w:r>
      <w:r w:rsidR="00B85A65" w:rsidRPr="00B85A65">
        <w:rPr>
          <w:sz w:val="24"/>
          <w:szCs w:val="24"/>
        </w:rPr>
        <w:t xml:space="preserve">than the flash flood </w:t>
      </w:r>
      <w:r w:rsidRPr="00B85A65">
        <w:rPr>
          <w:sz w:val="24"/>
          <w:szCs w:val="24"/>
        </w:rPr>
        <w:t>due to it</w:t>
      </w:r>
      <w:r w:rsidR="00582653" w:rsidRPr="00B85A65">
        <w:rPr>
          <w:sz w:val="24"/>
          <w:szCs w:val="24"/>
        </w:rPr>
        <w:t>’</w:t>
      </w:r>
      <w:r w:rsidRPr="00B85A65">
        <w:rPr>
          <w:sz w:val="24"/>
          <w:szCs w:val="24"/>
        </w:rPr>
        <w:t>s much longer future</w:t>
      </w:r>
      <w:r w:rsidR="00582653" w:rsidRPr="00B85A65">
        <w:rPr>
          <w:sz w:val="24"/>
          <w:szCs w:val="24"/>
        </w:rPr>
        <w:t>-</w:t>
      </w:r>
      <w:r w:rsidRPr="00B85A65">
        <w:rPr>
          <w:sz w:val="24"/>
          <w:szCs w:val="24"/>
        </w:rPr>
        <w:t>time presence</w:t>
      </w:r>
      <w:r w:rsidR="00582653" w:rsidRPr="00B85A65">
        <w:rPr>
          <w:sz w:val="24"/>
          <w:szCs w:val="24"/>
        </w:rPr>
        <w:t>,</w:t>
      </w:r>
      <w:r w:rsidR="009865F3" w:rsidRPr="00B85A65">
        <w:rPr>
          <w:sz w:val="24"/>
          <w:szCs w:val="24"/>
        </w:rPr>
        <w:t xml:space="preserve"> as there is </w:t>
      </w:r>
      <w:r w:rsidR="00582653" w:rsidRPr="00B85A65">
        <w:rPr>
          <w:sz w:val="24"/>
          <w:szCs w:val="24"/>
        </w:rPr>
        <w:t xml:space="preserve">still </w:t>
      </w:r>
      <w:r w:rsidR="009865F3" w:rsidRPr="00B85A65">
        <w:rPr>
          <w:sz w:val="24"/>
          <w:szCs w:val="24"/>
        </w:rPr>
        <w:t xml:space="preserve">a period of </w:t>
      </w:r>
      <w:proofErr w:type="gramStart"/>
      <w:r w:rsidR="009865F3" w:rsidRPr="00B85A65">
        <w:rPr>
          <w:sz w:val="24"/>
          <w:szCs w:val="24"/>
        </w:rPr>
        <w:t>high water</w:t>
      </w:r>
      <w:proofErr w:type="gramEnd"/>
      <w:r w:rsidR="009865F3" w:rsidRPr="00B85A65">
        <w:rPr>
          <w:sz w:val="24"/>
          <w:szCs w:val="24"/>
        </w:rPr>
        <w:t xml:space="preserve"> levels </w:t>
      </w:r>
      <w:r w:rsidR="00582653" w:rsidRPr="00B85A65">
        <w:rPr>
          <w:sz w:val="24"/>
          <w:szCs w:val="24"/>
        </w:rPr>
        <w:t xml:space="preserve">expected </w:t>
      </w:r>
      <w:r w:rsidR="009865F3" w:rsidRPr="00B85A65">
        <w:rPr>
          <w:sz w:val="24"/>
          <w:szCs w:val="24"/>
        </w:rPr>
        <w:t xml:space="preserve">after the rising water </w:t>
      </w:r>
      <w:r w:rsidR="00582653" w:rsidRPr="00B85A65">
        <w:rPr>
          <w:sz w:val="24"/>
          <w:szCs w:val="24"/>
        </w:rPr>
        <w:t xml:space="preserve">nature ends. </w:t>
      </w:r>
    </w:p>
    <w:p w14:paraId="4B4E5546" w14:textId="77777777" w:rsidR="009E48FF" w:rsidRPr="00B85A65" w:rsidRDefault="009E48FF" w:rsidP="009E48FF">
      <w:pPr>
        <w:pStyle w:val="ListParagraph"/>
        <w:ind w:left="1080"/>
        <w:rPr>
          <w:sz w:val="24"/>
          <w:szCs w:val="24"/>
          <w:lang w:val="en-US"/>
        </w:rPr>
      </w:pPr>
    </w:p>
    <w:p w14:paraId="251B7804" w14:textId="67F22F49" w:rsidR="001C3BE6" w:rsidRPr="00B85A65" w:rsidRDefault="00B14B98" w:rsidP="00C17DDB">
      <w:pPr>
        <w:pStyle w:val="ListParagraph"/>
        <w:numPr>
          <w:ilvl w:val="1"/>
          <w:numId w:val="32"/>
        </w:numPr>
        <w:rPr>
          <w:sz w:val="24"/>
          <w:szCs w:val="24"/>
          <w:lang w:val="en-US"/>
        </w:rPr>
      </w:pPr>
      <w:r w:rsidRPr="00B85A65">
        <w:rPr>
          <w:sz w:val="24"/>
          <w:szCs w:val="24"/>
        </w:rPr>
        <w:t xml:space="preserve">The </w:t>
      </w:r>
      <w:r w:rsidRPr="00B85A65">
        <w:rPr>
          <w:b/>
          <w:bCs/>
          <w:sz w:val="24"/>
          <w:szCs w:val="24"/>
        </w:rPr>
        <w:t>flood-prone area</w:t>
      </w:r>
      <w:r w:rsidRPr="00B85A65">
        <w:rPr>
          <w:sz w:val="24"/>
          <w:szCs w:val="24"/>
        </w:rPr>
        <w:t xml:space="preserve"> represents a </w:t>
      </w:r>
      <w:r w:rsidRPr="00B85A65">
        <w:rPr>
          <w:b/>
          <w:bCs/>
          <w:sz w:val="24"/>
          <w:szCs w:val="24"/>
        </w:rPr>
        <w:t>zone</w:t>
      </w:r>
      <w:r w:rsidRPr="00B85A65">
        <w:rPr>
          <w:sz w:val="24"/>
          <w:szCs w:val="24"/>
        </w:rPr>
        <w:t xml:space="preserve"> requiring an </w:t>
      </w:r>
      <w:r w:rsidRPr="00B85A65">
        <w:rPr>
          <w:b/>
          <w:bCs/>
          <w:sz w:val="24"/>
          <w:szCs w:val="24"/>
        </w:rPr>
        <w:t>alert</w:t>
      </w:r>
      <w:r w:rsidRPr="00B85A65">
        <w:rPr>
          <w:sz w:val="24"/>
          <w:szCs w:val="24"/>
        </w:rPr>
        <w:t>.</w:t>
      </w:r>
      <w:r w:rsidR="00D439EC" w:rsidRPr="00B85A65">
        <w:rPr>
          <w:bCs/>
          <w:sz w:val="24"/>
          <w:szCs w:val="24"/>
        </w:rPr>
        <w:t xml:space="preserve"> The </w:t>
      </w:r>
      <w:r w:rsidR="009865F3" w:rsidRPr="00B85A65">
        <w:rPr>
          <w:b/>
          <w:bCs/>
          <w:sz w:val="24"/>
          <w:szCs w:val="24"/>
        </w:rPr>
        <w:t xml:space="preserve">low-lying </w:t>
      </w:r>
      <w:r w:rsidR="00D439EC" w:rsidRPr="00B85A65">
        <w:rPr>
          <w:b/>
          <w:bCs/>
          <w:sz w:val="24"/>
          <w:szCs w:val="24"/>
        </w:rPr>
        <w:t>flood</w:t>
      </w:r>
      <w:r w:rsidR="009865F3" w:rsidRPr="00B85A65">
        <w:rPr>
          <w:b/>
          <w:bCs/>
          <w:sz w:val="24"/>
          <w:szCs w:val="24"/>
        </w:rPr>
        <w:t>-</w:t>
      </w:r>
      <w:r w:rsidR="00D439EC" w:rsidRPr="00B85A65">
        <w:rPr>
          <w:b/>
          <w:bCs/>
          <w:sz w:val="24"/>
          <w:szCs w:val="24"/>
        </w:rPr>
        <w:t>prone area</w:t>
      </w:r>
      <w:r w:rsidR="00D439EC" w:rsidRPr="00B85A65">
        <w:rPr>
          <w:bCs/>
          <w:sz w:val="24"/>
          <w:szCs w:val="24"/>
        </w:rPr>
        <w:t xml:space="preserve"> </w:t>
      </w:r>
      <w:r w:rsidR="008347A3" w:rsidRPr="00B85A65">
        <w:rPr>
          <w:bCs/>
          <w:sz w:val="24"/>
          <w:szCs w:val="24"/>
        </w:rPr>
        <w:t xml:space="preserve">is </w:t>
      </w:r>
      <w:r w:rsidR="009865F3" w:rsidRPr="00B85A65">
        <w:rPr>
          <w:bCs/>
          <w:sz w:val="24"/>
          <w:szCs w:val="24"/>
        </w:rPr>
        <w:t>a</w:t>
      </w:r>
      <w:r w:rsidR="008347A3" w:rsidRPr="00B85A65">
        <w:rPr>
          <w:bCs/>
          <w:sz w:val="24"/>
          <w:szCs w:val="24"/>
        </w:rPr>
        <w:t xml:space="preserve"> larger</w:t>
      </w:r>
      <w:r w:rsidR="009865F3" w:rsidRPr="00B85A65">
        <w:rPr>
          <w:bCs/>
          <w:sz w:val="24"/>
          <w:szCs w:val="24"/>
        </w:rPr>
        <w:t xml:space="preserve"> area as illustrated in the diagram.</w:t>
      </w:r>
    </w:p>
    <w:p w14:paraId="7BC348DE" w14:textId="77777777" w:rsidR="000D1C6F" w:rsidRDefault="000D1C6F" w:rsidP="000D1C6F">
      <w:pPr>
        <w:pStyle w:val="ListParagraph"/>
        <w:ind w:left="1080"/>
        <w:rPr>
          <w:sz w:val="24"/>
          <w:szCs w:val="24"/>
          <w:lang w:val="en-US"/>
        </w:rPr>
      </w:pPr>
    </w:p>
    <w:p w14:paraId="509CA1CB" w14:textId="49E89AE9" w:rsidR="00F860C5" w:rsidRPr="000D1C6F" w:rsidRDefault="00B14B98" w:rsidP="00C17DDB">
      <w:pPr>
        <w:pStyle w:val="ListParagraph"/>
        <w:numPr>
          <w:ilvl w:val="0"/>
          <w:numId w:val="32"/>
        </w:numPr>
        <w:rPr>
          <w:sz w:val="24"/>
          <w:szCs w:val="24"/>
          <w:lang w:val="en-US"/>
        </w:rPr>
      </w:pPr>
      <w:r w:rsidRPr="00B14B98">
        <w:rPr>
          <w:sz w:val="24"/>
          <w:szCs w:val="24"/>
        </w:rPr>
        <w:t xml:space="preserve">The </w:t>
      </w:r>
      <w:r w:rsidRPr="00B14B98">
        <w:rPr>
          <w:b/>
          <w:bCs/>
          <w:sz w:val="24"/>
          <w:szCs w:val="24"/>
        </w:rPr>
        <w:t>trigger event</w:t>
      </w:r>
      <w:r w:rsidRPr="00B14B98">
        <w:rPr>
          <w:sz w:val="24"/>
          <w:szCs w:val="24"/>
        </w:rPr>
        <w:t xml:space="preserve"> for the overall </w:t>
      </w:r>
      <w:r>
        <w:rPr>
          <w:b/>
          <w:bCs/>
          <w:sz w:val="24"/>
          <w:szCs w:val="24"/>
        </w:rPr>
        <w:t>event</w:t>
      </w:r>
      <w:r w:rsidRPr="00B14B98">
        <w:rPr>
          <w:b/>
          <w:bCs/>
          <w:sz w:val="24"/>
          <w:szCs w:val="24"/>
        </w:rPr>
        <w:t xml:space="preserve"> situation</w:t>
      </w:r>
      <w:r w:rsidRPr="00B14B98">
        <w:rPr>
          <w:sz w:val="24"/>
          <w:szCs w:val="24"/>
        </w:rPr>
        <w:t xml:space="preserve"> could reasonably be attributed to either the </w:t>
      </w:r>
      <w:r w:rsidRPr="00B14B98">
        <w:rPr>
          <w:b/>
          <w:bCs/>
          <w:sz w:val="24"/>
          <w:szCs w:val="24"/>
        </w:rPr>
        <w:t>rainfall event</w:t>
      </w:r>
      <w:r w:rsidRPr="00B14B98">
        <w:rPr>
          <w:sz w:val="24"/>
          <w:szCs w:val="24"/>
        </w:rPr>
        <w:t xml:space="preserve">, which </w:t>
      </w:r>
      <w:r w:rsidRPr="00B14B98">
        <w:rPr>
          <w:b/>
          <w:bCs/>
          <w:sz w:val="24"/>
          <w:szCs w:val="24"/>
        </w:rPr>
        <w:t>caused the levee collapse</w:t>
      </w:r>
      <w:r w:rsidRPr="00B14B98">
        <w:rPr>
          <w:sz w:val="24"/>
          <w:szCs w:val="24"/>
        </w:rPr>
        <w:t xml:space="preserve">, or the </w:t>
      </w:r>
      <w:r w:rsidRPr="00B14B98">
        <w:rPr>
          <w:b/>
          <w:bCs/>
          <w:sz w:val="24"/>
          <w:szCs w:val="24"/>
        </w:rPr>
        <w:t>levee collapse itself</w:t>
      </w:r>
      <w:r w:rsidRPr="00B14B98">
        <w:rPr>
          <w:sz w:val="24"/>
          <w:szCs w:val="24"/>
        </w:rPr>
        <w:t xml:space="preserve">, potentially due to </w:t>
      </w:r>
      <w:r w:rsidRPr="00B14B98">
        <w:rPr>
          <w:b/>
          <w:bCs/>
          <w:sz w:val="24"/>
          <w:szCs w:val="24"/>
        </w:rPr>
        <w:t>structural failure</w:t>
      </w:r>
      <w:r w:rsidRPr="00B14B98">
        <w:rPr>
          <w:sz w:val="24"/>
          <w:szCs w:val="24"/>
        </w:rPr>
        <w:t xml:space="preserve">. However, at this stage, the </w:t>
      </w:r>
      <w:r w:rsidRPr="00B14B98">
        <w:rPr>
          <w:b/>
          <w:bCs/>
          <w:sz w:val="24"/>
          <w:szCs w:val="24"/>
        </w:rPr>
        <w:t>trigger event information</w:t>
      </w:r>
      <w:r w:rsidRPr="00B14B98">
        <w:rPr>
          <w:sz w:val="24"/>
          <w:szCs w:val="24"/>
        </w:rPr>
        <w:t xml:space="preserve"> primarily serves as </w:t>
      </w:r>
      <w:r w:rsidRPr="00B14B98">
        <w:rPr>
          <w:b/>
          <w:bCs/>
          <w:sz w:val="24"/>
          <w:szCs w:val="24"/>
        </w:rPr>
        <w:t>historical context</w:t>
      </w:r>
      <w:r w:rsidRPr="00B14B98">
        <w:rPr>
          <w:sz w:val="24"/>
          <w:szCs w:val="24"/>
        </w:rPr>
        <w:t xml:space="preserve"> for understanding the broader situation. The </w:t>
      </w:r>
      <w:r w:rsidRPr="00B14B98">
        <w:rPr>
          <w:b/>
          <w:bCs/>
          <w:sz w:val="24"/>
          <w:szCs w:val="24"/>
        </w:rPr>
        <w:t>focus</w:t>
      </w:r>
      <w:r w:rsidRPr="00B14B98">
        <w:rPr>
          <w:sz w:val="24"/>
          <w:szCs w:val="24"/>
        </w:rPr>
        <w:t xml:space="preserve"> is now shifting to the </w:t>
      </w:r>
      <w:r w:rsidRPr="00B14B98">
        <w:rPr>
          <w:b/>
          <w:bCs/>
          <w:sz w:val="24"/>
          <w:szCs w:val="24"/>
        </w:rPr>
        <w:t>alerting process moving forward</w:t>
      </w:r>
      <w:r w:rsidR="009865F3">
        <w:rPr>
          <w:i/>
          <w:iCs/>
          <w:sz w:val="24"/>
          <w:szCs w:val="24"/>
        </w:rPr>
        <w:t>.</w:t>
      </w:r>
    </w:p>
    <w:p w14:paraId="123465BE" w14:textId="77777777" w:rsidR="000D1C6F" w:rsidRDefault="000D1C6F" w:rsidP="000D1C6F">
      <w:pPr>
        <w:pStyle w:val="ListParagraph"/>
        <w:ind w:left="1080"/>
        <w:rPr>
          <w:sz w:val="24"/>
          <w:szCs w:val="24"/>
          <w:lang w:val="en-US"/>
        </w:rPr>
      </w:pPr>
    </w:p>
    <w:p w14:paraId="774083F2" w14:textId="7057091E" w:rsidR="001C3BE6" w:rsidRDefault="00B14B98" w:rsidP="00C17DDB">
      <w:pPr>
        <w:pStyle w:val="ListParagraph"/>
        <w:numPr>
          <w:ilvl w:val="1"/>
          <w:numId w:val="32"/>
        </w:numPr>
        <w:rPr>
          <w:sz w:val="24"/>
          <w:szCs w:val="24"/>
          <w:lang w:val="en-US"/>
        </w:rPr>
      </w:pPr>
      <w:r w:rsidRPr="00B14B98">
        <w:rPr>
          <w:sz w:val="24"/>
          <w:szCs w:val="24"/>
        </w:rPr>
        <w:t xml:space="preserve">Reporting the </w:t>
      </w:r>
      <w:r w:rsidRPr="00B14B98">
        <w:rPr>
          <w:b/>
          <w:bCs/>
          <w:sz w:val="24"/>
          <w:szCs w:val="24"/>
        </w:rPr>
        <w:t>trigger event</w:t>
      </w:r>
      <w:r w:rsidRPr="00B14B98">
        <w:rPr>
          <w:sz w:val="24"/>
          <w:szCs w:val="24"/>
        </w:rPr>
        <w:t xml:space="preserve"> is optional and depends on the </w:t>
      </w:r>
      <w:r w:rsidRPr="00B14B98">
        <w:rPr>
          <w:b/>
          <w:bCs/>
          <w:sz w:val="24"/>
          <w:szCs w:val="24"/>
        </w:rPr>
        <w:t>alerting agency’s discretion</w:t>
      </w:r>
      <w:r w:rsidRPr="00B14B98">
        <w:rPr>
          <w:sz w:val="24"/>
          <w:szCs w:val="24"/>
        </w:rPr>
        <w:t xml:space="preserve">. Including it could either </w:t>
      </w:r>
      <w:r w:rsidRPr="00B14B98">
        <w:rPr>
          <w:b/>
          <w:bCs/>
          <w:sz w:val="24"/>
          <w:szCs w:val="24"/>
        </w:rPr>
        <w:t>complicate the narrative</w:t>
      </w:r>
      <w:r w:rsidRPr="00B14B98">
        <w:rPr>
          <w:sz w:val="24"/>
          <w:szCs w:val="24"/>
        </w:rPr>
        <w:t xml:space="preserve"> or help </w:t>
      </w:r>
      <w:r w:rsidRPr="00B14B98">
        <w:rPr>
          <w:b/>
          <w:bCs/>
          <w:sz w:val="24"/>
          <w:szCs w:val="24"/>
        </w:rPr>
        <w:t>explain the situation quickly and concisely</w:t>
      </w:r>
      <w:r w:rsidRPr="00B14B98">
        <w:rPr>
          <w:sz w:val="24"/>
          <w:szCs w:val="24"/>
        </w:rPr>
        <w:t xml:space="preserve">. </w:t>
      </w:r>
      <w:r w:rsidR="00D439EC">
        <w:rPr>
          <w:sz w:val="24"/>
          <w:szCs w:val="24"/>
        </w:rPr>
        <w:t>T</w:t>
      </w:r>
      <w:r w:rsidRPr="00B14B98">
        <w:rPr>
          <w:sz w:val="24"/>
          <w:szCs w:val="24"/>
        </w:rPr>
        <w:t xml:space="preserve">he agency may choose to </w:t>
      </w:r>
      <w:r w:rsidRPr="00B14B98">
        <w:rPr>
          <w:b/>
          <w:bCs/>
          <w:sz w:val="24"/>
          <w:szCs w:val="24"/>
        </w:rPr>
        <w:t>introduce the trigger event</w:t>
      </w:r>
      <w:r w:rsidRPr="00B14B98">
        <w:rPr>
          <w:sz w:val="24"/>
          <w:szCs w:val="24"/>
        </w:rPr>
        <w:t xml:space="preserve"> in its </w:t>
      </w:r>
      <w:r w:rsidRPr="00B14B98">
        <w:rPr>
          <w:b/>
          <w:bCs/>
          <w:sz w:val="24"/>
          <w:szCs w:val="24"/>
        </w:rPr>
        <w:t>initial messaging</w:t>
      </w:r>
      <w:r w:rsidRPr="00B14B98">
        <w:rPr>
          <w:sz w:val="24"/>
          <w:szCs w:val="24"/>
        </w:rPr>
        <w:t xml:space="preserve"> to establish </w:t>
      </w:r>
      <w:proofErr w:type="gramStart"/>
      <w:r w:rsidRPr="00B14B98">
        <w:rPr>
          <w:sz w:val="24"/>
          <w:szCs w:val="24"/>
        </w:rPr>
        <w:t>context</w:t>
      </w:r>
      <w:r w:rsidR="00D439EC">
        <w:rPr>
          <w:sz w:val="24"/>
          <w:szCs w:val="24"/>
        </w:rPr>
        <w:t>,</w:t>
      </w:r>
      <w:r w:rsidRPr="00B14B98">
        <w:rPr>
          <w:sz w:val="24"/>
          <w:szCs w:val="24"/>
        </w:rPr>
        <w:t xml:space="preserve"> and</w:t>
      </w:r>
      <w:proofErr w:type="gramEnd"/>
      <w:r w:rsidRPr="00B14B98">
        <w:rPr>
          <w:sz w:val="24"/>
          <w:szCs w:val="24"/>
        </w:rPr>
        <w:t xml:space="preserve"> then </w:t>
      </w:r>
      <w:r w:rsidRPr="00B14B98">
        <w:rPr>
          <w:b/>
          <w:bCs/>
          <w:sz w:val="24"/>
          <w:szCs w:val="24"/>
        </w:rPr>
        <w:t>omit it in later updates</w:t>
      </w:r>
      <w:r w:rsidRPr="00B14B98">
        <w:rPr>
          <w:sz w:val="24"/>
          <w:szCs w:val="24"/>
        </w:rPr>
        <w:t xml:space="preserve"> as the </w:t>
      </w:r>
      <w:r w:rsidR="009865F3">
        <w:rPr>
          <w:sz w:val="24"/>
          <w:szCs w:val="24"/>
        </w:rPr>
        <w:t xml:space="preserve">alerting </w:t>
      </w:r>
      <w:r w:rsidRPr="00B14B98">
        <w:rPr>
          <w:sz w:val="24"/>
          <w:szCs w:val="24"/>
        </w:rPr>
        <w:t>situation evolves.</w:t>
      </w:r>
    </w:p>
    <w:p w14:paraId="4AF3E7DB" w14:textId="58028F4C" w:rsidR="00F0320A" w:rsidRDefault="00F0320A" w:rsidP="00F0320A">
      <w:pPr>
        <w:pStyle w:val="ListParagraph"/>
        <w:ind w:left="360"/>
        <w:rPr>
          <w:sz w:val="24"/>
          <w:szCs w:val="24"/>
          <w:lang w:val="en-US"/>
        </w:rPr>
      </w:pPr>
    </w:p>
    <w:p w14:paraId="57BAC2AE" w14:textId="073BFE79" w:rsidR="00F0320A" w:rsidRPr="002618A2" w:rsidRDefault="00B14B98" w:rsidP="00C17DDB">
      <w:pPr>
        <w:pStyle w:val="ListParagraph"/>
        <w:numPr>
          <w:ilvl w:val="0"/>
          <w:numId w:val="32"/>
        </w:numPr>
        <w:rPr>
          <w:sz w:val="24"/>
          <w:szCs w:val="24"/>
          <w:lang w:val="en-US"/>
        </w:rPr>
      </w:pPr>
      <w:r w:rsidRPr="00B14B98">
        <w:rPr>
          <w:sz w:val="24"/>
          <w:szCs w:val="24"/>
        </w:rPr>
        <w:t xml:space="preserve">In addition to </w:t>
      </w:r>
      <w:r w:rsidRPr="00B14B98">
        <w:rPr>
          <w:b/>
          <w:bCs/>
          <w:sz w:val="24"/>
          <w:szCs w:val="24"/>
        </w:rPr>
        <w:t xml:space="preserve">bullet </w:t>
      </w:r>
      <w:r w:rsidR="00B85A65">
        <w:rPr>
          <w:b/>
          <w:bCs/>
          <w:sz w:val="24"/>
          <w:szCs w:val="24"/>
        </w:rPr>
        <w:t>4</w:t>
      </w:r>
      <w:r w:rsidRPr="00B14B98">
        <w:rPr>
          <w:sz w:val="24"/>
          <w:szCs w:val="24"/>
        </w:rPr>
        <w:t xml:space="preserve"> in the </w:t>
      </w:r>
      <w:r w:rsidRPr="00B14B98">
        <w:rPr>
          <w:b/>
          <w:bCs/>
          <w:sz w:val="24"/>
          <w:szCs w:val="24"/>
        </w:rPr>
        <w:t>simple observation above</w:t>
      </w:r>
      <w:r w:rsidRPr="00B14B98">
        <w:rPr>
          <w:sz w:val="24"/>
          <w:szCs w:val="24"/>
        </w:rPr>
        <w:t xml:space="preserve">, historical data, research, scientific analysis, and conventional wisdom indicate that </w:t>
      </w:r>
      <w:r w:rsidRPr="00B14B98">
        <w:rPr>
          <w:b/>
          <w:bCs/>
          <w:sz w:val="24"/>
          <w:szCs w:val="24"/>
        </w:rPr>
        <w:t>floods</w:t>
      </w:r>
      <w:r w:rsidRPr="00B14B98">
        <w:rPr>
          <w:sz w:val="24"/>
          <w:szCs w:val="24"/>
        </w:rPr>
        <w:t xml:space="preserve"> are </w:t>
      </w:r>
      <w:r w:rsidR="00B85A65">
        <w:rPr>
          <w:sz w:val="24"/>
          <w:szCs w:val="24"/>
        </w:rPr>
        <w:t xml:space="preserve">also </w:t>
      </w:r>
      <w:r w:rsidRPr="00B14B98">
        <w:rPr>
          <w:b/>
          <w:bCs/>
          <w:sz w:val="24"/>
          <w:szCs w:val="24"/>
        </w:rPr>
        <w:t>high-impact events</w:t>
      </w:r>
      <w:r w:rsidRPr="00B14B98">
        <w:rPr>
          <w:sz w:val="24"/>
          <w:szCs w:val="24"/>
        </w:rPr>
        <w:t xml:space="preserve">. Given this, a </w:t>
      </w:r>
      <w:r w:rsidRPr="00B14B98">
        <w:rPr>
          <w:b/>
          <w:bCs/>
          <w:sz w:val="24"/>
          <w:szCs w:val="24"/>
        </w:rPr>
        <w:t>detailed analysis</w:t>
      </w:r>
      <w:r w:rsidRPr="00B14B98">
        <w:rPr>
          <w:sz w:val="24"/>
          <w:szCs w:val="24"/>
        </w:rPr>
        <w:t xml:space="preserve"> of the </w:t>
      </w:r>
      <w:r w:rsidRPr="00B14B98">
        <w:rPr>
          <w:b/>
          <w:bCs/>
          <w:sz w:val="24"/>
          <w:szCs w:val="24"/>
        </w:rPr>
        <w:t>flood situation</w:t>
      </w:r>
      <w:r w:rsidRPr="00B14B98">
        <w:rPr>
          <w:sz w:val="24"/>
          <w:szCs w:val="24"/>
        </w:rPr>
        <w:t xml:space="preserve"> can now begin, along with coordinated </w:t>
      </w:r>
      <w:r w:rsidRPr="00B14B98">
        <w:rPr>
          <w:b/>
          <w:bCs/>
          <w:sz w:val="24"/>
          <w:szCs w:val="24"/>
        </w:rPr>
        <w:t>communication</w:t>
      </w:r>
      <w:r w:rsidRPr="00B14B98">
        <w:rPr>
          <w:sz w:val="24"/>
          <w:szCs w:val="24"/>
        </w:rPr>
        <w:t xml:space="preserve"> between </w:t>
      </w:r>
      <w:r w:rsidRPr="00B14B98">
        <w:rPr>
          <w:b/>
          <w:bCs/>
          <w:sz w:val="24"/>
          <w:szCs w:val="24"/>
        </w:rPr>
        <w:t>agencies</w:t>
      </w:r>
      <w:r w:rsidRPr="00B14B98">
        <w:rPr>
          <w:sz w:val="24"/>
          <w:szCs w:val="24"/>
        </w:rPr>
        <w:t xml:space="preserve"> to ensure an effective response.</w:t>
      </w:r>
    </w:p>
    <w:p w14:paraId="2718E1B3" w14:textId="77777777" w:rsidR="002618A2" w:rsidRDefault="002618A2" w:rsidP="002618A2">
      <w:pPr>
        <w:pStyle w:val="ListParagraph"/>
        <w:ind w:left="360"/>
        <w:rPr>
          <w:sz w:val="24"/>
          <w:szCs w:val="24"/>
          <w:lang w:val="en-US"/>
        </w:rPr>
      </w:pPr>
    </w:p>
    <w:p w14:paraId="324327C3" w14:textId="77777777" w:rsidR="00B85A65" w:rsidRDefault="00B85A65">
      <w:pPr>
        <w:rPr>
          <w:sz w:val="24"/>
          <w:szCs w:val="24"/>
          <w:lang w:val="en-US"/>
        </w:rPr>
      </w:pPr>
      <w:r>
        <w:rPr>
          <w:sz w:val="24"/>
          <w:szCs w:val="24"/>
          <w:lang w:val="en-US"/>
        </w:rPr>
        <w:br w:type="page"/>
      </w:r>
    </w:p>
    <w:p w14:paraId="2962FBD5" w14:textId="79905CC0" w:rsidR="002618A2" w:rsidRPr="002618A2" w:rsidRDefault="002618A2" w:rsidP="00C17DDB">
      <w:pPr>
        <w:pStyle w:val="ListParagraph"/>
        <w:numPr>
          <w:ilvl w:val="0"/>
          <w:numId w:val="32"/>
        </w:numPr>
        <w:rPr>
          <w:sz w:val="24"/>
          <w:szCs w:val="24"/>
          <w:lang w:val="en-US"/>
        </w:rPr>
      </w:pPr>
      <w:r w:rsidRPr="002618A2">
        <w:rPr>
          <w:sz w:val="24"/>
          <w:szCs w:val="24"/>
          <w:lang w:val="en-US"/>
        </w:rPr>
        <w:t>The two events-of-interest as a group, the flash flood and the flood, are considered related events of type “</w:t>
      </w:r>
      <w:r w:rsidRPr="002618A2">
        <w:rPr>
          <w:b/>
          <w:sz w:val="24"/>
          <w:szCs w:val="24"/>
          <w:lang w:val="en-US"/>
        </w:rPr>
        <w:t>aggregation</w:t>
      </w:r>
      <w:r w:rsidRPr="002618A2">
        <w:rPr>
          <w:sz w:val="24"/>
          <w:szCs w:val="24"/>
          <w:lang w:val="en-US"/>
        </w:rPr>
        <w:t>”</w:t>
      </w:r>
      <w:r>
        <w:rPr>
          <w:sz w:val="24"/>
          <w:szCs w:val="24"/>
          <w:lang w:val="en-US"/>
        </w:rPr>
        <w:t xml:space="preserve"> </w:t>
      </w:r>
      <w:r>
        <w:rPr>
          <w:rStyle w:val="FootnoteReference"/>
          <w:sz w:val="24"/>
          <w:szCs w:val="24"/>
          <w:lang w:val="en-US"/>
        </w:rPr>
        <w:footnoteReference w:id="81"/>
      </w:r>
      <w:r w:rsidRPr="002618A2">
        <w:rPr>
          <w:sz w:val="24"/>
          <w:szCs w:val="24"/>
          <w:lang w:val="en-US"/>
        </w:rPr>
        <w:t>.</w:t>
      </w:r>
    </w:p>
    <w:p w14:paraId="336B0860" w14:textId="77777777" w:rsidR="00A71E75" w:rsidRDefault="00A71E75" w:rsidP="00A71E75">
      <w:pPr>
        <w:pStyle w:val="ListParagraph"/>
        <w:ind w:left="1080"/>
        <w:rPr>
          <w:sz w:val="24"/>
          <w:szCs w:val="24"/>
          <w:lang w:val="en-US"/>
        </w:rPr>
      </w:pPr>
    </w:p>
    <w:p w14:paraId="1DE5D17C" w14:textId="7A6FB18D" w:rsidR="00B85A65" w:rsidRDefault="00A71E75" w:rsidP="00C17DDB">
      <w:pPr>
        <w:pStyle w:val="ListParagraph"/>
        <w:numPr>
          <w:ilvl w:val="1"/>
          <w:numId w:val="32"/>
        </w:numPr>
        <w:rPr>
          <w:sz w:val="24"/>
          <w:szCs w:val="24"/>
          <w:lang w:val="en-US"/>
        </w:rPr>
      </w:pPr>
      <w:r>
        <w:rPr>
          <w:sz w:val="24"/>
          <w:szCs w:val="24"/>
          <w:lang w:val="en-US"/>
        </w:rPr>
        <w:t xml:space="preserve">Relationship types of </w:t>
      </w:r>
      <w:r w:rsidRPr="00A71E75">
        <w:rPr>
          <w:b/>
          <w:sz w:val="24"/>
          <w:szCs w:val="24"/>
          <w:lang w:val="en-US"/>
        </w:rPr>
        <w:t>aggregation</w:t>
      </w:r>
      <w:r>
        <w:rPr>
          <w:sz w:val="24"/>
          <w:szCs w:val="24"/>
          <w:lang w:val="en-US"/>
        </w:rPr>
        <w:t xml:space="preserve"> are neither the weakest nor the strongest type of relationships. Discussing either flood-based event-of-interest in isolation, may </w:t>
      </w:r>
      <w:proofErr w:type="gramStart"/>
      <w:r>
        <w:rPr>
          <w:sz w:val="24"/>
          <w:szCs w:val="24"/>
          <w:lang w:val="en-US"/>
        </w:rPr>
        <w:t>bring to mind</w:t>
      </w:r>
      <w:proofErr w:type="gramEnd"/>
      <w:r>
        <w:rPr>
          <w:sz w:val="24"/>
          <w:szCs w:val="24"/>
          <w:lang w:val="en-US"/>
        </w:rPr>
        <w:t xml:space="preserve"> the other events-of-interest, as they are closely related by </w:t>
      </w:r>
      <w:r w:rsidR="00743232">
        <w:rPr>
          <w:sz w:val="24"/>
          <w:szCs w:val="24"/>
          <w:lang w:val="en-US"/>
        </w:rPr>
        <w:t xml:space="preserve">event-type and </w:t>
      </w:r>
      <w:r>
        <w:rPr>
          <w:sz w:val="24"/>
          <w:szCs w:val="24"/>
          <w:lang w:val="en-US"/>
        </w:rPr>
        <w:t>the observed conditions.</w:t>
      </w:r>
    </w:p>
    <w:p w14:paraId="5CFAEDCD" w14:textId="77777777" w:rsidR="00B85A65" w:rsidRDefault="00B85A65" w:rsidP="00B85A65">
      <w:pPr>
        <w:pStyle w:val="ListParagraph"/>
        <w:ind w:left="1080"/>
        <w:rPr>
          <w:sz w:val="24"/>
          <w:szCs w:val="24"/>
          <w:lang w:val="en-US"/>
        </w:rPr>
      </w:pPr>
    </w:p>
    <w:p w14:paraId="46A3F3C2" w14:textId="1B6E6373" w:rsidR="006E30DD" w:rsidRPr="006E30DD" w:rsidRDefault="006E30DD" w:rsidP="00C17DDB">
      <w:pPr>
        <w:pStyle w:val="ListParagraph"/>
        <w:numPr>
          <w:ilvl w:val="1"/>
          <w:numId w:val="32"/>
        </w:numPr>
        <w:rPr>
          <w:sz w:val="24"/>
          <w:szCs w:val="24"/>
          <w:lang w:val="en-US"/>
        </w:rPr>
      </w:pPr>
      <w:r>
        <w:rPr>
          <w:sz w:val="24"/>
          <w:szCs w:val="24"/>
          <w:lang w:val="en-US"/>
        </w:rPr>
        <w:t>This relationship type is a preliminary assessment done in the observation process. This assessment could change in the analysis process to follow. For now, k</w:t>
      </w:r>
      <w:r w:rsidR="00A71E75">
        <w:rPr>
          <w:sz w:val="24"/>
          <w:szCs w:val="24"/>
          <w:lang w:val="en-US"/>
        </w:rPr>
        <w:t>nowing this</w:t>
      </w:r>
      <w:r w:rsidR="00B85A65">
        <w:rPr>
          <w:sz w:val="24"/>
          <w:szCs w:val="24"/>
          <w:lang w:val="en-US"/>
        </w:rPr>
        <w:t xml:space="preserve"> relationship </w:t>
      </w:r>
      <w:r>
        <w:rPr>
          <w:sz w:val="24"/>
          <w:szCs w:val="24"/>
          <w:lang w:val="en-US"/>
        </w:rPr>
        <w:t>type is in play,</w:t>
      </w:r>
      <w:r w:rsidR="00A71E75">
        <w:rPr>
          <w:sz w:val="24"/>
          <w:szCs w:val="24"/>
          <w:lang w:val="en-US"/>
        </w:rPr>
        <w:t xml:space="preserve"> </w:t>
      </w:r>
      <w:r w:rsidR="00B85A65">
        <w:rPr>
          <w:sz w:val="24"/>
          <w:szCs w:val="24"/>
          <w:lang w:val="en-US"/>
        </w:rPr>
        <w:t xml:space="preserve">both </w:t>
      </w:r>
      <w:r w:rsidR="00A71E75">
        <w:rPr>
          <w:sz w:val="24"/>
          <w:szCs w:val="24"/>
          <w:lang w:val="en-US"/>
        </w:rPr>
        <w:t>event</w:t>
      </w:r>
      <w:r w:rsidR="00B85A65">
        <w:rPr>
          <w:sz w:val="24"/>
          <w:szCs w:val="24"/>
          <w:lang w:val="en-US"/>
        </w:rPr>
        <w:t>s</w:t>
      </w:r>
      <w:r w:rsidR="00A71E75">
        <w:rPr>
          <w:sz w:val="24"/>
          <w:szCs w:val="24"/>
          <w:lang w:val="en-US"/>
        </w:rPr>
        <w:t xml:space="preserve"> should be mentioned and </w:t>
      </w:r>
      <w:r>
        <w:rPr>
          <w:sz w:val="24"/>
          <w:szCs w:val="24"/>
          <w:lang w:val="en-US"/>
        </w:rPr>
        <w:t xml:space="preserve">passed on for analysis with full reference to </w:t>
      </w:r>
      <w:r w:rsidR="00121EB0">
        <w:rPr>
          <w:sz w:val="24"/>
          <w:szCs w:val="24"/>
          <w:lang w:val="en-US"/>
        </w:rPr>
        <w:t>each</w:t>
      </w:r>
      <w:r>
        <w:rPr>
          <w:sz w:val="24"/>
          <w:szCs w:val="24"/>
          <w:lang w:val="en-US"/>
        </w:rPr>
        <w:t xml:space="preserve"> other. </w:t>
      </w:r>
    </w:p>
    <w:p w14:paraId="0B1DDFC6" w14:textId="77777777" w:rsidR="00B14B98" w:rsidRDefault="00B14B98" w:rsidP="000D1C6F">
      <w:pPr>
        <w:rPr>
          <w:b/>
          <w:sz w:val="24"/>
          <w:szCs w:val="24"/>
          <w:lang w:val="en-US"/>
        </w:rPr>
      </w:pPr>
    </w:p>
    <w:p w14:paraId="13A92DB1" w14:textId="77777777" w:rsidR="00B14B98" w:rsidRDefault="00B14B98">
      <w:pPr>
        <w:rPr>
          <w:b/>
          <w:sz w:val="24"/>
          <w:szCs w:val="24"/>
          <w:lang w:val="en-US"/>
        </w:rPr>
      </w:pPr>
      <w:r>
        <w:rPr>
          <w:b/>
          <w:sz w:val="24"/>
          <w:szCs w:val="24"/>
          <w:lang w:val="en-US"/>
        </w:rPr>
        <w:br w:type="page"/>
      </w:r>
    </w:p>
    <w:p w14:paraId="4B17C77E" w14:textId="07EFC019" w:rsidR="000D1C6F" w:rsidRDefault="000D1C6F" w:rsidP="000D1C6F">
      <w:pPr>
        <w:rPr>
          <w:b/>
          <w:sz w:val="24"/>
          <w:szCs w:val="24"/>
          <w:lang w:val="en-US"/>
        </w:rPr>
      </w:pPr>
      <w:r>
        <w:rPr>
          <w:b/>
          <w:sz w:val="24"/>
          <w:szCs w:val="24"/>
          <w:lang w:val="en-US"/>
        </w:rPr>
        <w:t xml:space="preserve">Fully </w:t>
      </w:r>
      <w:r w:rsidRPr="000127A9">
        <w:rPr>
          <w:b/>
          <w:sz w:val="24"/>
          <w:szCs w:val="24"/>
          <w:lang w:val="en-US"/>
        </w:rPr>
        <w:t xml:space="preserve">Advanced </w:t>
      </w:r>
      <w:r>
        <w:rPr>
          <w:b/>
          <w:sz w:val="24"/>
          <w:szCs w:val="24"/>
          <w:lang w:val="en-US"/>
        </w:rPr>
        <w:t>Observation</w:t>
      </w:r>
      <w:r w:rsidRPr="000127A9">
        <w:rPr>
          <w:b/>
          <w:sz w:val="24"/>
          <w:szCs w:val="24"/>
          <w:lang w:val="en-US"/>
        </w:rPr>
        <w:t>:</w:t>
      </w:r>
    </w:p>
    <w:p w14:paraId="743748EE" w14:textId="5220F5FF" w:rsidR="002618A2" w:rsidRPr="00E206AA" w:rsidRDefault="002618A2" w:rsidP="00C17DDB">
      <w:pPr>
        <w:pStyle w:val="ListParagraph"/>
        <w:numPr>
          <w:ilvl w:val="0"/>
          <w:numId w:val="38"/>
        </w:numPr>
        <w:rPr>
          <w:sz w:val="24"/>
          <w:szCs w:val="24"/>
          <w:lang w:val="en-US"/>
        </w:rPr>
      </w:pPr>
      <w:r>
        <w:rPr>
          <w:sz w:val="24"/>
          <w:szCs w:val="24"/>
        </w:rPr>
        <w:t xml:space="preserve">In this fully advanced approach, the alerting agency plans to combine </w:t>
      </w:r>
      <w:r w:rsidR="006E30DD">
        <w:rPr>
          <w:sz w:val="24"/>
          <w:szCs w:val="24"/>
        </w:rPr>
        <w:t xml:space="preserve">three </w:t>
      </w:r>
      <w:r>
        <w:rPr>
          <w:sz w:val="24"/>
          <w:szCs w:val="24"/>
        </w:rPr>
        <w:t xml:space="preserve">events-of-interest, including the creation of a new one, </w:t>
      </w:r>
      <w:r w:rsidR="00EA6332">
        <w:rPr>
          <w:sz w:val="24"/>
          <w:szCs w:val="24"/>
        </w:rPr>
        <w:t xml:space="preserve">an evacuation event-of-interest, all grouped </w:t>
      </w:r>
      <w:r>
        <w:rPr>
          <w:sz w:val="24"/>
          <w:szCs w:val="24"/>
        </w:rPr>
        <w:t xml:space="preserve">into one </w:t>
      </w:r>
      <w:r w:rsidRPr="00990E71">
        <w:rPr>
          <w:b/>
          <w:sz w:val="24"/>
          <w:szCs w:val="24"/>
        </w:rPr>
        <w:t>complex-event</w:t>
      </w:r>
      <w:r>
        <w:rPr>
          <w:sz w:val="24"/>
          <w:szCs w:val="24"/>
        </w:rPr>
        <w:t xml:space="preserve"> situation</w:t>
      </w:r>
      <w:r w:rsidR="00121EB0">
        <w:rPr>
          <w:sz w:val="24"/>
          <w:szCs w:val="24"/>
        </w:rPr>
        <w:t xml:space="preserve"> </w:t>
      </w:r>
      <w:r w:rsidR="00121EB0">
        <w:rPr>
          <w:rStyle w:val="FootnoteReference"/>
          <w:sz w:val="24"/>
          <w:szCs w:val="24"/>
        </w:rPr>
        <w:footnoteReference w:id="82"/>
      </w:r>
      <w:r>
        <w:rPr>
          <w:sz w:val="24"/>
          <w:szCs w:val="24"/>
        </w:rPr>
        <w:t>.</w:t>
      </w:r>
    </w:p>
    <w:p w14:paraId="004DB47A" w14:textId="77777777" w:rsidR="002618A2" w:rsidRPr="002618A2" w:rsidRDefault="002618A2" w:rsidP="002618A2">
      <w:pPr>
        <w:pStyle w:val="ListParagraph"/>
        <w:ind w:left="360"/>
        <w:rPr>
          <w:sz w:val="24"/>
          <w:szCs w:val="24"/>
          <w:lang w:val="en-US"/>
        </w:rPr>
      </w:pPr>
    </w:p>
    <w:p w14:paraId="6FA943B1" w14:textId="670F8716" w:rsidR="00B14B98" w:rsidRDefault="008347A3" w:rsidP="00C17DDB">
      <w:pPr>
        <w:pStyle w:val="ListParagraph"/>
        <w:numPr>
          <w:ilvl w:val="1"/>
          <w:numId w:val="38"/>
        </w:numPr>
        <w:rPr>
          <w:sz w:val="24"/>
          <w:szCs w:val="24"/>
          <w:lang w:val="en-US"/>
        </w:rPr>
      </w:pPr>
      <w:r>
        <w:rPr>
          <w:sz w:val="24"/>
          <w:szCs w:val="24"/>
        </w:rPr>
        <w:t>Further to</w:t>
      </w:r>
      <w:r w:rsidR="00B14B98" w:rsidRPr="00B14B98">
        <w:rPr>
          <w:sz w:val="24"/>
          <w:szCs w:val="24"/>
        </w:rPr>
        <w:t xml:space="preserve"> </w:t>
      </w:r>
      <w:r w:rsidR="00B14B98" w:rsidRPr="00B14B98">
        <w:rPr>
          <w:b/>
          <w:bCs/>
          <w:sz w:val="24"/>
          <w:szCs w:val="24"/>
        </w:rPr>
        <w:t>bullet 1</w:t>
      </w:r>
      <w:r w:rsidR="00B14B98" w:rsidRPr="00B14B98">
        <w:rPr>
          <w:sz w:val="24"/>
          <w:szCs w:val="24"/>
        </w:rPr>
        <w:t xml:space="preserve"> in the </w:t>
      </w:r>
      <w:r w:rsidR="00B14B98" w:rsidRPr="00B14B98">
        <w:rPr>
          <w:b/>
          <w:bCs/>
          <w:sz w:val="24"/>
          <w:szCs w:val="24"/>
        </w:rPr>
        <w:t>more advanced observation section</w:t>
      </w:r>
      <w:r w:rsidR="00B14B98" w:rsidRPr="00B14B98">
        <w:rPr>
          <w:bCs/>
          <w:sz w:val="24"/>
          <w:szCs w:val="24"/>
        </w:rPr>
        <w:t xml:space="preserve"> above</w:t>
      </w:r>
      <w:r w:rsidR="00B14B98" w:rsidRPr="00B14B98">
        <w:rPr>
          <w:sz w:val="24"/>
          <w:szCs w:val="24"/>
        </w:rPr>
        <w:t xml:space="preserve">, additional aspects of the </w:t>
      </w:r>
      <w:r w:rsidR="006E30DD">
        <w:rPr>
          <w:b/>
          <w:bCs/>
          <w:sz w:val="24"/>
          <w:szCs w:val="24"/>
        </w:rPr>
        <w:t>overall event</w:t>
      </w:r>
      <w:r w:rsidR="00B14B98" w:rsidRPr="00B14B98">
        <w:rPr>
          <w:b/>
          <w:bCs/>
          <w:sz w:val="24"/>
          <w:szCs w:val="24"/>
        </w:rPr>
        <w:t xml:space="preserve"> situation</w:t>
      </w:r>
      <w:r w:rsidR="00B14B98">
        <w:rPr>
          <w:sz w:val="24"/>
          <w:szCs w:val="24"/>
        </w:rPr>
        <w:t xml:space="preserve"> are identified </w:t>
      </w:r>
      <w:r w:rsidR="00B14B98">
        <w:rPr>
          <w:rStyle w:val="FootnoteReference"/>
          <w:sz w:val="24"/>
          <w:szCs w:val="24"/>
        </w:rPr>
        <w:footnoteReference w:id="83"/>
      </w:r>
      <w:r w:rsidR="00B14B98">
        <w:rPr>
          <w:sz w:val="24"/>
          <w:szCs w:val="24"/>
        </w:rPr>
        <w:t>.</w:t>
      </w:r>
    </w:p>
    <w:p w14:paraId="4B96C587" w14:textId="77777777" w:rsidR="00B14B98" w:rsidRDefault="00B14B98" w:rsidP="00B14B98">
      <w:pPr>
        <w:pStyle w:val="ListParagraph"/>
        <w:ind w:left="1080"/>
        <w:rPr>
          <w:sz w:val="24"/>
          <w:szCs w:val="24"/>
          <w:lang w:val="en-US"/>
        </w:rPr>
      </w:pPr>
    </w:p>
    <w:p w14:paraId="722498FE" w14:textId="60D138B6" w:rsidR="00B14B98" w:rsidRDefault="00B14B98" w:rsidP="00C17DDB">
      <w:pPr>
        <w:pStyle w:val="ListParagraph"/>
        <w:numPr>
          <w:ilvl w:val="2"/>
          <w:numId w:val="38"/>
        </w:numPr>
        <w:rPr>
          <w:sz w:val="24"/>
          <w:szCs w:val="24"/>
          <w:lang w:val="en-US"/>
        </w:rPr>
      </w:pPr>
      <w:r w:rsidRPr="00B14B98">
        <w:rPr>
          <w:sz w:val="24"/>
          <w:szCs w:val="24"/>
        </w:rPr>
        <w:t xml:space="preserve">The </w:t>
      </w:r>
      <w:r w:rsidRPr="00B14B98">
        <w:rPr>
          <w:b/>
          <w:bCs/>
          <w:sz w:val="24"/>
          <w:szCs w:val="24"/>
        </w:rPr>
        <w:t>affected population</w:t>
      </w:r>
      <w:r w:rsidRPr="00B14B98">
        <w:rPr>
          <w:sz w:val="24"/>
          <w:szCs w:val="24"/>
        </w:rPr>
        <w:t xml:space="preserve"> has </w:t>
      </w:r>
      <w:r w:rsidRPr="00B14B98">
        <w:rPr>
          <w:b/>
          <w:bCs/>
          <w:sz w:val="24"/>
          <w:szCs w:val="24"/>
        </w:rPr>
        <w:t>limited recent experience</w:t>
      </w:r>
      <w:r w:rsidRPr="00B14B98">
        <w:rPr>
          <w:sz w:val="24"/>
          <w:szCs w:val="24"/>
        </w:rPr>
        <w:t xml:space="preserve"> with such </w:t>
      </w:r>
      <w:proofErr w:type="gramStart"/>
      <w:r w:rsidR="002618A2">
        <w:rPr>
          <w:sz w:val="24"/>
          <w:szCs w:val="24"/>
        </w:rPr>
        <w:t>flood based</w:t>
      </w:r>
      <w:proofErr w:type="gramEnd"/>
      <w:r w:rsidR="002618A2">
        <w:rPr>
          <w:sz w:val="24"/>
          <w:szCs w:val="24"/>
        </w:rPr>
        <w:t xml:space="preserve"> </w:t>
      </w:r>
      <w:r w:rsidRPr="00B14B98">
        <w:rPr>
          <w:sz w:val="24"/>
          <w:szCs w:val="24"/>
        </w:rPr>
        <w:t xml:space="preserve">events, as the last occurrence took place </w:t>
      </w:r>
      <w:r w:rsidRPr="00B14B98">
        <w:rPr>
          <w:b/>
          <w:bCs/>
          <w:sz w:val="24"/>
          <w:szCs w:val="24"/>
        </w:rPr>
        <w:t>over 15 years ago</w:t>
      </w:r>
      <w:r w:rsidR="002618A2">
        <w:rPr>
          <w:sz w:val="24"/>
          <w:szCs w:val="24"/>
        </w:rPr>
        <w:t>. This lack of</w:t>
      </w:r>
      <w:r w:rsidRPr="00B14B98">
        <w:rPr>
          <w:sz w:val="24"/>
          <w:szCs w:val="24"/>
        </w:rPr>
        <w:t xml:space="preserve"> familiarity may impact </w:t>
      </w:r>
      <w:r w:rsidRPr="00B14B98">
        <w:rPr>
          <w:b/>
          <w:bCs/>
          <w:sz w:val="24"/>
          <w:szCs w:val="24"/>
        </w:rPr>
        <w:t>preparedness</w:t>
      </w:r>
      <w:r w:rsidRPr="00B14B98">
        <w:rPr>
          <w:sz w:val="24"/>
          <w:szCs w:val="24"/>
        </w:rPr>
        <w:t xml:space="preserve"> and </w:t>
      </w:r>
      <w:r w:rsidRPr="00B14B98">
        <w:rPr>
          <w:b/>
          <w:bCs/>
          <w:sz w:val="24"/>
          <w:szCs w:val="24"/>
        </w:rPr>
        <w:t>response effectiveness</w:t>
      </w:r>
      <w:r w:rsidRPr="00B14B98">
        <w:rPr>
          <w:sz w:val="24"/>
          <w:szCs w:val="24"/>
        </w:rPr>
        <w:t>.</w:t>
      </w:r>
    </w:p>
    <w:p w14:paraId="010E3706" w14:textId="77777777" w:rsidR="00B14B98" w:rsidRDefault="00B14B98" w:rsidP="00B14B98">
      <w:pPr>
        <w:pStyle w:val="ListParagraph"/>
        <w:ind w:left="1080"/>
        <w:rPr>
          <w:sz w:val="24"/>
          <w:szCs w:val="24"/>
          <w:lang w:val="en-US"/>
        </w:rPr>
      </w:pPr>
    </w:p>
    <w:p w14:paraId="19618047" w14:textId="343ABC88" w:rsidR="00B14B98" w:rsidRDefault="00B14B98" w:rsidP="00C17DDB">
      <w:pPr>
        <w:pStyle w:val="ListParagraph"/>
        <w:numPr>
          <w:ilvl w:val="2"/>
          <w:numId w:val="38"/>
        </w:numPr>
        <w:rPr>
          <w:sz w:val="24"/>
          <w:szCs w:val="24"/>
          <w:lang w:val="en-US"/>
        </w:rPr>
      </w:pPr>
      <w:r w:rsidRPr="00B14B98">
        <w:rPr>
          <w:sz w:val="24"/>
          <w:szCs w:val="24"/>
        </w:rPr>
        <w:t xml:space="preserve">There has been </w:t>
      </w:r>
      <w:r w:rsidRPr="00B14B98">
        <w:rPr>
          <w:b/>
          <w:bCs/>
          <w:sz w:val="24"/>
          <w:szCs w:val="24"/>
        </w:rPr>
        <w:t>little to no public discussion</w:t>
      </w:r>
      <w:r w:rsidRPr="00B14B98">
        <w:rPr>
          <w:sz w:val="24"/>
          <w:szCs w:val="24"/>
        </w:rPr>
        <w:t xml:space="preserve"> regarding the condition of the </w:t>
      </w:r>
      <w:r w:rsidRPr="00B14B98">
        <w:rPr>
          <w:b/>
          <w:bCs/>
          <w:sz w:val="24"/>
          <w:szCs w:val="24"/>
        </w:rPr>
        <w:t>Highway 1 East levee</w:t>
      </w:r>
      <w:r w:rsidRPr="00B14B98">
        <w:rPr>
          <w:sz w:val="24"/>
          <w:szCs w:val="24"/>
        </w:rPr>
        <w:t xml:space="preserve"> for nearly the </w:t>
      </w:r>
      <w:r w:rsidRPr="00B14B98">
        <w:rPr>
          <w:b/>
          <w:bCs/>
          <w:sz w:val="24"/>
          <w:szCs w:val="24"/>
        </w:rPr>
        <w:t>same duration</w:t>
      </w:r>
      <w:r w:rsidR="00984CD4" w:rsidRPr="00984CD4">
        <w:rPr>
          <w:bCs/>
          <w:sz w:val="24"/>
          <w:szCs w:val="24"/>
        </w:rPr>
        <w:t xml:space="preserve"> - a</w:t>
      </w:r>
      <w:r w:rsidRPr="00B14B98">
        <w:rPr>
          <w:sz w:val="24"/>
          <w:szCs w:val="24"/>
        </w:rPr>
        <w:t xml:space="preserve">bout </w:t>
      </w:r>
      <w:r w:rsidRPr="00B14B98">
        <w:rPr>
          <w:b/>
          <w:bCs/>
          <w:sz w:val="24"/>
          <w:szCs w:val="24"/>
        </w:rPr>
        <w:t>15 years</w:t>
      </w:r>
      <w:r w:rsidRPr="00B14B98">
        <w:rPr>
          <w:sz w:val="24"/>
          <w:szCs w:val="24"/>
        </w:rPr>
        <w:t xml:space="preserve">. As a result, the </w:t>
      </w:r>
      <w:r w:rsidRPr="00B14B98">
        <w:rPr>
          <w:b/>
          <w:bCs/>
          <w:sz w:val="24"/>
          <w:szCs w:val="24"/>
        </w:rPr>
        <w:t>levee failure</w:t>
      </w:r>
      <w:r w:rsidRPr="00B14B98">
        <w:rPr>
          <w:sz w:val="24"/>
          <w:szCs w:val="24"/>
        </w:rPr>
        <w:t xml:space="preserve"> </w:t>
      </w:r>
      <w:r w:rsidR="006E30DD">
        <w:rPr>
          <w:sz w:val="24"/>
          <w:szCs w:val="24"/>
        </w:rPr>
        <w:t>came</w:t>
      </w:r>
      <w:r w:rsidRPr="00B14B98">
        <w:rPr>
          <w:sz w:val="24"/>
          <w:szCs w:val="24"/>
        </w:rPr>
        <w:t xml:space="preserve"> as a </w:t>
      </w:r>
      <w:r w:rsidRPr="00B14B98">
        <w:rPr>
          <w:b/>
          <w:bCs/>
          <w:sz w:val="24"/>
          <w:szCs w:val="24"/>
        </w:rPr>
        <w:t>surprising and unexpected event</w:t>
      </w:r>
      <w:r w:rsidRPr="00B14B98">
        <w:rPr>
          <w:sz w:val="24"/>
          <w:szCs w:val="24"/>
        </w:rPr>
        <w:t xml:space="preserve"> to the affected community.</w:t>
      </w:r>
    </w:p>
    <w:p w14:paraId="4C82E5E1" w14:textId="77777777" w:rsidR="00B14B98" w:rsidRDefault="00B14B98" w:rsidP="00B14B98">
      <w:pPr>
        <w:pStyle w:val="ListParagraph"/>
        <w:ind w:left="1080"/>
        <w:rPr>
          <w:sz w:val="24"/>
          <w:szCs w:val="24"/>
          <w:lang w:val="en-US"/>
        </w:rPr>
      </w:pPr>
    </w:p>
    <w:p w14:paraId="54B9D605" w14:textId="7F51A42E" w:rsidR="00B14B98" w:rsidRPr="00A71E75" w:rsidRDefault="00B14B98" w:rsidP="00C17DDB">
      <w:pPr>
        <w:pStyle w:val="ListParagraph"/>
        <w:numPr>
          <w:ilvl w:val="2"/>
          <w:numId w:val="38"/>
        </w:numPr>
        <w:rPr>
          <w:sz w:val="24"/>
          <w:szCs w:val="24"/>
          <w:lang w:val="en-US"/>
        </w:rPr>
      </w:pPr>
      <w:r w:rsidRPr="00B14B98">
        <w:rPr>
          <w:sz w:val="24"/>
          <w:szCs w:val="24"/>
        </w:rPr>
        <w:t xml:space="preserve">An </w:t>
      </w:r>
      <w:r w:rsidRPr="00B14B98">
        <w:rPr>
          <w:b/>
          <w:bCs/>
          <w:sz w:val="24"/>
          <w:szCs w:val="24"/>
        </w:rPr>
        <w:t>evacuation order</w:t>
      </w:r>
      <w:r w:rsidRPr="00B14B98">
        <w:rPr>
          <w:sz w:val="24"/>
          <w:szCs w:val="24"/>
        </w:rPr>
        <w:t xml:space="preserve"> may be considered as a </w:t>
      </w:r>
      <w:r w:rsidRPr="00B14B98">
        <w:rPr>
          <w:b/>
          <w:bCs/>
          <w:sz w:val="24"/>
          <w:szCs w:val="24"/>
        </w:rPr>
        <w:t>necessary action</w:t>
      </w:r>
      <w:r w:rsidRPr="00B14B98">
        <w:rPr>
          <w:sz w:val="24"/>
          <w:szCs w:val="24"/>
        </w:rPr>
        <w:t xml:space="preserve"> given the unfolding </w:t>
      </w:r>
      <w:r w:rsidR="006E30DD">
        <w:rPr>
          <w:sz w:val="24"/>
          <w:szCs w:val="24"/>
        </w:rPr>
        <w:t xml:space="preserve">event </w:t>
      </w:r>
      <w:r w:rsidRPr="00B14B98">
        <w:rPr>
          <w:sz w:val="24"/>
          <w:szCs w:val="24"/>
        </w:rPr>
        <w:t>situation.</w:t>
      </w:r>
      <w:r w:rsidR="00EA6332" w:rsidRPr="00B14B98">
        <w:rPr>
          <w:sz w:val="24"/>
          <w:szCs w:val="24"/>
        </w:rPr>
        <w:t xml:space="preserve"> </w:t>
      </w:r>
      <w:r w:rsidR="00EA6332">
        <w:rPr>
          <w:sz w:val="24"/>
          <w:szCs w:val="24"/>
        </w:rPr>
        <w:t xml:space="preserve">It has </w:t>
      </w:r>
      <w:r w:rsidR="00EA6332" w:rsidRPr="00B14B98">
        <w:rPr>
          <w:sz w:val="24"/>
          <w:szCs w:val="24"/>
        </w:rPr>
        <w:t xml:space="preserve">its own </w:t>
      </w:r>
      <w:r w:rsidR="00EA6332" w:rsidRPr="00B14B98">
        <w:rPr>
          <w:b/>
          <w:bCs/>
          <w:sz w:val="24"/>
          <w:szCs w:val="24"/>
        </w:rPr>
        <w:t>criteria for existence</w:t>
      </w:r>
      <w:r w:rsidR="00EA6332" w:rsidRPr="00B14B98">
        <w:rPr>
          <w:sz w:val="24"/>
          <w:szCs w:val="24"/>
        </w:rPr>
        <w:t xml:space="preserve">, as well as distinct </w:t>
      </w:r>
      <w:r w:rsidR="00EA6332" w:rsidRPr="00B14B98">
        <w:rPr>
          <w:b/>
          <w:bCs/>
          <w:sz w:val="24"/>
          <w:szCs w:val="24"/>
        </w:rPr>
        <w:t>areas</w:t>
      </w:r>
      <w:r w:rsidR="00EA6332" w:rsidRPr="00B14B98">
        <w:rPr>
          <w:sz w:val="24"/>
          <w:szCs w:val="24"/>
        </w:rPr>
        <w:t xml:space="preserve"> and </w:t>
      </w:r>
      <w:r w:rsidR="00EA6332" w:rsidRPr="00B14B98">
        <w:rPr>
          <w:b/>
          <w:bCs/>
          <w:sz w:val="24"/>
          <w:szCs w:val="24"/>
        </w:rPr>
        <w:t>timing</w:t>
      </w:r>
      <w:r w:rsidR="00EA6332" w:rsidRPr="00B14B98">
        <w:rPr>
          <w:sz w:val="24"/>
          <w:szCs w:val="24"/>
        </w:rPr>
        <w:t xml:space="preserve"> of concern.</w:t>
      </w:r>
    </w:p>
    <w:p w14:paraId="12972D2B" w14:textId="77777777" w:rsidR="005C51FC" w:rsidRPr="005C51FC" w:rsidRDefault="005C51FC" w:rsidP="005C51FC">
      <w:pPr>
        <w:pStyle w:val="ListParagraph"/>
        <w:ind w:left="2520"/>
      </w:pPr>
    </w:p>
    <w:p w14:paraId="7214577E" w14:textId="6058C717" w:rsidR="00EA6332" w:rsidRPr="00EA6332" w:rsidRDefault="00EA6332" w:rsidP="00C17DDB">
      <w:pPr>
        <w:pStyle w:val="ListParagraph"/>
        <w:numPr>
          <w:ilvl w:val="3"/>
          <w:numId w:val="38"/>
        </w:numPr>
      </w:pPr>
      <w:r>
        <w:rPr>
          <w:sz w:val="24"/>
          <w:szCs w:val="24"/>
        </w:rPr>
        <w:t>D</w:t>
      </w:r>
      <w:r w:rsidRPr="00B14B98">
        <w:rPr>
          <w:sz w:val="24"/>
          <w:szCs w:val="24"/>
        </w:rPr>
        <w:t xml:space="preserve">ue to the </w:t>
      </w:r>
      <w:r w:rsidRPr="00B14B98">
        <w:rPr>
          <w:b/>
          <w:bCs/>
          <w:sz w:val="24"/>
          <w:szCs w:val="24"/>
        </w:rPr>
        <w:t>population density</w:t>
      </w:r>
      <w:r w:rsidRPr="00B14B98">
        <w:rPr>
          <w:sz w:val="24"/>
          <w:szCs w:val="24"/>
        </w:rPr>
        <w:t xml:space="preserve"> of the affected area, any </w:t>
      </w:r>
      <w:r w:rsidRPr="00B14B98">
        <w:rPr>
          <w:b/>
          <w:bCs/>
          <w:sz w:val="24"/>
          <w:szCs w:val="24"/>
        </w:rPr>
        <w:t>evacuation effort</w:t>
      </w:r>
      <w:r w:rsidRPr="00B14B98">
        <w:rPr>
          <w:sz w:val="24"/>
          <w:szCs w:val="24"/>
        </w:rPr>
        <w:t xml:space="preserve"> could lead to </w:t>
      </w:r>
      <w:r w:rsidRPr="00B14B98">
        <w:rPr>
          <w:b/>
          <w:bCs/>
          <w:sz w:val="24"/>
          <w:szCs w:val="24"/>
        </w:rPr>
        <w:t>severe congestion</w:t>
      </w:r>
      <w:r w:rsidR="006E30DD" w:rsidRPr="006E30DD">
        <w:rPr>
          <w:bCs/>
          <w:sz w:val="24"/>
          <w:szCs w:val="24"/>
        </w:rPr>
        <w:t xml:space="preserve"> at critical travel routes</w:t>
      </w:r>
      <w:r w:rsidRPr="00B14B98">
        <w:rPr>
          <w:sz w:val="24"/>
          <w:szCs w:val="24"/>
        </w:rPr>
        <w:t>, potentially complicating emergency response and safety measures.</w:t>
      </w:r>
    </w:p>
    <w:p w14:paraId="00620588" w14:textId="77777777" w:rsidR="005C51FC" w:rsidRPr="005C51FC" w:rsidRDefault="005C51FC" w:rsidP="005C51FC">
      <w:pPr>
        <w:pStyle w:val="ListParagraph"/>
        <w:ind w:left="2520"/>
      </w:pPr>
    </w:p>
    <w:p w14:paraId="59235DA3" w14:textId="5FB2E9B8" w:rsidR="00B14B98" w:rsidRPr="00B14B98" w:rsidRDefault="00EA6332" w:rsidP="00C17DDB">
      <w:pPr>
        <w:pStyle w:val="ListParagraph"/>
        <w:numPr>
          <w:ilvl w:val="3"/>
          <w:numId w:val="38"/>
        </w:numPr>
      </w:pPr>
      <w:r>
        <w:rPr>
          <w:sz w:val="24"/>
          <w:szCs w:val="24"/>
          <w:lang w:val="en-US"/>
        </w:rPr>
        <w:t>H</w:t>
      </w:r>
      <w:r w:rsidR="00B14B98" w:rsidRPr="00B14B98">
        <w:rPr>
          <w:sz w:val="24"/>
          <w:szCs w:val="24"/>
          <w:lang w:val="en-US"/>
        </w:rPr>
        <w:t xml:space="preserve">ighway 1 East is not a </w:t>
      </w:r>
      <w:r w:rsidR="00B14B98" w:rsidRPr="00B14B98">
        <w:rPr>
          <w:b/>
          <w:sz w:val="24"/>
          <w:szCs w:val="24"/>
          <w:lang w:val="en-US"/>
        </w:rPr>
        <w:t>viable</w:t>
      </w:r>
      <w:r w:rsidR="00B14B98" w:rsidRPr="00B14B98">
        <w:rPr>
          <w:sz w:val="24"/>
          <w:szCs w:val="24"/>
          <w:lang w:val="en-US"/>
        </w:rPr>
        <w:t xml:space="preserve"> route for evacuation.</w:t>
      </w:r>
      <w:r w:rsidR="00B14B98">
        <w:rPr>
          <w:sz w:val="24"/>
          <w:szCs w:val="24"/>
          <w:lang w:val="en-US"/>
        </w:rPr>
        <w:t xml:space="preserve"> Information on viable evacuation routes would be helpful in the messaging</w:t>
      </w:r>
      <w:r w:rsidR="006E30DD">
        <w:rPr>
          <w:sz w:val="24"/>
          <w:szCs w:val="24"/>
          <w:lang w:val="en-US"/>
        </w:rPr>
        <w:t>,</w:t>
      </w:r>
      <w:r w:rsidR="00B14B98">
        <w:rPr>
          <w:sz w:val="24"/>
          <w:szCs w:val="24"/>
          <w:lang w:val="en-US"/>
        </w:rPr>
        <w:t xml:space="preserve"> if such information were pre-determined and stored with an event-type relevant to the situation.</w:t>
      </w:r>
    </w:p>
    <w:p w14:paraId="2CB4F743" w14:textId="6ACC99C5" w:rsidR="00B14B98" w:rsidRDefault="00B14B98" w:rsidP="00B14B98">
      <w:pPr>
        <w:pStyle w:val="ListParagraph"/>
        <w:ind w:left="360"/>
        <w:rPr>
          <w:sz w:val="24"/>
          <w:szCs w:val="24"/>
          <w:lang w:val="en-US"/>
        </w:rPr>
      </w:pPr>
    </w:p>
    <w:p w14:paraId="14CDD909" w14:textId="6091BD04" w:rsidR="00B14B98" w:rsidRDefault="00B14B98" w:rsidP="00C17DDB">
      <w:pPr>
        <w:pStyle w:val="ListParagraph"/>
        <w:numPr>
          <w:ilvl w:val="0"/>
          <w:numId w:val="38"/>
        </w:numPr>
        <w:rPr>
          <w:sz w:val="24"/>
          <w:szCs w:val="24"/>
          <w:lang w:val="en-US"/>
        </w:rPr>
      </w:pPr>
      <w:r w:rsidRPr="00B14B98">
        <w:rPr>
          <w:sz w:val="24"/>
          <w:szCs w:val="24"/>
        </w:rPr>
        <w:t xml:space="preserve">In addition to </w:t>
      </w:r>
      <w:r w:rsidRPr="00B14B98">
        <w:rPr>
          <w:b/>
          <w:bCs/>
          <w:sz w:val="24"/>
          <w:szCs w:val="24"/>
        </w:rPr>
        <w:t xml:space="preserve">bullet </w:t>
      </w:r>
      <w:r w:rsidR="006E30DD">
        <w:rPr>
          <w:b/>
          <w:bCs/>
          <w:sz w:val="24"/>
          <w:szCs w:val="24"/>
        </w:rPr>
        <w:t>2</w:t>
      </w:r>
      <w:r w:rsidRPr="00B14B98">
        <w:rPr>
          <w:sz w:val="24"/>
          <w:szCs w:val="24"/>
        </w:rPr>
        <w:t xml:space="preserve"> in the </w:t>
      </w:r>
      <w:r w:rsidRPr="00B14B98">
        <w:rPr>
          <w:b/>
          <w:bCs/>
          <w:sz w:val="24"/>
          <w:szCs w:val="24"/>
        </w:rPr>
        <w:t>more advanced observation section</w:t>
      </w:r>
      <w:r w:rsidRPr="00B14B98">
        <w:rPr>
          <w:sz w:val="24"/>
          <w:szCs w:val="24"/>
        </w:rPr>
        <w:t xml:space="preserve">, considerations regarding an </w:t>
      </w:r>
      <w:r w:rsidRPr="00B14B98">
        <w:rPr>
          <w:b/>
          <w:bCs/>
          <w:sz w:val="24"/>
          <w:szCs w:val="24"/>
        </w:rPr>
        <w:t>immediate evacuation</w:t>
      </w:r>
      <w:r w:rsidRPr="00B14B98">
        <w:rPr>
          <w:sz w:val="24"/>
          <w:szCs w:val="24"/>
        </w:rPr>
        <w:t xml:space="preserve"> are also incorporated into the </w:t>
      </w:r>
      <w:r>
        <w:rPr>
          <w:sz w:val="24"/>
          <w:szCs w:val="24"/>
        </w:rPr>
        <w:t xml:space="preserve">thinking </w:t>
      </w:r>
      <w:r w:rsidR="006E30DD">
        <w:rPr>
          <w:sz w:val="24"/>
          <w:szCs w:val="24"/>
        </w:rPr>
        <w:t>of the observation process</w:t>
      </w:r>
      <w:r w:rsidRPr="00B14B98">
        <w:rPr>
          <w:sz w:val="24"/>
          <w:szCs w:val="24"/>
        </w:rPr>
        <w:t>.</w:t>
      </w:r>
    </w:p>
    <w:p w14:paraId="3588F4B1" w14:textId="77777777" w:rsidR="00B14B98" w:rsidRPr="00B14B98" w:rsidRDefault="00B14B98" w:rsidP="00B14B98">
      <w:pPr>
        <w:pStyle w:val="ListParagraph"/>
        <w:ind w:left="360"/>
        <w:rPr>
          <w:sz w:val="24"/>
          <w:szCs w:val="24"/>
          <w:lang w:val="en-US"/>
        </w:rPr>
      </w:pPr>
    </w:p>
    <w:p w14:paraId="34565959" w14:textId="24E630B7" w:rsidR="00B14B98" w:rsidRPr="00CA21C9" w:rsidRDefault="00B14B98" w:rsidP="00C17DDB">
      <w:pPr>
        <w:pStyle w:val="ListParagraph"/>
        <w:numPr>
          <w:ilvl w:val="0"/>
          <w:numId w:val="38"/>
        </w:numPr>
        <w:rPr>
          <w:sz w:val="24"/>
          <w:szCs w:val="24"/>
          <w:lang w:val="en-US"/>
        </w:rPr>
      </w:pPr>
      <w:r w:rsidRPr="00B14B98">
        <w:rPr>
          <w:sz w:val="24"/>
          <w:szCs w:val="24"/>
        </w:rPr>
        <w:t xml:space="preserve">In addition to </w:t>
      </w:r>
      <w:r w:rsidRPr="00B14B98">
        <w:rPr>
          <w:b/>
          <w:bCs/>
          <w:sz w:val="24"/>
          <w:szCs w:val="24"/>
        </w:rPr>
        <w:t xml:space="preserve">bullet </w:t>
      </w:r>
      <w:r w:rsidR="00984CD4">
        <w:rPr>
          <w:b/>
          <w:bCs/>
          <w:sz w:val="24"/>
          <w:szCs w:val="24"/>
        </w:rPr>
        <w:t>6</w:t>
      </w:r>
      <w:r w:rsidRPr="00B14B98">
        <w:rPr>
          <w:sz w:val="24"/>
          <w:szCs w:val="24"/>
        </w:rPr>
        <w:t xml:space="preserve"> in the </w:t>
      </w:r>
      <w:r>
        <w:rPr>
          <w:b/>
          <w:bCs/>
          <w:sz w:val="24"/>
          <w:szCs w:val="24"/>
        </w:rPr>
        <w:t>more advanced</w:t>
      </w:r>
      <w:r w:rsidRPr="00B14B98">
        <w:rPr>
          <w:b/>
          <w:bCs/>
          <w:sz w:val="24"/>
          <w:szCs w:val="24"/>
        </w:rPr>
        <w:t xml:space="preserve"> observation above</w:t>
      </w:r>
      <w:r w:rsidRPr="00B14B98">
        <w:rPr>
          <w:sz w:val="24"/>
          <w:szCs w:val="24"/>
        </w:rPr>
        <w:t xml:space="preserve">, historical data, research, scientific analysis, and conventional wisdom indicate that </w:t>
      </w:r>
      <w:r>
        <w:rPr>
          <w:b/>
          <w:bCs/>
          <w:sz w:val="24"/>
          <w:szCs w:val="24"/>
        </w:rPr>
        <w:t>evacuations</w:t>
      </w:r>
      <w:r w:rsidRPr="00B14B98">
        <w:rPr>
          <w:sz w:val="24"/>
          <w:szCs w:val="24"/>
        </w:rPr>
        <w:t xml:space="preserve"> are </w:t>
      </w:r>
      <w:r w:rsidRPr="00B14B98">
        <w:rPr>
          <w:b/>
          <w:bCs/>
          <w:sz w:val="24"/>
          <w:szCs w:val="24"/>
        </w:rPr>
        <w:t>high-impact events</w:t>
      </w:r>
      <w:r w:rsidR="008347A3" w:rsidRPr="008347A3">
        <w:rPr>
          <w:bCs/>
          <w:sz w:val="24"/>
          <w:szCs w:val="24"/>
        </w:rPr>
        <w:t xml:space="preserve"> requiring significant coordination between emergency services </w:t>
      </w:r>
      <w:r w:rsidR="008347A3">
        <w:rPr>
          <w:bCs/>
          <w:sz w:val="24"/>
          <w:szCs w:val="24"/>
        </w:rPr>
        <w:t xml:space="preserve">agencies and </w:t>
      </w:r>
      <w:r w:rsidR="008347A3" w:rsidRPr="008347A3">
        <w:rPr>
          <w:bCs/>
          <w:sz w:val="24"/>
          <w:szCs w:val="24"/>
        </w:rPr>
        <w:t>personnel</w:t>
      </w:r>
      <w:r w:rsidRPr="00B14B98">
        <w:rPr>
          <w:sz w:val="24"/>
          <w:szCs w:val="24"/>
        </w:rPr>
        <w:t xml:space="preserve">. Given this, a </w:t>
      </w:r>
      <w:r w:rsidRPr="00B14B98">
        <w:rPr>
          <w:b/>
          <w:bCs/>
          <w:sz w:val="24"/>
          <w:szCs w:val="24"/>
        </w:rPr>
        <w:t>detailed analysis</w:t>
      </w:r>
      <w:r w:rsidRPr="00B14B98">
        <w:rPr>
          <w:sz w:val="24"/>
          <w:szCs w:val="24"/>
        </w:rPr>
        <w:t xml:space="preserve"> of the </w:t>
      </w:r>
      <w:r w:rsidR="00743232" w:rsidRPr="00743232">
        <w:rPr>
          <w:b/>
          <w:sz w:val="24"/>
          <w:szCs w:val="24"/>
        </w:rPr>
        <w:t xml:space="preserve">imagined </w:t>
      </w:r>
      <w:r w:rsidRPr="00B14B98">
        <w:rPr>
          <w:b/>
          <w:sz w:val="24"/>
          <w:szCs w:val="24"/>
        </w:rPr>
        <w:t>evacuation</w:t>
      </w:r>
      <w:r>
        <w:rPr>
          <w:sz w:val="24"/>
          <w:szCs w:val="24"/>
        </w:rPr>
        <w:t xml:space="preserve"> </w:t>
      </w:r>
      <w:r w:rsidR="00743232">
        <w:rPr>
          <w:b/>
          <w:bCs/>
          <w:sz w:val="24"/>
          <w:szCs w:val="24"/>
        </w:rPr>
        <w:t>event</w:t>
      </w:r>
      <w:r w:rsidRPr="00B14B98">
        <w:rPr>
          <w:sz w:val="24"/>
          <w:szCs w:val="24"/>
        </w:rPr>
        <w:t xml:space="preserve"> can now begin</w:t>
      </w:r>
      <w:r>
        <w:rPr>
          <w:sz w:val="24"/>
          <w:szCs w:val="24"/>
        </w:rPr>
        <w:t>.</w:t>
      </w:r>
    </w:p>
    <w:p w14:paraId="1C2E2797" w14:textId="77777777" w:rsidR="00CA21C9" w:rsidRPr="00CA21C9" w:rsidRDefault="00CA21C9" w:rsidP="00CA21C9">
      <w:pPr>
        <w:pStyle w:val="ListParagraph"/>
        <w:rPr>
          <w:sz w:val="24"/>
          <w:szCs w:val="24"/>
          <w:lang w:val="en-US"/>
        </w:rPr>
      </w:pPr>
    </w:p>
    <w:p w14:paraId="59D8E12A" w14:textId="6AAC5F60" w:rsidR="00CA21C9" w:rsidRDefault="00984CD4" w:rsidP="00C17DDB">
      <w:pPr>
        <w:pStyle w:val="ListParagraph"/>
        <w:numPr>
          <w:ilvl w:val="0"/>
          <w:numId w:val="38"/>
        </w:numPr>
        <w:rPr>
          <w:sz w:val="24"/>
          <w:szCs w:val="24"/>
          <w:lang w:val="en-US"/>
        </w:rPr>
      </w:pPr>
      <w:r w:rsidRPr="00B14B98">
        <w:rPr>
          <w:sz w:val="24"/>
          <w:szCs w:val="24"/>
        </w:rPr>
        <w:t xml:space="preserve">In addition to </w:t>
      </w:r>
      <w:r w:rsidRPr="00B14B98">
        <w:rPr>
          <w:b/>
          <w:bCs/>
          <w:sz w:val="24"/>
          <w:szCs w:val="24"/>
        </w:rPr>
        <w:t xml:space="preserve">bullet </w:t>
      </w:r>
      <w:r>
        <w:rPr>
          <w:b/>
          <w:bCs/>
          <w:sz w:val="24"/>
          <w:szCs w:val="24"/>
        </w:rPr>
        <w:t>7</w:t>
      </w:r>
      <w:r w:rsidRPr="00B14B98">
        <w:rPr>
          <w:sz w:val="24"/>
          <w:szCs w:val="24"/>
        </w:rPr>
        <w:t xml:space="preserve"> in the </w:t>
      </w:r>
      <w:r>
        <w:rPr>
          <w:b/>
          <w:bCs/>
          <w:sz w:val="24"/>
          <w:szCs w:val="24"/>
        </w:rPr>
        <w:t>more advanced</w:t>
      </w:r>
      <w:r w:rsidRPr="00B14B98">
        <w:rPr>
          <w:b/>
          <w:bCs/>
          <w:sz w:val="24"/>
          <w:szCs w:val="24"/>
        </w:rPr>
        <w:t xml:space="preserve"> observation above</w:t>
      </w:r>
      <w:r w:rsidRPr="00B14B98">
        <w:rPr>
          <w:sz w:val="24"/>
          <w:szCs w:val="24"/>
        </w:rPr>
        <w:t xml:space="preserve">, </w:t>
      </w:r>
      <w:r>
        <w:rPr>
          <w:sz w:val="24"/>
          <w:szCs w:val="24"/>
          <w:lang w:val="en-US"/>
        </w:rPr>
        <w:t>t</w:t>
      </w:r>
      <w:r w:rsidR="00CA21C9" w:rsidRPr="00984CD4">
        <w:rPr>
          <w:sz w:val="24"/>
          <w:szCs w:val="24"/>
          <w:lang w:val="en-US"/>
        </w:rPr>
        <w:t>he three events-of-interest as a group, the flash flood, the flood, and the evacuation</w:t>
      </w:r>
      <w:r>
        <w:rPr>
          <w:sz w:val="24"/>
          <w:szCs w:val="24"/>
          <w:lang w:val="en-US"/>
        </w:rPr>
        <w:t>,</w:t>
      </w:r>
      <w:r w:rsidR="00CA21C9" w:rsidRPr="00984CD4">
        <w:rPr>
          <w:sz w:val="24"/>
          <w:szCs w:val="24"/>
          <w:lang w:val="en-US"/>
        </w:rPr>
        <w:t xml:space="preserve"> are considered related events of type “</w:t>
      </w:r>
      <w:r w:rsidR="00CA21C9" w:rsidRPr="00984CD4">
        <w:rPr>
          <w:b/>
          <w:sz w:val="24"/>
          <w:szCs w:val="24"/>
          <w:lang w:val="en-US"/>
        </w:rPr>
        <w:t>association</w:t>
      </w:r>
      <w:r w:rsidRPr="00984CD4">
        <w:rPr>
          <w:sz w:val="24"/>
          <w:szCs w:val="24"/>
          <w:lang w:val="en-US"/>
        </w:rPr>
        <w:t>”. The two flood events</w:t>
      </w:r>
      <w:r w:rsidR="00743232">
        <w:rPr>
          <w:sz w:val="24"/>
          <w:szCs w:val="24"/>
          <w:lang w:val="en-US"/>
        </w:rPr>
        <w:t>,</w:t>
      </w:r>
      <w:r w:rsidRPr="00984CD4">
        <w:rPr>
          <w:sz w:val="24"/>
          <w:szCs w:val="24"/>
          <w:lang w:val="en-US"/>
        </w:rPr>
        <w:t xml:space="preserve"> as its own</w:t>
      </w:r>
      <w:r w:rsidR="00CA21C9" w:rsidRPr="00984CD4">
        <w:rPr>
          <w:sz w:val="24"/>
          <w:szCs w:val="24"/>
          <w:lang w:val="en-US"/>
        </w:rPr>
        <w:t xml:space="preserve"> group, are considered related events of type “</w:t>
      </w:r>
      <w:r w:rsidR="00CA21C9" w:rsidRPr="00984CD4">
        <w:rPr>
          <w:b/>
          <w:sz w:val="24"/>
          <w:szCs w:val="24"/>
          <w:lang w:val="en-US"/>
        </w:rPr>
        <w:t>aggregation</w:t>
      </w:r>
      <w:r w:rsidR="00CA21C9" w:rsidRPr="00984CD4">
        <w:rPr>
          <w:sz w:val="24"/>
          <w:szCs w:val="24"/>
          <w:lang w:val="en-US"/>
        </w:rPr>
        <w:t>”</w:t>
      </w:r>
      <w:r w:rsidR="00743232">
        <w:rPr>
          <w:sz w:val="24"/>
          <w:szCs w:val="24"/>
          <w:lang w:val="en-US"/>
        </w:rPr>
        <w:t>,</w:t>
      </w:r>
      <w:r w:rsidRPr="00984CD4">
        <w:rPr>
          <w:sz w:val="24"/>
          <w:szCs w:val="24"/>
          <w:lang w:val="en-US"/>
        </w:rPr>
        <w:t xml:space="preserve"> however, the addition of the third event-of-interest puts them all into a different </w:t>
      </w:r>
      <w:r>
        <w:rPr>
          <w:sz w:val="24"/>
          <w:szCs w:val="24"/>
          <w:lang w:val="en-US"/>
        </w:rPr>
        <w:t xml:space="preserve">relationship </w:t>
      </w:r>
      <w:r w:rsidRPr="00984CD4">
        <w:rPr>
          <w:sz w:val="24"/>
          <w:szCs w:val="24"/>
          <w:lang w:val="en-US"/>
        </w:rPr>
        <w:t>type</w:t>
      </w:r>
      <w:r w:rsidR="00743232">
        <w:rPr>
          <w:sz w:val="24"/>
          <w:szCs w:val="24"/>
          <w:lang w:val="en-US"/>
        </w:rPr>
        <w:t xml:space="preserve"> </w:t>
      </w:r>
      <w:r w:rsidR="00743232" w:rsidRPr="00984CD4">
        <w:rPr>
          <w:sz w:val="24"/>
          <w:szCs w:val="24"/>
          <w:lang w:val="en-US"/>
        </w:rPr>
        <w:t>“</w:t>
      </w:r>
      <w:r w:rsidR="00743232" w:rsidRPr="00984CD4">
        <w:rPr>
          <w:b/>
          <w:sz w:val="24"/>
          <w:szCs w:val="24"/>
          <w:lang w:val="en-US"/>
        </w:rPr>
        <w:t>association</w:t>
      </w:r>
      <w:r w:rsidR="00743232" w:rsidRPr="00984CD4">
        <w:rPr>
          <w:sz w:val="24"/>
          <w:szCs w:val="24"/>
          <w:lang w:val="en-US"/>
        </w:rPr>
        <w:t>”</w:t>
      </w:r>
      <w:r w:rsidR="00CA21C9" w:rsidRPr="00984CD4">
        <w:rPr>
          <w:sz w:val="24"/>
          <w:szCs w:val="24"/>
          <w:lang w:val="en-US"/>
        </w:rPr>
        <w:t>.</w:t>
      </w:r>
    </w:p>
    <w:p w14:paraId="3DB81D82" w14:textId="77777777" w:rsidR="00984CD4" w:rsidRPr="00984CD4" w:rsidRDefault="00984CD4" w:rsidP="00984CD4">
      <w:pPr>
        <w:pStyle w:val="ListParagraph"/>
        <w:rPr>
          <w:sz w:val="24"/>
          <w:szCs w:val="24"/>
          <w:lang w:val="en-US"/>
        </w:rPr>
      </w:pPr>
    </w:p>
    <w:p w14:paraId="5C68FF02" w14:textId="166DC48F" w:rsidR="00743232" w:rsidRDefault="00984CD4" w:rsidP="00C17DDB">
      <w:pPr>
        <w:pStyle w:val="ListParagraph"/>
        <w:numPr>
          <w:ilvl w:val="1"/>
          <w:numId w:val="38"/>
        </w:numPr>
        <w:rPr>
          <w:sz w:val="24"/>
          <w:szCs w:val="24"/>
          <w:lang w:val="en-US"/>
        </w:rPr>
      </w:pPr>
      <w:r>
        <w:rPr>
          <w:sz w:val="24"/>
          <w:szCs w:val="24"/>
          <w:lang w:val="en-US"/>
        </w:rPr>
        <w:t xml:space="preserve">Relationship types of </w:t>
      </w:r>
      <w:r w:rsidRPr="00A71E75">
        <w:rPr>
          <w:b/>
          <w:sz w:val="24"/>
          <w:szCs w:val="24"/>
          <w:lang w:val="en-US"/>
        </w:rPr>
        <w:t>association</w:t>
      </w:r>
      <w:r>
        <w:rPr>
          <w:sz w:val="24"/>
          <w:szCs w:val="24"/>
          <w:lang w:val="en-US"/>
        </w:rPr>
        <w:t xml:space="preserve"> are the weakest relationship</w:t>
      </w:r>
      <w:r w:rsidR="00A71E75">
        <w:rPr>
          <w:sz w:val="24"/>
          <w:szCs w:val="24"/>
          <w:lang w:val="en-US"/>
        </w:rPr>
        <w:t>s</w:t>
      </w:r>
      <w:r>
        <w:rPr>
          <w:sz w:val="24"/>
          <w:szCs w:val="24"/>
          <w:lang w:val="en-US"/>
        </w:rPr>
        <w:t xml:space="preserve">. </w:t>
      </w:r>
      <w:r w:rsidR="00743232">
        <w:rPr>
          <w:sz w:val="24"/>
          <w:szCs w:val="24"/>
          <w:lang w:val="en-US"/>
        </w:rPr>
        <w:t xml:space="preserve">An evacuation </w:t>
      </w:r>
      <w:r>
        <w:rPr>
          <w:sz w:val="24"/>
          <w:szCs w:val="24"/>
          <w:lang w:val="en-US"/>
        </w:rPr>
        <w:t xml:space="preserve">event-of-interest </w:t>
      </w:r>
      <w:r w:rsidR="00743232">
        <w:rPr>
          <w:sz w:val="24"/>
          <w:szCs w:val="24"/>
          <w:lang w:val="en-US"/>
        </w:rPr>
        <w:t xml:space="preserve">does not </w:t>
      </w:r>
      <w:r>
        <w:rPr>
          <w:sz w:val="24"/>
          <w:szCs w:val="24"/>
          <w:lang w:val="en-US"/>
        </w:rPr>
        <w:t xml:space="preserve">immediately </w:t>
      </w:r>
      <w:proofErr w:type="gramStart"/>
      <w:r w:rsidR="00A71E75">
        <w:rPr>
          <w:sz w:val="24"/>
          <w:szCs w:val="24"/>
          <w:lang w:val="en-US"/>
        </w:rPr>
        <w:t>bring</w:t>
      </w:r>
      <w:r w:rsidR="00743232">
        <w:rPr>
          <w:sz w:val="24"/>
          <w:szCs w:val="24"/>
          <w:lang w:val="en-US"/>
        </w:rPr>
        <w:t xml:space="preserve"> to mind</w:t>
      </w:r>
      <w:proofErr w:type="gramEnd"/>
      <w:r w:rsidR="00743232">
        <w:rPr>
          <w:sz w:val="24"/>
          <w:szCs w:val="24"/>
          <w:lang w:val="en-US"/>
        </w:rPr>
        <w:t xml:space="preserve"> the </w:t>
      </w:r>
      <w:proofErr w:type="gramStart"/>
      <w:r w:rsidR="00743232">
        <w:rPr>
          <w:sz w:val="24"/>
          <w:szCs w:val="24"/>
          <w:lang w:val="en-US"/>
        </w:rPr>
        <w:t>flood based</w:t>
      </w:r>
      <w:proofErr w:type="gramEnd"/>
      <w:r>
        <w:rPr>
          <w:sz w:val="24"/>
          <w:szCs w:val="24"/>
          <w:lang w:val="en-US"/>
        </w:rPr>
        <w:t xml:space="preserve"> events-of-interest in the event situation. </w:t>
      </w:r>
      <w:r w:rsidR="00743232">
        <w:rPr>
          <w:sz w:val="24"/>
          <w:szCs w:val="24"/>
          <w:lang w:val="en-US"/>
        </w:rPr>
        <w:t xml:space="preserve">An evacuation event could be triggered by many events not </w:t>
      </w:r>
      <w:proofErr w:type="gramStart"/>
      <w:r w:rsidR="00743232">
        <w:rPr>
          <w:sz w:val="24"/>
          <w:szCs w:val="24"/>
          <w:lang w:val="en-US"/>
        </w:rPr>
        <w:t>flood-based</w:t>
      </w:r>
      <w:proofErr w:type="gramEnd"/>
      <w:r w:rsidR="00743232">
        <w:rPr>
          <w:sz w:val="24"/>
          <w:szCs w:val="24"/>
          <w:lang w:val="en-US"/>
        </w:rPr>
        <w:t>. In this baseline case, they are only related by the observed conditions.</w:t>
      </w:r>
    </w:p>
    <w:p w14:paraId="4ABBC694" w14:textId="77777777" w:rsidR="00743232" w:rsidRDefault="00743232" w:rsidP="00743232">
      <w:pPr>
        <w:pStyle w:val="ListParagraph"/>
        <w:ind w:left="1080"/>
        <w:rPr>
          <w:sz w:val="24"/>
          <w:szCs w:val="24"/>
          <w:lang w:val="en-US"/>
        </w:rPr>
      </w:pPr>
    </w:p>
    <w:p w14:paraId="7CEF28B1" w14:textId="288CD36C" w:rsidR="00984CD4" w:rsidRDefault="00984CD4" w:rsidP="00121EB0">
      <w:pPr>
        <w:pStyle w:val="ListParagraph"/>
        <w:numPr>
          <w:ilvl w:val="2"/>
          <w:numId w:val="38"/>
        </w:numPr>
        <w:rPr>
          <w:sz w:val="24"/>
          <w:szCs w:val="24"/>
          <w:lang w:val="en-US"/>
        </w:rPr>
      </w:pPr>
      <w:r>
        <w:rPr>
          <w:sz w:val="24"/>
          <w:szCs w:val="24"/>
          <w:lang w:val="en-US"/>
        </w:rPr>
        <w:t xml:space="preserve">Knowing this, the </w:t>
      </w:r>
      <w:r w:rsidR="00743232">
        <w:rPr>
          <w:sz w:val="24"/>
          <w:szCs w:val="24"/>
          <w:lang w:val="en-US"/>
        </w:rPr>
        <w:t>flood-based</w:t>
      </w:r>
      <w:r>
        <w:rPr>
          <w:sz w:val="24"/>
          <w:szCs w:val="24"/>
          <w:lang w:val="en-US"/>
        </w:rPr>
        <w:t xml:space="preserve"> events</w:t>
      </w:r>
      <w:r w:rsidR="00743232">
        <w:rPr>
          <w:sz w:val="24"/>
          <w:szCs w:val="24"/>
          <w:lang w:val="en-US"/>
        </w:rPr>
        <w:t>, in this baseline case,</w:t>
      </w:r>
      <w:r>
        <w:rPr>
          <w:sz w:val="24"/>
          <w:szCs w:val="24"/>
          <w:lang w:val="en-US"/>
        </w:rPr>
        <w:t xml:space="preserve"> need to be explicitly mentioned and discussed </w:t>
      </w:r>
      <w:r w:rsidR="00A71E75">
        <w:rPr>
          <w:sz w:val="24"/>
          <w:szCs w:val="24"/>
          <w:lang w:val="en-US"/>
        </w:rPr>
        <w:t xml:space="preserve">separately </w:t>
      </w:r>
      <w:r w:rsidR="00743232">
        <w:rPr>
          <w:sz w:val="24"/>
          <w:szCs w:val="24"/>
          <w:lang w:val="en-US"/>
        </w:rPr>
        <w:t>in the observing process.</w:t>
      </w:r>
    </w:p>
    <w:p w14:paraId="467577D4" w14:textId="77777777" w:rsidR="00743232" w:rsidRPr="00743232" w:rsidRDefault="00743232" w:rsidP="00743232">
      <w:pPr>
        <w:pStyle w:val="ListParagraph"/>
        <w:rPr>
          <w:sz w:val="24"/>
          <w:szCs w:val="24"/>
          <w:lang w:val="en-US"/>
        </w:rPr>
      </w:pPr>
    </w:p>
    <w:p w14:paraId="40C2882C" w14:textId="7836CF8A" w:rsidR="00743232" w:rsidRPr="00743232" w:rsidRDefault="00743232" w:rsidP="00C17DDB">
      <w:pPr>
        <w:pStyle w:val="ListParagraph"/>
        <w:numPr>
          <w:ilvl w:val="1"/>
          <w:numId w:val="38"/>
        </w:numPr>
        <w:rPr>
          <w:sz w:val="24"/>
          <w:szCs w:val="24"/>
          <w:lang w:val="en-US"/>
        </w:rPr>
      </w:pPr>
      <w:r>
        <w:rPr>
          <w:sz w:val="24"/>
          <w:szCs w:val="24"/>
          <w:lang w:val="en-US"/>
        </w:rPr>
        <w:t xml:space="preserve">This relationship type is a preliminary assessment done in the observation process. This assessment could change in the analysis process to follow. For now, knowing this relationship type is in play, all events should be mentioned and passed on for analysis with full reference to </w:t>
      </w:r>
      <w:r w:rsidR="00121EB0">
        <w:rPr>
          <w:sz w:val="24"/>
          <w:szCs w:val="24"/>
          <w:lang w:val="en-US"/>
        </w:rPr>
        <w:t>each</w:t>
      </w:r>
      <w:r>
        <w:rPr>
          <w:sz w:val="24"/>
          <w:szCs w:val="24"/>
          <w:lang w:val="en-US"/>
        </w:rPr>
        <w:t xml:space="preserve"> other. </w:t>
      </w:r>
    </w:p>
    <w:p w14:paraId="112BE616" w14:textId="77777777" w:rsidR="00984CD4" w:rsidRDefault="00984CD4">
      <w:pPr>
        <w:rPr>
          <w:rFonts w:eastAsia="Times New Roman" w:cstheme="minorHAnsi"/>
          <w:bCs/>
          <w:iCs/>
          <w:color w:val="446CAA"/>
          <w:kern w:val="32"/>
          <w:sz w:val="32"/>
          <w:szCs w:val="36"/>
          <w:lang w:val="en-US"/>
        </w:rPr>
      </w:pPr>
      <w:r>
        <w:br w:type="page"/>
      </w:r>
    </w:p>
    <w:p w14:paraId="1BC181AE" w14:textId="4A34CC0E" w:rsidR="00D61D2D" w:rsidRDefault="00212720" w:rsidP="001C3BE6">
      <w:pPr>
        <w:pStyle w:val="Heading3"/>
      </w:pPr>
      <w:bookmarkStart w:id="23" w:name="_Toc209523768"/>
      <w:r>
        <w:t>Analyzing</w:t>
      </w:r>
      <w:r w:rsidR="00D61D2D">
        <w:t xml:space="preserve"> </w:t>
      </w:r>
      <w:r w:rsidR="003B379E">
        <w:t>Process</w:t>
      </w:r>
      <w:bookmarkEnd w:id="23"/>
    </w:p>
    <w:p w14:paraId="114FCE43" w14:textId="2D1609F8" w:rsidR="00D801FC" w:rsidRPr="00143587" w:rsidRDefault="00143587" w:rsidP="008A359D">
      <w:pPr>
        <w:rPr>
          <w:b/>
          <w:sz w:val="24"/>
          <w:szCs w:val="24"/>
          <w:lang w:val="en-US"/>
        </w:rPr>
      </w:pPr>
      <w:r w:rsidRPr="00B96890">
        <w:rPr>
          <w:b/>
          <w:sz w:val="24"/>
          <w:szCs w:val="24"/>
          <w:lang w:val="en-US"/>
        </w:rPr>
        <w:t>Primary event</w:t>
      </w:r>
      <w:r>
        <w:rPr>
          <w:b/>
          <w:sz w:val="24"/>
          <w:szCs w:val="24"/>
          <w:lang w:val="en-US"/>
        </w:rPr>
        <w:t>s-of-interest</w:t>
      </w:r>
      <w:r w:rsidRPr="00B96890">
        <w:rPr>
          <w:sz w:val="24"/>
          <w:szCs w:val="24"/>
          <w:lang w:val="en-US"/>
        </w:rPr>
        <w:t xml:space="preserve">: </w:t>
      </w:r>
      <w:r>
        <w:rPr>
          <w:sz w:val="24"/>
          <w:szCs w:val="24"/>
          <w:lang w:val="en-US"/>
        </w:rPr>
        <w:t>flash flood, flood, evacuation</w:t>
      </w:r>
      <w:r>
        <w:rPr>
          <w:b/>
          <w:sz w:val="24"/>
          <w:szCs w:val="24"/>
          <w:lang w:val="en-US"/>
        </w:rPr>
        <w:t xml:space="preserve"> </w:t>
      </w:r>
      <w:r>
        <w:rPr>
          <w:b/>
          <w:sz w:val="24"/>
          <w:szCs w:val="24"/>
          <w:lang w:val="en-US"/>
        </w:rPr>
        <w:br/>
      </w:r>
      <w:r w:rsidR="008A359D" w:rsidRPr="00B96890">
        <w:rPr>
          <w:b/>
          <w:sz w:val="24"/>
          <w:szCs w:val="24"/>
          <w:lang w:val="en-US"/>
        </w:rPr>
        <w:t>Secondary event</w:t>
      </w:r>
      <w:r w:rsidR="008A359D">
        <w:rPr>
          <w:b/>
          <w:sz w:val="24"/>
          <w:szCs w:val="24"/>
          <w:lang w:val="en-US"/>
        </w:rPr>
        <w:t>s</w:t>
      </w:r>
      <w:r w:rsidR="008A359D" w:rsidRPr="00B96890">
        <w:rPr>
          <w:b/>
          <w:sz w:val="24"/>
          <w:szCs w:val="24"/>
          <w:lang w:val="en-US"/>
        </w:rPr>
        <w:t>:</w:t>
      </w:r>
      <w:r w:rsidR="002A3B19">
        <w:rPr>
          <w:sz w:val="24"/>
          <w:szCs w:val="24"/>
          <w:lang w:val="en-US"/>
        </w:rPr>
        <w:t xml:space="preserve"> </w:t>
      </w:r>
      <w:r w:rsidR="008A359D">
        <w:rPr>
          <w:sz w:val="24"/>
          <w:szCs w:val="24"/>
          <w:lang w:val="en-US"/>
        </w:rPr>
        <w:t>r</w:t>
      </w:r>
      <w:r w:rsidR="000127A9">
        <w:rPr>
          <w:sz w:val="24"/>
          <w:szCs w:val="24"/>
          <w:lang w:val="en-US"/>
        </w:rPr>
        <w:t>ainfall</w:t>
      </w:r>
      <w:r w:rsidR="008A359D" w:rsidRPr="00B96890">
        <w:rPr>
          <w:sz w:val="24"/>
          <w:szCs w:val="24"/>
          <w:lang w:val="en-US"/>
        </w:rPr>
        <w:t>, levee collapse</w:t>
      </w:r>
      <w:r w:rsidR="00112ACD">
        <w:rPr>
          <w:sz w:val="24"/>
          <w:szCs w:val="24"/>
          <w:lang w:val="en-US"/>
        </w:rPr>
        <w:t xml:space="preserve">, </w:t>
      </w:r>
      <w:r w:rsidR="0056696F">
        <w:rPr>
          <w:sz w:val="24"/>
          <w:szCs w:val="24"/>
          <w:lang w:val="en-US"/>
        </w:rPr>
        <w:t xml:space="preserve">flash flood, </w:t>
      </w:r>
      <w:r w:rsidR="00112ACD">
        <w:rPr>
          <w:sz w:val="24"/>
          <w:szCs w:val="24"/>
          <w:lang w:val="en-US"/>
        </w:rPr>
        <w:t xml:space="preserve">flood, </w:t>
      </w:r>
      <w:r w:rsidR="00033B07">
        <w:rPr>
          <w:sz w:val="24"/>
          <w:szCs w:val="24"/>
          <w:lang w:val="en-US"/>
        </w:rPr>
        <w:t>water barrier</w:t>
      </w:r>
      <w:r w:rsidR="002C475C">
        <w:rPr>
          <w:sz w:val="24"/>
          <w:szCs w:val="24"/>
          <w:lang w:val="en-US"/>
        </w:rPr>
        <w:t xml:space="preserve"> operations</w:t>
      </w:r>
      <w:r w:rsidR="008A359D">
        <w:rPr>
          <w:sz w:val="24"/>
          <w:szCs w:val="24"/>
          <w:lang w:val="en-US"/>
        </w:rPr>
        <w:t>, evacuation</w:t>
      </w:r>
      <w:r w:rsidR="0056696F">
        <w:rPr>
          <w:sz w:val="24"/>
          <w:szCs w:val="24"/>
          <w:lang w:val="en-US"/>
        </w:rPr>
        <w:t>, road closure</w:t>
      </w:r>
      <w:r w:rsidR="008A359D" w:rsidRPr="00B96890">
        <w:rPr>
          <w:sz w:val="24"/>
          <w:szCs w:val="24"/>
          <w:lang w:val="en-US"/>
        </w:rPr>
        <w:br/>
      </w:r>
      <w:r>
        <w:rPr>
          <w:b/>
          <w:sz w:val="24"/>
          <w:szCs w:val="24"/>
          <w:lang w:val="en-US"/>
        </w:rPr>
        <w:t>Alert-worthy Events:</w:t>
      </w:r>
      <w:r>
        <w:rPr>
          <w:sz w:val="24"/>
          <w:szCs w:val="24"/>
          <w:lang w:val="en-US"/>
        </w:rPr>
        <w:t xml:space="preserve"> flash flood, flood, evacuation</w:t>
      </w:r>
      <w:r w:rsidR="008E761B" w:rsidRPr="008E761B">
        <w:rPr>
          <w:sz w:val="24"/>
          <w:szCs w:val="24"/>
          <w:lang w:val="en-US"/>
        </w:rPr>
        <w:t>, emergency</w:t>
      </w:r>
      <w:r>
        <w:rPr>
          <w:b/>
          <w:sz w:val="24"/>
          <w:szCs w:val="24"/>
          <w:lang w:val="en-US"/>
        </w:rPr>
        <w:br/>
      </w:r>
      <w:r w:rsidR="008A359D" w:rsidRPr="00B96890">
        <w:rPr>
          <w:b/>
          <w:sz w:val="24"/>
          <w:szCs w:val="24"/>
          <w:lang w:val="en-US"/>
        </w:rPr>
        <w:t>Trigger event</w:t>
      </w:r>
      <w:r>
        <w:rPr>
          <w:b/>
          <w:sz w:val="24"/>
          <w:szCs w:val="24"/>
          <w:lang w:val="en-US"/>
        </w:rPr>
        <w:t>s</w:t>
      </w:r>
      <w:r w:rsidR="008A359D" w:rsidRPr="00B96890">
        <w:rPr>
          <w:b/>
          <w:sz w:val="24"/>
          <w:szCs w:val="24"/>
          <w:lang w:val="en-US"/>
        </w:rPr>
        <w:t>:</w:t>
      </w:r>
      <w:r w:rsidR="008A359D" w:rsidRPr="00B96890">
        <w:rPr>
          <w:sz w:val="24"/>
          <w:szCs w:val="24"/>
          <w:lang w:val="en-US"/>
        </w:rPr>
        <w:t xml:space="preserve"> rainfall</w:t>
      </w:r>
      <w:r w:rsidR="00BF3300">
        <w:rPr>
          <w:sz w:val="24"/>
          <w:szCs w:val="24"/>
          <w:lang w:val="en-US"/>
        </w:rPr>
        <w:t>, levee collapse</w:t>
      </w:r>
      <w:r w:rsidR="008A359D" w:rsidRPr="00B96890">
        <w:rPr>
          <w:sz w:val="24"/>
          <w:szCs w:val="24"/>
          <w:lang w:val="en-US"/>
        </w:rPr>
        <w:br/>
      </w:r>
      <w:r w:rsidR="008A359D" w:rsidRPr="00B96890">
        <w:rPr>
          <w:b/>
          <w:sz w:val="24"/>
          <w:szCs w:val="24"/>
          <w:lang w:val="en-US"/>
        </w:rPr>
        <w:t>Primary Event type:</w:t>
      </w:r>
      <w:r w:rsidR="008A359D" w:rsidRPr="00B96890">
        <w:rPr>
          <w:sz w:val="24"/>
          <w:szCs w:val="24"/>
          <w:lang w:val="en-US"/>
        </w:rPr>
        <w:t xml:space="preserve"> </w:t>
      </w:r>
      <w:r w:rsidR="002A3B19">
        <w:rPr>
          <w:sz w:val="24"/>
          <w:szCs w:val="24"/>
          <w:lang w:val="en-US"/>
        </w:rPr>
        <w:t xml:space="preserve">flash </w:t>
      </w:r>
      <w:r w:rsidR="008A359D" w:rsidRPr="00B96890">
        <w:rPr>
          <w:sz w:val="24"/>
          <w:szCs w:val="24"/>
          <w:lang w:val="en-US"/>
        </w:rPr>
        <w:t>flood</w:t>
      </w:r>
      <w:r w:rsidR="00D801FC">
        <w:rPr>
          <w:sz w:val="24"/>
          <w:szCs w:val="24"/>
          <w:lang w:val="en-US"/>
        </w:rPr>
        <w:t xml:space="preserve">, </w:t>
      </w:r>
      <w:r w:rsidR="0056696F">
        <w:rPr>
          <w:sz w:val="24"/>
          <w:szCs w:val="24"/>
          <w:lang w:val="en-US"/>
        </w:rPr>
        <w:t xml:space="preserve">flood, </w:t>
      </w:r>
      <w:r w:rsidR="00BF3300">
        <w:rPr>
          <w:sz w:val="24"/>
          <w:szCs w:val="24"/>
          <w:lang w:val="en-US"/>
        </w:rPr>
        <w:t>evacuation</w:t>
      </w:r>
      <w:r w:rsidR="008E761B">
        <w:rPr>
          <w:sz w:val="24"/>
          <w:szCs w:val="24"/>
          <w:lang w:val="en-US"/>
        </w:rPr>
        <w:t>, emergency</w:t>
      </w:r>
      <w:r w:rsidR="008A359D" w:rsidRPr="00B96890">
        <w:rPr>
          <w:sz w:val="24"/>
          <w:szCs w:val="24"/>
          <w:lang w:val="en-US"/>
        </w:rPr>
        <w:br/>
      </w:r>
      <w:r w:rsidR="008A359D" w:rsidRPr="00B96890">
        <w:rPr>
          <w:b/>
          <w:sz w:val="24"/>
          <w:szCs w:val="24"/>
          <w:lang w:val="en-US"/>
        </w:rPr>
        <w:t>Secondary Event Type</w:t>
      </w:r>
      <w:r w:rsidR="00C50CEE">
        <w:rPr>
          <w:b/>
          <w:sz w:val="24"/>
          <w:szCs w:val="24"/>
          <w:lang w:val="en-US"/>
        </w:rPr>
        <w:t>s</w:t>
      </w:r>
      <w:r w:rsidR="008A359D" w:rsidRPr="00B96890">
        <w:rPr>
          <w:b/>
          <w:sz w:val="24"/>
          <w:szCs w:val="24"/>
          <w:lang w:val="en-US"/>
        </w:rPr>
        <w:t>:</w:t>
      </w:r>
      <w:r w:rsidR="008A359D" w:rsidRPr="00B96890">
        <w:rPr>
          <w:sz w:val="24"/>
          <w:szCs w:val="24"/>
          <w:lang w:val="en-US"/>
        </w:rPr>
        <w:t xml:space="preserve"> </w:t>
      </w:r>
      <w:r w:rsidR="00C50CEE">
        <w:rPr>
          <w:sz w:val="24"/>
          <w:szCs w:val="24"/>
          <w:lang w:val="en-US"/>
        </w:rPr>
        <w:t>rainfall</w:t>
      </w:r>
      <w:r w:rsidR="008A359D">
        <w:rPr>
          <w:sz w:val="24"/>
          <w:szCs w:val="24"/>
          <w:lang w:val="en-US"/>
        </w:rPr>
        <w:t xml:space="preserve">, </w:t>
      </w:r>
      <w:r w:rsidR="00BF3300">
        <w:rPr>
          <w:sz w:val="24"/>
          <w:szCs w:val="24"/>
          <w:lang w:val="en-US"/>
        </w:rPr>
        <w:t>levee collapse</w:t>
      </w:r>
      <w:r w:rsidR="00C50CEE">
        <w:rPr>
          <w:sz w:val="24"/>
          <w:szCs w:val="24"/>
          <w:lang w:val="en-US"/>
        </w:rPr>
        <w:t xml:space="preserve">, </w:t>
      </w:r>
      <w:r w:rsidR="0056696F">
        <w:rPr>
          <w:sz w:val="24"/>
          <w:szCs w:val="24"/>
          <w:lang w:val="en-US"/>
        </w:rPr>
        <w:t>flash flood, flood, deployment of emergency services,</w:t>
      </w:r>
      <w:r w:rsidR="00F0320A">
        <w:rPr>
          <w:sz w:val="24"/>
          <w:szCs w:val="24"/>
          <w:lang w:val="en-US"/>
        </w:rPr>
        <w:t xml:space="preserve"> </w:t>
      </w:r>
      <w:r w:rsidR="00DC01B4">
        <w:rPr>
          <w:sz w:val="24"/>
          <w:szCs w:val="24"/>
          <w:lang w:val="en-US"/>
        </w:rPr>
        <w:t>evacuation</w:t>
      </w:r>
      <w:r w:rsidR="0056696F">
        <w:rPr>
          <w:sz w:val="24"/>
          <w:szCs w:val="24"/>
          <w:lang w:val="en-US"/>
        </w:rPr>
        <w:t>, road closure</w:t>
      </w:r>
      <w:r>
        <w:rPr>
          <w:b/>
          <w:sz w:val="24"/>
          <w:szCs w:val="24"/>
          <w:lang w:val="en-US"/>
        </w:rPr>
        <w:br/>
      </w:r>
      <w:r w:rsidR="00D801FC" w:rsidRPr="00D801FC">
        <w:rPr>
          <w:b/>
          <w:sz w:val="24"/>
          <w:szCs w:val="24"/>
          <w:lang w:val="en-US"/>
        </w:rPr>
        <w:t>Subject event</w:t>
      </w:r>
      <w:r w:rsidR="0056696F">
        <w:rPr>
          <w:sz w:val="24"/>
          <w:szCs w:val="24"/>
          <w:lang w:val="en-US"/>
        </w:rPr>
        <w:t>: flash flood, flood, evacuation</w:t>
      </w:r>
      <w:r w:rsidR="008E761B">
        <w:rPr>
          <w:sz w:val="24"/>
          <w:szCs w:val="24"/>
          <w:lang w:val="en-US"/>
        </w:rPr>
        <w:t xml:space="preserve">, </w:t>
      </w:r>
      <w:r>
        <w:rPr>
          <w:sz w:val="24"/>
          <w:szCs w:val="24"/>
          <w:lang w:val="en-US"/>
        </w:rPr>
        <w:t>emergency</w:t>
      </w:r>
    </w:p>
    <w:p w14:paraId="36792835" w14:textId="09318293" w:rsidR="002A3B19" w:rsidRDefault="002A3B19" w:rsidP="00D61D2D">
      <w:pPr>
        <w:rPr>
          <w:b/>
          <w:sz w:val="24"/>
          <w:szCs w:val="24"/>
          <w:lang w:val="en-US"/>
        </w:rPr>
      </w:pPr>
    </w:p>
    <w:p w14:paraId="4B6B08F5" w14:textId="3F510EFE" w:rsidR="006E124D" w:rsidRDefault="006E124D" w:rsidP="00D61D2D">
      <w:pPr>
        <w:rPr>
          <w:b/>
          <w:sz w:val="24"/>
          <w:szCs w:val="24"/>
          <w:lang w:val="en-US"/>
        </w:rPr>
      </w:pPr>
      <w:r>
        <w:rPr>
          <w:b/>
          <w:sz w:val="24"/>
          <w:szCs w:val="24"/>
          <w:lang w:val="en-US"/>
        </w:rPr>
        <w:t>Simple Analysis:</w:t>
      </w:r>
    </w:p>
    <w:p w14:paraId="7EECB31F" w14:textId="35979629" w:rsidR="00F0320A" w:rsidRDefault="00143587" w:rsidP="00C17DDB">
      <w:pPr>
        <w:pStyle w:val="ListParagraph"/>
        <w:numPr>
          <w:ilvl w:val="0"/>
          <w:numId w:val="33"/>
        </w:numPr>
        <w:rPr>
          <w:sz w:val="24"/>
          <w:szCs w:val="24"/>
          <w:lang w:val="en-US"/>
        </w:rPr>
      </w:pPr>
      <w:r w:rsidRPr="00143587">
        <w:rPr>
          <w:sz w:val="24"/>
          <w:szCs w:val="24"/>
        </w:rPr>
        <w:t xml:space="preserve">Beyond </w:t>
      </w:r>
      <w:r w:rsidR="00744AF5">
        <w:rPr>
          <w:sz w:val="24"/>
          <w:szCs w:val="24"/>
        </w:rPr>
        <w:t xml:space="preserve">what was captured </w:t>
      </w:r>
      <w:r w:rsidRPr="00143587">
        <w:rPr>
          <w:sz w:val="24"/>
          <w:szCs w:val="24"/>
        </w:rPr>
        <w:t xml:space="preserve">in the </w:t>
      </w:r>
      <w:r w:rsidRPr="00143587">
        <w:rPr>
          <w:b/>
          <w:bCs/>
          <w:sz w:val="24"/>
          <w:szCs w:val="24"/>
        </w:rPr>
        <w:t xml:space="preserve">observing </w:t>
      </w:r>
      <w:r w:rsidR="003B379E">
        <w:rPr>
          <w:b/>
          <w:bCs/>
          <w:sz w:val="24"/>
          <w:szCs w:val="24"/>
        </w:rPr>
        <w:t>process</w:t>
      </w:r>
      <w:r w:rsidRPr="00143587">
        <w:rPr>
          <w:sz w:val="24"/>
          <w:szCs w:val="24"/>
        </w:rPr>
        <w:t xml:space="preserve">, the </w:t>
      </w:r>
      <w:r w:rsidRPr="00143587">
        <w:rPr>
          <w:b/>
          <w:bCs/>
          <w:sz w:val="24"/>
          <w:szCs w:val="24"/>
        </w:rPr>
        <w:t xml:space="preserve">analyzing </w:t>
      </w:r>
      <w:r w:rsidR="003B379E">
        <w:rPr>
          <w:b/>
          <w:bCs/>
          <w:sz w:val="24"/>
          <w:szCs w:val="24"/>
        </w:rPr>
        <w:t>process</w:t>
      </w:r>
      <w:r w:rsidRPr="00143587">
        <w:rPr>
          <w:sz w:val="24"/>
          <w:szCs w:val="24"/>
        </w:rPr>
        <w:t xml:space="preserve"> identifies</w:t>
      </w:r>
      <w:r w:rsidR="00744AF5">
        <w:rPr>
          <w:sz w:val="24"/>
          <w:szCs w:val="24"/>
        </w:rPr>
        <w:t xml:space="preserve"> additional insights, including:</w:t>
      </w:r>
    </w:p>
    <w:p w14:paraId="7B292B36" w14:textId="77777777" w:rsidR="0056696F" w:rsidRDefault="0056696F" w:rsidP="0056696F">
      <w:pPr>
        <w:pStyle w:val="ListParagraph"/>
        <w:ind w:left="1080"/>
        <w:rPr>
          <w:sz w:val="24"/>
          <w:szCs w:val="24"/>
          <w:lang w:val="en-US"/>
        </w:rPr>
      </w:pPr>
    </w:p>
    <w:p w14:paraId="5077589F" w14:textId="1EE902E1" w:rsidR="008F4430" w:rsidRDefault="00744AF5" w:rsidP="00C17DDB">
      <w:pPr>
        <w:pStyle w:val="ListParagraph"/>
        <w:numPr>
          <w:ilvl w:val="1"/>
          <w:numId w:val="33"/>
        </w:numPr>
        <w:rPr>
          <w:sz w:val="24"/>
          <w:szCs w:val="24"/>
          <w:lang w:val="en-US"/>
        </w:rPr>
      </w:pPr>
      <w:r>
        <w:rPr>
          <w:sz w:val="24"/>
          <w:szCs w:val="24"/>
          <w:lang w:val="en-US"/>
        </w:rPr>
        <w:t>C</w:t>
      </w:r>
      <w:r w:rsidR="00542561">
        <w:rPr>
          <w:sz w:val="24"/>
          <w:szCs w:val="24"/>
          <w:lang w:val="en-US"/>
        </w:rPr>
        <w:t>onfirm</w:t>
      </w:r>
      <w:r>
        <w:rPr>
          <w:sz w:val="24"/>
          <w:szCs w:val="24"/>
          <w:lang w:val="en-US"/>
        </w:rPr>
        <w:t>ation that</w:t>
      </w:r>
      <w:r w:rsidR="00542561">
        <w:rPr>
          <w:sz w:val="24"/>
          <w:szCs w:val="24"/>
          <w:lang w:val="en-US"/>
        </w:rPr>
        <w:t xml:space="preserve"> the </w:t>
      </w:r>
      <w:r w:rsidR="00542561" w:rsidRPr="00542561">
        <w:rPr>
          <w:b/>
          <w:sz w:val="24"/>
          <w:szCs w:val="24"/>
          <w:lang w:val="en-US"/>
        </w:rPr>
        <w:t>flash flood event</w:t>
      </w:r>
      <w:r w:rsidR="00542561">
        <w:rPr>
          <w:sz w:val="24"/>
          <w:szCs w:val="24"/>
          <w:lang w:val="en-US"/>
        </w:rPr>
        <w:t xml:space="preserve"> </w:t>
      </w:r>
      <w:r w:rsidR="008E761B">
        <w:rPr>
          <w:sz w:val="24"/>
          <w:szCs w:val="24"/>
          <w:lang w:val="en-US"/>
        </w:rPr>
        <w:t xml:space="preserve">(grey) </w:t>
      </w:r>
      <w:r w:rsidR="00542561">
        <w:rPr>
          <w:sz w:val="24"/>
          <w:szCs w:val="24"/>
          <w:lang w:val="en-US"/>
        </w:rPr>
        <w:t xml:space="preserve">is </w:t>
      </w:r>
      <w:r w:rsidR="008E761B">
        <w:rPr>
          <w:sz w:val="24"/>
          <w:szCs w:val="24"/>
          <w:lang w:val="en-US"/>
        </w:rPr>
        <w:t xml:space="preserve">a </w:t>
      </w:r>
      <w:r w:rsidR="00542561">
        <w:rPr>
          <w:sz w:val="24"/>
          <w:szCs w:val="24"/>
          <w:lang w:val="en-US"/>
        </w:rPr>
        <w:t xml:space="preserve">truly </w:t>
      </w:r>
      <w:r w:rsidR="008E761B">
        <w:rPr>
          <w:sz w:val="24"/>
          <w:szCs w:val="24"/>
          <w:lang w:val="en-US"/>
        </w:rPr>
        <w:t xml:space="preserve">a </w:t>
      </w:r>
      <w:r w:rsidR="00542561">
        <w:rPr>
          <w:sz w:val="24"/>
          <w:szCs w:val="24"/>
          <w:lang w:val="en-US"/>
        </w:rPr>
        <w:t>devised and formed</w:t>
      </w:r>
      <w:r w:rsidR="008E761B">
        <w:rPr>
          <w:sz w:val="24"/>
          <w:szCs w:val="24"/>
          <w:lang w:val="en-US"/>
        </w:rPr>
        <w:t xml:space="preserve"> event-of-interest (red), </w:t>
      </w:r>
      <w:r>
        <w:rPr>
          <w:sz w:val="24"/>
          <w:szCs w:val="24"/>
          <w:lang w:val="en-US"/>
        </w:rPr>
        <w:t>that does lead</w:t>
      </w:r>
      <w:r w:rsidR="00542561">
        <w:rPr>
          <w:sz w:val="24"/>
          <w:szCs w:val="24"/>
          <w:lang w:val="en-US"/>
        </w:rPr>
        <w:t xml:space="preserve"> to a devised and formed </w:t>
      </w:r>
      <w:r w:rsidR="00542561" w:rsidRPr="008F4430">
        <w:rPr>
          <w:b/>
          <w:sz w:val="24"/>
          <w:szCs w:val="24"/>
          <w:lang w:val="en-US"/>
        </w:rPr>
        <w:t>alert-worthy event</w:t>
      </w:r>
      <w:r w:rsidR="008E761B" w:rsidRPr="008E761B">
        <w:rPr>
          <w:sz w:val="24"/>
          <w:szCs w:val="24"/>
          <w:lang w:val="en-US"/>
        </w:rPr>
        <w:t xml:space="preserve"> (blue)</w:t>
      </w:r>
      <w:r w:rsidR="00542561">
        <w:rPr>
          <w:sz w:val="24"/>
          <w:szCs w:val="24"/>
          <w:lang w:val="en-US"/>
        </w:rPr>
        <w:t xml:space="preserve">. </w:t>
      </w:r>
    </w:p>
    <w:p w14:paraId="46688254" w14:textId="1A9E3D9B" w:rsidR="008F4430" w:rsidRDefault="008F4430" w:rsidP="008F4430">
      <w:pPr>
        <w:pStyle w:val="ListParagraph"/>
        <w:ind w:left="1080"/>
        <w:rPr>
          <w:sz w:val="24"/>
          <w:szCs w:val="24"/>
          <w:lang w:val="en-US"/>
        </w:rPr>
      </w:pPr>
    </w:p>
    <w:p w14:paraId="673E12D2" w14:textId="495467F9" w:rsidR="0082782E" w:rsidRDefault="0082782E" w:rsidP="008F4430">
      <w:pPr>
        <w:pStyle w:val="ListParagraph"/>
        <w:ind w:left="1080"/>
        <w:jc w:val="center"/>
        <w:rPr>
          <w:sz w:val="24"/>
          <w:szCs w:val="24"/>
          <w:lang w:val="en-US"/>
        </w:rPr>
      </w:pPr>
      <w:r>
        <w:rPr>
          <w:noProof/>
          <w:lang w:eastAsia="en-CA"/>
        </w:rPr>
        <w:drawing>
          <wp:inline distT="0" distB="0" distL="0" distR="0" wp14:anchorId="46259CCA" wp14:editId="2BFCC95A">
            <wp:extent cx="2962275" cy="20288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2962275" cy="2028825"/>
                    </a:xfrm>
                    <a:prstGeom prst="rect">
                      <a:avLst/>
                    </a:prstGeom>
                  </pic:spPr>
                </pic:pic>
              </a:graphicData>
            </a:graphic>
          </wp:inline>
        </w:drawing>
      </w:r>
    </w:p>
    <w:p w14:paraId="4B79BCC2" w14:textId="30DCBC6C" w:rsidR="00542561" w:rsidRPr="00542561" w:rsidRDefault="003042EE" w:rsidP="00C17DDB">
      <w:pPr>
        <w:pStyle w:val="ListParagraph"/>
        <w:numPr>
          <w:ilvl w:val="1"/>
          <w:numId w:val="33"/>
        </w:numPr>
        <w:rPr>
          <w:sz w:val="24"/>
          <w:szCs w:val="24"/>
          <w:lang w:val="en-US"/>
        </w:rPr>
      </w:pPr>
      <w:r>
        <w:rPr>
          <w:sz w:val="24"/>
          <w:szCs w:val="24"/>
          <w:lang w:val="en-US"/>
        </w:rPr>
        <w:t>In this case, the primary</w:t>
      </w:r>
      <w:r w:rsidR="00542561">
        <w:rPr>
          <w:sz w:val="24"/>
          <w:szCs w:val="24"/>
          <w:lang w:val="en-US"/>
        </w:rPr>
        <w:t xml:space="preserve"> difference </w:t>
      </w:r>
      <w:r w:rsidR="003B602E">
        <w:rPr>
          <w:sz w:val="24"/>
          <w:szCs w:val="24"/>
          <w:lang w:val="en-US"/>
        </w:rPr>
        <w:t xml:space="preserve">between the </w:t>
      </w:r>
      <w:r w:rsidR="00952572" w:rsidRPr="00952572">
        <w:rPr>
          <w:b/>
          <w:sz w:val="24"/>
          <w:szCs w:val="24"/>
          <w:lang w:val="en-US"/>
        </w:rPr>
        <w:t>event-of-interest</w:t>
      </w:r>
      <w:r w:rsidR="00952572">
        <w:rPr>
          <w:sz w:val="24"/>
          <w:szCs w:val="24"/>
          <w:lang w:val="en-US"/>
        </w:rPr>
        <w:t xml:space="preserve"> and the </w:t>
      </w:r>
      <w:r w:rsidR="00952572" w:rsidRPr="00952572">
        <w:rPr>
          <w:b/>
          <w:sz w:val="24"/>
          <w:szCs w:val="24"/>
          <w:lang w:val="en-US"/>
        </w:rPr>
        <w:t>alert-worthy event</w:t>
      </w:r>
      <w:r w:rsidR="00952572">
        <w:rPr>
          <w:sz w:val="24"/>
          <w:szCs w:val="24"/>
          <w:lang w:val="en-US"/>
        </w:rPr>
        <w:t xml:space="preserve"> </w:t>
      </w:r>
      <w:r>
        <w:rPr>
          <w:sz w:val="24"/>
          <w:szCs w:val="24"/>
          <w:lang w:val="en-US"/>
        </w:rPr>
        <w:t>is the timing</w:t>
      </w:r>
      <w:r w:rsidR="00542561">
        <w:rPr>
          <w:sz w:val="24"/>
          <w:szCs w:val="24"/>
          <w:lang w:val="en-US"/>
        </w:rPr>
        <w:t xml:space="preserve"> of the two event constructs. The alert-worthy event </w:t>
      </w:r>
      <w:r w:rsidR="00744AF5">
        <w:rPr>
          <w:sz w:val="24"/>
          <w:szCs w:val="24"/>
          <w:lang w:val="en-US"/>
        </w:rPr>
        <w:t>is constrained to</w:t>
      </w:r>
      <w:r w:rsidR="00542561">
        <w:rPr>
          <w:sz w:val="24"/>
          <w:szCs w:val="24"/>
          <w:lang w:val="en-US"/>
        </w:rPr>
        <w:t xml:space="preserve"> the </w:t>
      </w:r>
      <w:r w:rsidR="008E761B">
        <w:rPr>
          <w:sz w:val="24"/>
          <w:szCs w:val="24"/>
          <w:lang w:val="en-US"/>
        </w:rPr>
        <w:t>here and now</w:t>
      </w:r>
      <w:r>
        <w:rPr>
          <w:sz w:val="24"/>
          <w:szCs w:val="24"/>
          <w:lang w:val="en-US"/>
        </w:rPr>
        <w:t xml:space="preserve"> for the client</w:t>
      </w:r>
      <w:r w:rsidR="008E761B">
        <w:rPr>
          <w:sz w:val="24"/>
          <w:szCs w:val="24"/>
          <w:lang w:val="en-US"/>
        </w:rPr>
        <w:t>,</w:t>
      </w:r>
      <w:r w:rsidR="008F4430">
        <w:rPr>
          <w:sz w:val="24"/>
          <w:szCs w:val="24"/>
          <w:lang w:val="en-US"/>
        </w:rPr>
        <w:t xml:space="preserve"> </w:t>
      </w:r>
      <w:r w:rsidR="00121EB0">
        <w:rPr>
          <w:sz w:val="24"/>
          <w:szCs w:val="24"/>
          <w:lang w:val="en-US"/>
        </w:rPr>
        <w:t>relative to</w:t>
      </w:r>
      <w:r w:rsidR="008E761B">
        <w:rPr>
          <w:sz w:val="24"/>
          <w:szCs w:val="24"/>
          <w:lang w:val="en-US"/>
        </w:rPr>
        <w:t xml:space="preserve"> point-in-time A, </w:t>
      </w:r>
      <w:r w:rsidR="00121EB0">
        <w:rPr>
          <w:sz w:val="24"/>
          <w:szCs w:val="24"/>
          <w:lang w:val="en-US"/>
        </w:rPr>
        <w:t xml:space="preserve">and </w:t>
      </w:r>
      <w:r w:rsidR="008E761B">
        <w:rPr>
          <w:sz w:val="24"/>
          <w:szCs w:val="24"/>
          <w:lang w:val="en-US"/>
        </w:rPr>
        <w:t>it</w:t>
      </w:r>
      <w:r>
        <w:rPr>
          <w:sz w:val="24"/>
          <w:szCs w:val="24"/>
          <w:lang w:val="en-US"/>
        </w:rPr>
        <w:t>s worthiness</w:t>
      </w:r>
      <w:r w:rsidR="008E761B">
        <w:rPr>
          <w:sz w:val="24"/>
          <w:szCs w:val="24"/>
          <w:lang w:val="en-US"/>
        </w:rPr>
        <w:t xml:space="preserve"> ends when the </w:t>
      </w:r>
      <w:r>
        <w:rPr>
          <w:sz w:val="24"/>
          <w:szCs w:val="24"/>
          <w:lang w:val="en-US"/>
        </w:rPr>
        <w:t>timing-of-concern</w:t>
      </w:r>
      <w:r w:rsidR="008E761B">
        <w:rPr>
          <w:sz w:val="24"/>
          <w:szCs w:val="24"/>
          <w:lang w:val="en-US"/>
        </w:rPr>
        <w:t xml:space="preserve"> ends</w:t>
      </w:r>
      <w:r w:rsidR="00121EB0">
        <w:rPr>
          <w:sz w:val="24"/>
          <w:szCs w:val="24"/>
          <w:lang w:val="en-US"/>
        </w:rPr>
        <w:t>, again relative to point-in-time A</w:t>
      </w:r>
      <w:r w:rsidR="00952572">
        <w:rPr>
          <w:sz w:val="24"/>
          <w:szCs w:val="24"/>
          <w:lang w:val="en-US"/>
        </w:rPr>
        <w:t>. The</w:t>
      </w:r>
      <w:r w:rsidR="00542561">
        <w:rPr>
          <w:sz w:val="24"/>
          <w:szCs w:val="24"/>
          <w:lang w:val="en-US"/>
        </w:rPr>
        <w:t xml:space="preserve"> </w:t>
      </w:r>
      <w:r w:rsidR="00542561" w:rsidRPr="00121EB0">
        <w:rPr>
          <w:b/>
          <w:sz w:val="24"/>
          <w:szCs w:val="24"/>
          <w:lang w:val="en-US"/>
        </w:rPr>
        <w:t>event-of-interest</w:t>
      </w:r>
      <w:r w:rsidR="00542561">
        <w:rPr>
          <w:sz w:val="24"/>
          <w:szCs w:val="24"/>
          <w:lang w:val="en-US"/>
        </w:rPr>
        <w:t xml:space="preserve"> </w:t>
      </w:r>
      <w:r>
        <w:rPr>
          <w:sz w:val="24"/>
          <w:szCs w:val="24"/>
          <w:lang w:val="en-US"/>
        </w:rPr>
        <w:t xml:space="preserve">construct </w:t>
      </w:r>
      <w:r w:rsidR="00542561">
        <w:rPr>
          <w:sz w:val="24"/>
          <w:szCs w:val="24"/>
          <w:lang w:val="en-US"/>
        </w:rPr>
        <w:t xml:space="preserve">has no </w:t>
      </w:r>
      <w:r w:rsidR="003B602E">
        <w:rPr>
          <w:sz w:val="24"/>
          <w:szCs w:val="24"/>
          <w:lang w:val="en-US"/>
        </w:rPr>
        <w:t>such</w:t>
      </w:r>
      <w:r w:rsidR="00952572">
        <w:rPr>
          <w:sz w:val="24"/>
          <w:szCs w:val="24"/>
          <w:lang w:val="en-US"/>
        </w:rPr>
        <w:t xml:space="preserve"> </w:t>
      </w:r>
      <w:r w:rsidR="003B602E">
        <w:rPr>
          <w:sz w:val="24"/>
          <w:szCs w:val="24"/>
          <w:lang w:val="en-US"/>
        </w:rPr>
        <w:t>constraint</w:t>
      </w:r>
      <w:r>
        <w:rPr>
          <w:sz w:val="24"/>
          <w:szCs w:val="24"/>
          <w:lang w:val="en-US"/>
        </w:rPr>
        <w:t>s</w:t>
      </w:r>
      <w:r w:rsidR="00121EB0">
        <w:rPr>
          <w:sz w:val="24"/>
          <w:szCs w:val="24"/>
          <w:lang w:val="en-US"/>
        </w:rPr>
        <w:t>,</w:t>
      </w:r>
      <w:r>
        <w:rPr>
          <w:sz w:val="24"/>
          <w:szCs w:val="24"/>
          <w:lang w:val="en-US"/>
        </w:rPr>
        <w:t xml:space="preserve"> as its entire existence is of interest to the business </w:t>
      </w:r>
      <w:r>
        <w:rPr>
          <w:rStyle w:val="FootnoteReference"/>
          <w:sz w:val="24"/>
          <w:szCs w:val="24"/>
          <w:lang w:val="en-US"/>
        </w:rPr>
        <w:footnoteReference w:id="84"/>
      </w:r>
      <w:r w:rsidR="00952572">
        <w:rPr>
          <w:sz w:val="24"/>
          <w:szCs w:val="24"/>
          <w:lang w:val="en-US"/>
        </w:rPr>
        <w:t xml:space="preserve">. </w:t>
      </w:r>
    </w:p>
    <w:p w14:paraId="7169302C" w14:textId="77777777" w:rsidR="00542561" w:rsidRPr="00542561" w:rsidRDefault="00542561" w:rsidP="00542561">
      <w:pPr>
        <w:pStyle w:val="ListParagraph"/>
        <w:ind w:left="1080"/>
        <w:rPr>
          <w:sz w:val="24"/>
          <w:szCs w:val="24"/>
          <w:lang w:val="en-US"/>
        </w:rPr>
      </w:pPr>
    </w:p>
    <w:p w14:paraId="18D4F388" w14:textId="55EB96ED" w:rsidR="00927EF5" w:rsidRPr="00927EF5" w:rsidRDefault="00542561" w:rsidP="00C17DDB">
      <w:pPr>
        <w:pStyle w:val="ListParagraph"/>
        <w:numPr>
          <w:ilvl w:val="1"/>
          <w:numId w:val="33"/>
        </w:numPr>
        <w:rPr>
          <w:sz w:val="24"/>
          <w:szCs w:val="24"/>
          <w:lang w:val="en-US"/>
        </w:rPr>
      </w:pPr>
      <w:r>
        <w:rPr>
          <w:sz w:val="24"/>
          <w:szCs w:val="24"/>
        </w:rPr>
        <w:t>A</w:t>
      </w:r>
      <w:r w:rsidR="00143587" w:rsidRPr="00143587">
        <w:rPr>
          <w:sz w:val="24"/>
          <w:szCs w:val="24"/>
        </w:rPr>
        <w:t>nalysis confirms the</w:t>
      </w:r>
      <w:r w:rsidR="001002D5">
        <w:rPr>
          <w:sz w:val="24"/>
          <w:szCs w:val="24"/>
        </w:rPr>
        <w:t xml:space="preserve"> secondary</w:t>
      </w:r>
      <w:r w:rsidR="00143587" w:rsidRPr="00143587">
        <w:rPr>
          <w:sz w:val="24"/>
          <w:szCs w:val="24"/>
        </w:rPr>
        <w:t xml:space="preserve"> </w:t>
      </w:r>
      <w:r w:rsidR="00143587" w:rsidRPr="00143587">
        <w:rPr>
          <w:b/>
          <w:bCs/>
          <w:sz w:val="24"/>
          <w:szCs w:val="24"/>
        </w:rPr>
        <w:t xml:space="preserve">flood event </w:t>
      </w:r>
      <w:r>
        <w:rPr>
          <w:sz w:val="24"/>
          <w:szCs w:val="24"/>
          <w:lang w:val="en-US"/>
        </w:rPr>
        <w:t xml:space="preserve">is </w:t>
      </w:r>
      <w:r w:rsidR="001002D5">
        <w:rPr>
          <w:sz w:val="24"/>
          <w:szCs w:val="24"/>
          <w:lang w:val="en-US"/>
        </w:rPr>
        <w:t xml:space="preserve">also </w:t>
      </w:r>
      <w:r>
        <w:rPr>
          <w:sz w:val="24"/>
          <w:szCs w:val="24"/>
          <w:lang w:val="en-US"/>
        </w:rPr>
        <w:t>a truly devised and formed event-of-interest</w:t>
      </w:r>
      <w:r w:rsidR="003042EE">
        <w:rPr>
          <w:sz w:val="24"/>
          <w:szCs w:val="24"/>
          <w:lang w:val="en-US"/>
        </w:rPr>
        <w:t>,</w:t>
      </w:r>
      <w:r>
        <w:rPr>
          <w:sz w:val="24"/>
          <w:szCs w:val="24"/>
          <w:lang w:val="en-US"/>
        </w:rPr>
        <w:t xml:space="preserve"> leading to a devised and formed alert-worthy event</w:t>
      </w:r>
      <w:r w:rsidR="003042EE">
        <w:rPr>
          <w:sz w:val="24"/>
          <w:szCs w:val="24"/>
          <w:lang w:val="en-US"/>
        </w:rPr>
        <w:t xml:space="preserve">. The simple </w:t>
      </w:r>
      <w:r w:rsidR="003042EE">
        <w:rPr>
          <w:b/>
          <w:bCs/>
          <w:sz w:val="24"/>
          <w:szCs w:val="24"/>
        </w:rPr>
        <w:t>an</w:t>
      </w:r>
      <w:r w:rsidR="00143587" w:rsidRPr="00143587">
        <w:rPr>
          <w:b/>
          <w:bCs/>
          <w:sz w:val="24"/>
          <w:szCs w:val="24"/>
        </w:rPr>
        <w:t>alysis</w:t>
      </w:r>
      <w:r w:rsidR="00143587" w:rsidRPr="00143587">
        <w:rPr>
          <w:sz w:val="24"/>
          <w:szCs w:val="24"/>
        </w:rPr>
        <w:t xml:space="preserve"> </w:t>
      </w:r>
      <w:r>
        <w:rPr>
          <w:sz w:val="24"/>
          <w:szCs w:val="24"/>
        </w:rPr>
        <w:t xml:space="preserve">also confirms it </w:t>
      </w:r>
      <w:r w:rsidR="00143587" w:rsidRPr="00143587">
        <w:rPr>
          <w:sz w:val="24"/>
          <w:szCs w:val="24"/>
        </w:rPr>
        <w:t>can be</w:t>
      </w:r>
      <w:r w:rsidR="001002D5">
        <w:rPr>
          <w:sz w:val="24"/>
          <w:szCs w:val="24"/>
        </w:rPr>
        <w:t xml:space="preserve"> addressed </w:t>
      </w:r>
      <w:r w:rsidR="003042EE">
        <w:rPr>
          <w:sz w:val="24"/>
          <w:szCs w:val="24"/>
        </w:rPr>
        <w:t xml:space="preserve">separately </w:t>
      </w:r>
      <w:r w:rsidR="00143587" w:rsidRPr="00143587">
        <w:rPr>
          <w:sz w:val="24"/>
          <w:szCs w:val="24"/>
        </w:rPr>
        <w:t xml:space="preserve">after the </w:t>
      </w:r>
      <w:r w:rsidR="00143587" w:rsidRPr="00143587">
        <w:rPr>
          <w:b/>
          <w:bCs/>
          <w:sz w:val="24"/>
          <w:szCs w:val="24"/>
        </w:rPr>
        <w:t>flash flood alert</w:t>
      </w:r>
      <w:r w:rsidR="00143587" w:rsidRPr="00143587">
        <w:rPr>
          <w:sz w:val="24"/>
          <w:szCs w:val="24"/>
        </w:rPr>
        <w:t xml:space="preserve"> has been </w:t>
      </w:r>
      <w:r w:rsidR="00143587" w:rsidRPr="00143587">
        <w:rPr>
          <w:b/>
          <w:bCs/>
          <w:sz w:val="24"/>
          <w:szCs w:val="24"/>
        </w:rPr>
        <w:t>issued and published</w:t>
      </w:r>
      <w:r w:rsidR="00143587" w:rsidRPr="00143587">
        <w:rPr>
          <w:sz w:val="24"/>
          <w:szCs w:val="24"/>
        </w:rPr>
        <w:t xml:space="preserve">. In this </w:t>
      </w:r>
      <w:r w:rsidR="001002D5">
        <w:rPr>
          <w:b/>
          <w:bCs/>
          <w:sz w:val="24"/>
          <w:szCs w:val="24"/>
        </w:rPr>
        <w:t>baseline case</w:t>
      </w:r>
      <w:r w:rsidR="00143587" w:rsidRPr="00143587">
        <w:rPr>
          <w:sz w:val="24"/>
          <w:szCs w:val="24"/>
        </w:rPr>
        <w:t xml:space="preserve">, the </w:t>
      </w:r>
      <w:r w:rsidR="00143587" w:rsidRPr="00143587">
        <w:rPr>
          <w:b/>
          <w:bCs/>
          <w:sz w:val="24"/>
          <w:szCs w:val="24"/>
        </w:rPr>
        <w:t>flood event analysis</w:t>
      </w:r>
      <w:r w:rsidR="00143587" w:rsidRPr="00D74DD6">
        <w:rPr>
          <w:sz w:val="24"/>
          <w:szCs w:val="24"/>
        </w:rPr>
        <w:t xml:space="preserve"> </w:t>
      </w:r>
      <w:r w:rsidR="001002D5">
        <w:rPr>
          <w:sz w:val="24"/>
          <w:szCs w:val="24"/>
        </w:rPr>
        <w:t xml:space="preserve">would </w:t>
      </w:r>
      <w:r w:rsidR="00143587" w:rsidRPr="00D74DD6">
        <w:rPr>
          <w:bCs/>
          <w:sz w:val="24"/>
          <w:szCs w:val="24"/>
        </w:rPr>
        <w:t>begin</w:t>
      </w:r>
      <w:r w:rsidR="006E4ED3">
        <w:rPr>
          <w:b/>
          <w:bCs/>
          <w:sz w:val="24"/>
          <w:szCs w:val="24"/>
        </w:rPr>
        <w:t xml:space="preserve"> immediately after </w:t>
      </w:r>
      <w:r w:rsidR="006E4ED3" w:rsidRPr="006E4ED3">
        <w:rPr>
          <w:bCs/>
          <w:sz w:val="24"/>
          <w:szCs w:val="24"/>
        </w:rPr>
        <w:t xml:space="preserve">the </w:t>
      </w:r>
      <w:r w:rsidR="006E4ED3">
        <w:rPr>
          <w:b/>
          <w:bCs/>
          <w:sz w:val="24"/>
          <w:szCs w:val="24"/>
        </w:rPr>
        <w:t>flash flood analysis</w:t>
      </w:r>
      <w:r w:rsidR="00640590">
        <w:rPr>
          <w:sz w:val="24"/>
          <w:szCs w:val="24"/>
        </w:rPr>
        <w:t xml:space="preserve"> due to its</w:t>
      </w:r>
      <w:r w:rsidR="00D74DD6">
        <w:rPr>
          <w:b/>
          <w:bCs/>
          <w:sz w:val="24"/>
          <w:szCs w:val="24"/>
        </w:rPr>
        <w:t xml:space="preserve"> </w:t>
      </w:r>
      <w:r w:rsidR="001002D5">
        <w:rPr>
          <w:b/>
          <w:bCs/>
          <w:sz w:val="24"/>
          <w:szCs w:val="24"/>
        </w:rPr>
        <w:t xml:space="preserve">rapidly developing and high impact </w:t>
      </w:r>
      <w:r w:rsidR="00640590">
        <w:rPr>
          <w:b/>
          <w:bCs/>
          <w:sz w:val="24"/>
          <w:szCs w:val="24"/>
        </w:rPr>
        <w:t>nature</w:t>
      </w:r>
      <w:r w:rsidR="006E4ED3">
        <w:rPr>
          <w:b/>
          <w:bCs/>
          <w:sz w:val="24"/>
          <w:szCs w:val="24"/>
        </w:rPr>
        <w:t xml:space="preserve"> </w:t>
      </w:r>
      <w:r w:rsidR="006E4ED3">
        <w:rPr>
          <w:rStyle w:val="FootnoteReference"/>
          <w:b/>
          <w:bCs/>
          <w:sz w:val="24"/>
          <w:szCs w:val="24"/>
        </w:rPr>
        <w:footnoteReference w:id="85"/>
      </w:r>
      <w:r w:rsidR="00143587" w:rsidRPr="00143587">
        <w:rPr>
          <w:sz w:val="24"/>
          <w:szCs w:val="24"/>
        </w:rPr>
        <w:t>.</w:t>
      </w:r>
    </w:p>
    <w:p w14:paraId="4160A7D6" w14:textId="77777777" w:rsidR="00927EF5" w:rsidRDefault="00927EF5" w:rsidP="00927EF5">
      <w:pPr>
        <w:pStyle w:val="ListParagraph"/>
        <w:ind w:left="1080"/>
        <w:rPr>
          <w:sz w:val="24"/>
          <w:szCs w:val="24"/>
          <w:lang w:val="en-US"/>
        </w:rPr>
      </w:pPr>
    </w:p>
    <w:p w14:paraId="30214046" w14:textId="70FDB64B" w:rsidR="001E4C06" w:rsidRDefault="00143587" w:rsidP="00C17DDB">
      <w:pPr>
        <w:pStyle w:val="ListParagraph"/>
        <w:numPr>
          <w:ilvl w:val="1"/>
          <w:numId w:val="33"/>
        </w:numPr>
        <w:rPr>
          <w:sz w:val="24"/>
          <w:szCs w:val="24"/>
          <w:lang w:val="en-US"/>
        </w:rPr>
      </w:pPr>
      <w:r w:rsidRPr="00143587">
        <w:rPr>
          <w:sz w:val="24"/>
          <w:szCs w:val="24"/>
        </w:rPr>
        <w:t xml:space="preserve">The </w:t>
      </w:r>
      <w:r w:rsidRPr="00143587">
        <w:rPr>
          <w:b/>
          <w:bCs/>
          <w:sz w:val="24"/>
          <w:szCs w:val="24"/>
        </w:rPr>
        <w:t>other agency</w:t>
      </w:r>
      <w:r w:rsidRPr="00143587">
        <w:rPr>
          <w:sz w:val="24"/>
          <w:szCs w:val="24"/>
        </w:rPr>
        <w:t xml:space="preserve"> responsible for addressing the </w:t>
      </w:r>
      <w:r w:rsidRPr="00143587">
        <w:rPr>
          <w:b/>
          <w:bCs/>
          <w:sz w:val="24"/>
          <w:szCs w:val="24"/>
        </w:rPr>
        <w:t>levee collapse</w:t>
      </w:r>
      <w:r w:rsidRPr="00143587">
        <w:rPr>
          <w:sz w:val="24"/>
          <w:szCs w:val="24"/>
        </w:rPr>
        <w:t xml:space="preserve"> has initiated</w:t>
      </w:r>
      <w:r w:rsidR="006E4ED3">
        <w:rPr>
          <w:sz w:val="24"/>
          <w:szCs w:val="24"/>
        </w:rPr>
        <w:t xml:space="preserve"> a</w:t>
      </w:r>
      <w:r w:rsidRPr="00143587">
        <w:rPr>
          <w:sz w:val="24"/>
          <w:szCs w:val="24"/>
        </w:rPr>
        <w:t xml:space="preserve"> </w:t>
      </w:r>
      <w:r w:rsidRPr="00143587">
        <w:rPr>
          <w:b/>
          <w:bCs/>
          <w:sz w:val="24"/>
          <w:szCs w:val="24"/>
        </w:rPr>
        <w:t>“deployment of emergency services” event</w:t>
      </w:r>
      <w:r w:rsidRPr="00143587">
        <w:rPr>
          <w:sz w:val="24"/>
          <w:szCs w:val="24"/>
        </w:rPr>
        <w:t xml:space="preserve">. The </w:t>
      </w:r>
      <w:r w:rsidRPr="00143587">
        <w:rPr>
          <w:b/>
          <w:bCs/>
          <w:sz w:val="24"/>
          <w:szCs w:val="24"/>
        </w:rPr>
        <w:t>simple analysis</w:t>
      </w:r>
      <w:r w:rsidRPr="00143587">
        <w:rPr>
          <w:sz w:val="24"/>
          <w:szCs w:val="24"/>
        </w:rPr>
        <w:t xml:space="preserve"> here confirms that this </w:t>
      </w:r>
      <w:r w:rsidR="001002D5">
        <w:rPr>
          <w:sz w:val="24"/>
          <w:szCs w:val="24"/>
        </w:rPr>
        <w:t xml:space="preserve">other event </w:t>
      </w:r>
      <w:r w:rsidRPr="00143587">
        <w:rPr>
          <w:sz w:val="24"/>
          <w:szCs w:val="24"/>
        </w:rPr>
        <w:t xml:space="preserve">remains a </w:t>
      </w:r>
      <w:r w:rsidRPr="00143587">
        <w:rPr>
          <w:b/>
          <w:bCs/>
          <w:sz w:val="24"/>
          <w:szCs w:val="24"/>
        </w:rPr>
        <w:t>separate event</w:t>
      </w:r>
      <w:r w:rsidR="001002D5">
        <w:rPr>
          <w:sz w:val="24"/>
          <w:szCs w:val="24"/>
        </w:rPr>
        <w:t>, however,</w:t>
      </w:r>
      <w:r w:rsidR="006E4ED3">
        <w:rPr>
          <w:sz w:val="24"/>
          <w:szCs w:val="24"/>
        </w:rPr>
        <w:t xml:space="preserve"> </w:t>
      </w:r>
      <w:r w:rsidR="00517EBA">
        <w:rPr>
          <w:sz w:val="24"/>
          <w:szCs w:val="24"/>
        </w:rPr>
        <w:t xml:space="preserve">it </w:t>
      </w:r>
      <w:r w:rsidR="006E4ED3">
        <w:rPr>
          <w:sz w:val="24"/>
          <w:szCs w:val="24"/>
        </w:rPr>
        <w:t>may</w:t>
      </w:r>
      <w:r w:rsidR="001002D5">
        <w:rPr>
          <w:sz w:val="24"/>
          <w:szCs w:val="24"/>
        </w:rPr>
        <w:t xml:space="preserve"> </w:t>
      </w:r>
      <w:r w:rsidR="006E4ED3">
        <w:rPr>
          <w:sz w:val="24"/>
          <w:szCs w:val="24"/>
        </w:rPr>
        <w:t>be worth a mention.</w:t>
      </w:r>
    </w:p>
    <w:p w14:paraId="5873B0A5" w14:textId="77777777" w:rsidR="0056696F" w:rsidRDefault="0056696F" w:rsidP="0056696F">
      <w:pPr>
        <w:pStyle w:val="ListParagraph"/>
        <w:ind w:left="1080"/>
        <w:rPr>
          <w:sz w:val="24"/>
          <w:szCs w:val="24"/>
          <w:lang w:val="en-US"/>
        </w:rPr>
      </w:pPr>
    </w:p>
    <w:p w14:paraId="7790D8B7" w14:textId="38B4E07B" w:rsidR="00D1364C" w:rsidRDefault="00143587" w:rsidP="00C17DDB">
      <w:pPr>
        <w:pStyle w:val="ListParagraph"/>
        <w:numPr>
          <w:ilvl w:val="0"/>
          <w:numId w:val="33"/>
        </w:numPr>
        <w:rPr>
          <w:sz w:val="24"/>
          <w:szCs w:val="24"/>
          <w:lang w:val="en-US"/>
        </w:rPr>
      </w:pPr>
      <w:r w:rsidRPr="00143587">
        <w:rPr>
          <w:sz w:val="24"/>
          <w:szCs w:val="24"/>
        </w:rPr>
        <w:t xml:space="preserve">The </w:t>
      </w:r>
      <w:r w:rsidRPr="00143587">
        <w:rPr>
          <w:b/>
          <w:bCs/>
          <w:sz w:val="24"/>
          <w:szCs w:val="24"/>
        </w:rPr>
        <w:t>analysis</w:t>
      </w:r>
      <w:r w:rsidRPr="00143587">
        <w:rPr>
          <w:sz w:val="24"/>
          <w:szCs w:val="24"/>
        </w:rPr>
        <w:t xml:space="preserve"> confirms the</w:t>
      </w:r>
      <w:r w:rsidR="001002D5">
        <w:rPr>
          <w:sz w:val="24"/>
          <w:szCs w:val="24"/>
        </w:rPr>
        <w:t xml:space="preserve"> </w:t>
      </w:r>
      <w:r w:rsidR="00517EBA">
        <w:rPr>
          <w:sz w:val="24"/>
          <w:szCs w:val="24"/>
        </w:rPr>
        <w:t xml:space="preserve">alert-worthy </w:t>
      </w:r>
      <w:r w:rsidR="00517EBA">
        <w:rPr>
          <w:b/>
          <w:bCs/>
          <w:sz w:val="24"/>
          <w:szCs w:val="24"/>
        </w:rPr>
        <w:t>ar</w:t>
      </w:r>
      <w:r w:rsidRPr="00143587">
        <w:rPr>
          <w:b/>
          <w:bCs/>
          <w:sz w:val="24"/>
          <w:szCs w:val="24"/>
        </w:rPr>
        <w:t>ea of concern</w:t>
      </w:r>
      <w:r w:rsidR="006E4ED3">
        <w:rPr>
          <w:sz w:val="24"/>
          <w:szCs w:val="24"/>
        </w:rPr>
        <w:t xml:space="preserve"> </w:t>
      </w:r>
      <w:r w:rsidR="001002D5">
        <w:rPr>
          <w:sz w:val="24"/>
          <w:szCs w:val="24"/>
        </w:rPr>
        <w:t xml:space="preserve">for the client </w:t>
      </w:r>
      <w:r w:rsidR="008F4430">
        <w:rPr>
          <w:sz w:val="24"/>
          <w:szCs w:val="24"/>
        </w:rPr>
        <w:t>completely matches with</w:t>
      </w:r>
      <w:r w:rsidRPr="00143587">
        <w:rPr>
          <w:sz w:val="24"/>
          <w:szCs w:val="24"/>
        </w:rPr>
        <w:t xml:space="preserve"> the </w:t>
      </w:r>
      <w:r w:rsidRPr="00517EBA">
        <w:rPr>
          <w:bCs/>
          <w:sz w:val="24"/>
          <w:szCs w:val="24"/>
        </w:rPr>
        <w:t xml:space="preserve">flash flood </w:t>
      </w:r>
      <w:r w:rsidRPr="00143587">
        <w:rPr>
          <w:b/>
          <w:bCs/>
          <w:sz w:val="24"/>
          <w:szCs w:val="24"/>
        </w:rPr>
        <w:t>event</w:t>
      </w:r>
      <w:r w:rsidR="001002D5">
        <w:rPr>
          <w:b/>
          <w:bCs/>
          <w:sz w:val="24"/>
          <w:szCs w:val="24"/>
        </w:rPr>
        <w:t>-</w:t>
      </w:r>
      <w:r w:rsidRPr="00143587">
        <w:rPr>
          <w:b/>
          <w:bCs/>
          <w:sz w:val="24"/>
          <w:szCs w:val="24"/>
        </w:rPr>
        <w:t>of</w:t>
      </w:r>
      <w:r w:rsidR="001002D5">
        <w:rPr>
          <w:b/>
          <w:bCs/>
          <w:sz w:val="24"/>
          <w:szCs w:val="24"/>
        </w:rPr>
        <w:t>-</w:t>
      </w:r>
      <w:r w:rsidRPr="00143587">
        <w:rPr>
          <w:b/>
          <w:bCs/>
          <w:sz w:val="24"/>
          <w:szCs w:val="24"/>
        </w:rPr>
        <w:t>interest</w:t>
      </w:r>
      <w:r w:rsidR="001002D5" w:rsidRPr="001002D5">
        <w:rPr>
          <w:bCs/>
          <w:sz w:val="24"/>
          <w:szCs w:val="24"/>
        </w:rPr>
        <w:t xml:space="preserve"> area</w:t>
      </w:r>
      <w:r w:rsidRPr="001002D5">
        <w:rPr>
          <w:sz w:val="24"/>
          <w:szCs w:val="24"/>
        </w:rPr>
        <w:t>.</w:t>
      </w:r>
      <w:r w:rsidRPr="00143587">
        <w:rPr>
          <w:sz w:val="24"/>
          <w:szCs w:val="24"/>
        </w:rPr>
        <w:t xml:space="preserve"> </w:t>
      </w:r>
      <w:r w:rsidR="008F4430">
        <w:rPr>
          <w:sz w:val="24"/>
          <w:szCs w:val="24"/>
        </w:rPr>
        <w:t xml:space="preserve">Although they </w:t>
      </w:r>
      <w:r w:rsidR="001002D5">
        <w:rPr>
          <w:sz w:val="24"/>
          <w:szCs w:val="24"/>
        </w:rPr>
        <w:t>match</w:t>
      </w:r>
      <w:r w:rsidR="008F4430">
        <w:rPr>
          <w:sz w:val="24"/>
          <w:szCs w:val="24"/>
        </w:rPr>
        <w:t>, t</w:t>
      </w:r>
      <w:r w:rsidRPr="00143587">
        <w:rPr>
          <w:sz w:val="24"/>
          <w:szCs w:val="24"/>
        </w:rPr>
        <w:t>his</w:t>
      </w:r>
      <w:r w:rsidR="008F4430">
        <w:rPr>
          <w:sz w:val="24"/>
          <w:szCs w:val="24"/>
        </w:rPr>
        <w:t xml:space="preserve"> </w:t>
      </w:r>
      <w:r w:rsidR="006E4ED3">
        <w:rPr>
          <w:sz w:val="24"/>
          <w:szCs w:val="24"/>
        </w:rPr>
        <w:t>new</w:t>
      </w:r>
      <w:r w:rsidR="008F4430">
        <w:rPr>
          <w:sz w:val="24"/>
          <w:szCs w:val="24"/>
        </w:rPr>
        <w:t>ly</w:t>
      </w:r>
      <w:r w:rsidR="006E4ED3">
        <w:rPr>
          <w:sz w:val="24"/>
          <w:szCs w:val="24"/>
        </w:rPr>
        <w:t xml:space="preserve"> </w:t>
      </w:r>
      <w:r w:rsidR="008F4430">
        <w:rPr>
          <w:sz w:val="24"/>
          <w:szCs w:val="24"/>
        </w:rPr>
        <w:t>defined area</w:t>
      </w:r>
      <w:r w:rsidR="001002D5">
        <w:rPr>
          <w:sz w:val="24"/>
          <w:szCs w:val="24"/>
        </w:rPr>
        <w:t xml:space="preserve"> </w:t>
      </w:r>
      <w:r w:rsidR="00517EBA">
        <w:rPr>
          <w:sz w:val="24"/>
          <w:szCs w:val="24"/>
        </w:rPr>
        <w:t xml:space="preserve">construct </w:t>
      </w:r>
      <w:r w:rsidR="001002D5">
        <w:rPr>
          <w:sz w:val="24"/>
          <w:szCs w:val="24"/>
        </w:rPr>
        <w:t xml:space="preserve">is assigned to </w:t>
      </w:r>
      <w:r w:rsidRPr="00143587">
        <w:rPr>
          <w:sz w:val="24"/>
          <w:szCs w:val="24"/>
        </w:rPr>
        <w:t xml:space="preserve">the </w:t>
      </w:r>
      <w:r w:rsidR="00640590">
        <w:rPr>
          <w:b/>
          <w:bCs/>
          <w:sz w:val="24"/>
          <w:szCs w:val="24"/>
        </w:rPr>
        <w:t xml:space="preserve">alert-worthy </w:t>
      </w:r>
      <w:r>
        <w:rPr>
          <w:b/>
          <w:bCs/>
          <w:sz w:val="24"/>
          <w:szCs w:val="24"/>
        </w:rPr>
        <w:t>event</w:t>
      </w:r>
      <w:r w:rsidRPr="00143587">
        <w:rPr>
          <w:sz w:val="24"/>
          <w:szCs w:val="24"/>
        </w:rPr>
        <w:t xml:space="preserve"> </w:t>
      </w:r>
      <w:r w:rsidRPr="00143587">
        <w:rPr>
          <w:b/>
          <w:sz w:val="24"/>
          <w:szCs w:val="24"/>
        </w:rPr>
        <w:t>area</w:t>
      </w:r>
      <w:r>
        <w:rPr>
          <w:sz w:val="24"/>
          <w:szCs w:val="24"/>
        </w:rPr>
        <w:t xml:space="preserve"> </w:t>
      </w:r>
      <w:r w:rsidRPr="00143587">
        <w:rPr>
          <w:sz w:val="24"/>
          <w:szCs w:val="24"/>
        </w:rPr>
        <w:t xml:space="preserve">in the </w:t>
      </w:r>
      <w:r w:rsidRPr="00143587">
        <w:rPr>
          <w:b/>
          <w:bCs/>
          <w:sz w:val="24"/>
          <w:szCs w:val="24"/>
        </w:rPr>
        <w:t>alerting process</w:t>
      </w:r>
      <w:r w:rsidR="001002D5">
        <w:rPr>
          <w:sz w:val="24"/>
          <w:szCs w:val="24"/>
        </w:rPr>
        <w:t>. The alert-worthy event area is used to ensure</w:t>
      </w:r>
      <w:r w:rsidRPr="00143587">
        <w:rPr>
          <w:sz w:val="24"/>
          <w:szCs w:val="24"/>
        </w:rPr>
        <w:t xml:space="preserve"> focused communication and response efforts</w:t>
      </w:r>
      <w:r>
        <w:rPr>
          <w:sz w:val="24"/>
          <w:szCs w:val="24"/>
        </w:rPr>
        <w:t xml:space="preserve"> </w:t>
      </w:r>
      <w:r w:rsidR="003D1844">
        <w:rPr>
          <w:sz w:val="24"/>
          <w:szCs w:val="24"/>
        </w:rPr>
        <w:t>are directed to that</w:t>
      </w:r>
      <w:r>
        <w:rPr>
          <w:sz w:val="24"/>
          <w:szCs w:val="24"/>
        </w:rPr>
        <w:t xml:space="preserve"> </w:t>
      </w:r>
      <w:r w:rsidR="006E4ED3">
        <w:rPr>
          <w:sz w:val="24"/>
          <w:szCs w:val="24"/>
        </w:rPr>
        <w:t>area</w:t>
      </w:r>
      <w:r w:rsidRPr="00143587">
        <w:rPr>
          <w:sz w:val="24"/>
          <w:szCs w:val="24"/>
        </w:rPr>
        <w:t>.</w:t>
      </w:r>
      <w:r w:rsidR="008F4430">
        <w:rPr>
          <w:sz w:val="24"/>
          <w:szCs w:val="24"/>
        </w:rPr>
        <w:t xml:space="preserve"> For</w:t>
      </w:r>
      <w:r w:rsidR="00517EBA">
        <w:rPr>
          <w:sz w:val="24"/>
          <w:szCs w:val="24"/>
        </w:rPr>
        <w:t xml:space="preserve"> </w:t>
      </w:r>
      <w:r w:rsidR="003D1844">
        <w:rPr>
          <w:sz w:val="24"/>
          <w:szCs w:val="24"/>
        </w:rPr>
        <w:t xml:space="preserve">other </w:t>
      </w:r>
      <w:r w:rsidR="008F4430">
        <w:rPr>
          <w:sz w:val="24"/>
          <w:szCs w:val="24"/>
        </w:rPr>
        <w:t>event</w:t>
      </w:r>
      <w:r w:rsidR="00517EBA">
        <w:rPr>
          <w:sz w:val="24"/>
          <w:szCs w:val="24"/>
        </w:rPr>
        <w:t>-type</w:t>
      </w:r>
      <w:r w:rsidR="008F4430">
        <w:rPr>
          <w:sz w:val="24"/>
          <w:szCs w:val="24"/>
        </w:rPr>
        <w:t xml:space="preserve"> situations</w:t>
      </w:r>
      <w:r w:rsidR="003D1844">
        <w:rPr>
          <w:sz w:val="24"/>
          <w:szCs w:val="24"/>
        </w:rPr>
        <w:t xml:space="preserve">, matching areas </w:t>
      </w:r>
      <w:r w:rsidR="008F4430">
        <w:rPr>
          <w:sz w:val="24"/>
          <w:szCs w:val="24"/>
        </w:rPr>
        <w:t xml:space="preserve">may not be the </w:t>
      </w:r>
      <w:r w:rsidR="003D1844">
        <w:rPr>
          <w:sz w:val="24"/>
          <w:szCs w:val="24"/>
        </w:rPr>
        <w:t>case</w:t>
      </w:r>
      <w:r w:rsidR="008F4430">
        <w:rPr>
          <w:sz w:val="24"/>
          <w:szCs w:val="24"/>
        </w:rPr>
        <w:t>.</w:t>
      </w:r>
    </w:p>
    <w:p w14:paraId="42E4689C" w14:textId="77777777" w:rsidR="006E4ED3" w:rsidRDefault="006E4ED3" w:rsidP="005A3F61">
      <w:pPr>
        <w:pStyle w:val="ListParagraph"/>
        <w:ind w:left="1080"/>
        <w:rPr>
          <w:sz w:val="24"/>
          <w:szCs w:val="24"/>
          <w:lang w:val="en-US"/>
        </w:rPr>
      </w:pPr>
    </w:p>
    <w:p w14:paraId="232C7972" w14:textId="6FD18A40" w:rsidR="00531297" w:rsidRDefault="00143587" w:rsidP="00C17DDB">
      <w:pPr>
        <w:pStyle w:val="ListParagraph"/>
        <w:numPr>
          <w:ilvl w:val="1"/>
          <w:numId w:val="33"/>
        </w:numPr>
        <w:rPr>
          <w:sz w:val="24"/>
          <w:szCs w:val="24"/>
          <w:lang w:val="en-US"/>
        </w:rPr>
      </w:pPr>
      <w:r w:rsidRPr="00143587">
        <w:rPr>
          <w:sz w:val="24"/>
          <w:szCs w:val="24"/>
        </w:rPr>
        <w:t xml:space="preserve">The </w:t>
      </w:r>
      <w:r w:rsidRPr="00143587">
        <w:rPr>
          <w:b/>
          <w:bCs/>
          <w:sz w:val="24"/>
          <w:szCs w:val="24"/>
        </w:rPr>
        <w:t>analysis</w:t>
      </w:r>
      <w:r w:rsidRPr="00143587">
        <w:rPr>
          <w:sz w:val="24"/>
          <w:szCs w:val="24"/>
        </w:rPr>
        <w:t xml:space="preserve"> acknowledges that the </w:t>
      </w:r>
      <w:r w:rsidR="00A127EE" w:rsidRPr="00A127EE">
        <w:rPr>
          <w:b/>
          <w:sz w:val="24"/>
          <w:szCs w:val="24"/>
        </w:rPr>
        <w:t>full</w:t>
      </w:r>
      <w:r w:rsidR="00A127EE">
        <w:rPr>
          <w:sz w:val="24"/>
          <w:szCs w:val="24"/>
        </w:rPr>
        <w:t xml:space="preserve"> </w:t>
      </w:r>
      <w:r w:rsidRPr="00143587">
        <w:rPr>
          <w:b/>
          <w:bCs/>
          <w:sz w:val="24"/>
          <w:szCs w:val="24"/>
        </w:rPr>
        <w:t>extent</w:t>
      </w:r>
      <w:r w:rsidRPr="003D1844">
        <w:rPr>
          <w:bCs/>
          <w:sz w:val="24"/>
          <w:szCs w:val="24"/>
        </w:rPr>
        <w:t xml:space="preserve"> of the </w:t>
      </w:r>
      <w:r w:rsidRPr="00143587">
        <w:rPr>
          <w:b/>
          <w:bCs/>
          <w:sz w:val="24"/>
          <w:szCs w:val="24"/>
        </w:rPr>
        <w:t>area of concern</w:t>
      </w:r>
      <w:r w:rsidRPr="00143587">
        <w:rPr>
          <w:sz w:val="24"/>
          <w:szCs w:val="24"/>
        </w:rPr>
        <w:t xml:space="preserve"> for the </w:t>
      </w:r>
      <w:r w:rsidRPr="00143587">
        <w:rPr>
          <w:b/>
          <w:bCs/>
          <w:sz w:val="24"/>
          <w:szCs w:val="24"/>
        </w:rPr>
        <w:t>flash flood event</w:t>
      </w:r>
      <w:r w:rsidR="003D1844">
        <w:rPr>
          <w:b/>
          <w:bCs/>
          <w:sz w:val="24"/>
          <w:szCs w:val="24"/>
        </w:rPr>
        <w:t>-</w:t>
      </w:r>
      <w:r w:rsidRPr="00143587">
        <w:rPr>
          <w:b/>
          <w:bCs/>
          <w:sz w:val="24"/>
          <w:szCs w:val="24"/>
        </w:rPr>
        <w:t>of</w:t>
      </w:r>
      <w:r w:rsidR="003D1844">
        <w:rPr>
          <w:b/>
          <w:bCs/>
          <w:sz w:val="24"/>
          <w:szCs w:val="24"/>
        </w:rPr>
        <w:t>-</w:t>
      </w:r>
      <w:r w:rsidRPr="00143587">
        <w:rPr>
          <w:b/>
          <w:bCs/>
          <w:sz w:val="24"/>
          <w:szCs w:val="24"/>
        </w:rPr>
        <w:t>interest</w:t>
      </w:r>
      <w:r w:rsidRPr="00143587">
        <w:rPr>
          <w:sz w:val="24"/>
          <w:szCs w:val="24"/>
        </w:rPr>
        <w:t xml:space="preserve"> is based on a </w:t>
      </w:r>
      <w:r w:rsidRPr="00143587">
        <w:rPr>
          <w:b/>
          <w:bCs/>
          <w:sz w:val="24"/>
          <w:szCs w:val="24"/>
        </w:rPr>
        <w:t>prediction</w:t>
      </w:r>
      <w:r w:rsidRPr="00143587">
        <w:rPr>
          <w:sz w:val="24"/>
          <w:szCs w:val="24"/>
        </w:rPr>
        <w:t>. As conditions evolve</w:t>
      </w:r>
      <w:r w:rsidR="003D1844">
        <w:rPr>
          <w:sz w:val="24"/>
          <w:szCs w:val="24"/>
        </w:rPr>
        <w:t xml:space="preserve"> and predictions change</w:t>
      </w:r>
      <w:r w:rsidRPr="00143587">
        <w:rPr>
          <w:sz w:val="24"/>
          <w:szCs w:val="24"/>
        </w:rPr>
        <w:t xml:space="preserve">, </w:t>
      </w:r>
      <w:r w:rsidRPr="00143587">
        <w:rPr>
          <w:b/>
          <w:bCs/>
          <w:sz w:val="24"/>
          <w:szCs w:val="24"/>
        </w:rPr>
        <w:t>updated alert messages</w:t>
      </w:r>
      <w:r w:rsidRPr="00143587">
        <w:rPr>
          <w:sz w:val="24"/>
          <w:szCs w:val="24"/>
        </w:rPr>
        <w:t xml:space="preserve"> will be able to </w:t>
      </w:r>
      <w:r w:rsidRPr="00143587">
        <w:rPr>
          <w:b/>
          <w:bCs/>
          <w:sz w:val="24"/>
          <w:szCs w:val="24"/>
        </w:rPr>
        <w:t xml:space="preserve">reflect any </w:t>
      </w:r>
      <w:r w:rsidR="003D1844">
        <w:rPr>
          <w:b/>
          <w:bCs/>
          <w:sz w:val="24"/>
          <w:szCs w:val="24"/>
        </w:rPr>
        <w:t xml:space="preserve">changes </w:t>
      </w:r>
      <w:r w:rsidRPr="00143587">
        <w:rPr>
          <w:sz w:val="24"/>
          <w:szCs w:val="24"/>
        </w:rPr>
        <w:t>t</w:t>
      </w:r>
      <w:r w:rsidR="00517EBA">
        <w:rPr>
          <w:sz w:val="24"/>
          <w:szCs w:val="24"/>
        </w:rPr>
        <w:t>o the area of concern, ensuring</w:t>
      </w:r>
      <w:r w:rsidR="003D1844" w:rsidRPr="00143587">
        <w:rPr>
          <w:sz w:val="24"/>
          <w:szCs w:val="24"/>
        </w:rPr>
        <w:t xml:space="preserve"> focused communication and response efforts</w:t>
      </w:r>
      <w:r w:rsidR="00640590">
        <w:rPr>
          <w:sz w:val="24"/>
          <w:szCs w:val="24"/>
        </w:rPr>
        <w:t xml:space="preserve"> </w:t>
      </w:r>
      <w:r w:rsidR="00517EBA">
        <w:rPr>
          <w:sz w:val="24"/>
          <w:szCs w:val="24"/>
        </w:rPr>
        <w:t xml:space="preserve">remain </w:t>
      </w:r>
      <w:r w:rsidR="003D1844">
        <w:rPr>
          <w:sz w:val="24"/>
          <w:szCs w:val="24"/>
        </w:rPr>
        <w:t xml:space="preserve">appropriate </w:t>
      </w:r>
      <w:r w:rsidR="00517EBA">
        <w:rPr>
          <w:sz w:val="24"/>
          <w:szCs w:val="24"/>
        </w:rPr>
        <w:t>to the situation.</w:t>
      </w:r>
    </w:p>
    <w:p w14:paraId="03599340" w14:textId="77777777" w:rsidR="00531297" w:rsidRPr="00531297" w:rsidRDefault="00531297" w:rsidP="00531297">
      <w:pPr>
        <w:pStyle w:val="ListParagraph"/>
        <w:ind w:left="1080"/>
        <w:rPr>
          <w:sz w:val="24"/>
          <w:szCs w:val="24"/>
          <w:lang w:val="en-US"/>
        </w:rPr>
      </w:pPr>
    </w:p>
    <w:p w14:paraId="5FC37FFD" w14:textId="286F47BE" w:rsidR="00531297" w:rsidRPr="00640590" w:rsidRDefault="00143587" w:rsidP="00C17DDB">
      <w:pPr>
        <w:pStyle w:val="ListParagraph"/>
        <w:numPr>
          <w:ilvl w:val="1"/>
          <w:numId w:val="33"/>
        </w:numPr>
        <w:rPr>
          <w:sz w:val="24"/>
          <w:szCs w:val="24"/>
          <w:lang w:val="en-US"/>
        </w:rPr>
      </w:pPr>
      <w:r w:rsidRPr="00143587">
        <w:rPr>
          <w:sz w:val="24"/>
          <w:szCs w:val="24"/>
        </w:rPr>
        <w:t xml:space="preserve">The </w:t>
      </w:r>
      <w:r w:rsidRPr="00143587">
        <w:rPr>
          <w:b/>
          <w:bCs/>
          <w:sz w:val="24"/>
          <w:szCs w:val="24"/>
        </w:rPr>
        <w:t>scope of analysis</w:t>
      </w:r>
      <w:r w:rsidRPr="00143587">
        <w:rPr>
          <w:sz w:val="24"/>
          <w:szCs w:val="24"/>
        </w:rPr>
        <w:t xml:space="preserve"> </w:t>
      </w:r>
      <w:r w:rsidR="00517EBA">
        <w:rPr>
          <w:sz w:val="24"/>
          <w:szCs w:val="24"/>
        </w:rPr>
        <w:t xml:space="preserve">also determines </w:t>
      </w:r>
      <w:r w:rsidRPr="00143587">
        <w:rPr>
          <w:sz w:val="24"/>
          <w:szCs w:val="24"/>
        </w:rPr>
        <w:t xml:space="preserve">a </w:t>
      </w:r>
      <w:r w:rsidRPr="00143587">
        <w:rPr>
          <w:b/>
          <w:bCs/>
          <w:sz w:val="24"/>
          <w:szCs w:val="24"/>
        </w:rPr>
        <w:t>set of</w:t>
      </w:r>
      <w:r w:rsidR="003D1844">
        <w:rPr>
          <w:b/>
          <w:bCs/>
          <w:sz w:val="24"/>
          <w:szCs w:val="24"/>
        </w:rPr>
        <w:t xml:space="preserve"> flash </w:t>
      </w:r>
      <w:proofErr w:type="gramStart"/>
      <w:r w:rsidR="003D1844">
        <w:rPr>
          <w:b/>
          <w:bCs/>
          <w:sz w:val="24"/>
          <w:szCs w:val="24"/>
        </w:rPr>
        <w:t>flood based</w:t>
      </w:r>
      <w:proofErr w:type="gramEnd"/>
      <w:r w:rsidRPr="00143587">
        <w:rPr>
          <w:b/>
          <w:bCs/>
          <w:sz w:val="24"/>
          <w:szCs w:val="24"/>
        </w:rPr>
        <w:t xml:space="preserve"> impacts</w:t>
      </w:r>
      <w:r w:rsidRPr="00143587">
        <w:rPr>
          <w:sz w:val="24"/>
          <w:szCs w:val="24"/>
        </w:rPr>
        <w:t xml:space="preserve"> directly resulting from the </w:t>
      </w:r>
      <w:r w:rsidRPr="00143587">
        <w:rPr>
          <w:b/>
          <w:bCs/>
          <w:sz w:val="24"/>
          <w:szCs w:val="24"/>
        </w:rPr>
        <w:t>fast-rising water</w:t>
      </w:r>
      <w:r w:rsidR="00B20C75">
        <w:rPr>
          <w:b/>
          <w:bCs/>
          <w:sz w:val="24"/>
          <w:szCs w:val="24"/>
        </w:rPr>
        <w:t xml:space="preserve"> levels</w:t>
      </w:r>
      <w:r w:rsidR="00517EBA" w:rsidRPr="00517EBA">
        <w:rPr>
          <w:bCs/>
          <w:sz w:val="24"/>
          <w:szCs w:val="24"/>
        </w:rPr>
        <w:t xml:space="preserve">. This would be </w:t>
      </w:r>
      <w:r w:rsidR="00517EBA">
        <w:rPr>
          <w:bCs/>
          <w:sz w:val="24"/>
          <w:szCs w:val="24"/>
        </w:rPr>
        <w:t xml:space="preserve">extracted </w:t>
      </w:r>
      <w:r>
        <w:rPr>
          <w:sz w:val="24"/>
          <w:szCs w:val="24"/>
        </w:rPr>
        <w:t>from the flash f</w:t>
      </w:r>
      <w:r w:rsidR="00640590">
        <w:rPr>
          <w:sz w:val="24"/>
          <w:szCs w:val="24"/>
        </w:rPr>
        <w:t>lood event-type information stored</w:t>
      </w:r>
      <w:r w:rsidR="008F4430">
        <w:rPr>
          <w:sz w:val="24"/>
          <w:szCs w:val="24"/>
        </w:rPr>
        <w:t xml:space="preserve"> on hand</w:t>
      </w:r>
      <w:r w:rsidR="003D1844">
        <w:rPr>
          <w:sz w:val="24"/>
          <w:szCs w:val="24"/>
        </w:rPr>
        <w:t>,</w:t>
      </w:r>
      <w:r w:rsidR="008F4430">
        <w:rPr>
          <w:sz w:val="24"/>
          <w:szCs w:val="24"/>
        </w:rPr>
        <w:t xml:space="preserve"> and as constrained by the alert-worthy area</w:t>
      </w:r>
      <w:r w:rsidR="00B20C75">
        <w:rPr>
          <w:sz w:val="24"/>
          <w:szCs w:val="24"/>
        </w:rPr>
        <w:t xml:space="preserve"> of concern.</w:t>
      </w:r>
    </w:p>
    <w:p w14:paraId="1B811337" w14:textId="77777777" w:rsidR="00D1364C" w:rsidRDefault="00D1364C" w:rsidP="00D1364C">
      <w:pPr>
        <w:pStyle w:val="ListParagraph"/>
        <w:ind w:left="360"/>
        <w:rPr>
          <w:sz w:val="24"/>
          <w:szCs w:val="24"/>
          <w:lang w:val="en-US"/>
        </w:rPr>
      </w:pPr>
    </w:p>
    <w:p w14:paraId="366FF0F2" w14:textId="78A34BA9" w:rsidR="000B6C24" w:rsidRDefault="00143587" w:rsidP="00C17DDB">
      <w:pPr>
        <w:pStyle w:val="ListParagraph"/>
        <w:numPr>
          <w:ilvl w:val="0"/>
          <w:numId w:val="33"/>
        </w:numPr>
        <w:rPr>
          <w:sz w:val="24"/>
          <w:szCs w:val="24"/>
          <w:lang w:val="en-US"/>
        </w:rPr>
      </w:pPr>
      <w:r w:rsidRPr="00143587">
        <w:rPr>
          <w:sz w:val="24"/>
          <w:szCs w:val="24"/>
        </w:rPr>
        <w:t xml:space="preserve">The </w:t>
      </w:r>
      <w:r w:rsidRPr="00143587">
        <w:rPr>
          <w:b/>
          <w:bCs/>
          <w:sz w:val="24"/>
          <w:szCs w:val="24"/>
        </w:rPr>
        <w:t>analysis</w:t>
      </w:r>
      <w:r w:rsidR="00517EBA">
        <w:rPr>
          <w:sz w:val="24"/>
          <w:szCs w:val="24"/>
        </w:rPr>
        <w:t xml:space="preserve"> confirms the alert-worthy</w:t>
      </w:r>
      <w:r w:rsidRPr="00143587">
        <w:rPr>
          <w:sz w:val="24"/>
          <w:szCs w:val="24"/>
        </w:rPr>
        <w:t xml:space="preserve"> </w:t>
      </w:r>
      <w:r w:rsidRPr="00143587">
        <w:rPr>
          <w:b/>
          <w:bCs/>
          <w:sz w:val="24"/>
          <w:szCs w:val="24"/>
        </w:rPr>
        <w:t>timing of concern</w:t>
      </w:r>
      <w:r w:rsidRPr="00143587">
        <w:rPr>
          <w:sz w:val="24"/>
          <w:szCs w:val="24"/>
        </w:rPr>
        <w:t xml:space="preserve"> for </w:t>
      </w:r>
      <w:r w:rsidR="00517EBA">
        <w:rPr>
          <w:sz w:val="24"/>
          <w:szCs w:val="24"/>
        </w:rPr>
        <w:t>the client</w:t>
      </w:r>
      <w:r w:rsidR="000661D2">
        <w:rPr>
          <w:sz w:val="24"/>
          <w:szCs w:val="24"/>
        </w:rPr>
        <w:t xml:space="preserve"> is a subset of the timing of the flood flash event-of-interest</w:t>
      </w:r>
      <w:r w:rsidRPr="00143587">
        <w:rPr>
          <w:sz w:val="24"/>
          <w:szCs w:val="24"/>
        </w:rPr>
        <w:t xml:space="preserve">. This </w:t>
      </w:r>
      <w:r w:rsidRPr="00143587">
        <w:rPr>
          <w:b/>
          <w:bCs/>
          <w:sz w:val="24"/>
          <w:szCs w:val="24"/>
        </w:rPr>
        <w:t>timing</w:t>
      </w:r>
      <w:r w:rsidRPr="00143587">
        <w:rPr>
          <w:sz w:val="24"/>
          <w:szCs w:val="24"/>
        </w:rPr>
        <w:t xml:space="preserve"> now serves as the </w:t>
      </w:r>
      <w:r w:rsidR="00640590">
        <w:rPr>
          <w:b/>
          <w:bCs/>
          <w:sz w:val="24"/>
          <w:szCs w:val="24"/>
        </w:rPr>
        <w:t>alert-worthy</w:t>
      </w:r>
      <w:r w:rsidRPr="00143587">
        <w:rPr>
          <w:b/>
          <w:bCs/>
          <w:sz w:val="24"/>
          <w:szCs w:val="24"/>
        </w:rPr>
        <w:t xml:space="preserve"> event timing</w:t>
      </w:r>
      <w:r w:rsidR="00B20C75" w:rsidRPr="00B20C75">
        <w:rPr>
          <w:bCs/>
          <w:sz w:val="24"/>
          <w:szCs w:val="24"/>
        </w:rPr>
        <w:t xml:space="preserve">, and </w:t>
      </w:r>
      <w:r w:rsidR="00B20C75">
        <w:rPr>
          <w:bCs/>
          <w:sz w:val="24"/>
          <w:szCs w:val="24"/>
        </w:rPr>
        <w:t xml:space="preserve">subsequently </w:t>
      </w:r>
      <w:r w:rsidR="00B20C75" w:rsidRPr="00B20C75">
        <w:rPr>
          <w:bCs/>
          <w:sz w:val="24"/>
          <w:szCs w:val="24"/>
        </w:rPr>
        <w:t xml:space="preserve">the </w:t>
      </w:r>
      <w:r w:rsidR="008F4430">
        <w:rPr>
          <w:b/>
          <w:bCs/>
          <w:sz w:val="24"/>
          <w:szCs w:val="24"/>
        </w:rPr>
        <w:t xml:space="preserve">alert signaling </w:t>
      </w:r>
      <w:r w:rsidRPr="00143587">
        <w:rPr>
          <w:b/>
          <w:bCs/>
          <w:sz w:val="24"/>
          <w:szCs w:val="24"/>
        </w:rPr>
        <w:t>process</w:t>
      </w:r>
      <w:r w:rsidRPr="00143587">
        <w:rPr>
          <w:sz w:val="24"/>
          <w:szCs w:val="24"/>
        </w:rPr>
        <w:t xml:space="preserve">, ensuring timely and accurate </w:t>
      </w:r>
      <w:r w:rsidR="00517EBA">
        <w:rPr>
          <w:sz w:val="24"/>
          <w:szCs w:val="24"/>
        </w:rPr>
        <w:t>information</w:t>
      </w:r>
      <w:r w:rsidRPr="00143587">
        <w:rPr>
          <w:sz w:val="24"/>
          <w:szCs w:val="24"/>
        </w:rPr>
        <w:t>.</w:t>
      </w:r>
      <w:r w:rsidR="003D1844">
        <w:rPr>
          <w:sz w:val="24"/>
          <w:szCs w:val="24"/>
        </w:rPr>
        <w:t xml:space="preserve"> This timing analysis is updated </w:t>
      </w:r>
      <w:r w:rsidR="00517EBA">
        <w:rPr>
          <w:sz w:val="24"/>
          <w:szCs w:val="24"/>
        </w:rPr>
        <w:t>frequently</w:t>
      </w:r>
      <w:r w:rsidR="003D1844">
        <w:rPr>
          <w:sz w:val="24"/>
          <w:szCs w:val="24"/>
        </w:rPr>
        <w:t xml:space="preserve"> to keep it accurate.</w:t>
      </w:r>
    </w:p>
    <w:p w14:paraId="0E072282" w14:textId="77777777" w:rsidR="000B6C24" w:rsidRPr="000B6C24" w:rsidRDefault="000B6C24" w:rsidP="000B6C24">
      <w:pPr>
        <w:pStyle w:val="ListParagraph"/>
        <w:rPr>
          <w:sz w:val="24"/>
          <w:szCs w:val="24"/>
          <w:lang w:val="en-US"/>
        </w:rPr>
      </w:pPr>
    </w:p>
    <w:p w14:paraId="1BD35BEA" w14:textId="0C755A32" w:rsidR="004F20AC" w:rsidRDefault="00143587" w:rsidP="00C17DDB">
      <w:pPr>
        <w:pStyle w:val="ListParagraph"/>
        <w:numPr>
          <w:ilvl w:val="1"/>
          <w:numId w:val="33"/>
        </w:numPr>
        <w:rPr>
          <w:sz w:val="24"/>
          <w:szCs w:val="24"/>
          <w:lang w:val="en-US"/>
        </w:rPr>
      </w:pPr>
      <w:r w:rsidRPr="00143587">
        <w:rPr>
          <w:sz w:val="24"/>
          <w:szCs w:val="24"/>
        </w:rPr>
        <w:t xml:space="preserve">The </w:t>
      </w:r>
      <w:r w:rsidRPr="00143587">
        <w:rPr>
          <w:b/>
          <w:bCs/>
          <w:sz w:val="24"/>
          <w:szCs w:val="24"/>
        </w:rPr>
        <w:t>response time</w:t>
      </w:r>
      <w:r w:rsidRPr="00143587">
        <w:rPr>
          <w:sz w:val="24"/>
          <w:szCs w:val="24"/>
        </w:rPr>
        <w:t xml:space="preserve"> for impacted parties </w:t>
      </w:r>
      <w:r w:rsidR="003D1844">
        <w:rPr>
          <w:sz w:val="24"/>
          <w:szCs w:val="24"/>
        </w:rPr>
        <w:t xml:space="preserve">in this baseline case </w:t>
      </w:r>
      <w:r w:rsidRPr="00143587">
        <w:rPr>
          <w:sz w:val="24"/>
          <w:szCs w:val="24"/>
        </w:rPr>
        <w:t xml:space="preserve">will be </w:t>
      </w:r>
      <w:r w:rsidRPr="00143587">
        <w:rPr>
          <w:b/>
          <w:bCs/>
          <w:sz w:val="24"/>
          <w:szCs w:val="24"/>
        </w:rPr>
        <w:t>limited</w:t>
      </w:r>
      <w:r w:rsidR="00517EBA">
        <w:rPr>
          <w:sz w:val="24"/>
          <w:szCs w:val="24"/>
        </w:rPr>
        <w:t xml:space="preserve">. For </w:t>
      </w:r>
      <w:r w:rsidRPr="00143587">
        <w:rPr>
          <w:sz w:val="24"/>
          <w:szCs w:val="24"/>
        </w:rPr>
        <w:t xml:space="preserve">those located </w:t>
      </w:r>
      <w:r w:rsidR="00517EBA">
        <w:rPr>
          <w:b/>
          <w:bCs/>
          <w:sz w:val="24"/>
          <w:szCs w:val="24"/>
        </w:rPr>
        <w:t>near the collapsed levee</w:t>
      </w:r>
      <w:r w:rsidR="00517EBA" w:rsidRPr="00517EBA">
        <w:rPr>
          <w:bCs/>
          <w:sz w:val="24"/>
          <w:szCs w:val="24"/>
        </w:rPr>
        <w:t>, its essentially zero.</w:t>
      </w:r>
      <w:r w:rsidRPr="00143587">
        <w:rPr>
          <w:sz w:val="24"/>
          <w:szCs w:val="24"/>
        </w:rPr>
        <w:t xml:space="preserve"> Given the </w:t>
      </w:r>
      <w:r w:rsidRPr="00143587">
        <w:rPr>
          <w:b/>
          <w:bCs/>
          <w:sz w:val="24"/>
          <w:szCs w:val="24"/>
        </w:rPr>
        <w:t>confirmed area</w:t>
      </w:r>
      <w:r w:rsidRPr="00143587">
        <w:rPr>
          <w:sz w:val="24"/>
          <w:szCs w:val="24"/>
        </w:rPr>
        <w:t xml:space="preserve"> and </w:t>
      </w:r>
      <w:r w:rsidRPr="00143587">
        <w:rPr>
          <w:b/>
          <w:bCs/>
          <w:sz w:val="24"/>
          <w:szCs w:val="24"/>
        </w:rPr>
        <w:t>timing</w:t>
      </w:r>
      <w:r w:rsidRPr="00143587">
        <w:rPr>
          <w:sz w:val="24"/>
          <w:szCs w:val="24"/>
        </w:rPr>
        <w:t xml:space="preserve"> of the </w:t>
      </w:r>
      <w:r w:rsidR="00AC513F">
        <w:rPr>
          <w:b/>
          <w:bCs/>
          <w:sz w:val="24"/>
          <w:szCs w:val="24"/>
        </w:rPr>
        <w:t>alert-worthy</w:t>
      </w:r>
      <w:r w:rsidRPr="00143587">
        <w:rPr>
          <w:b/>
          <w:bCs/>
          <w:sz w:val="24"/>
          <w:szCs w:val="24"/>
        </w:rPr>
        <w:t xml:space="preserve"> event</w:t>
      </w:r>
      <w:r w:rsidRPr="00143587">
        <w:rPr>
          <w:sz w:val="24"/>
          <w:szCs w:val="24"/>
        </w:rPr>
        <w:t xml:space="preserve">, the </w:t>
      </w:r>
      <w:r w:rsidRPr="00143587">
        <w:rPr>
          <w:b/>
          <w:bCs/>
          <w:sz w:val="24"/>
          <w:szCs w:val="24"/>
        </w:rPr>
        <w:t>urgency level</w:t>
      </w:r>
      <w:r w:rsidRPr="00143587">
        <w:rPr>
          <w:sz w:val="24"/>
          <w:szCs w:val="24"/>
        </w:rPr>
        <w:t xml:space="preserve"> for an </w:t>
      </w:r>
      <w:r w:rsidR="00BD1B2D">
        <w:rPr>
          <w:b/>
          <w:bCs/>
          <w:sz w:val="24"/>
          <w:szCs w:val="24"/>
        </w:rPr>
        <w:t>alert messag</w:t>
      </w:r>
      <w:r w:rsidRPr="00143587">
        <w:rPr>
          <w:b/>
          <w:bCs/>
          <w:sz w:val="24"/>
          <w:szCs w:val="24"/>
        </w:rPr>
        <w:t>e</w:t>
      </w:r>
      <w:r w:rsidRPr="00143587">
        <w:rPr>
          <w:sz w:val="24"/>
          <w:szCs w:val="24"/>
        </w:rPr>
        <w:t xml:space="preserve"> is set to </w:t>
      </w:r>
      <w:r w:rsidRPr="00143587">
        <w:rPr>
          <w:b/>
          <w:bCs/>
          <w:sz w:val="24"/>
          <w:szCs w:val="24"/>
        </w:rPr>
        <w:t>immediate</w:t>
      </w:r>
      <w:r w:rsidRPr="00143587">
        <w:rPr>
          <w:sz w:val="24"/>
          <w:szCs w:val="24"/>
        </w:rPr>
        <w:t xml:space="preserve"> to ensure </w:t>
      </w:r>
      <w:r w:rsidR="00517EBA">
        <w:rPr>
          <w:sz w:val="24"/>
          <w:szCs w:val="24"/>
        </w:rPr>
        <w:t>as prompt</w:t>
      </w:r>
      <w:r w:rsidRPr="00143587">
        <w:rPr>
          <w:sz w:val="24"/>
          <w:szCs w:val="24"/>
        </w:rPr>
        <w:t xml:space="preserve"> action</w:t>
      </w:r>
      <w:r w:rsidR="00640590">
        <w:rPr>
          <w:sz w:val="24"/>
          <w:szCs w:val="24"/>
        </w:rPr>
        <w:t xml:space="preserve"> </w:t>
      </w:r>
      <w:r w:rsidR="00517EBA">
        <w:rPr>
          <w:sz w:val="24"/>
          <w:szCs w:val="24"/>
        </w:rPr>
        <w:t xml:space="preserve">as possible </w:t>
      </w:r>
      <w:r w:rsidR="00640590">
        <w:rPr>
          <w:sz w:val="24"/>
          <w:szCs w:val="24"/>
        </w:rPr>
        <w:t>of alerting partners</w:t>
      </w:r>
      <w:r w:rsidRPr="00143587">
        <w:rPr>
          <w:sz w:val="24"/>
          <w:szCs w:val="24"/>
        </w:rPr>
        <w:t>.</w:t>
      </w:r>
    </w:p>
    <w:p w14:paraId="53498EF1" w14:textId="77777777" w:rsidR="00D1364C" w:rsidRDefault="00D1364C" w:rsidP="00D1364C">
      <w:pPr>
        <w:pStyle w:val="ListParagraph"/>
        <w:ind w:left="1080"/>
        <w:rPr>
          <w:sz w:val="24"/>
          <w:szCs w:val="24"/>
          <w:lang w:val="en-US"/>
        </w:rPr>
      </w:pPr>
    </w:p>
    <w:p w14:paraId="5C3E7BF2" w14:textId="1D6DC386" w:rsidR="00927EF5" w:rsidRPr="00927EF5" w:rsidRDefault="00143587" w:rsidP="00C17DDB">
      <w:pPr>
        <w:pStyle w:val="ListParagraph"/>
        <w:numPr>
          <w:ilvl w:val="1"/>
          <w:numId w:val="33"/>
        </w:numPr>
        <w:rPr>
          <w:sz w:val="24"/>
          <w:szCs w:val="24"/>
          <w:lang w:val="en-US"/>
        </w:rPr>
      </w:pPr>
      <w:r w:rsidRPr="00143587">
        <w:rPr>
          <w:sz w:val="24"/>
          <w:szCs w:val="24"/>
        </w:rPr>
        <w:t xml:space="preserve">The </w:t>
      </w:r>
      <w:r w:rsidRPr="00143587">
        <w:rPr>
          <w:b/>
          <w:bCs/>
          <w:sz w:val="24"/>
          <w:szCs w:val="24"/>
        </w:rPr>
        <w:t>analysis</w:t>
      </w:r>
      <w:r w:rsidRPr="00143587">
        <w:rPr>
          <w:sz w:val="24"/>
          <w:szCs w:val="24"/>
        </w:rPr>
        <w:t xml:space="preserve"> acknowledges that the </w:t>
      </w:r>
      <w:r w:rsidRPr="00143587">
        <w:rPr>
          <w:b/>
          <w:bCs/>
          <w:sz w:val="24"/>
          <w:szCs w:val="24"/>
        </w:rPr>
        <w:t>timing of concern</w:t>
      </w:r>
      <w:r w:rsidRPr="00143587">
        <w:rPr>
          <w:sz w:val="24"/>
          <w:szCs w:val="24"/>
        </w:rPr>
        <w:t xml:space="preserve"> for the </w:t>
      </w:r>
      <w:r w:rsidRPr="00143587">
        <w:rPr>
          <w:b/>
          <w:bCs/>
          <w:sz w:val="24"/>
          <w:szCs w:val="24"/>
        </w:rPr>
        <w:t>flash flood event of interest</w:t>
      </w:r>
      <w:r w:rsidRPr="00143587">
        <w:rPr>
          <w:sz w:val="24"/>
          <w:szCs w:val="24"/>
        </w:rPr>
        <w:t xml:space="preserve"> extends </w:t>
      </w:r>
      <w:r w:rsidRPr="00143587">
        <w:rPr>
          <w:b/>
          <w:bCs/>
          <w:sz w:val="24"/>
          <w:szCs w:val="24"/>
        </w:rPr>
        <w:t>far enough into the future</w:t>
      </w:r>
      <w:r w:rsidRPr="00143587">
        <w:rPr>
          <w:sz w:val="24"/>
          <w:szCs w:val="24"/>
        </w:rPr>
        <w:t xml:space="preserve"> that its </w:t>
      </w:r>
      <w:r w:rsidRPr="00143587">
        <w:rPr>
          <w:b/>
          <w:bCs/>
          <w:sz w:val="24"/>
          <w:szCs w:val="24"/>
        </w:rPr>
        <w:t>end timing</w:t>
      </w:r>
      <w:r w:rsidRPr="00143587">
        <w:rPr>
          <w:sz w:val="24"/>
          <w:szCs w:val="24"/>
        </w:rPr>
        <w:t xml:space="preserve"> is </w:t>
      </w:r>
      <w:r w:rsidRPr="00143587">
        <w:rPr>
          <w:b/>
          <w:bCs/>
          <w:sz w:val="24"/>
          <w:szCs w:val="24"/>
        </w:rPr>
        <w:t>not currently relevant</w:t>
      </w:r>
      <w:r w:rsidRPr="00143587">
        <w:rPr>
          <w:sz w:val="24"/>
          <w:szCs w:val="24"/>
        </w:rPr>
        <w:t xml:space="preserve"> at</w:t>
      </w:r>
      <w:r w:rsidR="003D1844">
        <w:rPr>
          <w:sz w:val="24"/>
          <w:szCs w:val="24"/>
        </w:rPr>
        <w:t xml:space="preserve"> the current</w:t>
      </w:r>
      <w:r w:rsidRPr="00143587">
        <w:rPr>
          <w:sz w:val="24"/>
          <w:szCs w:val="24"/>
        </w:rPr>
        <w:t xml:space="preserve"> </w:t>
      </w:r>
      <w:r>
        <w:rPr>
          <w:b/>
          <w:bCs/>
          <w:sz w:val="24"/>
          <w:szCs w:val="24"/>
        </w:rPr>
        <w:t>p</w:t>
      </w:r>
      <w:r w:rsidRPr="00143587">
        <w:rPr>
          <w:b/>
          <w:bCs/>
          <w:sz w:val="24"/>
          <w:szCs w:val="24"/>
        </w:rPr>
        <w:t>oint</w:t>
      </w:r>
      <w:r w:rsidR="00640590">
        <w:rPr>
          <w:b/>
          <w:bCs/>
          <w:sz w:val="24"/>
          <w:szCs w:val="24"/>
        </w:rPr>
        <w:t>-</w:t>
      </w:r>
      <w:r>
        <w:rPr>
          <w:b/>
          <w:bCs/>
          <w:sz w:val="24"/>
          <w:szCs w:val="24"/>
        </w:rPr>
        <w:t>in</w:t>
      </w:r>
      <w:r w:rsidR="00640590">
        <w:rPr>
          <w:b/>
          <w:bCs/>
          <w:sz w:val="24"/>
          <w:szCs w:val="24"/>
        </w:rPr>
        <w:t>-</w:t>
      </w:r>
      <w:r>
        <w:rPr>
          <w:b/>
          <w:bCs/>
          <w:sz w:val="24"/>
          <w:szCs w:val="24"/>
        </w:rPr>
        <w:t xml:space="preserve">time </w:t>
      </w:r>
      <w:r w:rsidRPr="00143587">
        <w:rPr>
          <w:b/>
          <w:bCs/>
          <w:sz w:val="24"/>
          <w:szCs w:val="24"/>
        </w:rPr>
        <w:t>A</w:t>
      </w:r>
      <w:r w:rsidRPr="00143587">
        <w:rPr>
          <w:sz w:val="24"/>
          <w:szCs w:val="24"/>
        </w:rPr>
        <w:t xml:space="preserve">. Future </w:t>
      </w:r>
      <w:r w:rsidRPr="00143587">
        <w:rPr>
          <w:b/>
          <w:bCs/>
          <w:sz w:val="24"/>
          <w:szCs w:val="24"/>
        </w:rPr>
        <w:t>update alert messages</w:t>
      </w:r>
      <w:r w:rsidRPr="00143587">
        <w:rPr>
          <w:sz w:val="24"/>
          <w:szCs w:val="24"/>
        </w:rPr>
        <w:t xml:space="preserve"> will provide </w:t>
      </w:r>
      <w:r w:rsidRPr="00143587">
        <w:rPr>
          <w:b/>
          <w:bCs/>
          <w:sz w:val="24"/>
          <w:szCs w:val="24"/>
        </w:rPr>
        <w:t>timely information</w:t>
      </w:r>
      <w:r w:rsidRPr="00143587">
        <w:rPr>
          <w:sz w:val="24"/>
          <w:szCs w:val="24"/>
        </w:rPr>
        <w:t xml:space="preserve"> regarding the </w:t>
      </w:r>
      <w:r w:rsidRPr="00143587">
        <w:rPr>
          <w:b/>
          <w:bCs/>
          <w:sz w:val="24"/>
          <w:szCs w:val="24"/>
        </w:rPr>
        <w:t>event’s conclusion</w:t>
      </w:r>
      <w:r w:rsidR="00640590">
        <w:rPr>
          <w:sz w:val="24"/>
          <w:szCs w:val="24"/>
        </w:rPr>
        <w:t xml:space="preserve"> well before the ending</w:t>
      </w:r>
      <w:r w:rsidRPr="00143587">
        <w:rPr>
          <w:sz w:val="24"/>
          <w:szCs w:val="24"/>
        </w:rPr>
        <w:t xml:space="preserve"> occurs.</w:t>
      </w:r>
    </w:p>
    <w:p w14:paraId="42BC3794" w14:textId="77777777" w:rsidR="00927EF5" w:rsidRDefault="00927EF5" w:rsidP="00927EF5">
      <w:pPr>
        <w:pStyle w:val="ListParagraph"/>
        <w:ind w:left="360"/>
        <w:rPr>
          <w:sz w:val="24"/>
          <w:szCs w:val="24"/>
          <w:lang w:val="en-US"/>
        </w:rPr>
      </w:pPr>
    </w:p>
    <w:p w14:paraId="69E417ED" w14:textId="0FEBC63E" w:rsidR="00AC513F" w:rsidRDefault="00AC513F" w:rsidP="00C17DDB">
      <w:pPr>
        <w:pStyle w:val="ListParagraph"/>
        <w:numPr>
          <w:ilvl w:val="0"/>
          <w:numId w:val="33"/>
        </w:numPr>
        <w:rPr>
          <w:sz w:val="24"/>
          <w:szCs w:val="24"/>
          <w:lang w:val="en-US"/>
        </w:rPr>
      </w:pPr>
      <w:r>
        <w:rPr>
          <w:sz w:val="24"/>
          <w:szCs w:val="24"/>
          <w:lang w:val="en-US"/>
        </w:rPr>
        <w:t xml:space="preserve">As the </w:t>
      </w:r>
      <w:r w:rsidRPr="00AC513F">
        <w:rPr>
          <w:b/>
          <w:sz w:val="24"/>
          <w:szCs w:val="24"/>
          <w:lang w:val="en-US"/>
        </w:rPr>
        <w:t>alert-worthy event</w:t>
      </w:r>
      <w:r>
        <w:rPr>
          <w:sz w:val="24"/>
          <w:szCs w:val="24"/>
          <w:lang w:val="en-US"/>
        </w:rPr>
        <w:t xml:space="preserve"> is </w:t>
      </w:r>
      <w:r w:rsidR="003D1844">
        <w:rPr>
          <w:sz w:val="24"/>
          <w:szCs w:val="24"/>
          <w:lang w:val="en-US"/>
        </w:rPr>
        <w:t xml:space="preserve">to </w:t>
      </w:r>
      <w:r w:rsidR="00B20C75">
        <w:rPr>
          <w:sz w:val="24"/>
          <w:szCs w:val="24"/>
          <w:lang w:val="en-US"/>
        </w:rPr>
        <w:t xml:space="preserve">be </w:t>
      </w:r>
      <w:r w:rsidR="003D1844">
        <w:rPr>
          <w:sz w:val="24"/>
          <w:szCs w:val="24"/>
          <w:lang w:val="en-US"/>
        </w:rPr>
        <w:t>addressed as a single-event-based alert</w:t>
      </w:r>
      <w:r>
        <w:rPr>
          <w:sz w:val="24"/>
          <w:szCs w:val="24"/>
          <w:lang w:val="en-US"/>
        </w:rPr>
        <w:t xml:space="preserve">, the </w:t>
      </w:r>
      <w:r w:rsidRPr="00AC513F">
        <w:rPr>
          <w:b/>
          <w:sz w:val="24"/>
          <w:szCs w:val="24"/>
          <w:lang w:val="en-US"/>
        </w:rPr>
        <w:t>alert-worthy event</w:t>
      </w:r>
      <w:r w:rsidR="003A7955">
        <w:rPr>
          <w:sz w:val="24"/>
          <w:szCs w:val="24"/>
          <w:lang w:val="en-US"/>
        </w:rPr>
        <w:t xml:space="preserve"> </w:t>
      </w:r>
      <w:r>
        <w:rPr>
          <w:sz w:val="24"/>
          <w:szCs w:val="24"/>
          <w:lang w:val="en-US"/>
        </w:rPr>
        <w:t xml:space="preserve">and the </w:t>
      </w:r>
      <w:r w:rsidR="003A7955">
        <w:rPr>
          <w:sz w:val="24"/>
          <w:szCs w:val="24"/>
          <w:lang w:val="en-US"/>
        </w:rPr>
        <w:t xml:space="preserve">forthcoming </w:t>
      </w:r>
      <w:r w:rsidR="001E3A09">
        <w:rPr>
          <w:sz w:val="24"/>
          <w:szCs w:val="24"/>
          <w:lang w:val="en-US"/>
        </w:rPr>
        <w:t xml:space="preserve">devised and formed </w:t>
      </w:r>
      <w:r>
        <w:rPr>
          <w:sz w:val="24"/>
          <w:szCs w:val="24"/>
          <w:lang w:val="en-US"/>
        </w:rPr>
        <w:t xml:space="preserve">alert message </w:t>
      </w:r>
      <w:r w:rsidRPr="00AC513F">
        <w:rPr>
          <w:b/>
          <w:sz w:val="24"/>
          <w:szCs w:val="24"/>
          <w:lang w:val="en-US"/>
        </w:rPr>
        <w:t>subject event</w:t>
      </w:r>
      <w:r>
        <w:rPr>
          <w:sz w:val="24"/>
          <w:szCs w:val="24"/>
          <w:lang w:val="en-US"/>
        </w:rPr>
        <w:t xml:space="preserve"> have </w:t>
      </w:r>
      <w:r w:rsidR="003A7955">
        <w:rPr>
          <w:sz w:val="24"/>
          <w:szCs w:val="24"/>
          <w:lang w:val="en-US"/>
        </w:rPr>
        <w:t>identical</w:t>
      </w:r>
      <w:r>
        <w:rPr>
          <w:sz w:val="24"/>
          <w:szCs w:val="24"/>
          <w:lang w:val="en-US"/>
        </w:rPr>
        <w:t xml:space="preserve"> </w:t>
      </w:r>
      <w:r w:rsidR="00996AFF">
        <w:rPr>
          <w:sz w:val="24"/>
          <w:szCs w:val="24"/>
          <w:lang w:val="en-US"/>
        </w:rPr>
        <w:t>nature</w:t>
      </w:r>
      <w:r w:rsidR="003A7955">
        <w:rPr>
          <w:sz w:val="24"/>
          <w:szCs w:val="24"/>
          <w:lang w:val="en-US"/>
        </w:rPr>
        <w:t xml:space="preserve">, impacts, </w:t>
      </w:r>
      <w:r>
        <w:rPr>
          <w:sz w:val="24"/>
          <w:szCs w:val="24"/>
          <w:lang w:val="en-US"/>
        </w:rPr>
        <w:t>location and timing boundaries.</w:t>
      </w:r>
    </w:p>
    <w:p w14:paraId="30E69C72" w14:textId="552680D2" w:rsidR="003A7955" w:rsidRPr="00AC513F" w:rsidRDefault="003A7955" w:rsidP="00AC513F">
      <w:pPr>
        <w:jc w:val="center"/>
        <w:rPr>
          <w:sz w:val="24"/>
          <w:szCs w:val="24"/>
          <w:lang w:val="en-US"/>
        </w:rPr>
      </w:pPr>
      <w:r>
        <w:rPr>
          <w:noProof/>
          <w:lang w:eastAsia="en-CA"/>
        </w:rPr>
        <w:drawing>
          <wp:inline distT="0" distB="0" distL="0" distR="0" wp14:anchorId="4128EE3A" wp14:editId="5A47FD29">
            <wp:extent cx="2952750" cy="200977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2952750" cy="2009775"/>
                    </a:xfrm>
                    <a:prstGeom prst="rect">
                      <a:avLst/>
                    </a:prstGeom>
                  </pic:spPr>
                </pic:pic>
              </a:graphicData>
            </a:graphic>
          </wp:inline>
        </w:drawing>
      </w:r>
    </w:p>
    <w:p w14:paraId="768541F6" w14:textId="3A41B463" w:rsidR="003A7955" w:rsidRDefault="003A7955" w:rsidP="00C17DDB">
      <w:pPr>
        <w:pStyle w:val="ListParagraph"/>
        <w:numPr>
          <w:ilvl w:val="0"/>
          <w:numId w:val="33"/>
        </w:numPr>
        <w:rPr>
          <w:sz w:val="24"/>
          <w:szCs w:val="24"/>
          <w:lang w:val="en-US"/>
        </w:rPr>
      </w:pPr>
      <w:r>
        <w:rPr>
          <w:sz w:val="24"/>
          <w:szCs w:val="24"/>
          <w:lang w:val="en-US"/>
        </w:rPr>
        <w:t xml:space="preserve">The </w:t>
      </w:r>
      <w:r w:rsidRPr="00461BFD">
        <w:rPr>
          <w:b/>
          <w:sz w:val="24"/>
          <w:szCs w:val="24"/>
          <w:lang w:val="en-US"/>
        </w:rPr>
        <w:t>subject event</w:t>
      </w:r>
      <w:r>
        <w:rPr>
          <w:sz w:val="24"/>
          <w:szCs w:val="24"/>
          <w:lang w:val="en-US"/>
        </w:rPr>
        <w:t xml:space="preserve"> </w:t>
      </w:r>
      <w:r w:rsidR="001E3A09">
        <w:rPr>
          <w:sz w:val="24"/>
          <w:szCs w:val="24"/>
          <w:lang w:val="en-US"/>
        </w:rPr>
        <w:t xml:space="preserve">is </w:t>
      </w:r>
      <w:r>
        <w:rPr>
          <w:sz w:val="24"/>
          <w:szCs w:val="24"/>
          <w:lang w:val="en-US"/>
        </w:rPr>
        <w:t xml:space="preserve">then </w:t>
      </w:r>
      <w:r w:rsidR="001E3A09">
        <w:rPr>
          <w:sz w:val="24"/>
          <w:szCs w:val="24"/>
          <w:lang w:val="en-US"/>
        </w:rPr>
        <w:t xml:space="preserve">part of what </w:t>
      </w:r>
      <w:r>
        <w:rPr>
          <w:sz w:val="24"/>
          <w:szCs w:val="24"/>
          <w:lang w:val="en-US"/>
        </w:rPr>
        <w:t xml:space="preserve">defines the </w:t>
      </w:r>
      <w:r w:rsidRPr="00461BFD">
        <w:rPr>
          <w:b/>
          <w:sz w:val="24"/>
          <w:szCs w:val="24"/>
          <w:lang w:val="en-US"/>
        </w:rPr>
        <w:t>larger alerting situation</w:t>
      </w:r>
      <w:r w:rsidR="001E3A09">
        <w:rPr>
          <w:sz w:val="24"/>
          <w:szCs w:val="24"/>
          <w:lang w:val="en-US"/>
        </w:rPr>
        <w:t xml:space="preserve"> </w:t>
      </w:r>
      <w:r>
        <w:rPr>
          <w:sz w:val="24"/>
          <w:szCs w:val="24"/>
          <w:lang w:val="en-US"/>
        </w:rPr>
        <w:t>area and timing.</w:t>
      </w:r>
    </w:p>
    <w:p w14:paraId="623A0577" w14:textId="629B8717" w:rsidR="00461BFD" w:rsidRDefault="00461BFD" w:rsidP="00461BFD">
      <w:pPr>
        <w:jc w:val="center"/>
        <w:rPr>
          <w:sz w:val="24"/>
          <w:szCs w:val="24"/>
          <w:lang w:val="en-US"/>
        </w:rPr>
      </w:pPr>
      <w:r>
        <w:rPr>
          <w:noProof/>
          <w:lang w:eastAsia="en-CA"/>
        </w:rPr>
        <w:drawing>
          <wp:inline distT="0" distB="0" distL="0" distR="0" wp14:anchorId="039A5C38" wp14:editId="53D0822C">
            <wp:extent cx="3009900" cy="20383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3009900" cy="2038350"/>
                    </a:xfrm>
                    <a:prstGeom prst="rect">
                      <a:avLst/>
                    </a:prstGeom>
                  </pic:spPr>
                </pic:pic>
              </a:graphicData>
            </a:graphic>
          </wp:inline>
        </w:drawing>
      </w:r>
    </w:p>
    <w:p w14:paraId="37C6897E" w14:textId="7C0A9B70" w:rsidR="00461BFD" w:rsidRPr="00461BFD" w:rsidRDefault="001E3A09" w:rsidP="00C17DDB">
      <w:pPr>
        <w:pStyle w:val="ListParagraph"/>
        <w:numPr>
          <w:ilvl w:val="1"/>
          <w:numId w:val="33"/>
        </w:numPr>
        <w:rPr>
          <w:sz w:val="24"/>
          <w:szCs w:val="24"/>
          <w:lang w:val="en-US"/>
        </w:rPr>
      </w:pPr>
      <w:r>
        <w:rPr>
          <w:sz w:val="24"/>
          <w:szCs w:val="24"/>
          <w:lang w:val="en-US"/>
        </w:rPr>
        <w:t>T</w:t>
      </w:r>
      <w:r w:rsidR="00461BFD" w:rsidRPr="00461BFD">
        <w:rPr>
          <w:sz w:val="24"/>
          <w:szCs w:val="24"/>
          <w:lang w:val="en-US"/>
        </w:rPr>
        <w:t xml:space="preserve">he </w:t>
      </w:r>
      <w:r w:rsidR="00461BFD" w:rsidRPr="00461BFD">
        <w:rPr>
          <w:b/>
          <w:sz w:val="24"/>
          <w:szCs w:val="24"/>
          <w:lang w:val="en-US"/>
        </w:rPr>
        <w:t>larger alerting situation</w:t>
      </w:r>
      <w:r w:rsidR="0042364A">
        <w:rPr>
          <w:sz w:val="24"/>
          <w:szCs w:val="24"/>
          <w:lang w:val="en-US"/>
        </w:rPr>
        <w:t xml:space="preserve"> </w:t>
      </w:r>
      <w:r w:rsidR="00461BFD">
        <w:rPr>
          <w:sz w:val="24"/>
          <w:szCs w:val="24"/>
          <w:lang w:val="en-US"/>
        </w:rPr>
        <w:t xml:space="preserve">is defined </w:t>
      </w:r>
      <w:r>
        <w:rPr>
          <w:sz w:val="24"/>
          <w:szCs w:val="24"/>
          <w:lang w:val="en-US"/>
        </w:rPr>
        <w:t xml:space="preserve">by the </w:t>
      </w:r>
      <w:r w:rsidR="00BD1B2D">
        <w:rPr>
          <w:sz w:val="24"/>
          <w:szCs w:val="24"/>
          <w:lang w:val="en-US"/>
        </w:rPr>
        <w:t xml:space="preserve">alert </w:t>
      </w:r>
      <w:proofErr w:type="gramStart"/>
      <w:r w:rsidR="00BD1B2D">
        <w:rPr>
          <w:sz w:val="24"/>
          <w:szCs w:val="24"/>
          <w:lang w:val="en-US"/>
        </w:rPr>
        <w:t>messag</w:t>
      </w:r>
      <w:r>
        <w:rPr>
          <w:sz w:val="24"/>
          <w:szCs w:val="24"/>
          <w:lang w:val="en-US"/>
        </w:rPr>
        <w:t>e, and</w:t>
      </w:r>
      <w:proofErr w:type="gramEnd"/>
      <w:r>
        <w:rPr>
          <w:sz w:val="24"/>
          <w:szCs w:val="24"/>
          <w:lang w:val="en-US"/>
        </w:rPr>
        <w:t xml:space="preserve"> includes a</w:t>
      </w:r>
      <w:r w:rsidR="00461BFD" w:rsidRPr="00461BFD">
        <w:rPr>
          <w:sz w:val="24"/>
          <w:szCs w:val="24"/>
          <w:lang w:val="en-US"/>
        </w:rPr>
        <w:t xml:space="preserve"> single </w:t>
      </w:r>
      <w:r w:rsidR="00461BFD">
        <w:rPr>
          <w:sz w:val="24"/>
          <w:szCs w:val="24"/>
          <w:lang w:val="en-US"/>
        </w:rPr>
        <w:t xml:space="preserve">set of </w:t>
      </w:r>
      <w:r>
        <w:rPr>
          <w:sz w:val="24"/>
          <w:szCs w:val="24"/>
          <w:lang w:val="en-US"/>
        </w:rPr>
        <w:t>begin</w:t>
      </w:r>
      <w:r w:rsidR="00461BFD" w:rsidRPr="00461BFD">
        <w:rPr>
          <w:sz w:val="24"/>
          <w:szCs w:val="24"/>
          <w:lang w:val="en-US"/>
        </w:rPr>
        <w:t xml:space="preserve"> and end</w:t>
      </w:r>
      <w:r w:rsidR="00461BFD">
        <w:rPr>
          <w:sz w:val="24"/>
          <w:szCs w:val="24"/>
          <w:lang w:val="en-US"/>
        </w:rPr>
        <w:t xml:space="preserve"> times, and a single set of </w:t>
      </w:r>
      <w:r w:rsidR="00461BFD" w:rsidRPr="00461BFD">
        <w:rPr>
          <w:sz w:val="24"/>
          <w:szCs w:val="24"/>
          <w:lang w:val="en-US"/>
        </w:rPr>
        <w:t>area reference</w:t>
      </w:r>
      <w:r w:rsidR="00461BFD">
        <w:rPr>
          <w:sz w:val="24"/>
          <w:szCs w:val="24"/>
          <w:lang w:val="en-US"/>
        </w:rPr>
        <w:t>s</w:t>
      </w:r>
      <w:r>
        <w:rPr>
          <w:sz w:val="24"/>
          <w:szCs w:val="24"/>
          <w:lang w:val="en-US"/>
        </w:rPr>
        <w:t xml:space="preserve"> (</w:t>
      </w:r>
      <w:r w:rsidRPr="00461BFD">
        <w:rPr>
          <w:sz w:val="24"/>
          <w:szCs w:val="24"/>
          <w:lang w:val="en-US"/>
        </w:rPr>
        <w:t xml:space="preserve">as </w:t>
      </w:r>
      <w:r>
        <w:rPr>
          <w:sz w:val="24"/>
          <w:szCs w:val="24"/>
          <w:lang w:val="en-US"/>
        </w:rPr>
        <w:t xml:space="preserve">shown </w:t>
      </w:r>
      <w:r w:rsidRPr="00461BFD">
        <w:rPr>
          <w:sz w:val="24"/>
          <w:szCs w:val="24"/>
          <w:lang w:val="en-US"/>
        </w:rPr>
        <w:t>above</w:t>
      </w:r>
      <w:r>
        <w:rPr>
          <w:sz w:val="24"/>
          <w:szCs w:val="24"/>
          <w:lang w:val="en-US"/>
        </w:rPr>
        <w:t>). B</w:t>
      </w:r>
      <w:r w:rsidR="0042364A">
        <w:rPr>
          <w:sz w:val="24"/>
          <w:szCs w:val="24"/>
          <w:lang w:val="en-US"/>
        </w:rPr>
        <w:t xml:space="preserve">oth </w:t>
      </w:r>
      <w:r w:rsidR="00461BFD">
        <w:rPr>
          <w:sz w:val="24"/>
          <w:szCs w:val="24"/>
          <w:lang w:val="en-US"/>
        </w:rPr>
        <w:t>remain</w:t>
      </w:r>
      <w:r w:rsidR="0042364A">
        <w:rPr>
          <w:sz w:val="24"/>
          <w:szCs w:val="24"/>
          <w:lang w:val="en-US"/>
        </w:rPr>
        <w:t>ing</w:t>
      </w:r>
      <w:r w:rsidR="00461BFD">
        <w:rPr>
          <w:sz w:val="24"/>
          <w:szCs w:val="24"/>
          <w:lang w:val="en-US"/>
        </w:rPr>
        <w:t xml:space="preserve"> fixed until a replacement message is published</w:t>
      </w:r>
      <w:r>
        <w:rPr>
          <w:sz w:val="24"/>
          <w:szCs w:val="24"/>
          <w:lang w:val="en-US"/>
        </w:rPr>
        <w:t>. In this baseline case</w:t>
      </w:r>
      <w:r w:rsidR="00461BFD" w:rsidRPr="00461BFD">
        <w:rPr>
          <w:sz w:val="24"/>
          <w:szCs w:val="24"/>
          <w:lang w:val="en-US"/>
        </w:rPr>
        <w:t xml:space="preserve">, the </w:t>
      </w:r>
      <w:r w:rsidR="00461BFD" w:rsidRPr="00461BFD">
        <w:rPr>
          <w:b/>
          <w:sz w:val="24"/>
          <w:szCs w:val="24"/>
          <w:lang w:val="en-US"/>
        </w:rPr>
        <w:t>larger alerting situation</w:t>
      </w:r>
      <w:r w:rsidR="00461BFD" w:rsidRPr="00461BFD">
        <w:rPr>
          <w:sz w:val="24"/>
          <w:szCs w:val="24"/>
          <w:lang w:val="en-US"/>
        </w:rPr>
        <w:t xml:space="preserve"> </w:t>
      </w:r>
      <w:r w:rsidR="0042364A">
        <w:rPr>
          <w:sz w:val="24"/>
          <w:szCs w:val="24"/>
          <w:lang w:val="en-US"/>
        </w:rPr>
        <w:t>area</w:t>
      </w:r>
      <w:r w:rsidR="00461BFD" w:rsidRPr="00461BFD">
        <w:rPr>
          <w:sz w:val="24"/>
          <w:szCs w:val="24"/>
          <w:lang w:val="en-US"/>
        </w:rPr>
        <w:t xml:space="preserve"> is slightly larger than the </w:t>
      </w:r>
      <w:r w:rsidR="00461BFD" w:rsidRPr="00461BFD">
        <w:rPr>
          <w:b/>
          <w:sz w:val="24"/>
          <w:szCs w:val="24"/>
          <w:lang w:val="en-US"/>
        </w:rPr>
        <w:t>subject</w:t>
      </w:r>
      <w:r w:rsidR="00461BFD">
        <w:rPr>
          <w:sz w:val="24"/>
          <w:szCs w:val="24"/>
          <w:lang w:val="en-US"/>
        </w:rPr>
        <w:t xml:space="preserve"> </w:t>
      </w:r>
      <w:r w:rsidR="00461BFD" w:rsidRPr="00461BFD">
        <w:rPr>
          <w:b/>
          <w:sz w:val="24"/>
          <w:szCs w:val="24"/>
          <w:lang w:val="en-US"/>
        </w:rPr>
        <w:t>event</w:t>
      </w:r>
      <w:r w:rsidR="00461BFD" w:rsidRPr="00461BFD">
        <w:rPr>
          <w:sz w:val="24"/>
          <w:szCs w:val="24"/>
          <w:lang w:val="en-US"/>
        </w:rPr>
        <w:t xml:space="preserve"> area. </w:t>
      </w:r>
      <w:r>
        <w:rPr>
          <w:sz w:val="24"/>
          <w:szCs w:val="24"/>
          <w:lang w:val="en-US"/>
        </w:rPr>
        <w:t>T</w:t>
      </w:r>
      <w:r w:rsidR="00461BFD" w:rsidRPr="00461BFD">
        <w:rPr>
          <w:sz w:val="24"/>
          <w:szCs w:val="24"/>
          <w:lang w:val="en-US"/>
        </w:rPr>
        <w:t>he difference is subtle, however in some cases</w:t>
      </w:r>
      <w:r w:rsidR="00461BFD">
        <w:rPr>
          <w:sz w:val="24"/>
          <w:szCs w:val="24"/>
          <w:lang w:val="en-US"/>
        </w:rPr>
        <w:t>,</w:t>
      </w:r>
      <w:r w:rsidR="00461BFD" w:rsidRPr="00461BFD">
        <w:rPr>
          <w:sz w:val="24"/>
          <w:szCs w:val="24"/>
          <w:lang w:val="en-US"/>
        </w:rPr>
        <w:t xml:space="preserve"> it can be </w:t>
      </w:r>
      <w:r w:rsidR="0042364A">
        <w:rPr>
          <w:sz w:val="24"/>
          <w:szCs w:val="24"/>
          <w:lang w:val="en-US"/>
        </w:rPr>
        <w:t>more</w:t>
      </w:r>
      <w:r w:rsidR="00461BFD" w:rsidRPr="00461BFD">
        <w:rPr>
          <w:sz w:val="24"/>
          <w:szCs w:val="24"/>
          <w:lang w:val="en-US"/>
        </w:rPr>
        <w:t>.</w:t>
      </w:r>
      <w:r w:rsidR="00461BFD">
        <w:rPr>
          <w:sz w:val="24"/>
          <w:szCs w:val="24"/>
          <w:lang w:val="en-US"/>
        </w:rPr>
        <w:t xml:space="preserve"> In this</w:t>
      </w:r>
      <w:r>
        <w:rPr>
          <w:sz w:val="24"/>
          <w:szCs w:val="24"/>
          <w:lang w:val="en-US"/>
        </w:rPr>
        <w:t xml:space="preserve"> baseline case, some minimal</w:t>
      </w:r>
      <w:r w:rsidR="00461BFD">
        <w:rPr>
          <w:sz w:val="24"/>
          <w:szCs w:val="24"/>
          <w:lang w:val="en-US"/>
        </w:rPr>
        <w:t xml:space="preserve"> edge areas at point-in-time A are over-alerted spatially </w:t>
      </w:r>
      <w:r w:rsidR="00461BFD">
        <w:rPr>
          <w:rStyle w:val="FootnoteReference"/>
          <w:sz w:val="24"/>
          <w:szCs w:val="24"/>
          <w:lang w:val="en-US"/>
        </w:rPr>
        <w:footnoteReference w:id="86"/>
      </w:r>
      <w:r w:rsidR="00461BFD">
        <w:rPr>
          <w:sz w:val="24"/>
          <w:szCs w:val="24"/>
          <w:lang w:val="en-US"/>
        </w:rPr>
        <w:t>.</w:t>
      </w:r>
    </w:p>
    <w:p w14:paraId="3AB04D05" w14:textId="671D9FB8" w:rsidR="003A7955" w:rsidRDefault="003A7955" w:rsidP="003A7955">
      <w:pPr>
        <w:pStyle w:val="ListParagraph"/>
        <w:ind w:left="360"/>
        <w:rPr>
          <w:sz w:val="24"/>
          <w:szCs w:val="24"/>
          <w:lang w:val="en-US"/>
        </w:rPr>
      </w:pPr>
      <w:r>
        <w:rPr>
          <w:sz w:val="24"/>
          <w:szCs w:val="24"/>
          <w:lang w:val="en-US"/>
        </w:rPr>
        <w:t xml:space="preserve"> </w:t>
      </w:r>
    </w:p>
    <w:p w14:paraId="59F25435" w14:textId="5099E342" w:rsidR="004F20AC" w:rsidRDefault="00143587" w:rsidP="00C17DDB">
      <w:pPr>
        <w:pStyle w:val="ListParagraph"/>
        <w:numPr>
          <w:ilvl w:val="0"/>
          <w:numId w:val="33"/>
        </w:numPr>
        <w:rPr>
          <w:sz w:val="24"/>
          <w:szCs w:val="24"/>
          <w:lang w:val="en-US"/>
        </w:rPr>
      </w:pPr>
      <w:r>
        <w:rPr>
          <w:sz w:val="24"/>
          <w:szCs w:val="24"/>
          <w:lang w:val="en-US"/>
        </w:rPr>
        <w:t>The</w:t>
      </w:r>
      <w:r w:rsidRPr="00143587">
        <w:rPr>
          <w:sz w:val="24"/>
          <w:szCs w:val="24"/>
        </w:rPr>
        <w:t xml:space="preserve"> </w:t>
      </w:r>
      <w:r w:rsidRPr="00143587">
        <w:rPr>
          <w:b/>
          <w:bCs/>
          <w:sz w:val="24"/>
          <w:szCs w:val="24"/>
        </w:rPr>
        <w:t>analysis</w:t>
      </w:r>
      <w:r w:rsidRPr="00143587">
        <w:rPr>
          <w:sz w:val="24"/>
          <w:szCs w:val="24"/>
        </w:rPr>
        <w:t xml:space="preserve"> confirms several key aspects of the </w:t>
      </w:r>
      <w:r w:rsidRPr="00143587">
        <w:rPr>
          <w:b/>
          <w:bCs/>
          <w:sz w:val="24"/>
          <w:szCs w:val="24"/>
        </w:rPr>
        <w:t>fast-rising water levels event</w:t>
      </w:r>
      <w:r>
        <w:rPr>
          <w:b/>
          <w:bCs/>
          <w:sz w:val="24"/>
          <w:szCs w:val="24"/>
        </w:rPr>
        <w:t>.</w:t>
      </w:r>
    </w:p>
    <w:p w14:paraId="40956892" w14:textId="77777777" w:rsidR="004F20AC" w:rsidRDefault="004F20AC" w:rsidP="004F20AC">
      <w:pPr>
        <w:pStyle w:val="ListParagraph"/>
        <w:ind w:left="1080"/>
        <w:rPr>
          <w:sz w:val="24"/>
          <w:szCs w:val="24"/>
          <w:lang w:val="en-US"/>
        </w:rPr>
      </w:pPr>
    </w:p>
    <w:p w14:paraId="3ED9716C" w14:textId="57634938" w:rsidR="004F20AC" w:rsidRDefault="00143587" w:rsidP="00C17DDB">
      <w:pPr>
        <w:pStyle w:val="ListParagraph"/>
        <w:numPr>
          <w:ilvl w:val="1"/>
          <w:numId w:val="33"/>
        </w:numPr>
        <w:rPr>
          <w:sz w:val="24"/>
          <w:szCs w:val="24"/>
          <w:lang w:val="en-US"/>
        </w:rPr>
      </w:pPr>
      <w:r w:rsidRPr="00143587">
        <w:rPr>
          <w:sz w:val="24"/>
          <w:szCs w:val="24"/>
        </w:rPr>
        <w:t xml:space="preserve">The </w:t>
      </w:r>
      <w:r w:rsidRPr="00143587">
        <w:rPr>
          <w:b/>
          <w:bCs/>
          <w:sz w:val="24"/>
          <w:szCs w:val="24"/>
        </w:rPr>
        <w:t xml:space="preserve">current </w:t>
      </w:r>
      <w:r>
        <w:rPr>
          <w:b/>
          <w:bCs/>
          <w:sz w:val="24"/>
          <w:szCs w:val="24"/>
        </w:rPr>
        <w:t xml:space="preserve">rising </w:t>
      </w:r>
      <w:r w:rsidRPr="00143587">
        <w:rPr>
          <w:b/>
          <w:bCs/>
          <w:sz w:val="24"/>
          <w:szCs w:val="24"/>
        </w:rPr>
        <w:t>water level</w:t>
      </w:r>
      <w:r w:rsidR="00B20C75">
        <w:rPr>
          <w:b/>
          <w:bCs/>
          <w:sz w:val="24"/>
          <w:szCs w:val="24"/>
        </w:rPr>
        <w:t>s</w:t>
      </w:r>
      <w:r w:rsidRPr="00143587">
        <w:rPr>
          <w:sz w:val="24"/>
          <w:szCs w:val="24"/>
        </w:rPr>
        <w:t xml:space="preserve"> </w:t>
      </w:r>
      <w:r>
        <w:rPr>
          <w:sz w:val="24"/>
          <w:szCs w:val="24"/>
        </w:rPr>
        <w:t xml:space="preserve">rate </w:t>
      </w:r>
      <w:r w:rsidRPr="00143587">
        <w:rPr>
          <w:sz w:val="24"/>
          <w:szCs w:val="24"/>
        </w:rPr>
        <w:t xml:space="preserve">meets the </w:t>
      </w:r>
      <w:r w:rsidRPr="00143587">
        <w:rPr>
          <w:b/>
          <w:bCs/>
          <w:sz w:val="24"/>
          <w:szCs w:val="24"/>
        </w:rPr>
        <w:t>classification</w:t>
      </w:r>
      <w:r w:rsidRPr="00143587">
        <w:rPr>
          <w:sz w:val="24"/>
          <w:szCs w:val="24"/>
        </w:rPr>
        <w:t xml:space="preserve"> of </w:t>
      </w:r>
      <w:r w:rsidRPr="00143587">
        <w:rPr>
          <w:b/>
          <w:bCs/>
          <w:sz w:val="24"/>
          <w:szCs w:val="24"/>
        </w:rPr>
        <w:t>fast-rising</w:t>
      </w:r>
      <w:r w:rsidRPr="00143587">
        <w:rPr>
          <w:sz w:val="24"/>
          <w:szCs w:val="24"/>
        </w:rPr>
        <w:t xml:space="preserve"> </w:t>
      </w:r>
      <w:r w:rsidR="00640590">
        <w:rPr>
          <w:sz w:val="24"/>
          <w:szCs w:val="24"/>
        </w:rPr>
        <w:t xml:space="preserve">as opposed to its </w:t>
      </w:r>
      <w:r w:rsidR="0042364A">
        <w:rPr>
          <w:sz w:val="24"/>
          <w:szCs w:val="24"/>
        </w:rPr>
        <w:t xml:space="preserve">binary </w:t>
      </w:r>
      <w:r w:rsidR="00B20C75">
        <w:rPr>
          <w:sz w:val="24"/>
          <w:szCs w:val="24"/>
        </w:rPr>
        <w:t>compliment</w:t>
      </w:r>
      <w:r w:rsidR="00640590">
        <w:rPr>
          <w:sz w:val="24"/>
          <w:szCs w:val="24"/>
        </w:rPr>
        <w:t xml:space="preserve"> </w:t>
      </w:r>
      <w:r w:rsidRPr="00143587">
        <w:rPr>
          <w:b/>
          <w:bCs/>
          <w:sz w:val="24"/>
          <w:szCs w:val="24"/>
        </w:rPr>
        <w:t>not</w:t>
      </w:r>
      <w:r w:rsidR="00B20C75">
        <w:rPr>
          <w:b/>
          <w:bCs/>
          <w:sz w:val="24"/>
          <w:szCs w:val="24"/>
        </w:rPr>
        <w:t>-</w:t>
      </w:r>
      <w:r w:rsidRPr="00143587">
        <w:rPr>
          <w:b/>
          <w:bCs/>
          <w:sz w:val="24"/>
          <w:szCs w:val="24"/>
        </w:rPr>
        <w:t>fast-rising</w:t>
      </w:r>
      <w:r w:rsidRPr="00143587">
        <w:rPr>
          <w:sz w:val="24"/>
          <w:szCs w:val="24"/>
        </w:rPr>
        <w:t xml:space="preserve">. At this stage, it is designated as a </w:t>
      </w:r>
      <w:r w:rsidRPr="00143587">
        <w:rPr>
          <w:b/>
          <w:bCs/>
          <w:sz w:val="24"/>
          <w:szCs w:val="24"/>
        </w:rPr>
        <w:t>static event</w:t>
      </w:r>
      <w:r w:rsidRPr="00143587">
        <w:rPr>
          <w:sz w:val="24"/>
          <w:szCs w:val="24"/>
        </w:rPr>
        <w:t xml:space="preserve">, as </w:t>
      </w:r>
      <w:r w:rsidR="0042364A">
        <w:rPr>
          <w:sz w:val="24"/>
          <w:szCs w:val="24"/>
        </w:rPr>
        <w:t xml:space="preserve">it will remain </w:t>
      </w:r>
      <w:proofErr w:type="gramStart"/>
      <w:r w:rsidRPr="00143587">
        <w:rPr>
          <w:b/>
          <w:bCs/>
          <w:sz w:val="24"/>
          <w:szCs w:val="24"/>
        </w:rPr>
        <w:t>fast-rising</w:t>
      </w:r>
      <w:proofErr w:type="gramEnd"/>
      <w:r w:rsidRPr="00143587">
        <w:rPr>
          <w:b/>
          <w:bCs/>
          <w:sz w:val="24"/>
          <w:szCs w:val="24"/>
        </w:rPr>
        <w:t xml:space="preserve"> </w:t>
      </w:r>
      <w:r w:rsidR="0042364A">
        <w:rPr>
          <w:sz w:val="24"/>
          <w:szCs w:val="24"/>
        </w:rPr>
        <w:t>(above the rate</w:t>
      </w:r>
      <w:r w:rsidR="00640590">
        <w:rPr>
          <w:sz w:val="24"/>
          <w:szCs w:val="24"/>
        </w:rPr>
        <w:t xml:space="preserve"> threshold) </w:t>
      </w:r>
      <w:r w:rsidR="0042364A">
        <w:rPr>
          <w:sz w:val="24"/>
          <w:szCs w:val="24"/>
        </w:rPr>
        <w:t xml:space="preserve">until it is not. This </w:t>
      </w:r>
      <w:r w:rsidR="00B20C75">
        <w:rPr>
          <w:sz w:val="24"/>
          <w:szCs w:val="24"/>
        </w:rPr>
        <w:t xml:space="preserve">fast-rising </w:t>
      </w:r>
      <w:r w:rsidR="0042364A">
        <w:rPr>
          <w:sz w:val="24"/>
          <w:szCs w:val="24"/>
        </w:rPr>
        <w:t xml:space="preserve">classification </w:t>
      </w:r>
      <w:r w:rsidRPr="00143587">
        <w:rPr>
          <w:sz w:val="24"/>
          <w:szCs w:val="24"/>
        </w:rPr>
        <w:t>is expected to</w:t>
      </w:r>
      <w:r w:rsidR="002E6E79">
        <w:rPr>
          <w:sz w:val="24"/>
          <w:szCs w:val="24"/>
        </w:rPr>
        <w:t xml:space="preserve"> </w:t>
      </w:r>
      <w:r w:rsidRPr="00143587">
        <w:rPr>
          <w:b/>
          <w:bCs/>
          <w:sz w:val="24"/>
          <w:szCs w:val="24"/>
        </w:rPr>
        <w:t>persist for some time</w:t>
      </w:r>
      <w:r w:rsidRPr="00143587">
        <w:rPr>
          <w:sz w:val="24"/>
          <w:szCs w:val="24"/>
        </w:rPr>
        <w:t>.</w:t>
      </w:r>
    </w:p>
    <w:p w14:paraId="36E1018B" w14:textId="77777777" w:rsidR="004F20AC" w:rsidRDefault="004F20AC" w:rsidP="004F20AC">
      <w:pPr>
        <w:pStyle w:val="ListParagraph"/>
        <w:ind w:left="1080"/>
        <w:rPr>
          <w:sz w:val="24"/>
          <w:szCs w:val="24"/>
          <w:lang w:val="en-US"/>
        </w:rPr>
      </w:pPr>
    </w:p>
    <w:p w14:paraId="71050C02" w14:textId="78D687F0" w:rsidR="004F20AC" w:rsidRPr="00F0320A" w:rsidRDefault="00143587" w:rsidP="00C17DDB">
      <w:pPr>
        <w:pStyle w:val="ListParagraph"/>
        <w:numPr>
          <w:ilvl w:val="1"/>
          <w:numId w:val="33"/>
        </w:numPr>
        <w:rPr>
          <w:sz w:val="24"/>
          <w:szCs w:val="24"/>
          <w:lang w:val="en-US"/>
        </w:rPr>
      </w:pPr>
      <w:r w:rsidRPr="00143587">
        <w:rPr>
          <w:sz w:val="24"/>
          <w:szCs w:val="24"/>
        </w:rPr>
        <w:t xml:space="preserve">The </w:t>
      </w:r>
      <w:r w:rsidR="0042364A" w:rsidRPr="00143587">
        <w:rPr>
          <w:b/>
          <w:bCs/>
          <w:sz w:val="24"/>
          <w:szCs w:val="24"/>
        </w:rPr>
        <w:t xml:space="preserve">current </w:t>
      </w:r>
      <w:r w:rsidR="0042364A">
        <w:rPr>
          <w:b/>
          <w:bCs/>
          <w:sz w:val="24"/>
          <w:szCs w:val="24"/>
        </w:rPr>
        <w:t xml:space="preserve">rising </w:t>
      </w:r>
      <w:r w:rsidR="0042364A" w:rsidRPr="00143587">
        <w:rPr>
          <w:b/>
          <w:bCs/>
          <w:sz w:val="24"/>
          <w:szCs w:val="24"/>
        </w:rPr>
        <w:t>water</w:t>
      </w:r>
      <w:r w:rsidR="00B20C75">
        <w:rPr>
          <w:b/>
          <w:bCs/>
          <w:sz w:val="24"/>
          <w:szCs w:val="24"/>
        </w:rPr>
        <w:t xml:space="preserve"> levels</w:t>
      </w:r>
      <w:r w:rsidRPr="00143587">
        <w:rPr>
          <w:sz w:val="24"/>
          <w:szCs w:val="24"/>
        </w:rPr>
        <w:t xml:space="preserve"> </w:t>
      </w:r>
      <w:r w:rsidR="0042364A">
        <w:rPr>
          <w:sz w:val="24"/>
          <w:szCs w:val="24"/>
        </w:rPr>
        <w:t xml:space="preserve">event </w:t>
      </w:r>
      <w:r w:rsidRPr="00143587">
        <w:rPr>
          <w:sz w:val="24"/>
          <w:szCs w:val="24"/>
        </w:rPr>
        <w:t xml:space="preserve">meets the </w:t>
      </w:r>
      <w:r w:rsidRPr="00143587">
        <w:rPr>
          <w:b/>
          <w:bCs/>
          <w:sz w:val="24"/>
          <w:szCs w:val="24"/>
        </w:rPr>
        <w:t>classification</w:t>
      </w:r>
      <w:r w:rsidRPr="00143587">
        <w:rPr>
          <w:sz w:val="24"/>
          <w:szCs w:val="24"/>
        </w:rPr>
        <w:t xml:space="preserve"> of </w:t>
      </w:r>
      <w:r w:rsidRPr="00143587">
        <w:rPr>
          <w:b/>
          <w:bCs/>
          <w:sz w:val="24"/>
          <w:szCs w:val="24"/>
        </w:rPr>
        <w:t>growing</w:t>
      </w:r>
      <w:r w:rsidR="00B20C75">
        <w:rPr>
          <w:b/>
          <w:bCs/>
          <w:sz w:val="24"/>
          <w:szCs w:val="24"/>
        </w:rPr>
        <w:t>-</w:t>
      </w:r>
      <w:r w:rsidRPr="00143587">
        <w:rPr>
          <w:b/>
          <w:bCs/>
          <w:sz w:val="24"/>
          <w:szCs w:val="24"/>
        </w:rPr>
        <w:t>in</w:t>
      </w:r>
      <w:r w:rsidR="00B20C75">
        <w:rPr>
          <w:b/>
          <w:bCs/>
          <w:sz w:val="24"/>
          <w:szCs w:val="24"/>
        </w:rPr>
        <w:t>-</w:t>
      </w:r>
      <w:r w:rsidRPr="00143587">
        <w:rPr>
          <w:b/>
          <w:bCs/>
          <w:sz w:val="24"/>
          <w:szCs w:val="24"/>
        </w:rPr>
        <w:t>area</w:t>
      </w:r>
      <w:r w:rsidR="00640590" w:rsidRPr="00143587">
        <w:rPr>
          <w:sz w:val="24"/>
          <w:szCs w:val="24"/>
        </w:rPr>
        <w:t xml:space="preserve"> </w:t>
      </w:r>
      <w:r w:rsidR="00640590">
        <w:rPr>
          <w:sz w:val="24"/>
          <w:szCs w:val="24"/>
        </w:rPr>
        <w:t>as opposed to its</w:t>
      </w:r>
      <w:r w:rsidR="00640590" w:rsidRPr="0042364A">
        <w:rPr>
          <w:sz w:val="24"/>
          <w:szCs w:val="24"/>
        </w:rPr>
        <w:t xml:space="preserve"> </w:t>
      </w:r>
      <w:r w:rsidR="0042364A" w:rsidRPr="0042364A">
        <w:rPr>
          <w:bCs/>
          <w:sz w:val="24"/>
          <w:szCs w:val="24"/>
        </w:rPr>
        <w:t xml:space="preserve">binary </w:t>
      </w:r>
      <w:r w:rsidR="00640590">
        <w:rPr>
          <w:sz w:val="24"/>
          <w:szCs w:val="24"/>
        </w:rPr>
        <w:t>compl</w:t>
      </w:r>
      <w:r w:rsidR="00B20C75">
        <w:rPr>
          <w:sz w:val="24"/>
          <w:szCs w:val="24"/>
        </w:rPr>
        <w:t>i</w:t>
      </w:r>
      <w:r w:rsidR="00640590">
        <w:rPr>
          <w:sz w:val="24"/>
          <w:szCs w:val="24"/>
        </w:rPr>
        <w:t>ment</w:t>
      </w:r>
      <w:r w:rsidRPr="00143587">
        <w:rPr>
          <w:sz w:val="24"/>
          <w:szCs w:val="24"/>
        </w:rPr>
        <w:t xml:space="preserve"> </w:t>
      </w:r>
      <w:r w:rsidRPr="00143587">
        <w:rPr>
          <w:b/>
          <w:sz w:val="24"/>
          <w:szCs w:val="24"/>
        </w:rPr>
        <w:t>not</w:t>
      </w:r>
      <w:r w:rsidR="00B20C75">
        <w:rPr>
          <w:b/>
          <w:sz w:val="24"/>
          <w:szCs w:val="24"/>
        </w:rPr>
        <w:t>-</w:t>
      </w:r>
      <w:r w:rsidRPr="00143587">
        <w:rPr>
          <w:b/>
          <w:sz w:val="24"/>
          <w:szCs w:val="24"/>
        </w:rPr>
        <w:t xml:space="preserve"> growing</w:t>
      </w:r>
      <w:r w:rsidR="00B20C75">
        <w:rPr>
          <w:b/>
          <w:sz w:val="24"/>
          <w:szCs w:val="24"/>
        </w:rPr>
        <w:t>-</w:t>
      </w:r>
      <w:r w:rsidRPr="00143587">
        <w:rPr>
          <w:b/>
          <w:sz w:val="24"/>
          <w:szCs w:val="24"/>
        </w:rPr>
        <w:t>in</w:t>
      </w:r>
      <w:r w:rsidR="00B20C75">
        <w:rPr>
          <w:b/>
          <w:sz w:val="24"/>
          <w:szCs w:val="24"/>
        </w:rPr>
        <w:t>-</w:t>
      </w:r>
      <w:r w:rsidRPr="00143587">
        <w:rPr>
          <w:b/>
          <w:sz w:val="24"/>
          <w:szCs w:val="24"/>
        </w:rPr>
        <w:t>area</w:t>
      </w:r>
      <w:r w:rsidRPr="00143587">
        <w:rPr>
          <w:sz w:val="24"/>
          <w:szCs w:val="24"/>
        </w:rPr>
        <w:t xml:space="preserve">. </w:t>
      </w:r>
      <w:r w:rsidR="00640590" w:rsidRPr="00143587">
        <w:rPr>
          <w:sz w:val="24"/>
          <w:szCs w:val="24"/>
        </w:rPr>
        <w:t>At this stage, it</w:t>
      </w:r>
      <w:r w:rsidRPr="00143587">
        <w:rPr>
          <w:sz w:val="24"/>
          <w:szCs w:val="24"/>
        </w:rPr>
        <w:t xml:space="preserve"> is designated as a </w:t>
      </w:r>
      <w:r w:rsidRPr="00143587">
        <w:rPr>
          <w:b/>
          <w:bCs/>
          <w:sz w:val="24"/>
          <w:szCs w:val="24"/>
        </w:rPr>
        <w:t>moving event</w:t>
      </w:r>
      <w:r w:rsidRPr="00143587">
        <w:rPr>
          <w:sz w:val="24"/>
          <w:szCs w:val="24"/>
        </w:rPr>
        <w:t xml:space="preserve">, </w:t>
      </w:r>
      <w:r w:rsidR="00D71C06" w:rsidRPr="00143587">
        <w:rPr>
          <w:sz w:val="24"/>
          <w:szCs w:val="24"/>
        </w:rPr>
        <w:t xml:space="preserve">as </w:t>
      </w:r>
      <w:r w:rsidR="00D71C06">
        <w:rPr>
          <w:sz w:val="24"/>
          <w:szCs w:val="24"/>
        </w:rPr>
        <w:t xml:space="preserve">it will remain </w:t>
      </w:r>
      <w:r w:rsidR="00D71C06" w:rsidRPr="00D71C06">
        <w:rPr>
          <w:b/>
          <w:sz w:val="24"/>
          <w:szCs w:val="24"/>
        </w:rPr>
        <w:t>growing</w:t>
      </w:r>
      <w:r w:rsidR="00D71C06" w:rsidRPr="00143587">
        <w:rPr>
          <w:b/>
          <w:bCs/>
          <w:sz w:val="24"/>
          <w:szCs w:val="24"/>
        </w:rPr>
        <w:t xml:space="preserve"> </w:t>
      </w:r>
      <w:r w:rsidR="00D71C06">
        <w:rPr>
          <w:sz w:val="24"/>
          <w:szCs w:val="24"/>
        </w:rPr>
        <w:t>(</w:t>
      </w:r>
      <w:r w:rsidR="00B20C75">
        <w:rPr>
          <w:sz w:val="24"/>
          <w:szCs w:val="24"/>
        </w:rPr>
        <w:t>moving and expanding in area</w:t>
      </w:r>
      <w:r w:rsidR="00D71C06">
        <w:rPr>
          <w:sz w:val="24"/>
          <w:szCs w:val="24"/>
        </w:rPr>
        <w:t xml:space="preserve"> until it is not</w:t>
      </w:r>
      <w:r w:rsidR="00B20C75">
        <w:rPr>
          <w:sz w:val="24"/>
          <w:szCs w:val="24"/>
        </w:rPr>
        <w:t>)</w:t>
      </w:r>
      <w:r w:rsidR="00D71C06">
        <w:rPr>
          <w:sz w:val="24"/>
          <w:szCs w:val="24"/>
        </w:rPr>
        <w:t xml:space="preserve">. This classification </w:t>
      </w:r>
      <w:r w:rsidR="00D71C06" w:rsidRPr="00143587">
        <w:rPr>
          <w:sz w:val="24"/>
          <w:szCs w:val="24"/>
        </w:rPr>
        <w:t>is expected to</w:t>
      </w:r>
      <w:r w:rsidR="00D71C06">
        <w:rPr>
          <w:sz w:val="24"/>
          <w:szCs w:val="24"/>
        </w:rPr>
        <w:t xml:space="preserve"> </w:t>
      </w:r>
      <w:r w:rsidR="00D71C06" w:rsidRPr="00143587">
        <w:rPr>
          <w:b/>
          <w:bCs/>
          <w:sz w:val="24"/>
          <w:szCs w:val="24"/>
        </w:rPr>
        <w:t>persist for some time</w:t>
      </w:r>
      <w:r w:rsidR="00D71C06" w:rsidRPr="00143587">
        <w:rPr>
          <w:sz w:val="24"/>
          <w:szCs w:val="24"/>
        </w:rPr>
        <w:t>.</w:t>
      </w:r>
    </w:p>
    <w:p w14:paraId="56F8B15B" w14:textId="77777777" w:rsidR="004F20AC" w:rsidRDefault="004F20AC" w:rsidP="004F20AC">
      <w:pPr>
        <w:pStyle w:val="ListParagraph"/>
        <w:ind w:left="360"/>
        <w:rPr>
          <w:sz w:val="24"/>
          <w:szCs w:val="24"/>
          <w:lang w:val="en-US"/>
        </w:rPr>
      </w:pPr>
    </w:p>
    <w:p w14:paraId="45457473" w14:textId="1C8D4BD7" w:rsidR="008E408E" w:rsidRPr="003A7955" w:rsidRDefault="00143587" w:rsidP="00C17DDB">
      <w:pPr>
        <w:pStyle w:val="ListParagraph"/>
        <w:numPr>
          <w:ilvl w:val="0"/>
          <w:numId w:val="33"/>
        </w:numPr>
        <w:rPr>
          <w:sz w:val="24"/>
          <w:szCs w:val="24"/>
          <w:lang w:val="en-US"/>
        </w:rPr>
      </w:pPr>
      <w:r w:rsidRPr="00640590">
        <w:rPr>
          <w:sz w:val="24"/>
          <w:szCs w:val="24"/>
        </w:rPr>
        <w:t xml:space="preserve">If </w:t>
      </w:r>
      <w:r w:rsidRPr="00640590">
        <w:rPr>
          <w:b/>
          <w:bCs/>
          <w:sz w:val="24"/>
          <w:szCs w:val="24"/>
        </w:rPr>
        <w:t>time permits</w:t>
      </w:r>
      <w:r w:rsidRPr="00640590">
        <w:rPr>
          <w:sz w:val="24"/>
          <w:szCs w:val="24"/>
        </w:rPr>
        <w:t xml:space="preserve">, the </w:t>
      </w:r>
      <w:r w:rsidRPr="00640590">
        <w:rPr>
          <w:b/>
          <w:bCs/>
          <w:sz w:val="24"/>
          <w:szCs w:val="24"/>
        </w:rPr>
        <w:t>analysis</w:t>
      </w:r>
      <w:r w:rsidR="00B20C75">
        <w:rPr>
          <w:sz w:val="24"/>
          <w:szCs w:val="24"/>
        </w:rPr>
        <w:t xml:space="preserve"> can conclude</w:t>
      </w:r>
      <w:r w:rsidRPr="00640590">
        <w:rPr>
          <w:sz w:val="24"/>
          <w:szCs w:val="24"/>
        </w:rPr>
        <w:t xml:space="preserve"> data on </w:t>
      </w:r>
      <w:r w:rsidRPr="00640590">
        <w:rPr>
          <w:b/>
          <w:bCs/>
          <w:sz w:val="24"/>
          <w:szCs w:val="24"/>
        </w:rPr>
        <w:t>current water levels</w:t>
      </w:r>
      <w:r w:rsidRPr="00640590">
        <w:rPr>
          <w:sz w:val="24"/>
          <w:szCs w:val="24"/>
        </w:rPr>
        <w:t xml:space="preserve">, the </w:t>
      </w:r>
      <w:r w:rsidRPr="00640590">
        <w:rPr>
          <w:b/>
          <w:bCs/>
          <w:sz w:val="24"/>
          <w:szCs w:val="24"/>
        </w:rPr>
        <w:t>rate of rising water</w:t>
      </w:r>
      <w:r w:rsidRPr="00640590">
        <w:rPr>
          <w:sz w:val="24"/>
          <w:szCs w:val="24"/>
        </w:rPr>
        <w:t xml:space="preserve">, and the </w:t>
      </w:r>
      <w:r w:rsidRPr="00640590">
        <w:rPr>
          <w:b/>
          <w:sz w:val="24"/>
          <w:szCs w:val="24"/>
        </w:rPr>
        <w:t xml:space="preserve">currently observed </w:t>
      </w:r>
      <w:r w:rsidRPr="00640590">
        <w:rPr>
          <w:b/>
          <w:bCs/>
          <w:sz w:val="24"/>
          <w:szCs w:val="24"/>
        </w:rPr>
        <w:t>extent of the affected area</w:t>
      </w:r>
      <w:r w:rsidRPr="00640590">
        <w:rPr>
          <w:sz w:val="24"/>
          <w:szCs w:val="24"/>
        </w:rPr>
        <w:t xml:space="preserve">. While these details are </w:t>
      </w:r>
      <w:r w:rsidRPr="00640590">
        <w:rPr>
          <w:b/>
          <w:bCs/>
          <w:sz w:val="24"/>
          <w:szCs w:val="24"/>
        </w:rPr>
        <w:t>not essential</w:t>
      </w:r>
      <w:r w:rsidRPr="00640590">
        <w:rPr>
          <w:sz w:val="24"/>
          <w:szCs w:val="24"/>
        </w:rPr>
        <w:t xml:space="preserve"> to the </w:t>
      </w:r>
      <w:r w:rsidRPr="00640590">
        <w:rPr>
          <w:b/>
          <w:bCs/>
          <w:sz w:val="24"/>
          <w:szCs w:val="24"/>
        </w:rPr>
        <w:t>immediate alerting process</w:t>
      </w:r>
      <w:r w:rsidRPr="00640590">
        <w:rPr>
          <w:sz w:val="24"/>
          <w:szCs w:val="24"/>
        </w:rPr>
        <w:t xml:space="preserve">, they can be </w:t>
      </w:r>
      <w:r w:rsidRPr="00640590">
        <w:rPr>
          <w:b/>
          <w:bCs/>
          <w:sz w:val="24"/>
          <w:szCs w:val="24"/>
        </w:rPr>
        <w:t>valuable</w:t>
      </w:r>
      <w:r w:rsidRPr="00640590">
        <w:rPr>
          <w:sz w:val="24"/>
          <w:szCs w:val="24"/>
        </w:rPr>
        <w:t xml:space="preserve"> for situational awareness and future decision-making.</w:t>
      </w:r>
    </w:p>
    <w:p w14:paraId="370EAB7A" w14:textId="77777777" w:rsidR="003A7955" w:rsidRPr="00640590" w:rsidRDefault="003A7955" w:rsidP="003A7955">
      <w:pPr>
        <w:pStyle w:val="ListParagraph"/>
        <w:ind w:left="360"/>
        <w:rPr>
          <w:sz w:val="24"/>
          <w:szCs w:val="24"/>
          <w:lang w:val="en-US"/>
        </w:rPr>
      </w:pPr>
    </w:p>
    <w:p w14:paraId="509FCDBC" w14:textId="6DAF1DC2" w:rsidR="00C127FB" w:rsidRPr="00C127FB" w:rsidRDefault="00C127FB" w:rsidP="00C17DDB">
      <w:pPr>
        <w:pStyle w:val="ListParagraph"/>
        <w:numPr>
          <w:ilvl w:val="0"/>
          <w:numId w:val="33"/>
        </w:numPr>
      </w:pPr>
      <w:r w:rsidRPr="00143587">
        <w:rPr>
          <w:sz w:val="24"/>
          <w:szCs w:val="24"/>
        </w:rPr>
        <w:t xml:space="preserve">Additional </w:t>
      </w:r>
      <w:r w:rsidR="002E6E79" w:rsidRPr="002E6E79">
        <w:rPr>
          <w:b/>
          <w:sz w:val="24"/>
          <w:szCs w:val="24"/>
        </w:rPr>
        <w:t>lifecycle</w:t>
      </w:r>
      <w:r w:rsidRPr="00143587">
        <w:rPr>
          <w:b/>
          <w:bCs/>
          <w:sz w:val="24"/>
          <w:szCs w:val="24"/>
        </w:rPr>
        <w:t xml:space="preserve"> details</w:t>
      </w:r>
      <w:r w:rsidRPr="00143587">
        <w:rPr>
          <w:sz w:val="24"/>
          <w:szCs w:val="24"/>
        </w:rPr>
        <w:t xml:space="preserve"> are gathered to aid in </w:t>
      </w:r>
      <w:r w:rsidRPr="00143587">
        <w:rPr>
          <w:b/>
          <w:bCs/>
          <w:sz w:val="24"/>
          <w:szCs w:val="24"/>
        </w:rPr>
        <w:t>constructing an alert</w:t>
      </w:r>
      <w:r w:rsidRPr="00143587">
        <w:rPr>
          <w:sz w:val="24"/>
          <w:szCs w:val="24"/>
        </w:rPr>
        <w:t xml:space="preserve">. These details </w:t>
      </w:r>
      <w:r>
        <w:rPr>
          <w:sz w:val="24"/>
          <w:szCs w:val="24"/>
        </w:rPr>
        <w:t>include:</w:t>
      </w:r>
    </w:p>
    <w:p w14:paraId="361AD246" w14:textId="77777777" w:rsidR="00C127FB" w:rsidRPr="00C127FB" w:rsidRDefault="00C127FB" w:rsidP="00C127FB">
      <w:pPr>
        <w:pStyle w:val="ListParagraph"/>
        <w:ind w:left="1080"/>
      </w:pPr>
    </w:p>
    <w:p w14:paraId="00C23045" w14:textId="631F04D6" w:rsidR="00C127FB" w:rsidRPr="00C127FB" w:rsidRDefault="00C127FB" w:rsidP="00C17DDB">
      <w:pPr>
        <w:pStyle w:val="ListParagraph"/>
        <w:numPr>
          <w:ilvl w:val="1"/>
          <w:numId w:val="33"/>
        </w:numPr>
        <w:rPr>
          <w:sz w:val="24"/>
          <w:szCs w:val="24"/>
        </w:rPr>
      </w:pPr>
      <w:r w:rsidRPr="00C127FB">
        <w:rPr>
          <w:sz w:val="24"/>
          <w:szCs w:val="24"/>
        </w:rPr>
        <w:t xml:space="preserve">If the </w:t>
      </w:r>
      <w:r w:rsidR="00D71C06">
        <w:rPr>
          <w:sz w:val="24"/>
          <w:szCs w:val="24"/>
        </w:rPr>
        <w:t xml:space="preserve">flash flood </w:t>
      </w:r>
      <w:r w:rsidRPr="00C127FB">
        <w:rPr>
          <w:sz w:val="24"/>
          <w:szCs w:val="24"/>
        </w:rPr>
        <w:t xml:space="preserve">alert is to </w:t>
      </w:r>
      <w:r w:rsidRPr="002E6E79">
        <w:rPr>
          <w:b/>
          <w:sz w:val="24"/>
          <w:szCs w:val="24"/>
        </w:rPr>
        <w:t>end</w:t>
      </w:r>
      <w:r w:rsidRPr="00C127FB">
        <w:rPr>
          <w:sz w:val="24"/>
          <w:szCs w:val="24"/>
        </w:rPr>
        <w:t xml:space="preserve"> when the </w:t>
      </w:r>
      <w:r>
        <w:rPr>
          <w:sz w:val="24"/>
          <w:szCs w:val="24"/>
        </w:rPr>
        <w:t xml:space="preserve">flash </w:t>
      </w:r>
      <w:r w:rsidRPr="00C127FB">
        <w:rPr>
          <w:sz w:val="24"/>
          <w:szCs w:val="24"/>
        </w:rPr>
        <w:t xml:space="preserve">flood event </w:t>
      </w:r>
      <w:r>
        <w:rPr>
          <w:sz w:val="24"/>
          <w:szCs w:val="24"/>
        </w:rPr>
        <w:t xml:space="preserve">ends (assuming </w:t>
      </w:r>
      <w:r w:rsidR="00683D8C">
        <w:rPr>
          <w:sz w:val="24"/>
          <w:szCs w:val="24"/>
        </w:rPr>
        <w:t xml:space="preserve">a </w:t>
      </w:r>
      <w:proofErr w:type="gramStart"/>
      <w:r w:rsidR="00683D8C">
        <w:rPr>
          <w:sz w:val="24"/>
          <w:szCs w:val="24"/>
        </w:rPr>
        <w:t>s</w:t>
      </w:r>
      <w:r w:rsidR="00B20C75">
        <w:rPr>
          <w:sz w:val="24"/>
          <w:szCs w:val="24"/>
        </w:rPr>
        <w:t>traight forward</w:t>
      </w:r>
      <w:proofErr w:type="gramEnd"/>
      <w:r w:rsidR="00B20C75">
        <w:rPr>
          <w:sz w:val="24"/>
          <w:szCs w:val="24"/>
        </w:rPr>
        <w:t xml:space="preserve"> alerting</w:t>
      </w:r>
      <w:r w:rsidR="00683D8C">
        <w:rPr>
          <w:sz w:val="24"/>
          <w:szCs w:val="24"/>
        </w:rPr>
        <w:t xml:space="preserve"> process </w:t>
      </w:r>
      <w:r w:rsidR="00B20C75">
        <w:rPr>
          <w:sz w:val="24"/>
          <w:szCs w:val="24"/>
        </w:rPr>
        <w:t xml:space="preserve">is determined by the </w:t>
      </w:r>
      <w:r w:rsidR="00683D8C">
        <w:rPr>
          <w:sz w:val="24"/>
          <w:szCs w:val="24"/>
        </w:rPr>
        <w:t>analysis)</w:t>
      </w:r>
      <w:r w:rsidR="00D71C06">
        <w:rPr>
          <w:sz w:val="24"/>
          <w:szCs w:val="24"/>
        </w:rPr>
        <w:t>,</w:t>
      </w:r>
      <w:r>
        <w:rPr>
          <w:sz w:val="24"/>
          <w:szCs w:val="24"/>
        </w:rPr>
        <w:t xml:space="preserve"> both the </w:t>
      </w:r>
      <w:r w:rsidRPr="00D71C06">
        <w:rPr>
          <w:b/>
          <w:sz w:val="24"/>
          <w:szCs w:val="24"/>
        </w:rPr>
        <w:t xml:space="preserve">alert-worthy </w:t>
      </w:r>
      <w:r w:rsidR="002E6E79" w:rsidRPr="00D71C06">
        <w:rPr>
          <w:b/>
          <w:sz w:val="24"/>
          <w:szCs w:val="24"/>
        </w:rPr>
        <w:t xml:space="preserve">flash flood </w:t>
      </w:r>
      <w:r w:rsidRPr="00D71C06">
        <w:rPr>
          <w:b/>
          <w:sz w:val="24"/>
          <w:szCs w:val="24"/>
        </w:rPr>
        <w:t>event</w:t>
      </w:r>
      <w:r>
        <w:rPr>
          <w:sz w:val="24"/>
          <w:szCs w:val="24"/>
        </w:rPr>
        <w:t xml:space="preserve"> </w:t>
      </w:r>
      <w:r w:rsidR="00CA64DB">
        <w:rPr>
          <w:sz w:val="24"/>
          <w:szCs w:val="24"/>
        </w:rPr>
        <w:t xml:space="preserve">and </w:t>
      </w:r>
      <w:r w:rsidR="00CA64DB" w:rsidRPr="00D71C06">
        <w:rPr>
          <w:b/>
          <w:sz w:val="24"/>
          <w:szCs w:val="24"/>
        </w:rPr>
        <w:t>subject</w:t>
      </w:r>
      <w:r w:rsidR="00D71C06" w:rsidRPr="00D71C06">
        <w:rPr>
          <w:b/>
          <w:sz w:val="24"/>
          <w:szCs w:val="24"/>
        </w:rPr>
        <w:t>-event</w:t>
      </w:r>
      <w:r w:rsidR="00CA64DB" w:rsidRPr="00D71C06">
        <w:rPr>
          <w:b/>
          <w:sz w:val="24"/>
          <w:szCs w:val="24"/>
        </w:rPr>
        <w:t xml:space="preserve"> </w:t>
      </w:r>
      <w:r w:rsidR="002E6E79" w:rsidRPr="00D71C06">
        <w:rPr>
          <w:b/>
          <w:sz w:val="24"/>
          <w:szCs w:val="24"/>
        </w:rPr>
        <w:t xml:space="preserve">flash flood </w:t>
      </w:r>
      <w:r w:rsidR="00CA64DB" w:rsidRPr="00D71C06">
        <w:rPr>
          <w:b/>
          <w:sz w:val="24"/>
          <w:szCs w:val="24"/>
        </w:rPr>
        <w:t>event</w:t>
      </w:r>
      <w:r w:rsidR="00CA64DB">
        <w:rPr>
          <w:sz w:val="24"/>
          <w:szCs w:val="24"/>
        </w:rPr>
        <w:t xml:space="preserve"> </w:t>
      </w:r>
      <w:r w:rsidR="00D71C06">
        <w:rPr>
          <w:sz w:val="24"/>
          <w:szCs w:val="24"/>
        </w:rPr>
        <w:t xml:space="preserve">will </w:t>
      </w:r>
      <w:r w:rsidR="00CA64DB">
        <w:rPr>
          <w:sz w:val="24"/>
          <w:szCs w:val="24"/>
        </w:rPr>
        <w:t>end at the same time. The flash flood</w:t>
      </w:r>
      <w:r w:rsidR="00683D8C">
        <w:rPr>
          <w:sz w:val="24"/>
          <w:szCs w:val="24"/>
        </w:rPr>
        <w:t xml:space="preserve"> </w:t>
      </w:r>
      <w:r w:rsidR="00683D8C" w:rsidRPr="00B20C75">
        <w:rPr>
          <w:b/>
          <w:sz w:val="24"/>
          <w:szCs w:val="24"/>
        </w:rPr>
        <w:t>larger alerting situation</w:t>
      </w:r>
      <w:r w:rsidR="00CA64DB">
        <w:rPr>
          <w:sz w:val="24"/>
          <w:szCs w:val="24"/>
        </w:rPr>
        <w:t xml:space="preserve"> would </w:t>
      </w:r>
      <w:r w:rsidR="00B20C75">
        <w:rPr>
          <w:sz w:val="24"/>
          <w:szCs w:val="24"/>
        </w:rPr>
        <w:t xml:space="preserve">then </w:t>
      </w:r>
      <w:r w:rsidR="00D71C06">
        <w:rPr>
          <w:sz w:val="24"/>
          <w:szCs w:val="24"/>
        </w:rPr>
        <w:t xml:space="preserve">be deemed </w:t>
      </w:r>
      <w:r w:rsidR="00B20C75">
        <w:rPr>
          <w:sz w:val="24"/>
          <w:szCs w:val="24"/>
        </w:rPr>
        <w:t>as</w:t>
      </w:r>
      <w:r w:rsidR="00D71C06">
        <w:rPr>
          <w:sz w:val="24"/>
          <w:szCs w:val="24"/>
        </w:rPr>
        <w:t xml:space="preserve"> </w:t>
      </w:r>
      <w:r w:rsidR="00CA64DB">
        <w:rPr>
          <w:sz w:val="24"/>
          <w:szCs w:val="24"/>
        </w:rPr>
        <w:t>no longer exist</w:t>
      </w:r>
      <w:r w:rsidR="00D71C06">
        <w:rPr>
          <w:sz w:val="24"/>
          <w:szCs w:val="24"/>
        </w:rPr>
        <w:t>ing</w:t>
      </w:r>
      <w:r w:rsidR="00CA64DB">
        <w:rPr>
          <w:sz w:val="24"/>
          <w:szCs w:val="24"/>
        </w:rPr>
        <w:t>.</w:t>
      </w:r>
    </w:p>
    <w:p w14:paraId="62D89A00" w14:textId="77777777" w:rsidR="00C127FB" w:rsidRPr="00C127FB" w:rsidRDefault="00C127FB" w:rsidP="00C127FB">
      <w:pPr>
        <w:pStyle w:val="ListParagraph"/>
        <w:ind w:left="360"/>
      </w:pPr>
    </w:p>
    <w:p w14:paraId="05E04809" w14:textId="22BAF4BD" w:rsidR="00143587" w:rsidRPr="00143587" w:rsidRDefault="00143587" w:rsidP="00C17DDB">
      <w:pPr>
        <w:pStyle w:val="ListParagraph"/>
        <w:numPr>
          <w:ilvl w:val="0"/>
          <w:numId w:val="33"/>
        </w:numPr>
      </w:pPr>
      <w:r w:rsidRPr="00143587">
        <w:rPr>
          <w:sz w:val="24"/>
          <w:szCs w:val="24"/>
        </w:rPr>
        <w:t xml:space="preserve">Additional </w:t>
      </w:r>
      <w:r w:rsidRPr="00143587">
        <w:rPr>
          <w:b/>
          <w:bCs/>
          <w:sz w:val="24"/>
          <w:szCs w:val="24"/>
        </w:rPr>
        <w:t>process details</w:t>
      </w:r>
      <w:r w:rsidRPr="00143587">
        <w:rPr>
          <w:sz w:val="24"/>
          <w:szCs w:val="24"/>
        </w:rPr>
        <w:t xml:space="preserve"> are gathered to aid in </w:t>
      </w:r>
      <w:r w:rsidRPr="00143587">
        <w:rPr>
          <w:b/>
          <w:bCs/>
          <w:sz w:val="24"/>
          <w:szCs w:val="24"/>
        </w:rPr>
        <w:t xml:space="preserve">constructing </w:t>
      </w:r>
      <w:r w:rsidR="00BD1B2D">
        <w:rPr>
          <w:b/>
          <w:bCs/>
          <w:sz w:val="24"/>
          <w:szCs w:val="24"/>
        </w:rPr>
        <w:t>alert messag</w:t>
      </w:r>
      <w:r w:rsidRPr="00143587">
        <w:rPr>
          <w:b/>
          <w:bCs/>
          <w:sz w:val="24"/>
          <w:szCs w:val="24"/>
        </w:rPr>
        <w:t>e</w:t>
      </w:r>
      <w:r w:rsidR="00CA64DB">
        <w:rPr>
          <w:b/>
          <w:bCs/>
          <w:sz w:val="24"/>
          <w:szCs w:val="24"/>
        </w:rPr>
        <w:t>s</w:t>
      </w:r>
      <w:r w:rsidRPr="00143587">
        <w:rPr>
          <w:sz w:val="24"/>
          <w:szCs w:val="24"/>
        </w:rPr>
        <w:t>. These details may</w:t>
      </w:r>
      <w:r>
        <w:rPr>
          <w:sz w:val="24"/>
          <w:szCs w:val="24"/>
        </w:rPr>
        <w:t xml:space="preserve"> include.</w:t>
      </w:r>
    </w:p>
    <w:p w14:paraId="7A0411D9" w14:textId="77777777" w:rsidR="00143587" w:rsidRPr="00143587" w:rsidRDefault="00143587" w:rsidP="00143587">
      <w:pPr>
        <w:pStyle w:val="ListParagraph"/>
        <w:ind w:left="1080"/>
        <w:rPr>
          <w:sz w:val="24"/>
          <w:szCs w:val="24"/>
        </w:rPr>
      </w:pPr>
    </w:p>
    <w:p w14:paraId="08382251" w14:textId="40ACA320" w:rsidR="00143587" w:rsidRPr="00143587" w:rsidRDefault="00143587" w:rsidP="00C17DDB">
      <w:pPr>
        <w:pStyle w:val="ListParagraph"/>
        <w:numPr>
          <w:ilvl w:val="1"/>
          <w:numId w:val="33"/>
        </w:numPr>
        <w:rPr>
          <w:sz w:val="24"/>
          <w:szCs w:val="24"/>
        </w:rPr>
      </w:pPr>
      <w:r w:rsidRPr="00143587">
        <w:rPr>
          <w:b/>
          <w:bCs/>
          <w:sz w:val="24"/>
          <w:szCs w:val="24"/>
        </w:rPr>
        <w:t>Building a polygon object</w:t>
      </w:r>
      <w:r w:rsidRPr="00143587">
        <w:rPr>
          <w:sz w:val="24"/>
          <w:szCs w:val="24"/>
        </w:rPr>
        <w:t xml:space="preserve"> to define the </w:t>
      </w:r>
      <w:r w:rsidRPr="00143587">
        <w:rPr>
          <w:b/>
          <w:bCs/>
          <w:sz w:val="24"/>
          <w:szCs w:val="24"/>
        </w:rPr>
        <w:t>area of concern</w:t>
      </w:r>
      <w:r w:rsidR="00CA64DB" w:rsidRPr="00CA64DB">
        <w:rPr>
          <w:bCs/>
          <w:sz w:val="24"/>
          <w:szCs w:val="24"/>
        </w:rPr>
        <w:t xml:space="preserve"> at the time of messaging</w:t>
      </w:r>
      <w:r>
        <w:rPr>
          <w:b/>
          <w:bCs/>
          <w:sz w:val="24"/>
          <w:szCs w:val="24"/>
        </w:rPr>
        <w:t>.</w:t>
      </w:r>
    </w:p>
    <w:p w14:paraId="0303F270" w14:textId="77777777" w:rsidR="00143587" w:rsidRPr="00143587" w:rsidRDefault="00143587" w:rsidP="00143587">
      <w:pPr>
        <w:pStyle w:val="ListParagraph"/>
        <w:ind w:left="1080"/>
        <w:rPr>
          <w:sz w:val="24"/>
          <w:szCs w:val="24"/>
        </w:rPr>
      </w:pPr>
    </w:p>
    <w:p w14:paraId="6C8934DF" w14:textId="1320C585" w:rsidR="00143587" w:rsidRDefault="00143587" w:rsidP="00C17DDB">
      <w:pPr>
        <w:pStyle w:val="ListParagraph"/>
        <w:numPr>
          <w:ilvl w:val="1"/>
          <w:numId w:val="33"/>
        </w:numPr>
        <w:rPr>
          <w:sz w:val="24"/>
          <w:szCs w:val="24"/>
        </w:rPr>
      </w:pPr>
      <w:r w:rsidRPr="00143587">
        <w:rPr>
          <w:b/>
          <w:bCs/>
          <w:sz w:val="24"/>
          <w:szCs w:val="24"/>
        </w:rPr>
        <w:t>Assembling a list of proxy zones</w:t>
      </w:r>
      <w:r w:rsidRPr="00143587">
        <w:rPr>
          <w:sz w:val="24"/>
          <w:szCs w:val="24"/>
        </w:rPr>
        <w:t xml:space="preserve"> (e.g., </w:t>
      </w:r>
      <w:r w:rsidRPr="00143587">
        <w:rPr>
          <w:b/>
          <w:bCs/>
          <w:sz w:val="24"/>
          <w:szCs w:val="24"/>
        </w:rPr>
        <w:t>county-based zones</w:t>
      </w:r>
      <w:r w:rsidRPr="00143587">
        <w:rPr>
          <w:sz w:val="24"/>
          <w:szCs w:val="24"/>
        </w:rPr>
        <w:t xml:space="preserve">) to represent the affected </w:t>
      </w:r>
      <w:r w:rsidR="00640590">
        <w:rPr>
          <w:sz w:val="24"/>
          <w:szCs w:val="24"/>
        </w:rPr>
        <w:t>areas</w:t>
      </w:r>
      <w:r w:rsidR="00D71C06">
        <w:rPr>
          <w:sz w:val="24"/>
          <w:szCs w:val="24"/>
        </w:rPr>
        <w:t xml:space="preserve"> as per the alerting agency standard operating procedures.</w:t>
      </w:r>
    </w:p>
    <w:p w14:paraId="5813F379" w14:textId="77777777" w:rsidR="00143587" w:rsidRPr="00143587" w:rsidRDefault="00143587" w:rsidP="00143587">
      <w:pPr>
        <w:pStyle w:val="ListParagraph"/>
        <w:rPr>
          <w:sz w:val="24"/>
          <w:szCs w:val="24"/>
        </w:rPr>
      </w:pPr>
    </w:p>
    <w:p w14:paraId="24CC99DF" w14:textId="59433C0E" w:rsidR="00D71C06" w:rsidRPr="00D71C06" w:rsidRDefault="00143587" w:rsidP="00C17DDB">
      <w:pPr>
        <w:pStyle w:val="ListParagraph"/>
        <w:numPr>
          <w:ilvl w:val="1"/>
          <w:numId w:val="33"/>
        </w:numPr>
        <w:rPr>
          <w:sz w:val="24"/>
          <w:szCs w:val="24"/>
        </w:rPr>
      </w:pPr>
      <w:r w:rsidRPr="00143587">
        <w:rPr>
          <w:b/>
          <w:bCs/>
          <w:sz w:val="24"/>
          <w:szCs w:val="24"/>
        </w:rPr>
        <w:t>Calculating the expiration time</w:t>
      </w:r>
      <w:r w:rsidRPr="00143587">
        <w:rPr>
          <w:sz w:val="24"/>
          <w:szCs w:val="24"/>
        </w:rPr>
        <w:t xml:space="preserve"> for the </w:t>
      </w:r>
      <w:r w:rsidRPr="00143587">
        <w:rPr>
          <w:b/>
          <w:bCs/>
          <w:sz w:val="24"/>
          <w:szCs w:val="24"/>
        </w:rPr>
        <w:t>soon-to-be-published alert message</w:t>
      </w:r>
      <w:r w:rsidRPr="00143587">
        <w:rPr>
          <w:sz w:val="24"/>
          <w:szCs w:val="24"/>
        </w:rPr>
        <w:t>, based on the</w:t>
      </w:r>
      <w:r w:rsidR="00683D8C">
        <w:rPr>
          <w:sz w:val="24"/>
          <w:szCs w:val="24"/>
        </w:rPr>
        <w:t xml:space="preserve"> end timing of the</w:t>
      </w:r>
      <w:r w:rsidRPr="00143587">
        <w:rPr>
          <w:sz w:val="24"/>
          <w:szCs w:val="24"/>
        </w:rPr>
        <w:t xml:space="preserve"> </w:t>
      </w:r>
      <w:r w:rsidRPr="00143587">
        <w:rPr>
          <w:b/>
          <w:bCs/>
          <w:sz w:val="24"/>
          <w:szCs w:val="24"/>
        </w:rPr>
        <w:t>subject event</w:t>
      </w:r>
      <w:r w:rsidR="00D71C06" w:rsidRPr="00143587">
        <w:rPr>
          <w:sz w:val="24"/>
          <w:szCs w:val="24"/>
          <w:lang w:val="en-US"/>
        </w:rPr>
        <w:t xml:space="preserve"> </w:t>
      </w:r>
      <w:r w:rsidR="00D71C06">
        <w:rPr>
          <w:rStyle w:val="FootnoteReference"/>
          <w:sz w:val="24"/>
          <w:szCs w:val="24"/>
          <w:lang w:val="en-US"/>
        </w:rPr>
        <w:footnoteReference w:id="87"/>
      </w:r>
      <w:r w:rsidR="00D71C06" w:rsidRPr="00D71C06">
        <w:rPr>
          <w:bCs/>
          <w:sz w:val="24"/>
          <w:szCs w:val="24"/>
        </w:rPr>
        <w:t>. This would be either:</w:t>
      </w:r>
    </w:p>
    <w:p w14:paraId="5E225D95" w14:textId="77777777" w:rsidR="00D71C06" w:rsidRPr="00D71C06" w:rsidRDefault="00D71C06" w:rsidP="00D71C06">
      <w:pPr>
        <w:pStyle w:val="ListParagraph"/>
        <w:rPr>
          <w:sz w:val="24"/>
          <w:szCs w:val="24"/>
        </w:rPr>
      </w:pPr>
    </w:p>
    <w:p w14:paraId="27C04155" w14:textId="33B90260" w:rsidR="00D71C06" w:rsidRDefault="00D71C06" w:rsidP="00C17DDB">
      <w:pPr>
        <w:pStyle w:val="ListParagraph"/>
        <w:numPr>
          <w:ilvl w:val="2"/>
          <w:numId w:val="33"/>
        </w:numPr>
        <w:rPr>
          <w:sz w:val="24"/>
          <w:szCs w:val="24"/>
        </w:rPr>
      </w:pPr>
      <w:r>
        <w:rPr>
          <w:sz w:val="24"/>
          <w:szCs w:val="24"/>
        </w:rPr>
        <w:t>the end time of the subject-event, if it was determined the subject-event tim</w:t>
      </w:r>
      <w:r w:rsidR="00683D8C">
        <w:rPr>
          <w:sz w:val="24"/>
          <w:szCs w:val="24"/>
        </w:rPr>
        <w:t xml:space="preserve">ing of concern </w:t>
      </w:r>
      <w:r>
        <w:rPr>
          <w:sz w:val="24"/>
          <w:szCs w:val="24"/>
        </w:rPr>
        <w:t xml:space="preserve">is earlier than the </w:t>
      </w:r>
      <w:r w:rsidR="00B20C75">
        <w:rPr>
          <w:sz w:val="24"/>
          <w:szCs w:val="24"/>
        </w:rPr>
        <w:t xml:space="preserve">end </w:t>
      </w:r>
      <w:r>
        <w:rPr>
          <w:sz w:val="24"/>
          <w:szCs w:val="24"/>
        </w:rPr>
        <w:t>timing-of-responsibility, or</w:t>
      </w:r>
    </w:p>
    <w:p w14:paraId="065FB188" w14:textId="77777777" w:rsidR="00D71C06" w:rsidRDefault="00D71C06" w:rsidP="00D71C06">
      <w:pPr>
        <w:pStyle w:val="ListParagraph"/>
        <w:ind w:left="1800"/>
        <w:rPr>
          <w:sz w:val="24"/>
          <w:szCs w:val="24"/>
        </w:rPr>
      </w:pPr>
    </w:p>
    <w:p w14:paraId="5B87599A" w14:textId="1194AA81" w:rsidR="008E408E" w:rsidRPr="00143587" w:rsidRDefault="001901EB" w:rsidP="00C17DDB">
      <w:pPr>
        <w:pStyle w:val="ListParagraph"/>
        <w:numPr>
          <w:ilvl w:val="2"/>
          <w:numId w:val="33"/>
        </w:numPr>
        <w:rPr>
          <w:sz w:val="24"/>
          <w:szCs w:val="24"/>
        </w:rPr>
      </w:pPr>
      <w:r>
        <w:rPr>
          <w:sz w:val="24"/>
          <w:szCs w:val="24"/>
        </w:rPr>
        <w:t xml:space="preserve">the end timing of responsibility </w:t>
      </w:r>
      <w:r w:rsidR="00683D8C">
        <w:rPr>
          <w:sz w:val="24"/>
          <w:szCs w:val="24"/>
        </w:rPr>
        <w:t xml:space="preserve">(as of </w:t>
      </w:r>
      <w:r>
        <w:rPr>
          <w:sz w:val="24"/>
          <w:szCs w:val="24"/>
        </w:rPr>
        <w:t>point in time A</w:t>
      </w:r>
      <w:r w:rsidR="00683D8C">
        <w:rPr>
          <w:sz w:val="24"/>
          <w:szCs w:val="24"/>
        </w:rPr>
        <w:t>) -</w:t>
      </w:r>
      <w:r>
        <w:rPr>
          <w:sz w:val="24"/>
          <w:szCs w:val="24"/>
        </w:rPr>
        <w:t xml:space="preserve"> a time set by </w:t>
      </w:r>
      <w:r>
        <w:rPr>
          <w:b/>
          <w:bCs/>
          <w:sz w:val="24"/>
          <w:szCs w:val="24"/>
        </w:rPr>
        <w:t xml:space="preserve">business policy </w:t>
      </w:r>
      <w:r w:rsidRPr="001901EB">
        <w:rPr>
          <w:bCs/>
          <w:sz w:val="24"/>
          <w:szCs w:val="24"/>
        </w:rPr>
        <w:t xml:space="preserve">governing </w:t>
      </w:r>
      <w:r w:rsidR="00143587" w:rsidRPr="001901EB">
        <w:rPr>
          <w:bCs/>
          <w:sz w:val="24"/>
          <w:szCs w:val="24"/>
        </w:rPr>
        <w:t>situation</w:t>
      </w:r>
      <w:r w:rsidR="00B20C75">
        <w:rPr>
          <w:bCs/>
          <w:sz w:val="24"/>
          <w:szCs w:val="24"/>
        </w:rPr>
        <w:t xml:space="preserve">s of </w:t>
      </w:r>
      <w:r>
        <w:rPr>
          <w:b/>
          <w:bCs/>
          <w:sz w:val="24"/>
          <w:szCs w:val="24"/>
        </w:rPr>
        <w:t xml:space="preserve">event-type </w:t>
      </w:r>
      <w:r w:rsidRPr="00B20C75">
        <w:rPr>
          <w:bCs/>
          <w:sz w:val="24"/>
          <w:szCs w:val="24"/>
        </w:rPr>
        <w:t>flash flood</w:t>
      </w:r>
      <w:r>
        <w:rPr>
          <w:b/>
          <w:bCs/>
          <w:sz w:val="24"/>
          <w:szCs w:val="24"/>
        </w:rPr>
        <w:t xml:space="preserve"> </w:t>
      </w:r>
      <w:r>
        <w:rPr>
          <w:rStyle w:val="FootnoteReference"/>
          <w:b/>
          <w:bCs/>
          <w:sz w:val="24"/>
          <w:szCs w:val="24"/>
        </w:rPr>
        <w:footnoteReference w:id="88"/>
      </w:r>
      <w:r>
        <w:rPr>
          <w:b/>
          <w:bCs/>
          <w:sz w:val="24"/>
          <w:szCs w:val="24"/>
        </w:rPr>
        <w:t>.</w:t>
      </w:r>
    </w:p>
    <w:p w14:paraId="5EE807C0" w14:textId="77777777" w:rsidR="008E408E" w:rsidRPr="008E408E" w:rsidRDefault="008E408E" w:rsidP="008E408E">
      <w:pPr>
        <w:pStyle w:val="ListParagraph"/>
        <w:rPr>
          <w:sz w:val="24"/>
          <w:szCs w:val="24"/>
          <w:lang w:val="en-US"/>
        </w:rPr>
      </w:pPr>
    </w:p>
    <w:p w14:paraId="1CB1B3D5" w14:textId="33B3F8E3" w:rsidR="008E408E" w:rsidRDefault="00143587" w:rsidP="00C17DDB">
      <w:pPr>
        <w:pStyle w:val="ListParagraph"/>
        <w:numPr>
          <w:ilvl w:val="0"/>
          <w:numId w:val="33"/>
        </w:numPr>
        <w:rPr>
          <w:sz w:val="24"/>
          <w:szCs w:val="24"/>
          <w:lang w:val="en-US"/>
        </w:rPr>
      </w:pPr>
      <w:r w:rsidRPr="00143587">
        <w:rPr>
          <w:sz w:val="24"/>
          <w:szCs w:val="24"/>
        </w:rPr>
        <w:t xml:space="preserve">Since the </w:t>
      </w:r>
      <w:r w:rsidRPr="00143587">
        <w:rPr>
          <w:b/>
          <w:bCs/>
          <w:sz w:val="24"/>
          <w:szCs w:val="24"/>
        </w:rPr>
        <w:t>event of interest</w:t>
      </w:r>
      <w:r w:rsidRPr="00143587">
        <w:rPr>
          <w:sz w:val="24"/>
          <w:szCs w:val="24"/>
        </w:rPr>
        <w:t xml:space="preserve"> and the </w:t>
      </w:r>
      <w:r w:rsidR="00683D8C" w:rsidRPr="00683D8C">
        <w:rPr>
          <w:b/>
          <w:sz w:val="24"/>
          <w:szCs w:val="24"/>
        </w:rPr>
        <w:t>subject</w:t>
      </w:r>
      <w:r w:rsidR="00683D8C">
        <w:rPr>
          <w:b/>
          <w:sz w:val="24"/>
          <w:szCs w:val="24"/>
        </w:rPr>
        <w:t>-</w:t>
      </w:r>
      <w:r w:rsidR="00683D8C" w:rsidRPr="00683D8C">
        <w:rPr>
          <w:b/>
          <w:sz w:val="24"/>
          <w:szCs w:val="24"/>
        </w:rPr>
        <w:t>event</w:t>
      </w:r>
      <w:r w:rsidR="001901EB" w:rsidRPr="001901EB">
        <w:rPr>
          <w:bCs/>
          <w:sz w:val="24"/>
          <w:szCs w:val="24"/>
        </w:rPr>
        <w:t xml:space="preserve">, in this baseline case, </w:t>
      </w:r>
      <w:r w:rsidRPr="00143587">
        <w:rPr>
          <w:sz w:val="24"/>
          <w:szCs w:val="24"/>
        </w:rPr>
        <w:t xml:space="preserve">are fundamentally </w:t>
      </w:r>
      <w:r w:rsidR="00CA64DB">
        <w:rPr>
          <w:sz w:val="24"/>
          <w:szCs w:val="24"/>
        </w:rPr>
        <w:t xml:space="preserve">based on </w:t>
      </w:r>
      <w:r w:rsidRPr="00143587">
        <w:rPr>
          <w:sz w:val="24"/>
          <w:szCs w:val="24"/>
        </w:rPr>
        <w:t xml:space="preserve">the </w:t>
      </w:r>
      <w:r w:rsidRPr="00143587">
        <w:rPr>
          <w:b/>
          <w:bCs/>
          <w:sz w:val="24"/>
          <w:szCs w:val="24"/>
        </w:rPr>
        <w:t xml:space="preserve">same </w:t>
      </w:r>
      <w:r w:rsidR="001901EB">
        <w:rPr>
          <w:b/>
          <w:bCs/>
          <w:sz w:val="24"/>
          <w:szCs w:val="24"/>
        </w:rPr>
        <w:t>happening</w:t>
      </w:r>
      <w:r w:rsidRPr="00143587">
        <w:rPr>
          <w:sz w:val="24"/>
          <w:szCs w:val="24"/>
        </w:rPr>
        <w:t xml:space="preserve">, the </w:t>
      </w:r>
      <w:r w:rsidRPr="00143587">
        <w:rPr>
          <w:b/>
          <w:bCs/>
          <w:sz w:val="24"/>
          <w:szCs w:val="24"/>
        </w:rPr>
        <w:t>designated label</w:t>
      </w:r>
      <w:r w:rsidRPr="00143587">
        <w:rPr>
          <w:sz w:val="24"/>
          <w:szCs w:val="24"/>
        </w:rPr>
        <w:t xml:space="preserve"> for the </w:t>
      </w:r>
      <w:r w:rsidR="00683D8C">
        <w:rPr>
          <w:sz w:val="24"/>
          <w:szCs w:val="24"/>
        </w:rPr>
        <w:t xml:space="preserve">larger alerting </w:t>
      </w:r>
      <w:r w:rsidRPr="00143587">
        <w:rPr>
          <w:sz w:val="24"/>
          <w:szCs w:val="24"/>
        </w:rPr>
        <w:t xml:space="preserve">situation is </w:t>
      </w:r>
      <w:r w:rsidRPr="00143587">
        <w:rPr>
          <w:b/>
          <w:bCs/>
          <w:sz w:val="24"/>
          <w:szCs w:val="24"/>
        </w:rPr>
        <w:t>“flash flood”</w:t>
      </w:r>
      <w:r w:rsidRPr="00143587">
        <w:rPr>
          <w:sz w:val="24"/>
          <w:szCs w:val="24"/>
        </w:rPr>
        <w:t xml:space="preserve">, as dictated by </w:t>
      </w:r>
      <w:r w:rsidR="001901EB">
        <w:rPr>
          <w:b/>
          <w:bCs/>
          <w:sz w:val="24"/>
          <w:szCs w:val="24"/>
        </w:rPr>
        <w:t>event-</w:t>
      </w:r>
      <w:r w:rsidRPr="00143587">
        <w:rPr>
          <w:b/>
          <w:bCs/>
          <w:sz w:val="24"/>
          <w:szCs w:val="24"/>
        </w:rPr>
        <w:t>type policy</w:t>
      </w:r>
      <w:r w:rsidRPr="00143587">
        <w:rPr>
          <w:sz w:val="24"/>
          <w:szCs w:val="24"/>
        </w:rPr>
        <w:t>.</w:t>
      </w:r>
    </w:p>
    <w:p w14:paraId="684CC09A" w14:textId="77777777" w:rsidR="008E408E" w:rsidRPr="000567A8" w:rsidRDefault="008E408E" w:rsidP="008E408E">
      <w:pPr>
        <w:pStyle w:val="ListParagraph"/>
        <w:rPr>
          <w:sz w:val="24"/>
          <w:szCs w:val="24"/>
          <w:lang w:val="en-US"/>
        </w:rPr>
      </w:pPr>
    </w:p>
    <w:p w14:paraId="6385C60F" w14:textId="1FCA28AC" w:rsidR="008E408E" w:rsidRPr="00865CB3" w:rsidRDefault="00143587" w:rsidP="00C17DDB">
      <w:pPr>
        <w:pStyle w:val="ListParagraph"/>
        <w:numPr>
          <w:ilvl w:val="1"/>
          <w:numId w:val="33"/>
        </w:numPr>
        <w:rPr>
          <w:sz w:val="24"/>
          <w:szCs w:val="24"/>
          <w:lang w:val="en-US"/>
        </w:rPr>
      </w:pPr>
      <w:r w:rsidRPr="00143587">
        <w:rPr>
          <w:sz w:val="24"/>
          <w:szCs w:val="24"/>
        </w:rPr>
        <w:t xml:space="preserve">An alternative label, such as </w:t>
      </w:r>
      <w:r w:rsidRPr="00143587">
        <w:rPr>
          <w:b/>
          <w:bCs/>
          <w:sz w:val="24"/>
          <w:szCs w:val="24"/>
        </w:rPr>
        <w:t>“high water”</w:t>
      </w:r>
      <w:r w:rsidRPr="00143587">
        <w:rPr>
          <w:sz w:val="24"/>
          <w:szCs w:val="24"/>
        </w:rPr>
        <w:t xml:space="preserve">, could be used, but would likely </w:t>
      </w:r>
      <w:r w:rsidRPr="00143587">
        <w:rPr>
          <w:b/>
          <w:bCs/>
          <w:sz w:val="24"/>
          <w:szCs w:val="24"/>
        </w:rPr>
        <w:t>reduce the perceived urgency</w:t>
      </w:r>
      <w:r w:rsidRPr="00143587">
        <w:rPr>
          <w:sz w:val="24"/>
          <w:szCs w:val="24"/>
        </w:rPr>
        <w:t xml:space="preserve"> of the situation. Social science suggests that </w:t>
      </w:r>
      <w:r w:rsidRPr="00143587">
        <w:rPr>
          <w:b/>
          <w:bCs/>
          <w:sz w:val="24"/>
          <w:szCs w:val="24"/>
        </w:rPr>
        <w:t>“flash flood”</w:t>
      </w:r>
      <w:r w:rsidRPr="00143587">
        <w:rPr>
          <w:sz w:val="24"/>
          <w:szCs w:val="24"/>
        </w:rPr>
        <w:t xml:space="preserve"> is generally </w:t>
      </w:r>
      <w:r w:rsidRPr="00143587">
        <w:rPr>
          <w:b/>
          <w:bCs/>
          <w:sz w:val="24"/>
          <w:szCs w:val="24"/>
        </w:rPr>
        <w:t>more attention-grabbing</w:t>
      </w:r>
      <w:r w:rsidRPr="00143587">
        <w:rPr>
          <w:sz w:val="24"/>
          <w:szCs w:val="24"/>
        </w:rPr>
        <w:t xml:space="preserve">, making it a more effective term for conveying the seriousness of the </w:t>
      </w:r>
      <w:r w:rsidRPr="001901EB">
        <w:rPr>
          <w:b/>
          <w:sz w:val="24"/>
          <w:szCs w:val="24"/>
        </w:rPr>
        <w:t>alert-worthy event</w:t>
      </w:r>
      <w:r w:rsidRPr="00143587">
        <w:rPr>
          <w:sz w:val="24"/>
          <w:szCs w:val="24"/>
        </w:rPr>
        <w:t xml:space="preserve"> to the audience.</w:t>
      </w:r>
    </w:p>
    <w:p w14:paraId="14A8206C" w14:textId="77777777" w:rsidR="001901EB" w:rsidRPr="001901EB" w:rsidRDefault="001901EB" w:rsidP="001901EB">
      <w:pPr>
        <w:pStyle w:val="ListParagraph"/>
        <w:ind w:left="360"/>
        <w:rPr>
          <w:sz w:val="24"/>
          <w:szCs w:val="24"/>
          <w:lang w:val="en-US"/>
        </w:rPr>
      </w:pPr>
    </w:p>
    <w:p w14:paraId="522C6944" w14:textId="5CA2F0D2" w:rsidR="008E408E" w:rsidRPr="00865CB3" w:rsidRDefault="00143587" w:rsidP="00C17DDB">
      <w:pPr>
        <w:pStyle w:val="ListParagraph"/>
        <w:numPr>
          <w:ilvl w:val="0"/>
          <w:numId w:val="33"/>
        </w:numPr>
        <w:rPr>
          <w:sz w:val="24"/>
          <w:szCs w:val="24"/>
          <w:lang w:val="en-US"/>
        </w:rPr>
      </w:pPr>
      <w:r w:rsidRPr="00143587">
        <w:rPr>
          <w:sz w:val="24"/>
          <w:szCs w:val="24"/>
        </w:rPr>
        <w:t xml:space="preserve">The </w:t>
      </w:r>
      <w:r w:rsidRPr="0011426C">
        <w:rPr>
          <w:bCs/>
          <w:sz w:val="24"/>
          <w:szCs w:val="24"/>
        </w:rPr>
        <w:t xml:space="preserve">pre-determined </w:t>
      </w:r>
      <w:r w:rsidR="0011426C">
        <w:rPr>
          <w:b/>
          <w:bCs/>
          <w:sz w:val="24"/>
          <w:szCs w:val="24"/>
        </w:rPr>
        <w:t>business usage</w:t>
      </w:r>
      <w:r w:rsidR="00EE435F">
        <w:rPr>
          <w:b/>
          <w:bCs/>
          <w:sz w:val="24"/>
          <w:szCs w:val="24"/>
        </w:rPr>
        <w:t xml:space="preserve"> </w:t>
      </w:r>
      <w:r w:rsidRPr="00143587">
        <w:rPr>
          <w:b/>
          <w:bCs/>
          <w:sz w:val="24"/>
          <w:szCs w:val="24"/>
        </w:rPr>
        <w:t>type</w:t>
      </w:r>
      <w:r w:rsidRPr="00143587">
        <w:rPr>
          <w:sz w:val="24"/>
          <w:szCs w:val="24"/>
        </w:rPr>
        <w:t xml:space="preserve"> for this </w:t>
      </w:r>
      <w:proofErr w:type="gramStart"/>
      <w:r w:rsidRPr="00143587">
        <w:rPr>
          <w:sz w:val="24"/>
          <w:szCs w:val="24"/>
        </w:rPr>
        <w:t xml:space="preserve">particular </w:t>
      </w:r>
      <w:r w:rsidR="00EE435F" w:rsidRPr="00EE435F">
        <w:rPr>
          <w:b/>
          <w:sz w:val="24"/>
          <w:szCs w:val="24"/>
        </w:rPr>
        <w:t>larger</w:t>
      </w:r>
      <w:proofErr w:type="gramEnd"/>
      <w:r w:rsidR="00EE435F" w:rsidRPr="00EE435F">
        <w:rPr>
          <w:b/>
          <w:sz w:val="24"/>
          <w:szCs w:val="24"/>
        </w:rPr>
        <w:t xml:space="preserve"> alerting situation</w:t>
      </w:r>
      <w:r w:rsidR="00EE435F">
        <w:rPr>
          <w:sz w:val="24"/>
          <w:szCs w:val="24"/>
        </w:rPr>
        <w:t xml:space="preserve"> </w:t>
      </w:r>
      <w:r w:rsidRPr="00143587">
        <w:rPr>
          <w:sz w:val="24"/>
          <w:szCs w:val="24"/>
        </w:rPr>
        <w:t xml:space="preserve">is </w:t>
      </w:r>
      <w:r w:rsidR="001901EB">
        <w:rPr>
          <w:sz w:val="24"/>
          <w:szCs w:val="24"/>
        </w:rPr>
        <w:t xml:space="preserve">that of </w:t>
      </w:r>
      <w:r>
        <w:rPr>
          <w:b/>
          <w:bCs/>
          <w:sz w:val="24"/>
          <w:szCs w:val="24"/>
        </w:rPr>
        <w:t xml:space="preserve">“warning” </w:t>
      </w:r>
      <w:r>
        <w:rPr>
          <w:rStyle w:val="FootnoteReference"/>
          <w:sz w:val="24"/>
          <w:szCs w:val="24"/>
          <w:lang w:val="en-US"/>
        </w:rPr>
        <w:footnoteReference w:id="89"/>
      </w:r>
      <w:r>
        <w:rPr>
          <w:sz w:val="24"/>
          <w:szCs w:val="24"/>
        </w:rPr>
        <w:t xml:space="preserve">. </w:t>
      </w:r>
      <w:r w:rsidRPr="00143587">
        <w:rPr>
          <w:sz w:val="24"/>
          <w:szCs w:val="24"/>
        </w:rPr>
        <w:t xml:space="preserve">Long-standing </w:t>
      </w:r>
      <w:r w:rsidRPr="00143587">
        <w:rPr>
          <w:b/>
          <w:bCs/>
          <w:sz w:val="24"/>
          <w:szCs w:val="24"/>
        </w:rPr>
        <w:t>practices</w:t>
      </w:r>
      <w:r w:rsidR="001901EB">
        <w:rPr>
          <w:b/>
          <w:bCs/>
          <w:sz w:val="24"/>
          <w:szCs w:val="24"/>
        </w:rPr>
        <w:t>,</w:t>
      </w:r>
      <w:r w:rsidRPr="00143587">
        <w:rPr>
          <w:sz w:val="24"/>
          <w:szCs w:val="24"/>
        </w:rPr>
        <w:t xml:space="preserve"> </w:t>
      </w:r>
      <w:r w:rsidR="00EE435F">
        <w:rPr>
          <w:sz w:val="24"/>
          <w:szCs w:val="24"/>
        </w:rPr>
        <w:t>for this baseline case example</w:t>
      </w:r>
      <w:r w:rsidR="001901EB">
        <w:rPr>
          <w:sz w:val="24"/>
          <w:szCs w:val="24"/>
        </w:rPr>
        <w:t>,</w:t>
      </w:r>
      <w:r w:rsidR="00EE435F">
        <w:rPr>
          <w:sz w:val="24"/>
          <w:szCs w:val="24"/>
        </w:rPr>
        <w:t xml:space="preserve"> </w:t>
      </w:r>
      <w:r w:rsidRPr="00143587">
        <w:rPr>
          <w:sz w:val="24"/>
          <w:szCs w:val="24"/>
        </w:rPr>
        <w:t>dictate</w:t>
      </w:r>
      <w:r w:rsidR="00EE435F">
        <w:rPr>
          <w:sz w:val="24"/>
          <w:szCs w:val="24"/>
        </w:rPr>
        <w:t>s</w:t>
      </w:r>
      <w:r w:rsidRPr="00143587">
        <w:rPr>
          <w:sz w:val="24"/>
          <w:szCs w:val="24"/>
        </w:rPr>
        <w:t xml:space="preserve"> that th</w:t>
      </w:r>
      <w:r w:rsidR="001901EB">
        <w:rPr>
          <w:sz w:val="24"/>
          <w:szCs w:val="24"/>
        </w:rPr>
        <w:t>e “warning”</w:t>
      </w:r>
      <w:r w:rsidRPr="00143587">
        <w:rPr>
          <w:sz w:val="24"/>
          <w:szCs w:val="24"/>
        </w:rPr>
        <w:t xml:space="preserve"> </w:t>
      </w:r>
      <w:r w:rsidRPr="00143587">
        <w:rPr>
          <w:b/>
          <w:bCs/>
          <w:sz w:val="24"/>
          <w:szCs w:val="24"/>
        </w:rPr>
        <w:t>designation</w:t>
      </w:r>
      <w:r w:rsidRPr="00143587">
        <w:rPr>
          <w:sz w:val="24"/>
          <w:szCs w:val="24"/>
        </w:rPr>
        <w:t xml:space="preserve"> </w:t>
      </w:r>
      <w:r w:rsidR="00683D8C">
        <w:rPr>
          <w:sz w:val="24"/>
          <w:szCs w:val="24"/>
        </w:rPr>
        <w:t xml:space="preserve">is to </w:t>
      </w:r>
      <w:r w:rsidRPr="00143587">
        <w:rPr>
          <w:sz w:val="24"/>
          <w:szCs w:val="24"/>
        </w:rPr>
        <w:t>be used when notifying the public about such</w:t>
      </w:r>
      <w:r w:rsidR="00EE435F">
        <w:rPr>
          <w:sz w:val="24"/>
          <w:szCs w:val="24"/>
        </w:rPr>
        <w:t xml:space="preserve"> hazardous</w:t>
      </w:r>
      <w:r w:rsidRPr="00143587">
        <w:rPr>
          <w:sz w:val="24"/>
          <w:szCs w:val="24"/>
        </w:rPr>
        <w:t xml:space="preserve"> </w:t>
      </w:r>
      <w:r w:rsidRPr="00143587">
        <w:rPr>
          <w:b/>
          <w:bCs/>
          <w:sz w:val="24"/>
          <w:szCs w:val="24"/>
        </w:rPr>
        <w:t>subject</w:t>
      </w:r>
      <w:r w:rsidR="001901EB">
        <w:rPr>
          <w:b/>
          <w:bCs/>
          <w:sz w:val="24"/>
          <w:szCs w:val="24"/>
        </w:rPr>
        <w:t>-</w:t>
      </w:r>
      <w:r w:rsidRPr="00143587">
        <w:rPr>
          <w:b/>
          <w:bCs/>
          <w:sz w:val="24"/>
          <w:szCs w:val="24"/>
        </w:rPr>
        <w:t>events</w:t>
      </w:r>
      <w:r w:rsidR="001901EB">
        <w:rPr>
          <w:sz w:val="24"/>
          <w:szCs w:val="24"/>
        </w:rPr>
        <w:t>. This</w:t>
      </w:r>
      <w:r w:rsidRPr="00143587">
        <w:rPr>
          <w:sz w:val="24"/>
          <w:szCs w:val="24"/>
        </w:rPr>
        <w:t xml:space="preserve"> ensur</w:t>
      </w:r>
      <w:r w:rsidR="001901EB">
        <w:rPr>
          <w:sz w:val="24"/>
          <w:szCs w:val="24"/>
        </w:rPr>
        <w:t>es</w:t>
      </w:r>
      <w:r w:rsidRPr="00143587">
        <w:rPr>
          <w:sz w:val="24"/>
          <w:szCs w:val="24"/>
        </w:rPr>
        <w:t xml:space="preserve"> consistency </w:t>
      </w:r>
      <w:r w:rsidR="001901EB">
        <w:rPr>
          <w:sz w:val="24"/>
          <w:szCs w:val="24"/>
        </w:rPr>
        <w:t>of</w:t>
      </w:r>
      <w:r w:rsidRPr="00143587">
        <w:rPr>
          <w:sz w:val="24"/>
          <w:szCs w:val="24"/>
        </w:rPr>
        <w:t xml:space="preserve"> communication</w:t>
      </w:r>
      <w:r w:rsidR="00EE435F">
        <w:rPr>
          <w:sz w:val="24"/>
          <w:szCs w:val="24"/>
        </w:rPr>
        <w:t xml:space="preserve"> about </w:t>
      </w:r>
      <w:r w:rsidR="001901EB">
        <w:rPr>
          <w:sz w:val="24"/>
          <w:szCs w:val="24"/>
        </w:rPr>
        <w:t xml:space="preserve">such </w:t>
      </w:r>
      <w:r w:rsidR="00EE435F">
        <w:rPr>
          <w:sz w:val="24"/>
          <w:szCs w:val="24"/>
        </w:rPr>
        <w:t>hazards</w:t>
      </w:r>
      <w:r w:rsidR="001901EB">
        <w:rPr>
          <w:sz w:val="24"/>
          <w:szCs w:val="24"/>
        </w:rPr>
        <w:t xml:space="preserve"> over time and over multiple instances of the </w:t>
      </w:r>
      <w:r w:rsidR="00683D8C">
        <w:rPr>
          <w:sz w:val="24"/>
          <w:szCs w:val="24"/>
        </w:rPr>
        <w:t xml:space="preserve">same </w:t>
      </w:r>
      <w:r w:rsidR="001901EB">
        <w:rPr>
          <w:sz w:val="24"/>
          <w:szCs w:val="24"/>
        </w:rPr>
        <w:t>hazard</w:t>
      </w:r>
      <w:r w:rsidR="00683D8C">
        <w:rPr>
          <w:sz w:val="24"/>
          <w:szCs w:val="24"/>
        </w:rPr>
        <w:t>-type</w:t>
      </w:r>
      <w:r w:rsidR="001901EB">
        <w:rPr>
          <w:sz w:val="24"/>
          <w:szCs w:val="24"/>
        </w:rPr>
        <w:t xml:space="preserve"> occurring</w:t>
      </w:r>
      <w:r w:rsidRPr="00143587">
        <w:rPr>
          <w:sz w:val="24"/>
          <w:szCs w:val="24"/>
        </w:rPr>
        <w:t>.</w:t>
      </w:r>
    </w:p>
    <w:p w14:paraId="0CCF2A3A" w14:textId="77777777" w:rsidR="008E408E" w:rsidRPr="00865CB3" w:rsidRDefault="008E408E" w:rsidP="008E408E">
      <w:pPr>
        <w:pStyle w:val="ListParagraph"/>
        <w:rPr>
          <w:sz w:val="24"/>
          <w:szCs w:val="24"/>
          <w:lang w:val="en-US"/>
        </w:rPr>
      </w:pPr>
    </w:p>
    <w:p w14:paraId="0293A25B" w14:textId="78E9EE1D" w:rsidR="008E408E" w:rsidRPr="00865CB3" w:rsidRDefault="00143587" w:rsidP="00C17DDB">
      <w:pPr>
        <w:pStyle w:val="ListParagraph"/>
        <w:numPr>
          <w:ilvl w:val="0"/>
          <w:numId w:val="33"/>
        </w:numPr>
        <w:rPr>
          <w:sz w:val="24"/>
          <w:szCs w:val="24"/>
          <w:lang w:val="en-US"/>
        </w:rPr>
      </w:pPr>
      <w:r w:rsidRPr="00143587">
        <w:rPr>
          <w:sz w:val="24"/>
          <w:szCs w:val="24"/>
        </w:rPr>
        <w:t xml:space="preserve">The </w:t>
      </w:r>
      <w:r w:rsidRPr="00143587">
        <w:rPr>
          <w:b/>
          <w:bCs/>
          <w:sz w:val="24"/>
          <w:szCs w:val="24"/>
        </w:rPr>
        <w:t>full named alert</w:t>
      </w:r>
      <w:r w:rsidRPr="00143587">
        <w:rPr>
          <w:sz w:val="24"/>
          <w:szCs w:val="24"/>
        </w:rPr>
        <w:t xml:space="preserve"> in this example is </w:t>
      </w:r>
      <w:r w:rsidRPr="00143587">
        <w:rPr>
          <w:b/>
          <w:bCs/>
          <w:sz w:val="24"/>
          <w:szCs w:val="24"/>
        </w:rPr>
        <w:t>“flash flood warning.”</w:t>
      </w:r>
      <w:r w:rsidRPr="00143587">
        <w:rPr>
          <w:sz w:val="24"/>
          <w:szCs w:val="24"/>
        </w:rPr>
        <w:t xml:space="preserve"> It combines the </w:t>
      </w:r>
      <w:r w:rsidRPr="00143587">
        <w:rPr>
          <w:b/>
          <w:bCs/>
          <w:sz w:val="24"/>
          <w:szCs w:val="24"/>
        </w:rPr>
        <w:t>chosen event type label</w:t>
      </w:r>
      <w:r w:rsidRPr="00143587">
        <w:rPr>
          <w:sz w:val="24"/>
          <w:szCs w:val="24"/>
        </w:rPr>
        <w:t xml:space="preserve"> (</w:t>
      </w:r>
      <w:r w:rsidRPr="00143587">
        <w:rPr>
          <w:b/>
          <w:bCs/>
          <w:sz w:val="24"/>
          <w:szCs w:val="24"/>
        </w:rPr>
        <w:t>“flash flood”</w:t>
      </w:r>
      <w:r w:rsidRPr="00143587">
        <w:rPr>
          <w:sz w:val="24"/>
          <w:szCs w:val="24"/>
        </w:rPr>
        <w:t xml:space="preserve">) and the </w:t>
      </w:r>
      <w:r w:rsidR="00EE435F" w:rsidRPr="0011426C">
        <w:rPr>
          <w:bCs/>
          <w:sz w:val="24"/>
          <w:szCs w:val="24"/>
        </w:rPr>
        <w:t>c</w:t>
      </w:r>
      <w:r w:rsidR="001901EB" w:rsidRPr="0011426C">
        <w:rPr>
          <w:bCs/>
          <w:sz w:val="24"/>
          <w:szCs w:val="24"/>
        </w:rPr>
        <w:t>hosen</w:t>
      </w:r>
      <w:r w:rsidR="001901EB">
        <w:rPr>
          <w:b/>
          <w:bCs/>
          <w:sz w:val="24"/>
          <w:szCs w:val="24"/>
        </w:rPr>
        <w:t xml:space="preserve"> </w:t>
      </w:r>
      <w:r w:rsidR="0011426C">
        <w:rPr>
          <w:b/>
          <w:bCs/>
          <w:sz w:val="24"/>
          <w:szCs w:val="24"/>
        </w:rPr>
        <w:t>business usage</w:t>
      </w:r>
      <w:r w:rsidRPr="00143587">
        <w:rPr>
          <w:b/>
          <w:bCs/>
          <w:sz w:val="24"/>
          <w:szCs w:val="24"/>
        </w:rPr>
        <w:t xml:space="preserve"> type</w:t>
      </w:r>
      <w:r w:rsidRPr="0011426C">
        <w:rPr>
          <w:bCs/>
          <w:sz w:val="24"/>
          <w:szCs w:val="24"/>
        </w:rPr>
        <w:t xml:space="preserve"> label</w:t>
      </w:r>
      <w:r w:rsidRPr="0011426C">
        <w:rPr>
          <w:sz w:val="24"/>
          <w:szCs w:val="24"/>
        </w:rPr>
        <w:t xml:space="preserve"> </w:t>
      </w:r>
      <w:r w:rsidRPr="00143587">
        <w:rPr>
          <w:sz w:val="24"/>
          <w:szCs w:val="24"/>
        </w:rPr>
        <w:t>(</w:t>
      </w:r>
      <w:r w:rsidRPr="00143587">
        <w:rPr>
          <w:b/>
          <w:bCs/>
          <w:sz w:val="24"/>
          <w:szCs w:val="24"/>
        </w:rPr>
        <w:t>“warning”</w:t>
      </w:r>
      <w:r w:rsidRPr="00143587">
        <w:rPr>
          <w:sz w:val="24"/>
          <w:szCs w:val="24"/>
        </w:rPr>
        <w:t xml:space="preserve">). While other label choices exist, </w:t>
      </w:r>
      <w:r w:rsidRPr="00143587">
        <w:rPr>
          <w:b/>
          <w:bCs/>
          <w:sz w:val="24"/>
          <w:szCs w:val="24"/>
        </w:rPr>
        <w:t>long-standing practice</w:t>
      </w:r>
      <w:r w:rsidR="001901EB">
        <w:rPr>
          <w:sz w:val="24"/>
          <w:szCs w:val="24"/>
        </w:rPr>
        <w:t xml:space="preserve"> have</w:t>
      </w:r>
      <w:r w:rsidRPr="00143587">
        <w:rPr>
          <w:sz w:val="24"/>
          <w:szCs w:val="24"/>
        </w:rPr>
        <w:t xml:space="preserve"> established these as the standard</w:t>
      </w:r>
      <w:r w:rsidR="00EE435F">
        <w:rPr>
          <w:sz w:val="24"/>
          <w:szCs w:val="24"/>
        </w:rPr>
        <w:t xml:space="preserve"> in this</w:t>
      </w:r>
      <w:r w:rsidR="00683D8C">
        <w:rPr>
          <w:sz w:val="24"/>
          <w:szCs w:val="24"/>
        </w:rPr>
        <w:t xml:space="preserve"> </w:t>
      </w:r>
      <w:r w:rsidR="001901EB">
        <w:rPr>
          <w:sz w:val="24"/>
          <w:szCs w:val="24"/>
        </w:rPr>
        <w:t xml:space="preserve">baseline </w:t>
      </w:r>
      <w:r w:rsidR="00EE435F">
        <w:rPr>
          <w:sz w:val="24"/>
          <w:szCs w:val="24"/>
        </w:rPr>
        <w:t>case</w:t>
      </w:r>
      <w:r w:rsidR="001901EB">
        <w:rPr>
          <w:sz w:val="24"/>
          <w:szCs w:val="24"/>
        </w:rPr>
        <w:t xml:space="preserve"> example</w:t>
      </w:r>
      <w:r w:rsidRPr="00143587">
        <w:rPr>
          <w:sz w:val="24"/>
          <w:szCs w:val="24"/>
        </w:rPr>
        <w:t>.</w:t>
      </w:r>
    </w:p>
    <w:p w14:paraId="74C821C5" w14:textId="77777777" w:rsidR="008E408E" w:rsidRPr="00865CB3" w:rsidRDefault="008E408E" w:rsidP="008E408E">
      <w:pPr>
        <w:pStyle w:val="ListParagraph"/>
        <w:rPr>
          <w:sz w:val="24"/>
          <w:szCs w:val="24"/>
          <w:lang w:val="en-US"/>
        </w:rPr>
      </w:pPr>
    </w:p>
    <w:p w14:paraId="3CC482EC" w14:textId="581DC147" w:rsidR="008E408E" w:rsidRPr="00865CB3" w:rsidRDefault="00143587" w:rsidP="00C17DDB">
      <w:pPr>
        <w:pStyle w:val="ListParagraph"/>
        <w:numPr>
          <w:ilvl w:val="0"/>
          <w:numId w:val="33"/>
        </w:numPr>
        <w:rPr>
          <w:sz w:val="24"/>
          <w:szCs w:val="24"/>
          <w:lang w:val="en-US"/>
        </w:rPr>
      </w:pPr>
      <w:r w:rsidRPr="00143587">
        <w:rPr>
          <w:sz w:val="24"/>
          <w:szCs w:val="24"/>
        </w:rPr>
        <w:t xml:space="preserve">The </w:t>
      </w:r>
      <w:r w:rsidR="00BD1B2D">
        <w:rPr>
          <w:b/>
          <w:bCs/>
          <w:sz w:val="24"/>
          <w:szCs w:val="24"/>
        </w:rPr>
        <w:t>alert messag</w:t>
      </w:r>
      <w:r w:rsidRPr="00143587">
        <w:rPr>
          <w:b/>
          <w:bCs/>
          <w:sz w:val="24"/>
          <w:szCs w:val="24"/>
        </w:rPr>
        <w:t>e</w:t>
      </w:r>
      <w:r w:rsidRPr="00143587">
        <w:rPr>
          <w:sz w:val="24"/>
          <w:szCs w:val="24"/>
        </w:rPr>
        <w:t xml:space="preserve"> intended for the </w:t>
      </w:r>
      <w:r w:rsidRPr="00143587">
        <w:rPr>
          <w:b/>
          <w:bCs/>
          <w:sz w:val="24"/>
          <w:szCs w:val="24"/>
        </w:rPr>
        <w:t>audience</w:t>
      </w:r>
      <w:r w:rsidRPr="00143587">
        <w:rPr>
          <w:sz w:val="24"/>
          <w:szCs w:val="24"/>
        </w:rPr>
        <w:t xml:space="preserve"> will incorporate </w:t>
      </w:r>
      <w:r w:rsidRPr="00143587">
        <w:rPr>
          <w:b/>
          <w:bCs/>
          <w:sz w:val="24"/>
          <w:szCs w:val="24"/>
        </w:rPr>
        <w:t>text derived</w:t>
      </w:r>
      <w:r w:rsidRPr="00143587">
        <w:rPr>
          <w:sz w:val="24"/>
          <w:szCs w:val="24"/>
        </w:rPr>
        <w:t xml:space="preserve"> from the </w:t>
      </w:r>
      <w:r w:rsidRPr="00143587">
        <w:rPr>
          <w:b/>
          <w:bCs/>
          <w:sz w:val="24"/>
          <w:szCs w:val="24"/>
        </w:rPr>
        <w:t>actual analysis</w:t>
      </w:r>
      <w:r w:rsidR="00EE435F">
        <w:rPr>
          <w:sz w:val="24"/>
          <w:szCs w:val="24"/>
        </w:rPr>
        <w:t xml:space="preserve"> of </w:t>
      </w:r>
      <w:r w:rsidRPr="00143587">
        <w:rPr>
          <w:sz w:val="24"/>
          <w:szCs w:val="24"/>
        </w:rPr>
        <w:t>the</w:t>
      </w:r>
      <w:r w:rsidR="00EC199A">
        <w:rPr>
          <w:sz w:val="24"/>
          <w:szCs w:val="24"/>
        </w:rPr>
        <w:t xml:space="preserve"> observed</w:t>
      </w:r>
      <w:r w:rsidRPr="00143587">
        <w:rPr>
          <w:sz w:val="24"/>
          <w:szCs w:val="24"/>
        </w:rPr>
        <w:t xml:space="preserve"> </w:t>
      </w:r>
      <w:r w:rsidRPr="00143587">
        <w:rPr>
          <w:b/>
          <w:bCs/>
          <w:sz w:val="24"/>
          <w:szCs w:val="24"/>
        </w:rPr>
        <w:t>event of interest</w:t>
      </w:r>
      <w:r w:rsidR="00EE435F">
        <w:rPr>
          <w:b/>
          <w:bCs/>
          <w:sz w:val="24"/>
          <w:szCs w:val="24"/>
        </w:rPr>
        <w:t>, the alert-worthy event,</w:t>
      </w:r>
      <w:r w:rsidRPr="00143587">
        <w:rPr>
          <w:sz w:val="24"/>
          <w:szCs w:val="24"/>
        </w:rPr>
        <w:t xml:space="preserve"> and the </w:t>
      </w:r>
      <w:r w:rsidRPr="00EC199A">
        <w:rPr>
          <w:bCs/>
          <w:sz w:val="24"/>
          <w:szCs w:val="24"/>
        </w:rPr>
        <w:t>resulting</w:t>
      </w:r>
      <w:r w:rsidRPr="00143587">
        <w:rPr>
          <w:b/>
          <w:bCs/>
          <w:sz w:val="24"/>
          <w:szCs w:val="24"/>
        </w:rPr>
        <w:t xml:space="preserve"> subject event</w:t>
      </w:r>
      <w:r w:rsidRPr="00143587">
        <w:rPr>
          <w:sz w:val="24"/>
          <w:szCs w:val="24"/>
        </w:rPr>
        <w:t xml:space="preserve">. This ensures that the message is </w:t>
      </w:r>
      <w:r w:rsidRPr="00143587">
        <w:rPr>
          <w:b/>
          <w:bCs/>
          <w:sz w:val="24"/>
          <w:szCs w:val="24"/>
        </w:rPr>
        <w:t>informative, relevant, and reflective</w:t>
      </w:r>
      <w:r w:rsidRPr="00143587">
        <w:rPr>
          <w:sz w:val="24"/>
          <w:szCs w:val="24"/>
        </w:rPr>
        <w:t xml:space="preserve"> of the ongoing situation.</w:t>
      </w:r>
      <w:r w:rsidR="001901EB">
        <w:rPr>
          <w:sz w:val="24"/>
          <w:szCs w:val="24"/>
        </w:rPr>
        <w:t xml:space="preserve"> In this baseline case, such text would likely not change much between the various event constructs, but in some cases, especially </w:t>
      </w:r>
      <w:r w:rsidR="001901EB" w:rsidRPr="00683D8C">
        <w:rPr>
          <w:b/>
          <w:sz w:val="24"/>
          <w:szCs w:val="24"/>
        </w:rPr>
        <w:t>complex-event</w:t>
      </w:r>
      <w:r w:rsidR="001901EB">
        <w:rPr>
          <w:sz w:val="24"/>
          <w:szCs w:val="24"/>
        </w:rPr>
        <w:t xml:space="preserve"> cases, </w:t>
      </w:r>
      <w:r w:rsidR="003321FB">
        <w:rPr>
          <w:sz w:val="24"/>
          <w:szCs w:val="24"/>
        </w:rPr>
        <w:t>it could.</w:t>
      </w:r>
    </w:p>
    <w:p w14:paraId="59DF67FB" w14:textId="77777777" w:rsidR="008E408E" w:rsidRPr="00865CB3" w:rsidRDefault="008E408E" w:rsidP="008E408E">
      <w:pPr>
        <w:pStyle w:val="ListParagraph"/>
        <w:rPr>
          <w:sz w:val="24"/>
          <w:szCs w:val="24"/>
          <w:lang w:val="en-US"/>
        </w:rPr>
      </w:pPr>
    </w:p>
    <w:p w14:paraId="6AA4F6A0" w14:textId="76CBEFD0" w:rsidR="008E408E" w:rsidRPr="0058422C" w:rsidRDefault="00143587" w:rsidP="00C17DDB">
      <w:pPr>
        <w:pStyle w:val="ListParagraph"/>
        <w:numPr>
          <w:ilvl w:val="0"/>
          <w:numId w:val="33"/>
        </w:numPr>
        <w:rPr>
          <w:sz w:val="24"/>
          <w:szCs w:val="24"/>
          <w:lang w:val="en-US"/>
        </w:rPr>
      </w:pPr>
      <w:r w:rsidRPr="00143587">
        <w:rPr>
          <w:sz w:val="24"/>
          <w:szCs w:val="24"/>
        </w:rPr>
        <w:t xml:space="preserve">The remaining </w:t>
      </w:r>
      <w:r w:rsidRPr="00143587">
        <w:rPr>
          <w:b/>
          <w:bCs/>
          <w:sz w:val="24"/>
          <w:szCs w:val="24"/>
        </w:rPr>
        <w:t xml:space="preserve">text in the </w:t>
      </w:r>
      <w:r w:rsidR="00BD1B2D">
        <w:rPr>
          <w:b/>
          <w:bCs/>
          <w:sz w:val="24"/>
          <w:szCs w:val="24"/>
        </w:rPr>
        <w:t>alert messag</w:t>
      </w:r>
      <w:r w:rsidRPr="00143587">
        <w:rPr>
          <w:b/>
          <w:bCs/>
          <w:sz w:val="24"/>
          <w:szCs w:val="24"/>
        </w:rPr>
        <w:t>e</w:t>
      </w:r>
      <w:r w:rsidRPr="00143587">
        <w:rPr>
          <w:sz w:val="24"/>
          <w:szCs w:val="24"/>
        </w:rPr>
        <w:t xml:space="preserve"> will be shaped by the understanding that the </w:t>
      </w:r>
      <w:r w:rsidRPr="00143587">
        <w:rPr>
          <w:b/>
          <w:bCs/>
          <w:sz w:val="24"/>
          <w:szCs w:val="24"/>
        </w:rPr>
        <w:t>primary event of interest</w:t>
      </w:r>
      <w:r w:rsidRPr="00143587">
        <w:rPr>
          <w:sz w:val="24"/>
          <w:szCs w:val="24"/>
        </w:rPr>
        <w:t xml:space="preserve"> is categorized as a </w:t>
      </w:r>
      <w:r w:rsidRPr="00143587">
        <w:rPr>
          <w:b/>
          <w:bCs/>
          <w:sz w:val="24"/>
          <w:szCs w:val="24"/>
        </w:rPr>
        <w:t>flash flood</w:t>
      </w:r>
      <w:r w:rsidRPr="00143587">
        <w:rPr>
          <w:sz w:val="24"/>
          <w:szCs w:val="24"/>
        </w:rPr>
        <w:t xml:space="preserve">. The </w:t>
      </w:r>
      <w:r w:rsidRPr="00143587">
        <w:rPr>
          <w:b/>
          <w:bCs/>
          <w:sz w:val="24"/>
          <w:szCs w:val="24"/>
        </w:rPr>
        <w:t>history, research, scientific analysis, conventional wisdom</w:t>
      </w:r>
      <w:r w:rsidRPr="00143587">
        <w:rPr>
          <w:sz w:val="24"/>
          <w:szCs w:val="24"/>
        </w:rPr>
        <w:t xml:space="preserve">, and established </w:t>
      </w:r>
      <w:r w:rsidRPr="00143587">
        <w:rPr>
          <w:b/>
          <w:bCs/>
          <w:sz w:val="24"/>
          <w:szCs w:val="24"/>
        </w:rPr>
        <w:t>policies</w:t>
      </w:r>
      <w:r w:rsidRPr="00143587">
        <w:rPr>
          <w:sz w:val="24"/>
          <w:szCs w:val="24"/>
        </w:rPr>
        <w:t xml:space="preserve"> for handling </w:t>
      </w:r>
      <w:r w:rsidRPr="00143587">
        <w:rPr>
          <w:b/>
          <w:bCs/>
          <w:sz w:val="24"/>
          <w:szCs w:val="24"/>
        </w:rPr>
        <w:t>flash flood events</w:t>
      </w:r>
      <w:r w:rsidRPr="00143587">
        <w:rPr>
          <w:sz w:val="24"/>
          <w:szCs w:val="24"/>
        </w:rPr>
        <w:t xml:space="preserve"> will guide the </w:t>
      </w:r>
      <w:r w:rsidRPr="00143587">
        <w:rPr>
          <w:b/>
          <w:bCs/>
          <w:sz w:val="24"/>
          <w:szCs w:val="24"/>
        </w:rPr>
        <w:t>Alerting Agency</w:t>
      </w:r>
      <w:r w:rsidRPr="00143587">
        <w:rPr>
          <w:sz w:val="24"/>
          <w:szCs w:val="24"/>
        </w:rPr>
        <w:t xml:space="preserve"> in crafting a </w:t>
      </w:r>
      <w:r w:rsidRPr="00143587">
        <w:rPr>
          <w:b/>
          <w:bCs/>
          <w:sz w:val="24"/>
          <w:szCs w:val="24"/>
        </w:rPr>
        <w:t xml:space="preserve">clear, effective, and actionable </w:t>
      </w:r>
      <w:r w:rsidR="00BD1B2D">
        <w:rPr>
          <w:b/>
          <w:bCs/>
          <w:sz w:val="24"/>
          <w:szCs w:val="24"/>
        </w:rPr>
        <w:t>alert messag</w:t>
      </w:r>
      <w:r w:rsidRPr="00143587">
        <w:rPr>
          <w:b/>
          <w:bCs/>
          <w:sz w:val="24"/>
          <w:szCs w:val="24"/>
        </w:rPr>
        <w:t>e</w:t>
      </w:r>
      <w:r w:rsidRPr="00143587">
        <w:rPr>
          <w:sz w:val="24"/>
          <w:szCs w:val="24"/>
        </w:rPr>
        <w:t>.</w:t>
      </w:r>
    </w:p>
    <w:p w14:paraId="55964E49" w14:textId="77777777" w:rsidR="008E408E" w:rsidRPr="0058422C" w:rsidRDefault="008E408E" w:rsidP="008E408E">
      <w:pPr>
        <w:pStyle w:val="ListParagraph"/>
        <w:ind w:left="360"/>
        <w:rPr>
          <w:sz w:val="24"/>
          <w:szCs w:val="24"/>
          <w:lang w:val="en-US"/>
        </w:rPr>
      </w:pPr>
    </w:p>
    <w:p w14:paraId="1A59D180" w14:textId="69059AE8" w:rsidR="00143587" w:rsidRDefault="00143587" w:rsidP="00C17DDB">
      <w:pPr>
        <w:pStyle w:val="ListParagraph"/>
        <w:numPr>
          <w:ilvl w:val="0"/>
          <w:numId w:val="33"/>
        </w:numPr>
        <w:rPr>
          <w:sz w:val="24"/>
          <w:szCs w:val="24"/>
        </w:rPr>
      </w:pPr>
      <w:r w:rsidRPr="00143587">
        <w:rPr>
          <w:sz w:val="24"/>
          <w:szCs w:val="24"/>
        </w:rPr>
        <w:t xml:space="preserve">A review of the </w:t>
      </w:r>
      <w:r w:rsidRPr="00143587">
        <w:rPr>
          <w:b/>
          <w:bCs/>
          <w:sz w:val="24"/>
          <w:szCs w:val="24"/>
        </w:rPr>
        <w:t>alerting agency’s event type classification</w:t>
      </w:r>
      <w:r w:rsidRPr="00143587">
        <w:rPr>
          <w:sz w:val="24"/>
          <w:szCs w:val="24"/>
        </w:rPr>
        <w:t xml:space="preserve"> for </w:t>
      </w:r>
      <w:r w:rsidRPr="00143587">
        <w:rPr>
          <w:b/>
          <w:bCs/>
          <w:sz w:val="24"/>
          <w:szCs w:val="24"/>
        </w:rPr>
        <w:t>“flash flood”</w:t>
      </w:r>
      <w:r w:rsidRPr="00143587">
        <w:rPr>
          <w:sz w:val="24"/>
          <w:szCs w:val="24"/>
        </w:rPr>
        <w:t xml:space="preserve"> confirms that the appropriate </w:t>
      </w:r>
      <w:r w:rsidRPr="00143587">
        <w:rPr>
          <w:b/>
          <w:bCs/>
          <w:sz w:val="24"/>
          <w:szCs w:val="24"/>
        </w:rPr>
        <w:t>CAP category</w:t>
      </w:r>
      <w:r w:rsidRPr="00143587">
        <w:rPr>
          <w:sz w:val="24"/>
          <w:szCs w:val="24"/>
        </w:rPr>
        <w:t xml:space="preserve"> for this type of </w:t>
      </w:r>
      <w:r w:rsidRPr="00143587">
        <w:rPr>
          <w:b/>
          <w:bCs/>
          <w:sz w:val="24"/>
          <w:szCs w:val="24"/>
        </w:rPr>
        <w:t>event of interest</w:t>
      </w:r>
      <w:r w:rsidRPr="00143587">
        <w:rPr>
          <w:sz w:val="24"/>
          <w:szCs w:val="24"/>
        </w:rPr>
        <w:t xml:space="preserve"> is </w:t>
      </w:r>
      <w:r w:rsidRPr="00143587">
        <w:rPr>
          <w:b/>
          <w:bCs/>
          <w:sz w:val="24"/>
          <w:szCs w:val="24"/>
        </w:rPr>
        <w:t>“Environmental.”</w:t>
      </w:r>
      <w:r w:rsidRPr="00143587">
        <w:rPr>
          <w:sz w:val="24"/>
          <w:szCs w:val="24"/>
        </w:rPr>
        <w:t xml:space="preserve"> This </w:t>
      </w:r>
      <w:r w:rsidRPr="00143587">
        <w:rPr>
          <w:b/>
          <w:bCs/>
          <w:sz w:val="24"/>
          <w:szCs w:val="24"/>
        </w:rPr>
        <w:t>category assignment</w:t>
      </w:r>
      <w:r w:rsidRPr="00143587">
        <w:rPr>
          <w:sz w:val="24"/>
          <w:szCs w:val="24"/>
        </w:rPr>
        <w:t xml:space="preserve"> was determined through </w:t>
      </w:r>
      <w:r w:rsidRPr="00143587">
        <w:rPr>
          <w:b/>
          <w:bCs/>
          <w:sz w:val="24"/>
          <w:szCs w:val="24"/>
        </w:rPr>
        <w:t>business research</w:t>
      </w:r>
      <w:r w:rsidRPr="00143587">
        <w:rPr>
          <w:sz w:val="24"/>
          <w:szCs w:val="24"/>
        </w:rPr>
        <w:t xml:space="preserve"> conducted </w:t>
      </w:r>
      <w:r w:rsidRPr="00143587">
        <w:rPr>
          <w:b/>
          <w:bCs/>
          <w:sz w:val="24"/>
          <w:szCs w:val="24"/>
        </w:rPr>
        <w:t>well before</w:t>
      </w:r>
      <w:r w:rsidRPr="00143587">
        <w:rPr>
          <w:sz w:val="24"/>
          <w:szCs w:val="24"/>
        </w:rPr>
        <w:t xml:space="preserve"> the actual </w:t>
      </w:r>
      <w:r w:rsidR="00EC199A">
        <w:rPr>
          <w:sz w:val="24"/>
          <w:szCs w:val="24"/>
        </w:rPr>
        <w:t xml:space="preserve">flash flood </w:t>
      </w:r>
      <w:r w:rsidRPr="00143587">
        <w:rPr>
          <w:sz w:val="24"/>
          <w:szCs w:val="24"/>
        </w:rPr>
        <w:t>event</w:t>
      </w:r>
      <w:r w:rsidR="00EC199A">
        <w:rPr>
          <w:sz w:val="24"/>
          <w:szCs w:val="24"/>
        </w:rPr>
        <w:t>-of-interest</w:t>
      </w:r>
      <w:r w:rsidRPr="00143587">
        <w:rPr>
          <w:sz w:val="24"/>
          <w:szCs w:val="24"/>
        </w:rPr>
        <w:t xml:space="preserve"> occurred, ensuring consistency in classification and response.</w:t>
      </w:r>
      <w:r w:rsidR="00683D8C">
        <w:rPr>
          <w:sz w:val="24"/>
          <w:szCs w:val="24"/>
        </w:rPr>
        <w:t xml:space="preserve"> The </w:t>
      </w:r>
      <w:r w:rsidR="00683D8C" w:rsidRPr="004D6DCF">
        <w:rPr>
          <w:b/>
          <w:sz w:val="24"/>
          <w:szCs w:val="24"/>
        </w:rPr>
        <w:t xml:space="preserve">OASIS </w:t>
      </w:r>
      <w:r w:rsidR="004D6DCF" w:rsidRPr="004D6DCF">
        <w:rPr>
          <w:b/>
          <w:sz w:val="24"/>
          <w:szCs w:val="24"/>
        </w:rPr>
        <w:t>Open</w:t>
      </w:r>
      <w:r w:rsidR="004D6DCF">
        <w:rPr>
          <w:sz w:val="24"/>
          <w:szCs w:val="24"/>
        </w:rPr>
        <w:t xml:space="preserve"> s</w:t>
      </w:r>
      <w:r w:rsidR="00683D8C">
        <w:rPr>
          <w:sz w:val="24"/>
          <w:szCs w:val="24"/>
        </w:rPr>
        <w:t>ubcategory is “</w:t>
      </w:r>
      <w:r w:rsidR="00683D8C" w:rsidRPr="00683D8C">
        <w:rPr>
          <w:b/>
          <w:sz w:val="24"/>
          <w:szCs w:val="24"/>
        </w:rPr>
        <w:t>terrestrial</w:t>
      </w:r>
      <w:r w:rsidR="00683D8C">
        <w:rPr>
          <w:sz w:val="24"/>
          <w:szCs w:val="24"/>
        </w:rPr>
        <w:t>”, simply confirming that</w:t>
      </w:r>
      <w:r w:rsidR="004D6DCF">
        <w:rPr>
          <w:sz w:val="24"/>
          <w:szCs w:val="24"/>
        </w:rPr>
        <w:t xml:space="preserve"> the</w:t>
      </w:r>
      <w:r w:rsidR="00683D8C">
        <w:rPr>
          <w:sz w:val="24"/>
          <w:szCs w:val="24"/>
        </w:rPr>
        <w:t xml:space="preserve"> </w:t>
      </w:r>
      <w:r w:rsidR="00683D8C" w:rsidRPr="004D6DCF">
        <w:rPr>
          <w:b/>
          <w:sz w:val="24"/>
          <w:szCs w:val="24"/>
        </w:rPr>
        <w:t>OASIS Open</w:t>
      </w:r>
      <w:r w:rsidR="00683D8C">
        <w:rPr>
          <w:sz w:val="24"/>
          <w:szCs w:val="24"/>
        </w:rPr>
        <w:t xml:space="preserve"> interpretation of such events is one that is over land.</w:t>
      </w:r>
    </w:p>
    <w:p w14:paraId="0A654DAE" w14:textId="77777777" w:rsidR="00143587" w:rsidRPr="00143587" w:rsidRDefault="00143587" w:rsidP="00143587">
      <w:pPr>
        <w:pStyle w:val="ListParagraph"/>
        <w:ind w:left="360"/>
        <w:rPr>
          <w:sz w:val="24"/>
          <w:szCs w:val="24"/>
        </w:rPr>
      </w:pPr>
    </w:p>
    <w:p w14:paraId="1E08C6B1" w14:textId="6EF39DAA" w:rsidR="008E408E" w:rsidRPr="00D1364C" w:rsidRDefault="00143587" w:rsidP="00C17DDB">
      <w:pPr>
        <w:pStyle w:val="ListParagraph"/>
        <w:numPr>
          <w:ilvl w:val="1"/>
          <w:numId w:val="33"/>
        </w:numPr>
        <w:rPr>
          <w:sz w:val="24"/>
          <w:szCs w:val="24"/>
          <w:lang w:val="en-US"/>
        </w:rPr>
      </w:pPr>
      <w:r w:rsidRPr="00143587">
        <w:rPr>
          <w:sz w:val="24"/>
          <w:szCs w:val="24"/>
        </w:rPr>
        <w:t>Any</w:t>
      </w:r>
      <w:r w:rsidR="0020744D">
        <w:rPr>
          <w:sz w:val="24"/>
          <w:szCs w:val="24"/>
        </w:rPr>
        <w:t xml:space="preserve"> other</w:t>
      </w:r>
      <w:r w:rsidRPr="00143587">
        <w:rPr>
          <w:sz w:val="24"/>
          <w:szCs w:val="24"/>
        </w:rPr>
        <w:t xml:space="preserve"> </w:t>
      </w:r>
      <w:r w:rsidRPr="00143587">
        <w:rPr>
          <w:b/>
          <w:bCs/>
          <w:sz w:val="24"/>
          <w:szCs w:val="24"/>
        </w:rPr>
        <w:t>available information</w:t>
      </w:r>
      <w:r w:rsidRPr="00143587">
        <w:rPr>
          <w:sz w:val="24"/>
          <w:szCs w:val="24"/>
        </w:rPr>
        <w:t xml:space="preserve"> on the </w:t>
      </w:r>
      <w:r w:rsidRPr="00143587">
        <w:rPr>
          <w:b/>
          <w:bCs/>
          <w:sz w:val="24"/>
          <w:szCs w:val="24"/>
        </w:rPr>
        <w:t>OASIS Open Event Term “flash flood”</w:t>
      </w:r>
      <w:r w:rsidRPr="00143587">
        <w:rPr>
          <w:sz w:val="24"/>
          <w:szCs w:val="24"/>
        </w:rPr>
        <w:t xml:space="preserve"> can now be </w:t>
      </w:r>
      <w:r w:rsidRPr="00143587">
        <w:rPr>
          <w:b/>
          <w:bCs/>
          <w:sz w:val="24"/>
          <w:szCs w:val="24"/>
        </w:rPr>
        <w:t>incorporated into the originating CAP process</w:t>
      </w:r>
      <w:r w:rsidRPr="00143587">
        <w:rPr>
          <w:sz w:val="24"/>
          <w:szCs w:val="24"/>
        </w:rPr>
        <w:t>, enhancing the accuracy</w:t>
      </w:r>
      <w:r w:rsidR="00EE435F">
        <w:rPr>
          <w:sz w:val="24"/>
          <w:szCs w:val="24"/>
        </w:rPr>
        <w:t xml:space="preserve"> and effectiveness of the alert and the interoperability of the </w:t>
      </w:r>
      <w:r w:rsidR="00EE435F" w:rsidRPr="00EE435F">
        <w:rPr>
          <w:b/>
          <w:sz w:val="24"/>
          <w:szCs w:val="24"/>
        </w:rPr>
        <w:t>CAP</w:t>
      </w:r>
      <w:r w:rsidR="00EE435F">
        <w:rPr>
          <w:sz w:val="24"/>
          <w:szCs w:val="24"/>
        </w:rPr>
        <w:t xml:space="preserve"> </w:t>
      </w:r>
      <w:r w:rsidR="00BD1B2D">
        <w:rPr>
          <w:sz w:val="24"/>
          <w:szCs w:val="24"/>
        </w:rPr>
        <w:t>alert messag</w:t>
      </w:r>
      <w:r w:rsidR="00EE435F">
        <w:rPr>
          <w:sz w:val="24"/>
          <w:szCs w:val="24"/>
        </w:rPr>
        <w:t>e.</w:t>
      </w:r>
    </w:p>
    <w:p w14:paraId="20C0B49D" w14:textId="77777777" w:rsidR="006213C2" w:rsidRDefault="006213C2" w:rsidP="006213C2">
      <w:pPr>
        <w:pStyle w:val="ListParagraph"/>
        <w:ind w:left="360"/>
        <w:rPr>
          <w:sz w:val="24"/>
          <w:szCs w:val="24"/>
          <w:lang w:val="en-US"/>
        </w:rPr>
      </w:pPr>
    </w:p>
    <w:p w14:paraId="51AC786C" w14:textId="7E5F14FA" w:rsidR="00F0320A" w:rsidRPr="008D5135" w:rsidRDefault="00143587" w:rsidP="00C17DDB">
      <w:pPr>
        <w:pStyle w:val="ListParagraph"/>
        <w:numPr>
          <w:ilvl w:val="0"/>
          <w:numId w:val="33"/>
        </w:numPr>
        <w:rPr>
          <w:b/>
          <w:sz w:val="24"/>
          <w:szCs w:val="24"/>
          <w:lang w:val="en-US"/>
        </w:rPr>
      </w:pPr>
      <w:r w:rsidRPr="00143587">
        <w:rPr>
          <w:sz w:val="24"/>
          <w:szCs w:val="24"/>
        </w:rPr>
        <w:t xml:space="preserve">The </w:t>
      </w:r>
      <w:r w:rsidRPr="00143587">
        <w:rPr>
          <w:b/>
          <w:bCs/>
          <w:sz w:val="24"/>
          <w:szCs w:val="24"/>
        </w:rPr>
        <w:t>levee collapse</w:t>
      </w:r>
      <w:r w:rsidRPr="00143587">
        <w:rPr>
          <w:bCs/>
          <w:sz w:val="24"/>
          <w:szCs w:val="24"/>
        </w:rPr>
        <w:t xml:space="preserve"> and </w:t>
      </w:r>
      <w:r>
        <w:rPr>
          <w:b/>
          <w:bCs/>
          <w:sz w:val="24"/>
          <w:szCs w:val="24"/>
        </w:rPr>
        <w:t xml:space="preserve">rainfall </w:t>
      </w:r>
      <w:r w:rsidRPr="00143587">
        <w:rPr>
          <w:b/>
          <w:bCs/>
          <w:sz w:val="24"/>
          <w:szCs w:val="24"/>
        </w:rPr>
        <w:t>event</w:t>
      </w:r>
      <w:r>
        <w:rPr>
          <w:b/>
          <w:bCs/>
          <w:sz w:val="24"/>
          <w:szCs w:val="24"/>
        </w:rPr>
        <w:t>s</w:t>
      </w:r>
      <w:r w:rsidRPr="00143587">
        <w:rPr>
          <w:bCs/>
          <w:sz w:val="24"/>
          <w:szCs w:val="24"/>
        </w:rPr>
        <w:t xml:space="preserve">, as noted in the observing </w:t>
      </w:r>
      <w:r w:rsidR="003B379E">
        <w:rPr>
          <w:bCs/>
          <w:sz w:val="24"/>
          <w:szCs w:val="24"/>
        </w:rPr>
        <w:t>process</w:t>
      </w:r>
      <w:r w:rsidRPr="00143587">
        <w:rPr>
          <w:bCs/>
          <w:sz w:val="24"/>
          <w:szCs w:val="24"/>
        </w:rPr>
        <w:t>,</w:t>
      </w:r>
      <w:r w:rsidR="00EC199A">
        <w:rPr>
          <w:sz w:val="24"/>
          <w:szCs w:val="24"/>
        </w:rPr>
        <w:t xml:space="preserve"> are</w:t>
      </w:r>
      <w:r w:rsidRPr="00143587">
        <w:rPr>
          <w:sz w:val="24"/>
          <w:szCs w:val="24"/>
        </w:rPr>
        <w:t xml:space="preserve"> </w:t>
      </w:r>
      <w:r w:rsidRPr="00143587">
        <w:rPr>
          <w:b/>
          <w:bCs/>
          <w:sz w:val="24"/>
          <w:szCs w:val="24"/>
        </w:rPr>
        <w:t>not directly relevant</w:t>
      </w:r>
      <w:r w:rsidRPr="00143587">
        <w:rPr>
          <w:sz w:val="24"/>
          <w:szCs w:val="24"/>
        </w:rPr>
        <w:t xml:space="preserve"> to th</w:t>
      </w:r>
      <w:r>
        <w:rPr>
          <w:sz w:val="24"/>
          <w:szCs w:val="24"/>
        </w:rPr>
        <w:t>e current situation. However, they serve</w:t>
      </w:r>
      <w:r w:rsidRPr="00143587">
        <w:rPr>
          <w:sz w:val="24"/>
          <w:szCs w:val="24"/>
        </w:rPr>
        <w:t xml:space="preserve"> as </w:t>
      </w:r>
      <w:r w:rsidRPr="00143587">
        <w:rPr>
          <w:b/>
          <w:bCs/>
          <w:sz w:val="24"/>
          <w:szCs w:val="24"/>
        </w:rPr>
        <w:t>background information</w:t>
      </w:r>
      <w:r w:rsidRPr="00143587">
        <w:rPr>
          <w:sz w:val="24"/>
          <w:szCs w:val="24"/>
        </w:rPr>
        <w:t xml:space="preserve">, providing </w:t>
      </w:r>
      <w:r w:rsidRPr="00143587">
        <w:rPr>
          <w:b/>
          <w:bCs/>
          <w:sz w:val="24"/>
          <w:szCs w:val="24"/>
        </w:rPr>
        <w:t>context</w:t>
      </w:r>
      <w:r w:rsidRPr="00143587">
        <w:rPr>
          <w:sz w:val="24"/>
          <w:szCs w:val="24"/>
        </w:rPr>
        <w:t xml:space="preserve"> for the </w:t>
      </w:r>
      <w:r w:rsidRPr="00143587">
        <w:rPr>
          <w:b/>
          <w:bCs/>
          <w:sz w:val="24"/>
          <w:szCs w:val="24"/>
        </w:rPr>
        <w:t>consuming audience</w:t>
      </w:r>
      <w:r w:rsidRPr="00143587">
        <w:rPr>
          <w:sz w:val="24"/>
          <w:szCs w:val="24"/>
        </w:rPr>
        <w:t xml:space="preserve"> to better understand the unfolding events.</w:t>
      </w:r>
      <w:r>
        <w:rPr>
          <w:sz w:val="24"/>
          <w:szCs w:val="24"/>
        </w:rPr>
        <w:t xml:space="preserve"> </w:t>
      </w:r>
      <w:r w:rsidR="00F0320A" w:rsidRPr="008D5135">
        <w:rPr>
          <w:b/>
          <w:sz w:val="24"/>
          <w:szCs w:val="24"/>
          <w:lang w:val="en-US"/>
        </w:rPr>
        <w:br w:type="page"/>
      </w:r>
    </w:p>
    <w:p w14:paraId="35BEFAA0" w14:textId="3E179855" w:rsidR="00A25CCA" w:rsidRDefault="00A25CCA" w:rsidP="00F0320A">
      <w:pPr>
        <w:rPr>
          <w:b/>
          <w:sz w:val="24"/>
          <w:szCs w:val="24"/>
          <w:lang w:val="en-US"/>
        </w:rPr>
      </w:pPr>
      <w:r>
        <w:rPr>
          <w:b/>
          <w:sz w:val="24"/>
          <w:szCs w:val="24"/>
          <w:lang w:val="en-US"/>
        </w:rPr>
        <w:t>More Advanced analysis:</w:t>
      </w:r>
    </w:p>
    <w:p w14:paraId="04020375" w14:textId="5A9C9BDC" w:rsidR="0030775A" w:rsidRPr="0030775A" w:rsidRDefault="0030775A" w:rsidP="00C17DDB">
      <w:pPr>
        <w:pStyle w:val="ListParagraph"/>
        <w:numPr>
          <w:ilvl w:val="0"/>
          <w:numId w:val="39"/>
        </w:numPr>
        <w:rPr>
          <w:sz w:val="24"/>
          <w:szCs w:val="24"/>
          <w:lang w:val="en-US"/>
        </w:rPr>
      </w:pPr>
      <w:r>
        <w:rPr>
          <w:sz w:val="24"/>
          <w:szCs w:val="24"/>
        </w:rPr>
        <w:t xml:space="preserve">In this more advanced approach, the alerting agency plans to combine </w:t>
      </w:r>
      <w:r w:rsidR="003321FB">
        <w:rPr>
          <w:sz w:val="24"/>
          <w:szCs w:val="24"/>
        </w:rPr>
        <w:t xml:space="preserve">two </w:t>
      </w:r>
      <w:r>
        <w:rPr>
          <w:sz w:val="24"/>
          <w:szCs w:val="24"/>
        </w:rPr>
        <w:t xml:space="preserve">events-of-interest into one </w:t>
      </w:r>
      <w:r w:rsidRPr="00990E71">
        <w:rPr>
          <w:b/>
          <w:sz w:val="24"/>
          <w:szCs w:val="24"/>
        </w:rPr>
        <w:t>complex-event</w:t>
      </w:r>
      <w:r>
        <w:rPr>
          <w:sz w:val="24"/>
          <w:szCs w:val="24"/>
        </w:rPr>
        <w:t xml:space="preserve"> situation to be handled in one alerting situation. </w:t>
      </w:r>
    </w:p>
    <w:p w14:paraId="022610A5" w14:textId="77777777" w:rsidR="0030775A" w:rsidRPr="0030775A" w:rsidRDefault="0030775A" w:rsidP="0030775A">
      <w:pPr>
        <w:pStyle w:val="ListParagraph"/>
        <w:ind w:left="360"/>
        <w:rPr>
          <w:sz w:val="24"/>
          <w:szCs w:val="24"/>
          <w:lang w:val="en-US"/>
        </w:rPr>
      </w:pPr>
    </w:p>
    <w:p w14:paraId="53E22802" w14:textId="72209C97" w:rsidR="00894E05" w:rsidRDefault="00894E05" w:rsidP="00C17DDB">
      <w:pPr>
        <w:pStyle w:val="ListParagraph"/>
        <w:numPr>
          <w:ilvl w:val="1"/>
          <w:numId w:val="33"/>
        </w:numPr>
        <w:rPr>
          <w:sz w:val="24"/>
          <w:szCs w:val="24"/>
          <w:lang w:val="en-US"/>
        </w:rPr>
      </w:pPr>
      <w:r w:rsidRPr="00143587">
        <w:rPr>
          <w:sz w:val="24"/>
          <w:szCs w:val="24"/>
        </w:rPr>
        <w:t xml:space="preserve">Beyond </w:t>
      </w:r>
      <w:r>
        <w:rPr>
          <w:sz w:val="24"/>
          <w:szCs w:val="24"/>
        </w:rPr>
        <w:t xml:space="preserve">what was captured </w:t>
      </w:r>
      <w:r w:rsidRPr="00143587">
        <w:rPr>
          <w:sz w:val="24"/>
          <w:szCs w:val="24"/>
        </w:rPr>
        <w:t xml:space="preserve">in the </w:t>
      </w:r>
      <w:r w:rsidR="003321FB" w:rsidRPr="003321FB">
        <w:rPr>
          <w:b/>
          <w:sz w:val="24"/>
          <w:szCs w:val="24"/>
        </w:rPr>
        <w:t xml:space="preserve">more advanced </w:t>
      </w:r>
      <w:r w:rsidR="00A127EE" w:rsidRPr="00A127EE">
        <w:rPr>
          <w:sz w:val="24"/>
          <w:szCs w:val="24"/>
        </w:rPr>
        <w:t xml:space="preserve">section of the </w:t>
      </w:r>
      <w:r w:rsidRPr="00143587">
        <w:rPr>
          <w:b/>
          <w:bCs/>
          <w:sz w:val="24"/>
          <w:szCs w:val="24"/>
        </w:rPr>
        <w:t xml:space="preserve">observing </w:t>
      </w:r>
      <w:r w:rsidR="003B379E">
        <w:rPr>
          <w:b/>
          <w:bCs/>
          <w:sz w:val="24"/>
          <w:szCs w:val="24"/>
        </w:rPr>
        <w:t>process</w:t>
      </w:r>
      <w:r w:rsidR="00310FBA" w:rsidRPr="00310FBA">
        <w:rPr>
          <w:bCs/>
          <w:sz w:val="24"/>
          <w:szCs w:val="24"/>
        </w:rPr>
        <w:t xml:space="preserve"> and the</w:t>
      </w:r>
      <w:r w:rsidR="00310FBA">
        <w:rPr>
          <w:b/>
          <w:bCs/>
          <w:sz w:val="24"/>
          <w:szCs w:val="24"/>
        </w:rPr>
        <w:t xml:space="preserve"> simple analysing </w:t>
      </w:r>
      <w:r w:rsidR="003B379E">
        <w:rPr>
          <w:b/>
          <w:bCs/>
          <w:sz w:val="24"/>
          <w:szCs w:val="24"/>
        </w:rPr>
        <w:t>process</w:t>
      </w:r>
      <w:r w:rsidR="00A127EE" w:rsidRPr="00A127EE">
        <w:rPr>
          <w:bCs/>
          <w:sz w:val="24"/>
          <w:szCs w:val="24"/>
        </w:rPr>
        <w:t xml:space="preserve"> above</w:t>
      </w:r>
      <w:r w:rsidRPr="00143587">
        <w:rPr>
          <w:sz w:val="24"/>
          <w:szCs w:val="24"/>
        </w:rPr>
        <w:t xml:space="preserve">, the </w:t>
      </w:r>
      <w:r w:rsidR="003321FB" w:rsidRPr="003321FB">
        <w:rPr>
          <w:b/>
          <w:sz w:val="24"/>
          <w:szCs w:val="24"/>
        </w:rPr>
        <w:t xml:space="preserve">more advanced </w:t>
      </w:r>
      <w:r w:rsidR="00A127EE">
        <w:rPr>
          <w:b/>
          <w:bCs/>
          <w:sz w:val="24"/>
          <w:szCs w:val="24"/>
        </w:rPr>
        <w:t>analysis</w:t>
      </w:r>
      <w:r w:rsidRPr="00143587">
        <w:rPr>
          <w:sz w:val="24"/>
          <w:szCs w:val="24"/>
        </w:rPr>
        <w:t xml:space="preserve"> identifies</w:t>
      </w:r>
      <w:r>
        <w:rPr>
          <w:sz w:val="24"/>
          <w:szCs w:val="24"/>
        </w:rPr>
        <w:t xml:space="preserve"> additional insights, including:</w:t>
      </w:r>
    </w:p>
    <w:p w14:paraId="324D8D5A" w14:textId="77777777" w:rsidR="001F4D33" w:rsidRDefault="001F4D33" w:rsidP="001F4D33">
      <w:pPr>
        <w:pStyle w:val="ListParagraph"/>
        <w:ind w:left="1080"/>
        <w:rPr>
          <w:sz w:val="24"/>
          <w:szCs w:val="24"/>
          <w:lang w:val="en-US"/>
        </w:rPr>
      </w:pPr>
    </w:p>
    <w:p w14:paraId="282CB507" w14:textId="59BF44F4" w:rsidR="00894E05" w:rsidRDefault="00894E05" w:rsidP="00C17DDB">
      <w:pPr>
        <w:pStyle w:val="ListParagraph"/>
        <w:numPr>
          <w:ilvl w:val="2"/>
          <w:numId w:val="39"/>
        </w:numPr>
        <w:rPr>
          <w:sz w:val="24"/>
          <w:szCs w:val="24"/>
          <w:lang w:val="en-US"/>
        </w:rPr>
      </w:pPr>
      <w:r>
        <w:rPr>
          <w:sz w:val="24"/>
          <w:szCs w:val="24"/>
          <w:lang w:val="en-US"/>
        </w:rPr>
        <w:t xml:space="preserve">Confirmation that the </w:t>
      </w:r>
      <w:r w:rsidRPr="00542561">
        <w:rPr>
          <w:b/>
          <w:sz w:val="24"/>
          <w:szCs w:val="24"/>
          <w:lang w:val="en-US"/>
        </w:rPr>
        <w:t>flood event</w:t>
      </w:r>
      <w:r>
        <w:rPr>
          <w:sz w:val="24"/>
          <w:szCs w:val="24"/>
          <w:lang w:val="en-US"/>
        </w:rPr>
        <w:t xml:space="preserve"> </w:t>
      </w:r>
      <w:r w:rsidR="00A127EE">
        <w:rPr>
          <w:sz w:val="24"/>
          <w:szCs w:val="24"/>
          <w:lang w:val="en-US"/>
        </w:rPr>
        <w:t>(</w:t>
      </w:r>
      <w:r w:rsidR="004208F0">
        <w:rPr>
          <w:sz w:val="24"/>
          <w:szCs w:val="24"/>
          <w:lang w:val="en-US"/>
        </w:rPr>
        <w:t xml:space="preserve">in </w:t>
      </w:r>
      <w:r w:rsidR="00A127EE">
        <w:rPr>
          <w:sz w:val="24"/>
          <w:szCs w:val="24"/>
          <w:lang w:val="en-US"/>
        </w:rPr>
        <w:t>grey</w:t>
      </w:r>
      <w:r w:rsidR="004208F0">
        <w:rPr>
          <w:sz w:val="24"/>
          <w:szCs w:val="24"/>
          <w:lang w:val="en-US"/>
        </w:rPr>
        <w:t xml:space="preserve"> – hidden</w:t>
      </w:r>
      <w:r w:rsidR="00A127EE">
        <w:rPr>
          <w:sz w:val="24"/>
          <w:szCs w:val="24"/>
          <w:lang w:val="en-US"/>
        </w:rPr>
        <w:t xml:space="preserve">) </w:t>
      </w:r>
      <w:r>
        <w:rPr>
          <w:sz w:val="24"/>
          <w:szCs w:val="24"/>
          <w:lang w:val="en-US"/>
        </w:rPr>
        <w:t>is a truly devised and formed event-of-interest</w:t>
      </w:r>
      <w:r w:rsidR="00A127EE">
        <w:rPr>
          <w:sz w:val="24"/>
          <w:szCs w:val="24"/>
          <w:lang w:val="en-US"/>
        </w:rPr>
        <w:t xml:space="preserve"> (</w:t>
      </w:r>
      <w:r w:rsidR="004208F0">
        <w:rPr>
          <w:sz w:val="24"/>
          <w:szCs w:val="24"/>
          <w:lang w:val="en-US"/>
        </w:rPr>
        <w:t xml:space="preserve">in </w:t>
      </w:r>
      <w:r w:rsidR="00A127EE">
        <w:rPr>
          <w:sz w:val="24"/>
          <w:szCs w:val="24"/>
          <w:lang w:val="en-US"/>
        </w:rPr>
        <w:t>red</w:t>
      </w:r>
      <w:r w:rsidR="004208F0">
        <w:rPr>
          <w:sz w:val="24"/>
          <w:szCs w:val="24"/>
          <w:lang w:val="en-US"/>
        </w:rPr>
        <w:t xml:space="preserve"> – partially hidden</w:t>
      </w:r>
      <w:r w:rsidR="00A127EE">
        <w:rPr>
          <w:sz w:val="24"/>
          <w:szCs w:val="24"/>
          <w:lang w:val="en-US"/>
        </w:rPr>
        <w:t xml:space="preserve">), </w:t>
      </w:r>
      <w:r>
        <w:rPr>
          <w:sz w:val="24"/>
          <w:szCs w:val="24"/>
          <w:lang w:val="en-US"/>
        </w:rPr>
        <w:t>that does lead to a</w:t>
      </w:r>
      <w:r w:rsidR="003321FB">
        <w:rPr>
          <w:sz w:val="24"/>
          <w:szCs w:val="24"/>
          <w:lang w:val="en-US"/>
        </w:rPr>
        <w:t xml:space="preserve"> second</w:t>
      </w:r>
      <w:r>
        <w:rPr>
          <w:sz w:val="24"/>
          <w:szCs w:val="24"/>
          <w:lang w:val="en-US"/>
        </w:rPr>
        <w:t xml:space="preserve"> devised and formed </w:t>
      </w:r>
      <w:r w:rsidRPr="008F4430">
        <w:rPr>
          <w:b/>
          <w:sz w:val="24"/>
          <w:szCs w:val="24"/>
          <w:lang w:val="en-US"/>
        </w:rPr>
        <w:t>alert-worthy event</w:t>
      </w:r>
      <w:r w:rsidR="00A127EE" w:rsidRPr="00A127EE">
        <w:rPr>
          <w:sz w:val="24"/>
          <w:szCs w:val="24"/>
          <w:lang w:val="en-US"/>
        </w:rPr>
        <w:t xml:space="preserve"> (blue</w:t>
      </w:r>
      <w:r w:rsidR="004208F0">
        <w:rPr>
          <w:sz w:val="24"/>
          <w:szCs w:val="24"/>
          <w:lang w:val="en-US"/>
        </w:rPr>
        <w:t xml:space="preserve"> – fully shown</w:t>
      </w:r>
      <w:r w:rsidR="00A127EE" w:rsidRPr="00A127EE">
        <w:rPr>
          <w:sz w:val="24"/>
          <w:szCs w:val="24"/>
          <w:lang w:val="en-US"/>
        </w:rPr>
        <w:t>)</w:t>
      </w:r>
      <w:r w:rsidR="00A127EE">
        <w:rPr>
          <w:sz w:val="24"/>
          <w:szCs w:val="24"/>
          <w:lang w:val="en-US"/>
        </w:rPr>
        <w:t xml:space="preserve"> </w:t>
      </w:r>
      <w:r w:rsidR="00A127EE">
        <w:rPr>
          <w:rStyle w:val="FootnoteReference"/>
          <w:sz w:val="24"/>
          <w:szCs w:val="24"/>
          <w:lang w:val="en-US"/>
        </w:rPr>
        <w:footnoteReference w:id="90"/>
      </w:r>
      <w:r w:rsidRPr="00A127EE">
        <w:rPr>
          <w:sz w:val="24"/>
          <w:szCs w:val="24"/>
          <w:lang w:val="en-US"/>
        </w:rPr>
        <w:t>.</w:t>
      </w:r>
      <w:r>
        <w:rPr>
          <w:sz w:val="24"/>
          <w:szCs w:val="24"/>
          <w:lang w:val="en-US"/>
        </w:rPr>
        <w:t xml:space="preserve"> </w:t>
      </w:r>
    </w:p>
    <w:p w14:paraId="450BF007" w14:textId="1DEAE1FD" w:rsidR="0082782E" w:rsidRDefault="0082782E" w:rsidP="00894E05">
      <w:pPr>
        <w:jc w:val="center"/>
        <w:rPr>
          <w:sz w:val="24"/>
          <w:szCs w:val="24"/>
          <w:lang w:val="en-US"/>
        </w:rPr>
      </w:pPr>
      <w:r>
        <w:rPr>
          <w:noProof/>
          <w:lang w:eastAsia="en-CA"/>
        </w:rPr>
        <w:drawing>
          <wp:inline distT="0" distB="0" distL="0" distR="0" wp14:anchorId="56EC737C" wp14:editId="48174E50">
            <wp:extent cx="3038475" cy="19335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3038475" cy="1933575"/>
                    </a:xfrm>
                    <a:prstGeom prst="rect">
                      <a:avLst/>
                    </a:prstGeom>
                  </pic:spPr>
                </pic:pic>
              </a:graphicData>
            </a:graphic>
          </wp:inline>
        </w:drawing>
      </w:r>
    </w:p>
    <w:p w14:paraId="648827FA" w14:textId="1E6D1136" w:rsidR="003321FB" w:rsidRPr="00A127EE" w:rsidRDefault="003321FB" w:rsidP="00C17DDB">
      <w:pPr>
        <w:pStyle w:val="ListParagraph"/>
        <w:numPr>
          <w:ilvl w:val="0"/>
          <w:numId w:val="59"/>
        </w:numPr>
        <w:rPr>
          <w:sz w:val="24"/>
          <w:szCs w:val="24"/>
          <w:lang w:val="en-US"/>
        </w:rPr>
      </w:pPr>
      <w:r w:rsidRPr="00A127EE">
        <w:rPr>
          <w:sz w:val="24"/>
          <w:szCs w:val="24"/>
          <w:lang w:val="en-US"/>
        </w:rPr>
        <w:t xml:space="preserve">Like the flash flood, a </w:t>
      </w:r>
      <w:r w:rsidR="0082782E" w:rsidRPr="00A127EE">
        <w:rPr>
          <w:sz w:val="24"/>
          <w:szCs w:val="24"/>
          <w:lang w:val="en-US"/>
        </w:rPr>
        <w:t xml:space="preserve">difference between the </w:t>
      </w:r>
      <w:r w:rsidRPr="00A127EE">
        <w:rPr>
          <w:sz w:val="24"/>
          <w:szCs w:val="24"/>
          <w:lang w:val="en-US"/>
        </w:rPr>
        <w:t>flood</w:t>
      </w:r>
      <w:r w:rsidRPr="00A127EE">
        <w:rPr>
          <w:b/>
          <w:sz w:val="24"/>
          <w:szCs w:val="24"/>
          <w:lang w:val="en-US"/>
        </w:rPr>
        <w:t xml:space="preserve"> event-of-interest</w:t>
      </w:r>
      <w:r w:rsidRPr="00A127EE">
        <w:rPr>
          <w:sz w:val="24"/>
          <w:szCs w:val="24"/>
          <w:lang w:val="en-US"/>
        </w:rPr>
        <w:t xml:space="preserve"> and </w:t>
      </w:r>
      <w:r w:rsidRPr="00A127EE">
        <w:rPr>
          <w:b/>
          <w:sz w:val="24"/>
          <w:szCs w:val="24"/>
          <w:lang w:val="en-US"/>
        </w:rPr>
        <w:t>alert-worthy event</w:t>
      </w:r>
      <w:r w:rsidRPr="00A127EE">
        <w:rPr>
          <w:sz w:val="24"/>
          <w:szCs w:val="24"/>
          <w:lang w:val="en-US"/>
        </w:rPr>
        <w:t xml:space="preserve"> </w:t>
      </w:r>
      <w:r w:rsidR="0082782E" w:rsidRPr="00A127EE">
        <w:rPr>
          <w:sz w:val="24"/>
          <w:szCs w:val="24"/>
          <w:lang w:val="en-US"/>
        </w:rPr>
        <w:t xml:space="preserve">is the </w:t>
      </w:r>
      <w:r w:rsidR="00A127EE" w:rsidRPr="00A127EE">
        <w:rPr>
          <w:sz w:val="24"/>
          <w:szCs w:val="24"/>
          <w:lang w:val="en-US"/>
        </w:rPr>
        <w:t>timing</w:t>
      </w:r>
      <w:r w:rsidR="0082782E" w:rsidRPr="00A127EE">
        <w:rPr>
          <w:sz w:val="24"/>
          <w:szCs w:val="24"/>
          <w:lang w:val="en-US"/>
        </w:rPr>
        <w:t xml:space="preserve"> of the two event constructs. </w:t>
      </w:r>
      <w:r w:rsidRPr="00A127EE">
        <w:rPr>
          <w:sz w:val="24"/>
          <w:szCs w:val="24"/>
          <w:lang w:val="en-US"/>
        </w:rPr>
        <w:t xml:space="preserve">Unlike the flash flood, the start time of the </w:t>
      </w:r>
      <w:r w:rsidRPr="00A127EE">
        <w:rPr>
          <w:b/>
          <w:sz w:val="24"/>
          <w:szCs w:val="24"/>
          <w:lang w:val="en-US"/>
        </w:rPr>
        <w:t>flood alert-worthy event</w:t>
      </w:r>
      <w:r w:rsidRPr="00A127EE">
        <w:rPr>
          <w:sz w:val="24"/>
          <w:szCs w:val="24"/>
          <w:lang w:val="en-US"/>
        </w:rPr>
        <w:t xml:space="preserve"> is not the current point-in-time A. </w:t>
      </w:r>
    </w:p>
    <w:p w14:paraId="7301EBDA" w14:textId="77777777" w:rsidR="003321FB" w:rsidRPr="003321FB" w:rsidRDefault="003321FB" w:rsidP="003321FB">
      <w:pPr>
        <w:pStyle w:val="ListParagraph"/>
        <w:rPr>
          <w:sz w:val="24"/>
          <w:szCs w:val="24"/>
          <w:lang w:val="en-US"/>
        </w:rPr>
      </w:pPr>
    </w:p>
    <w:p w14:paraId="17D6FCC8" w14:textId="21A56A29" w:rsidR="0082782E" w:rsidRPr="0082782E" w:rsidRDefault="008B1B51" w:rsidP="00C17DDB">
      <w:pPr>
        <w:pStyle w:val="ListParagraph"/>
        <w:numPr>
          <w:ilvl w:val="0"/>
          <w:numId w:val="59"/>
        </w:numPr>
        <w:rPr>
          <w:sz w:val="24"/>
          <w:szCs w:val="24"/>
          <w:lang w:val="en-US"/>
        </w:rPr>
      </w:pPr>
      <w:r>
        <w:rPr>
          <w:sz w:val="24"/>
          <w:szCs w:val="24"/>
          <w:lang w:val="en-US"/>
        </w:rPr>
        <w:t xml:space="preserve">All other points discussed in </w:t>
      </w:r>
      <w:r w:rsidR="00A127EE">
        <w:rPr>
          <w:sz w:val="24"/>
          <w:szCs w:val="24"/>
          <w:lang w:val="en-US"/>
        </w:rPr>
        <w:t>bullets</w:t>
      </w:r>
      <w:r>
        <w:rPr>
          <w:sz w:val="24"/>
          <w:szCs w:val="24"/>
          <w:lang w:val="en-US"/>
        </w:rPr>
        <w:t xml:space="preserve"> </w:t>
      </w:r>
      <w:r w:rsidR="00A127EE">
        <w:rPr>
          <w:sz w:val="24"/>
          <w:szCs w:val="24"/>
          <w:lang w:val="en-US"/>
        </w:rPr>
        <w:t xml:space="preserve">1, </w:t>
      </w:r>
      <w:r>
        <w:rPr>
          <w:sz w:val="24"/>
          <w:szCs w:val="24"/>
          <w:lang w:val="en-US"/>
        </w:rPr>
        <w:t xml:space="preserve">2 and 3 of the simple analysis section apply </w:t>
      </w:r>
      <w:r w:rsidRPr="00A127EE">
        <w:rPr>
          <w:b/>
          <w:sz w:val="24"/>
          <w:szCs w:val="24"/>
          <w:lang w:val="en-US"/>
        </w:rPr>
        <w:t>e</w:t>
      </w:r>
      <w:r w:rsidR="00A127EE" w:rsidRPr="00A127EE">
        <w:rPr>
          <w:b/>
          <w:sz w:val="24"/>
          <w:szCs w:val="24"/>
          <w:lang w:val="en-US"/>
        </w:rPr>
        <w:t>xcept for the decision to defer</w:t>
      </w:r>
      <w:r w:rsidR="00A127EE">
        <w:rPr>
          <w:sz w:val="24"/>
          <w:szCs w:val="24"/>
          <w:lang w:val="en-US"/>
        </w:rPr>
        <w:t xml:space="preserve"> the flood alert-worthy event to a following and separate alerting situation.</w:t>
      </w:r>
    </w:p>
    <w:p w14:paraId="432D923A" w14:textId="77777777" w:rsidR="0082782E" w:rsidRPr="0082782E" w:rsidRDefault="0082782E" w:rsidP="0082782E">
      <w:pPr>
        <w:pStyle w:val="ListParagraph"/>
        <w:ind w:left="1800"/>
        <w:rPr>
          <w:sz w:val="24"/>
          <w:szCs w:val="24"/>
          <w:lang w:val="en-US"/>
        </w:rPr>
      </w:pPr>
    </w:p>
    <w:p w14:paraId="6327821B" w14:textId="6CA5A946" w:rsidR="00927EF5" w:rsidRPr="00424495" w:rsidRDefault="00042110" w:rsidP="00C17DDB">
      <w:pPr>
        <w:pStyle w:val="ListParagraph"/>
        <w:numPr>
          <w:ilvl w:val="0"/>
          <w:numId w:val="59"/>
        </w:numPr>
        <w:rPr>
          <w:sz w:val="24"/>
          <w:szCs w:val="24"/>
          <w:lang w:val="en-US"/>
        </w:rPr>
      </w:pPr>
      <w:r w:rsidRPr="00042110">
        <w:rPr>
          <w:sz w:val="24"/>
          <w:szCs w:val="24"/>
        </w:rPr>
        <w:t xml:space="preserve">Other agencies may initiate </w:t>
      </w:r>
      <w:r w:rsidRPr="00042110">
        <w:rPr>
          <w:b/>
          <w:bCs/>
          <w:sz w:val="24"/>
          <w:szCs w:val="24"/>
        </w:rPr>
        <w:t xml:space="preserve">secondary response </w:t>
      </w:r>
      <w:r w:rsidR="000C7E09">
        <w:rPr>
          <w:b/>
          <w:bCs/>
          <w:sz w:val="24"/>
          <w:szCs w:val="24"/>
        </w:rPr>
        <w:t>activities</w:t>
      </w:r>
      <w:r w:rsidRPr="00042110">
        <w:rPr>
          <w:sz w:val="24"/>
          <w:szCs w:val="24"/>
        </w:rPr>
        <w:t xml:space="preserve">, such as </w:t>
      </w:r>
      <w:r w:rsidR="000C7E09" w:rsidRPr="000C7E09">
        <w:rPr>
          <w:b/>
          <w:sz w:val="24"/>
          <w:szCs w:val="24"/>
        </w:rPr>
        <w:t>constructing</w:t>
      </w:r>
      <w:r w:rsidR="000C7E09">
        <w:rPr>
          <w:sz w:val="24"/>
          <w:szCs w:val="24"/>
        </w:rPr>
        <w:t xml:space="preserve"> </w:t>
      </w:r>
      <w:r w:rsidRPr="00042110">
        <w:rPr>
          <w:b/>
          <w:bCs/>
          <w:sz w:val="24"/>
          <w:szCs w:val="24"/>
        </w:rPr>
        <w:t>emergency water barrier</w:t>
      </w:r>
      <w:r w:rsidR="000C7E09">
        <w:rPr>
          <w:b/>
          <w:bCs/>
          <w:sz w:val="24"/>
          <w:szCs w:val="24"/>
        </w:rPr>
        <w:t>s</w:t>
      </w:r>
      <w:r w:rsidRPr="00042110">
        <w:rPr>
          <w:b/>
          <w:bCs/>
          <w:sz w:val="24"/>
          <w:szCs w:val="24"/>
        </w:rPr>
        <w:t xml:space="preserve"> </w:t>
      </w:r>
      <w:r w:rsidRPr="00042110">
        <w:rPr>
          <w:sz w:val="24"/>
          <w:szCs w:val="24"/>
        </w:rPr>
        <w:t xml:space="preserve">to </w:t>
      </w:r>
      <w:r w:rsidR="00424495">
        <w:rPr>
          <w:sz w:val="24"/>
          <w:szCs w:val="24"/>
        </w:rPr>
        <w:t xml:space="preserve">address the concern </w:t>
      </w:r>
      <w:r w:rsidR="00424495">
        <w:rPr>
          <w:bCs/>
          <w:sz w:val="24"/>
          <w:szCs w:val="24"/>
        </w:rPr>
        <w:t>of</w:t>
      </w:r>
      <w:r w:rsidRPr="00424495">
        <w:rPr>
          <w:sz w:val="24"/>
          <w:szCs w:val="24"/>
        </w:rPr>
        <w:t xml:space="preserve"> th</w:t>
      </w:r>
      <w:r w:rsidR="000C7E09">
        <w:rPr>
          <w:sz w:val="24"/>
          <w:szCs w:val="24"/>
        </w:rPr>
        <w:t>e advancing water, thereby impacting the location and timing details of the flash flood and flood events-of-interest.</w:t>
      </w:r>
    </w:p>
    <w:p w14:paraId="306FAB9A" w14:textId="77777777" w:rsidR="00A25CCA" w:rsidRPr="008D5135" w:rsidRDefault="00A25CCA" w:rsidP="00A25CCA">
      <w:pPr>
        <w:pStyle w:val="ListParagraph"/>
        <w:rPr>
          <w:sz w:val="24"/>
          <w:szCs w:val="24"/>
          <w:lang w:val="en-US"/>
        </w:rPr>
      </w:pPr>
    </w:p>
    <w:p w14:paraId="7EAB1175" w14:textId="77777777" w:rsidR="000C7E09" w:rsidRDefault="000C7E09">
      <w:pPr>
        <w:rPr>
          <w:sz w:val="24"/>
          <w:szCs w:val="24"/>
        </w:rPr>
      </w:pPr>
      <w:r>
        <w:rPr>
          <w:sz w:val="24"/>
          <w:szCs w:val="24"/>
        </w:rPr>
        <w:br w:type="page"/>
      </w:r>
    </w:p>
    <w:p w14:paraId="1DF7C823" w14:textId="0F3030DC" w:rsidR="00A127EE" w:rsidRDefault="000661D2" w:rsidP="00C17DDB">
      <w:pPr>
        <w:pStyle w:val="ListParagraph"/>
        <w:numPr>
          <w:ilvl w:val="0"/>
          <w:numId w:val="39"/>
        </w:numPr>
        <w:rPr>
          <w:sz w:val="24"/>
          <w:szCs w:val="24"/>
          <w:lang w:val="en-US"/>
        </w:rPr>
      </w:pPr>
      <w:r>
        <w:rPr>
          <w:sz w:val="24"/>
          <w:szCs w:val="24"/>
        </w:rPr>
        <w:t>Like bullet 2 in the simple analysis, t</w:t>
      </w:r>
      <w:r w:rsidR="00A127EE" w:rsidRPr="00143587">
        <w:rPr>
          <w:sz w:val="24"/>
          <w:szCs w:val="24"/>
        </w:rPr>
        <w:t xml:space="preserve">he </w:t>
      </w:r>
      <w:r w:rsidR="00A127EE" w:rsidRPr="00143587">
        <w:rPr>
          <w:b/>
          <w:bCs/>
          <w:sz w:val="24"/>
          <w:szCs w:val="24"/>
        </w:rPr>
        <w:t>analysis</w:t>
      </w:r>
      <w:r w:rsidR="00A127EE" w:rsidRPr="00143587">
        <w:rPr>
          <w:sz w:val="24"/>
          <w:szCs w:val="24"/>
        </w:rPr>
        <w:t xml:space="preserve"> confirms the</w:t>
      </w:r>
      <w:r w:rsidR="00A127EE">
        <w:rPr>
          <w:sz w:val="24"/>
          <w:szCs w:val="24"/>
        </w:rPr>
        <w:t xml:space="preserve"> alert-worthy </w:t>
      </w:r>
      <w:r w:rsidR="00A127EE">
        <w:rPr>
          <w:b/>
          <w:bCs/>
          <w:sz w:val="24"/>
          <w:szCs w:val="24"/>
        </w:rPr>
        <w:t>ar</w:t>
      </w:r>
      <w:r w:rsidR="00A127EE" w:rsidRPr="00143587">
        <w:rPr>
          <w:b/>
          <w:bCs/>
          <w:sz w:val="24"/>
          <w:szCs w:val="24"/>
        </w:rPr>
        <w:t>ea of concern</w:t>
      </w:r>
      <w:r w:rsidR="00A127EE">
        <w:rPr>
          <w:sz w:val="24"/>
          <w:szCs w:val="24"/>
        </w:rPr>
        <w:t xml:space="preserve"> for the client completely matches with</w:t>
      </w:r>
      <w:r w:rsidR="00A127EE" w:rsidRPr="00143587">
        <w:rPr>
          <w:sz w:val="24"/>
          <w:szCs w:val="24"/>
        </w:rPr>
        <w:t xml:space="preserve"> the </w:t>
      </w:r>
      <w:r w:rsidR="00A127EE" w:rsidRPr="00517EBA">
        <w:rPr>
          <w:bCs/>
          <w:sz w:val="24"/>
          <w:szCs w:val="24"/>
        </w:rPr>
        <w:t xml:space="preserve">flood </w:t>
      </w:r>
      <w:r w:rsidR="00A127EE" w:rsidRPr="00143587">
        <w:rPr>
          <w:b/>
          <w:bCs/>
          <w:sz w:val="24"/>
          <w:szCs w:val="24"/>
        </w:rPr>
        <w:t>event</w:t>
      </w:r>
      <w:r w:rsidR="00A127EE">
        <w:rPr>
          <w:b/>
          <w:bCs/>
          <w:sz w:val="24"/>
          <w:szCs w:val="24"/>
        </w:rPr>
        <w:t>-</w:t>
      </w:r>
      <w:r w:rsidR="00A127EE" w:rsidRPr="00143587">
        <w:rPr>
          <w:b/>
          <w:bCs/>
          <w:sz w:val="24"/>
          <w:szCs w:val="24"/>
        </w:rPr>
        <w:t>of</w:t>
      </w:r>
      <w:r w:rsidR="00A127EE">
        <w:rPr>
          <w:b/>
          <w:bCs/>
          <w:sz w:val="24"/>
          <w:szCs w:val="24"/>
        </w:rPr>
        <w:t>-</w:t>
      </w:r>
      <w:r w:rsidR="00A127EE" w:rsidRPr="00143587">
        <w:rPr>
          <w:b/>
          <w:bCs/>
          <w:sz w:val="24"/>
          <w:szCs w:val="24"/>
        </w:rPr>
        <w:t>interest</w:t>
      </w:r>
      <w:r w:rsidR="00A127EE" w:rsidRPr="001002D5">
        <w:rPr>
          <w:bCs/>
          <w:sz w:val="24"/>
          <w:szCs w:val="24"/>
        </w:rPr>
        <w:t xml:space="preserve"> area</w:t>
      </w:r>
      <w:r w:rsidR="00A127EE" w:rsidRPr="001002D5">
        <w:rPr>
          <w:sz w:val="24"/>
          <w:szCs w:val="24"/>
        </w:rPr>
        <w:t>.</w:t>
      </w:r>
    </w:p>
    <w:p w14:paraId="45C5A14F" w14:textId="77777777" w:rsidR="00A127EE" w:rsidRDefault="00A127EE" w:rsidP="00A127EE">
      <w:pPr>
        <w:pStyle w:val="ListParagraph"/>
        <w:ind w:left="1080"/>
        <w:rPr>
          <w:sz w:val="24"/>
          <w:szCs w:val="24"/>
          <w:lang w:val="en-US"/>
        </w:rPr>
      </w:pPr>
    </w:p>
    <w:p w14:paraId="2F3449D2" w14:textId="3783FF7B" w:rsidR="00A127EE" w:rsidRPr="00640590" w:rsidRDefault="00A127EE" w:rsidP="00C17DDB">
      <w:pPr>
        <w:pStyle w:val="ListParagraph"/>
        <w:numPr>
          <w:ilvl w:val="1"/>
          <w:numId w:val="39"/>
        </w:numPr>
        <w:rPr>
          <w:sz w:val="24"/>
          <w:szCs w:val="24"/>
          <w:lang w:val="en-US"/>
        </w:rPr>
      </w:pPr>
      <w:r w:rsidRPr="00143587">
        <w:rPr>
          <w:sz w:val="24"/>
          <w:szCs w:val="24"/>
        </w:rPr>
        <w:t xml:space="preserve">The </w:t>
      </w:r>
      <w:r w:rsidRPr="00143587">
        <w:rPr>
          <w:b/>
          <w:bCs/>
          <w:sz w:val="24"/>
          <w:szCs w:val="24"/>
        </w:rPr>
        <w:t>scope of analysis</w:t>
      </w:r>
      <w:r w:rsidRPr="00143587">
        <w:rPr>
          <w:sz w:val="24"/>
          <w:szCs w:val="24"/>
        </w:rPr>
        <w:t xml:space="preserve"> </w:t>
      </w:r>
      <w:r>
        <w:rPr>
          <w:sz w:val="24"/>
          <w:szCs w:val="24"/>
        </w:rPr>
        <w:t xml:space="preserve">also determines </w:t>
      </w:r>
      <w:r w:rsidRPr="00143587">
        <w:rPr>
          <w:sz w:val="24"/>
          <w:szCs w:val="24"/>
        </w:rPr>
        <w:t xml:space="preserve">a </w:t>
      </w:r>
      <w:r w:rsidRPr="00143587">
        <w:rPr>
          <w:b/>
          <w:bCs/>
          <w:sz w:val="24"/>
          <w:szCs w:val="24"/>
        </w:rPr>
        <w:t>set of</w:t>
      </w:r>
      <w:r w:rsidR="000661D2">
        <w:rPr>
          <w:b/>
          <w:bCs/>
          <w:sz w:val="24"/>
          <w:szCs w:val="24"/>
        </w:rPr>
        <w:t xml:space="preserve"> </w:t>
      </w:r>
      <w:proofErr w:type="gramStart"/>
      <w:r>
        <w:rPr>
          <w:b/>
          <w:bCs/>
          <w:sz w:val="24"/>
          <w:szCs w:val="24"/>
        </w:rPr>
        <w:t>flood based</w:t>
      </w:r>
      <w:proofErr w:type="gramEnd"/>
      <w:r w:rsidRPr="00143587">
        <w:rPr>
          <w:b/>
          <w:bCs/>
          <w:sz w:val="24"/>
          <w:szCs w:val="24"/>
        </w:rPr>
        <w:t xml:space="preserve"> impacts</w:t>
      </w:r>
      <w:r w:rsidRPr="00143587">
        <w:rPr>
          <w:sz w:val="24"/>
          <w:szCs w:val="24"/>
        </w:rPr>
        <w:t xml:space="preserve"> directly resulting from the </w:t>
      </w:r>
      <w:r w:rsidR="000661D2" w:rsidRPr="000661D2">
        <w:rPr>
          <w:b/>
          <w:sz w:val="24"/>
          <w:szCs w:val="24"/>
        </w:rPr>
        <w:t>high</w:t>
      </w:r>
      <w:r w:rsidRPr="00143587">
        <w:rPr>
          <w:b/>
          <w:bCs/>
          <w:sz w:val="24"/>
          <w:szCs w:val="24"/>
        </w:rPr>
        <w:t xml:space="preserve"> water</w:t>
      </w:r>
      <w:r w:rsidRPr="00517EBA">
        <w:rPr>
          <w:bCs/>
          <w:sz w:val="24"/>
          <w:szCs w:val="24"/>
        </w:rPr>
        <w:t xml:space="preserve">. This would be </w:t>
      </w:r>
      <w:r>
        <w:rPr>
          <w:bCs/>
          <w:sz w:val="24"/>
          <w:szCs w:val="24"/>
        </w:rPr>
        <w:t xml:space="preserve">extracted </w:t>
      </w:r>
      <w:r w:rsidR="000661D2">
        <w:rPr>
          <w:sz w:val="24"/>
          <w:szCs w:val="24"/>
        </w:rPr>
        <w:t xml:space="preserve">from the </w:t>
      </w:r>
      <w:r>
        <w:rPr>
          <w:sz w:val="24"/>
          <w:szCs w:val="24"/>
        </w:rPr>
        <w:t xml:space="preserve">flood event-type information stored on </w:t>
      </w:r>
      <w:r w:rsidR="000661D2">
        <w:rPr>
          <w:sz w:val="24"/>
          <w:szCs w:val="24"/>
        </w:rPr>
        <w:t>file,</w:t>
      </w:r>
      <w:r>
        <w:rPr>
          <w:sz w:val="24"/>
          <w:szCs w:val="24"/>
        </w:rPr>
        <w:t xml:space="preserve"> and as constrained by the alert-worthy area of concern. </w:t>
      </w:r>
    </w:p>
    <w:p w14:paraId="53471E37" w14:textId="77777777" w:rsidR="00A127EE" w:rsidRPr="00A127EE" w:rsidRDefault="00A127EE" w:rsidP="00A127EE">
      <w:pPr>
        <w:pStyle w:val="ListParagraph"/>
        <w:ind w:left="360"/>
        <w:rPr>
          <w:sz w:val="24"/>
          <w:szCs w:val="24"/>
          <w:lang w:val="en-US"/>
        </w:rPr>
      </w:pPr>
    </w:p>
    <w:p w14:paraId="63BC49F5" w14:textId="45FFC804" w:rsidR="000661D2" w:rsidRDefault="000661D2" w:rsidP="00C17DDB">
      <w:pPr>
        <w:pStyle w:val="ListParagraph"/>
        <w:numPr>
          <w:ilvl w:val="0"/>
          <w:numId w:val="39"/>
        </w:numPr>
        <w:rPr>
          <w:sz w:val="24"/>
          <w:szCs w:val="24"/>
          <w:lang w:val="en-US"/>
        </w:rPr>
      </w:pPr>
      <w:r>
        <w:rPr>
          <w:sz w:val="24"/>
          <w:szCs w:val="24"/>
        </w:rPr>
        <w:t>Like bullet 2 in the simple analysis, t</w:t>
      </w:r>
      <w:r w:rsidRPr="00143587">
        <w:rPr>
          <w:sz w:val="24"/>
          <w:szCs w:val="24"/>
        </w:rPr>
        <w:t xml:space="preserve">he </w:t>
      </w:r>
      <w:r w:rsidRPr="00143587">
        <w:rPr>
          <w:b/>
          <w:bCs/>
          <w:sz w:val="24"/>
          <w:szCs w:val="24"/>
        </w:rPr>
        <w:t>analysis</w:t>
      </w:r>
      <w:r>
        <w:rPr>
          <w:sz w:val="24"/>
          <w:szCs w:val="24"/>
        </w:rPr>
        <w:t xml:space="preserve"> confirms the alert-worthy</w:t>
      </w:r>
      <w:r w:rsidRPr="00143587">
        <w:rPr>
          <w:sz w:val="24"/>
          <w:szCs w:val="24"/>
        </w:rPr>
        <w:t xml:space="preserve"> </w:t>
      </w:r>
      <w:r w:rsidRPr="00143587">
        <w:rPr>
          <w:b/>
          <w:bCs/>
          <w:sz w:val="24"/>
          <w:szCs w:val="24"/>
        </w:rPr>
        <w:t>timing of concern</w:t>
      </w:r>
      <w:r w:rsidRPr="00143587">
        <w:rPr>
          <w:sz w:val="24"/>
          <w:szCs w:val="24"/>
        </w:rPr>
        <w:t xml:space="preserve"> for </w:t>
      </w:r>
      <w:r>
        <w:rPr>
          <w:sz w:val="24"/>
          <w:szCs w:val="24"/>
        </w:rPr>
        <w:t>the client is a subset of the timing of the flood event-of-interest</w:t>
      </w:r>
      <w:r w:rsidRPr="00143587">
        <w:rPr>
          <w:sz w:val="24"/>
          <w:szCs w:val="24"/>
        </w:rPr>
        <w:t xml:space="preserve">. </w:t>
      </w:r>
    </w:p>
    <w:p w14:paraId="496E2354" w14:textId="77777777" w:rsidR="000661D2" w:rsidRPr="000B6C24" w:rsidRDefault="000661D2" w:rsidP="000661D2">
      <w:pPr>
        <w:pStyle w:val="ListParagraph"/>
        <w:rPr>
          <w:sz w:val="24"/>
          <w:szCs w:val="24"/>
          <w:lang w:val="en-US"/>
        </w:rPr>
      </w:pPr>
    </w:p>
    <w:p w14:paraId="3914CD51" w14:textId="42DCD6F6" w:rsidR="000661D2" w:rsidRPr="00927EF5" w:rsidRDefault="000661D2" w:rsidP="00C17DDB">
      <w:pPr>
        <w:pStyle w:val="ListParagraph"/>
        <w:numPr>
          <w:ilvl w:val="1"/>
          <w:numId w:val="39"/>
        </w:numPr>
        <w:rPr>
          <w:sz w:val="24"/>
          <w:szCs w:val="24"/>
          <w:lang w:val="en-US"/>
        </w:rPr>
      </w:pPr>
      <w:r w:rsidRPr="00143587">
        <w:rPr>
          <w:sz w:val="24"/>
          <w:szCs w:val="24"/>
        </w:rPr>
        <w:t xml:space="preserve">The </w:t>
      </w:r>
      <w:r w:rsidRPr="00143587">
        <w:rPr>
          <w:b/>
          <w:bCs/>
          <w:sz w:val="24"/>
          <w:szCs w:val="24"/>
        </w:rPr>
        <w:t>analysis</w:t>
      </w:r>
      <w:r w:rsidRPr="00143587">
        <w:rPr>
          <w:sz w:val="24"/>
          <w:szCs w:val="24"/>
        </w:rPr>
        <w:t xml:space="preserve"> acknowledges that the </w:t>
      </w:r>
      <w:r w:rsidRPr="00143587">
        <w:rPr>
          <w:b/>
          <w:bCs/>
          <w:sz w:val="24"/>
          <w:szCs w:val="24"/>
        </w:rPr>
        <w:t>timing of concern</w:t>
      </w:r>
      <w:r w:rsidRPr="00143587">
        <w:rPr>
          <w:sz w:val="24"/>
          <w:szCs w:val="24"/>
        </w:rPr>
        <w:t xml:space="preserve"> for the </w:t>
      </w:r>
      <w:r w:rsidRPr="00143587">
        <w:rPr>
          <w:b/>
          <w:bCs/>
          <w:sz w:val="24"/>
          <w:szCs w:val="24"/>
        </w:rPr>
        <w:t>flood event of interest</w:t>
      </w:r>
      <w:r w:rsidRPr="00143587">
        <w:rPr>
          <w:sz w:val="24"/>
          <w:szCs w:val="24"/>
        </w:rPr>
        <w:t xml:space="preserve"> extends </w:t>
      </w:r>
      <w:r w:rsidRPr="00143587">
        <w:rPr>
          <w:b/>
          <w:bCs/>
          <w:sz w:val="24"/>
          <w:szCs w:val="24"/>
        </w:rPr>
        <w:t>far enough into the future</w:t>
      </w:r>
      <w:r w:rsidRPr="00143587">
        <w:rPr>
          <w:sz w:val="24"/>
          <w:szCs w:val="24"/>
        </w:rPr>
        <w:t xml:space="preserve"> that its </w:t>
      </w:r>
      <w:r w:rsidRPr="00143587">
        <w:rPr>
          <w:b/>
          <w:bCs/>
          <w:sz w:val="24"/>
          <w:szCs w:val="24"/>
        </w:rPr>
        <w:t>end timing</w:t>
      </w:r>
      <w:r w:rsidRPr="00143587">
        <w:rPr>
          <w:sz w:val="24"/>
          <w:szCs w:val="24"/>
        </w:rPr>
        <w:t xml:space="preserve"> is </w:t>
      </w:r>
      <w:r w:rsidRPr="00143587">
        <w:rPr>
          <w:b/>
          <w:bCs/>
          <w:sz w:val="24"/>
          <w:szCs w:val="24"/>
        </w:rPr>
        <w:t>not currently relevant</w:t>
      </w:r>
      <w:r w:rsidRPr="00143587">
        <w:rPr>
          <w:sz w:val="24"/>
          <w:szCs w:val="24"/>
        </w:rPr>
        <w:t xml:space="preserve"> at</w:t>
      </w:r>
      <w:r>
        <w:rPr>
          <w:sz w:val="24"/>
          <w:szCs w:val="24"/>
        </w:rPr>
        <w:t xml:space="preserve"> the current</w:t>
      </w:r>
      <w:r w:rsidRPr="00143587">
        <w:rPr>
          <w:sz w:val="24"/>
          <w:szCs w:val="24"/>
        </w:rPr>
        <w:t xml:space="preserve"> </w:t>
      </w:r>
      <w:r>
        <w:rPr>
          <w:b/>
          <w:bCs/>
          <w:sz w:val="24"/>
          <w:szCs w:val="24"/>
        </w:rPr>
        <w:t>p</w:t>
      </w:r>
      <w:r w:rsidRPr="00143587">
        <w:rPr>
          <w:b/>
          <w:bCs/>
          <w:sz w:val="24"/>
          <w:szCs w:val="24"/>
        </w:rPr>
        <w:t>oint</w:t>
      </w:r>
      <w:r>
        <w:rPr>
          <w:b/>
          <w:bCs/>
          <w:sz w:val="24"/>
          <w:szCs w:val="24"/>
        </w:rPr>
        <w:t xml:space="preserve">-in-time </w:t>
      </w:r>
      <w:r w:rsidRPr="00143587">
        <w:rPr>
          <w:b/>
          <w:bCs/>
          <w:sz w:val="24"/>
          <w:szCs w:val="24"/>
        </w:rPr>
        <w:t>A</w:t>
      </w:r>
      <w:r w:rsidRPr="00143587">
        <w:rPr>
          <w:sz w:val="24"/>
          <w:szCs w:val="24"/>
        </w:rPr>
        <w:t xml:space="preserve">. Future </w:t>
      </w:r>
      <w:r w:rsidRPr="00143587">
        <w:rPr>
          <w:b/>
          <w:bCs/>
          <w:sz w:val="24"/>
          <w:szCs w:val="24"/>
        </w:rPr>
        <w:t>update alert messages</w:t>
      </w:r>
      <w:r w:rsidRPr="00143587">
        <w:rPr>
          <w:sz w:val="24"/>
          <w:szCs w:val="24"/>
        </w:rPr>
        <w:t xml:space="preserve"> will provide </w:t>
      </w:r>
      <w:r w:rsidRPr="00143587">
        <w:rPr>
          <w:b/>
          <w:bCs/>
          <w:sz w:val="24"/>
          <w:szCs w:val="24"/>
        </w:rPr>
        <w:t>timely information</w:t>
      </w:r>
      <w:r w:rsidRPr="00143587">
        <w:rPr>
          <w:sz w:val="24"/>
          <w:szCs w:val="24"/>
        </w:rPr>
        <w:t xml:space="preserve"> regarding the</w:t>
      </w:r>
      <w:r>
        <w:rPr>
          <w:sz w:val="24"/>
          <w:szCs w:val="24"/>
        </w:rPr>
        <w:t xml:space="preserve"> flood</w:t>
      </w:r>
      <w:r w:rsidRPr="00143587">
        <w:rPr>
          <w:sz w:val="24"/>
          <w:szCs w:val="24"/>
        </w:rPr>
        <w:t xml:space="preserve"> </w:t>
      </w:r>
      <w:r>
        <w:rPr>
          <w:b/>
          <w:bCs/>
          <w:sz w:val="24"/>
          <w:szCs w:val="24"/>
        </w:rPr>
        <w:t>event</w:t>
      </w:r>
      <w:r w:rsidRPr="00143587">
        <w:rPr>
          <w:b/>
          <w:bCs/>
          <w:sz w:val="24"/>
          <w:szCs w:val="24"/>
        </w:rPr>
        <w:t xml:space="preserve"> </w:t>
      </w:r>
      <w:r>
        <w:rPr>
          <w:b/>
          <w:bCs/>
          <w:sz w:val="24"/>
          <w:szCs w:val="24"/>
        </w:rPr>
        <w:t>ending</w:t>
      </w:r>
      <w:r>
        <w:rPr>
          <w:sz w:val="24"/>
          <w:szCs w:val="24"/>
        </w:rPr>
        <w:t xml:space="preserve"> before the ending</w:t>
      </w:r>
      <w:r w:rsidRPr="00143587">
        <w:rPr>
          <w:sz w:val="24"/>
          <w:szCs w:val="24"/>
        </w:rPr>
        <w:t xml:space="preserve"> occurs.</w:t>
      </w:r>
    </w:p>
    <w:p w14:paraId="053D1045" w14:textId="77777777" w:rsidR="000661D2" w:rsidRPr="000661D2" w:rsidRDefault="000661D2" w:rsidP="000661D2">
      <w:pPr>
        <w:pStyle w:val="ListParagraph"/>
        <w:ind w:left="360"/>
        <w:rPr>
          <w:sz w:val="24"/>
          <w:szCs w:val="24"/>
          <w:lang w:val="en-US"/>
        </w:rPr>
      </w:pPr>
    </w:p>
    <w:p w14:paraId="13F81D77" w14:textId="2E1D02F2" w:rsidR="000553C5" w:rsidRDefault="00042110" w:rsidP="00C17DDB">
      <w:pPr>
        <w:pStyle w:val="ListParagraph"/>
        <w:numPr>
          <w:ilvl w:val="0"/>
          <w:numId w:val="39"/>
        </w:numPr>
        <w:rPr>
          <w:sz w:val="24"/>
          <w:szCs w:val="24"/>
          <w:lang w:val="en-US"/>
        </w:rPr>
      </w:pPr>
      <w:r w:rsidRPr="00042110">
        <w:rPr>
          <w:sz w:val="24"/>
          <w:szCs w:val="24"/>
        </w:rPr>
        <w:t xml:space="preserve">The </w:t>
      </w:r>
      <w:r w:rsidRPr="00042110">
        <w:rPr>
          <w:b/>
          <w:bCs/>
          <w:sz w:val="24"/>
          <w:szCs w:val="24"/>
        </w:rPr>
        <w:t>analysis</w:t>
      </w:r>
      <w:r w:rsidR="008B1B51">
        <w:rPr>
          <w:sz w:val="24"/>
          <w:szCs w:val="24"/>
        </w:rPr>
        <w:t xml:space="preserve"> notes </w:t>
      </w:r>
      <w:r w:rsidRPr="00042110">
        <w:rPr>
          <w:sz w:val="24"/>
          <w:szCs w:val="24"/>
        </w:rPr>
        <w:t>th</w:t>
      </w:r>
      <w:r w:rsidR="000661D2">
        <w:rPr>
          <w:sz w:val="24"/>
          <w:szCs w:val="24"/>
        </w:rPr>
        <w:t xml:space="preserve">at it is </w:t>
      </w:r>
      <w:r w:rsidR="008B1B51">
        <w:rPr>
          <w:sz w:val="24"/>
          <w:szCs w:val="24"/>
        </w:rPr>
        <w:t>antecedent</w:t>
      </w:r>
      <w:r w:rsidRPr="00042110">
        <w:rPr>
          <w:sz w:val="24"/>
          <w:szCs w:val="24"/>
        </w:rPr>
        <w:t xml:space="preserve"> </w:t>
      </w:r>
      <w:r w:rsidRPr="00042110">
        <w:rPr>
          <w:b/>
          <w:bCs/>
          <w:sz w:val="24"/>
          <w:szCs w:val="24"/>
        </w:rPr>
        <w:t>rising water condition</w:t>
      </w:r>
      <w:r w:rsidR="000661D2">
        <w:rPr>
          <w:b/>
          <w:bCs/>
          <w:sz w:val="24"/>
          <w:szCs w:val="24"/>
        </w:rPr>
        <w:t>s</w:t>
      </w:r>
      <w:r w:rsidR="00424495">
        <w:rPr>
          <w:sz w:val="24"/>
          <w:szCs w:val="24"/>
        </w:rPr>
        <w:t xml:space="preserve"> </w:t>
      </w:r>
      <w:r w:rsidR="000661D2">
        <w:rPr>
          <w:sz w:val="24"/>
          <w:szCs w:val="24"/>
        </w:rPr>
        <w:t xml:space="preserve">that </w:t>
      </w:r>
      <w:r w:rsidR="00424495">
        <w:rPr>
          <w:sz w:val="24"/>
          <w:szCs w:val="24"/>
        </w:rPr>
        <w:t xml:space="preserve">will </w:t>
      </w:r>
      <w:r w:rsidRPr="00042110">
        <w:rPr>
          <w:sz w:val="24"/>
          <w:szCs w:val="24"/>
        </w:rPr>
        <w:t xml:space="preserve">cause </w:t>
      </w:r>
      <w:r w:rsidRPr="00042110">
        <w:rPr>
          <w:b/>
          <w:bCs/>
          <w:sz w:val="24"/>
          <w:szCs w:val="24"/>
        </w:rPr>
        <w:t>water levels</w:t>
      </w:r>
      <w:r w:rsidRPr="00042110">
        <w:rPr>
          <w:sz w:val="24"/>
          <w:szCs w:val="24"/>
        </w:rPr>
        <w:t xml:space="preserve"> to exceed the </w:t>
      </w:r>
      <w:r w:rsidRPr="00042110">
        <w:rPr>
          <w:b/>
          <w:bCs/>
          <w:sz w:val="24"/>
          <w:szCs w:val="24"/>
        </w:rPr>
        <w:t>predefined threshold</w:t>
      </w:r>
      <w:r w:rsidRPr="00042110">
        <w:rPr>
          <w:sz w:val="24"/>
          <w:szCs w:val="24"/>
        </w:rPr>
        <w:t xml:space="preserve"> for a </w:t>
      </w:r>
      <w:r w:rsidRPr="00042110">
        <w:rPr>
          <w:b/>
          <w:bCs/>
          <w:sz w:val="24"/>
          <w:szCs w:val="24"/>
        </w:rPr>
        <w:t>flood event</w:t>
      </w:r>
      <w:r w:rsidR="008B1B51">
        <w:rPr>
          <w:sz w:val="24"/>
          <w:szCs w:val="24"/>
        </w:rPr>
        <w:t xml:space="preserve"> </w:t>
      </w:r>
      <w:r w:rsidR="000C7E09">
        <w:rPr>
          <w:sz w:val="24"/>
          <w:szCs w:val="24"/>
        </w:rPr>
        <w:t>at some</w:t>
      </w:r>
      <w:r w:rsidR="008B1B51" w:rsidRPr="00042110">
        <w:rPr>
          <w:sz w:val="24"/>
          <w:szCs w:val="24"/>
        </w:rPr>
        <w:t xml:space="preserve"> </w:t>
      </w:r>
      <w:r w:rsidR="008B1B51" w:rsidRPr="00042110">
        <w:rPr>
          <w:b/>
          <w:bCs/>
          <w:sz w:val="24"/>
          <w:szCs w:val="24"/>
        </w:rPr>
        <w:t>future point in time</w:t>
      </w:r>
      <w:r w:rsidR="008B1B51" w:rsidRPr="00042110">
        <w:rPr>
          <w:sz w:val="24"/>
          <w:szCs w:val="24"/>
        </w:rPr>
        <w:t xml:space="preserve">, </w:t>
      </w:r>
      <w:r w:rsidR="008B1B51">
        <w:rPr>
          <w:sz w:val="24"/>
          <w:szCs w:val="24"/>
        </w:rPr>
        <w:t>allowing for some</w:t>
      </w:r>
      <w:r w:rsidR="008B1B51" w:rsidRPr="00042110">
        <w:rPr>
          <w:sz w:val="24"/>
          <w:szCs w:val="24"/>
        </w:rPr>
        <w:t xml:space="preserve"> </w:t>
      </w:r>
      <w:r w:rsidR="008B1B51" w:rsidRPr="00042110">
        <w:rPr>
          <w:b/>
          <w:bCs/>
          <w:sz w:val="24"/>
          <w:szCs w:val="24"/>
        </w:rPr>
        <w:t>lead time</w:t>
      </w:r>
      <w:r w:rsidR="008B1B51" w:rsidRPr="00042110">
        <w:rPr>
          <w:sz w:val="24"/>
          <w:szCs w:val="24"/>
        </w:rPr>
        <w:t xml:space="preserve"> before the </w:t>
      </w:r>
      <w:r w:rsidR="008B1B51" w:rsidRPr="00424495">
        <w:rPr>
          <w:b/>
          <w:sz w:val="24"/>
          <w:szCs w:val="24"/>
        </w:rPr>
        <w:t xml:space="preserve">alert-worthy </w:t>
      </w:r>
      <w:r w:rsidR="008B1B51" w:rsidRPr="00424495">
        <w:rPr>
          <w:b/>
          <w:bCs/>
          <w:sz w:val="24"/>
          <w:szCs w:val="24"/>
        </w:rPr>
        <w:t>flood</w:t>
      </w:r>
      <w:r w:rsidR="008B1B51" w:rsidRPr="00042110">
        <w:rPr>
          <w:b/>
          <w:bCs/>
          <w:sz w:val="24"/>
          <w:szCs w:val="24"/>
        </w:rPr>
        <w:t xml:space="preserve"> event</w:t>
      </w:r>
      <w:r w:rsidR="008B1B51" w:rsidRPr="00042110">
        <w:rPr>
          <w:sz w:val="24"/>
          <w:szCs w:val="24"/>
        </w:rPr>
        <w:t xml:space="preserve"> </w:t>
      </w:r>
      <w:r w:rsidR="008B1B51">
        <w:rPr>
          <w:sz w:val="24"/>
          <w:szCs w:val="24"/>
        </w:rPr>
        <w:t>begins</w:t>
      </w:r>
      <w:r w:rsidR="008B1B51" w:rsidRPr="00042110">
        <w:rPr>
          <w:sz w:val="24"/>
          <w:szCs w:val="24"/>
        </w:rPr>
        <w:t>.</w:t>
      </w:r>
    </w:p>
    <w:p w14:paraId="728F5871" w14:textId="77777777" w:rsidR="008B1B51" w:rsidRPr="008B1B51" w:rsidRDefault="008B1B51" w:rsidP="008B1B51">
      <w:pPr>
        <w:pStyle w:val="ListParagraph"/>
        <w:ind w:left="1800"/>
        <w:rPr>
          <w:sz w:val="24"/>
          <w:szCs w:val="24"/>
          <w:lang w:val="en-US"/>
        </w:rPr>
      </w:pPr>
    </w:p>
    <w:p w14:paraId="2FB2F3E7" w14:textId="6D13B343" w:rsidR="000553C5" w:rsidRDefault="00042110" w:rsidP="00C17DDB">
      <w:pPr>
        <w:pStyle w:val="ListParagraph"/>
        <w:numPr>
          <w:ilvl w:val="1"/>
          <w:numId w:val="39"/>
        </w:numPr>
        <w:rPr>
          <w:sz w:val="24"/>
          <w:szCs w:val="24"/>
          <w:lang w:val="en-US"/>
        </w:rPr>
      </w:pPr>
      <w:r w:rsidRPr="00042110">
        <w:rPr>
          <w:sz w:val="24"/>
          <w:szCs w:val="24"/>
        </w:rPr>
        <w:t xml:space="preserve">The </w:t>
      </w:r>
      <w:r w:rsidR="00424495">
        <w:rPr>
          <w:b/>
          <w:bCs/>
          <w:sz w:val="24"/>
          <w:szCs w:val="24"/>
        </w:rPr>
        <w:t>response</w:t>
      </w:r>
      <w:r w:rsidRPr="00042110">
        <w:rPr>
          <w:b/>
          <w:bCs/>
          <w:sz w:val="24"/>
          <w:szCs w:val="24"/>
        </w:rPr>
        <w:t xml:space="preserve"> window</w:t>
      </w:r>
      <w:r w:rsidRPr="00042110">
        <w:rPr>
          <w:sz w:val="24"/>
          <w:szCs w:val="24"/>
        </w:rPr>
        <w:t xml:space="preserve"> for the </w:t>
      </w:r>
      <w:r w:rsidRPr="00042110">
        <w:rPr>
          <w:b/>
          <w:bCs/>
          <w:sz w:val="24"/>
          <w:szCs w:val="24"/>
        </w:rPr>
        <w:t>alerting audience</w:t>
      </w:r>
      <w:r w:rsidRPr="00042110">
        <w:rPr>
          <w:sz w:val="24"/>
          <w:szCs w:val="24"/>
        </w:rPr>
        <w:t xml:space="preserve"> is </w:t>
      </w:r>
      <w:r w:rsidR="00424495">
        <w:rPr>
          <w:sz w:val="24"/>
          <w:szCs w:val="24"/>
        </w:rPr>
        <w:t xml:space="preserve">noted to be </w:t>
      </w:r>
      <w:r w:rsidRPr="00042110">
        <w:rPr>
          <w:sz w:val="24"/>
          <w:szCs w:val="24"/>
        </w:rPr>
        <w:t>longer</w:t>
      </w:r>
      <w:r w:rsidR="00424495">
        <w:rPr>
          <w:sz w:val="24"/>
          <w:szCs w:val="24"/>
        </w:rPr>
        <w:t xml:space="preserve"> </w:t>
      </w:r>
      <w:r w:rsidR="005E2BA1">
        <w:rPr>
          <w:sz w:val="24"/>
          <w:szCs w:val="24"/>
        </w:rPr>
        <w:t xml:space="preserve">for the </w:t>
      </w:r>
      <w:r w:rsidR="005E2BA1" w:rsidRPr="005E2BA1">
        <w:rPr>
          <w:b/>
          <w:sz w:val="24"/>
          <w:szCs w:val="24"/>
        </w:rPr>
        <w:t>flood</w:t>
      </w:r>
      <w:r w:rsidR="005E2BA1">
        <w:rPr>
          <w:sz w:val="24"/>
          <w:szCs w:val="24"/>
        </w:rPr>
        <w:t xml:space="preserve"> event </w:t>
      </w:r>
      <w:r w:rsidR="00424495">
        <w:rPr>
          <w:sz w:val="24"/>
          <w:szCs w:val="24"/>
        </w:rPr>
        <w:t>as</w:t>
      </w:r>
      <w:r w:rsidRPr="00042110">
        <w:rPr>
          <w:sz w:val="24"/>
          <w:szCs w:val="24"/>
        </w:rPr>
        <w:t xml:space="preserve"> compared to a </w:t>
      </w:r>
      <w:r w:rsidRPr="00042110">
        <w:rPr>
          <w:b/>
          <w:bCs/>
          <w:sz w:val="24"/>
          <w:szCs w:val="24"/>
        </w:rPr>
        <w:t>flash flood</w:t>
      </w:r>
      <w:r w:rsidR="005E2BA1">
        <w:rPr>
          <w:b/>
          <w:bCs/>
          <w:sz w:val="24"/>
          <w:szCs w:val="24"/>
        </w:rPr>
        <w:t xml:space="preserve"> </w:t>
      </w:r>
      <w:r w:rsidR="005E2BA1" w:rsidRPr="005E2BA1">
        <w:rPr>
          <w:bCs/>
          <w:sz w:val="24"/>
          <w:szCs w:val="24"/>
        </w:rPr>
        <w:t>event</w:t>
      </w:r>
      <w:r w:rsidR="000C7E09">
        <w:rPr>
          <w:sz w:val="24"/>
          <w:szCs w:val="24"/>
        </w:rPr>
        <w:t>. T</w:t>
      </w:r>
      <w:r w:rsidRPr="00042110">
        <w:rPr>
          <w:sz w:val="24"/>
          <w:szCs w:val="24"/>
        </w:rPr>
        <w:t xml:space="preserve">he </w:t>
      </w:r>
      <w:r w:rsidRPr="00042110">
        <w:rPr>
          <w:b/>
          <w:bCs/>
          <w:sz w:val="24"/>
          <w:szCs w:val="24"/>
        </w:rPr>
        <w:t>urgency</w:t>
      </w:r>
      <w:r w:rsidR="000C7E09">
        <w:rPr>
          <w:sz w:val="24"/>
          <w:szCs w:val="24"/>
        </w:rPr>
        <w:t xml:space="preserve"> to issue an alert </w:t>
      </w:r>
      <w:r w:rsidRPr="00042110">
        <w:rPr>
          <w:sz w:val="24"/>
          <w:szCs w:val="24"/>
        </w:rPr>
        <w:t xml:space="preserve">is </w:t>
      </w:r>
      <w:r w:rsidRPr="00042110">
        <w:rPr>
          <w:b/>
          <w:bCs/>
          <w:sz w:val="24"/>
          <w:szCs w:val="24"/>
        </w:rPr>
        <w:t>less immediate</w:t>
      </w:r>
      <w:r w:rsidRPr="00042110">
        <w:rPr>
          <w:sz w:val="24"/>
          <w:szCs w:val="24"/>
        </w:rPr>
        <w:t xml:space="preserve"> </w:t>
      </w:r>
      <w:r w:rsidR="005E2BA1">
        <w:rPr>
          <w:sz w:val="24"/>
          <w:szCs w:val="24"/>
        </w:rPr>
        <w:t>for the flood than the</w:t>
      </w:r>
      <w:r w:rsidRPr="00042110">
        <w:rPr>
          <w:sz w:val="24"/>
          <w:szCs w:val="24"/>
        </w:rPr>
        <w:t xml:space="preserve"> </w:t>
      </w:r>
      <w:r w:rsidRPr="00042110">
        <w:rPr>
          <w:b/>
          <w:bCs/>
          <w:sz w:val="24"/>
          <w:szCs w:val="24"/>
        </w:rPr>
        <w:t>flash flood</w:t>
      </w:r>
      <w:r w:rsidR="001C00D8">
        <w:rPr>
          <w:sz w:val="24"/>
          <w:szCs w:val="24"/>
        </w:rPr>
        <w:t>, making the flash flood event</w:t>
      </w:r>
      <w:r w:rsidR="008B1B51">
        <w:rPr>
          <w:sz w:val="24"/>
          <w:szCs w:val="24"/>
        </w:rPr>
        <w:t xml:space="preserve"> still </w:t>
      </w:r>
      <w:r w:rsidR="001C00D8">
        <w:rPr>
          <w:sz w:val="24"/>
          <w:szCs w:val="24"/>
        </w:rPr>
        <w:t xml:space="preserve">the </w:t>
      </w:r>
      <w:r w:rsidR="001C00D8" w:rsidRPr="001C00D8">
        <w:rPr>
          <w:b/>
          <w:sz w:val="24"/>
          <w:szCs w:val="24"/>
        </w:rPr>
        <w:t>primary</w:t>
      </w:r>
      <w:r w:rsidR="001C00D8">
        <w:rPr>
          <w:sz w:val="24"/>
          <w:szCs w:val="24"/>
        </w:rPr>
        <w:t xml:space="preserve"> event-of-interest at </w:t>
      </w:r>
      <w:r w:rsidR="008B1B51">
        <w:rPr>
          <w:sz w:val="24"/>
          <w:szCs w:val="24"/>
        </w:rPr>
        <w:t>point-in-time A</w:t>
      </w:r>
      <w:r w:rsidR="001C00D8">
        <w:rPr>
          <w:sz w:val="24"/>
          <w:szCs w:val="24"/>
        </w:rPr>
        <w:t>.</w:t>
      </w:r>
    </w:p>
    <w:p w14:paraId="5FBE7D61" w14:textId="77777777" w:rsidR="000553C5" w:rsidRPr="001C00D8" w:rsidRDefault="000553C5" w:rsidP="000553C5">
      <w:pPr>
        <w:pStyle w:val="ListParagraph"/>
        <w:ind w:left="1080"/>
        <w:rPr>
          <w:b/>
          <w:sz w:val="24"/>
          <w:szCs w:val="24"/>
          <w:lang w:val="en-US"/>
        </w:rPr>
      </w:pPr>
    </w:p>
    <w:p w14:paraId="0AD00272" w14:textId="4948E12C" w:rsidR="000553C5" w:rsidRDefault="00042110" w:rsidP="00C17DDB">
      <w:pPr>
        <w:pStyle w:val="ListParagraph"/>
        <w:numPr>
          <w:ilvl w:val="1"/>
          <w:numId w:val="39"/>
        </w:numPr>
        <w:rPr>
          <w:sz w:val="24"/>
          <w:szCs w:val="24"/>
          <w:lang w:val="en-US"/>
        </w:rPr>
      </w:pPr>
      <w:r w:rsidRPr="00042110">
        <w:rPr>
          <w:sz w:val="24"/>
          <w:szCs w:val="24"/>
        </w:rPr>
        <w:t xml:space="preserve">The </w:t>
      </w:r>
      <w:r w:rsidRPr="00042110">
        <w:rPr>
          <w:b/>
          <w:bCs/>
          <w:sz w:val="24"/>
          <w:szCs w:val="24"/>
        </w:rPr>
        <w:t>edge areas</w:t>
      </w:r>
      <w:r w:rsidRPr="00042110">
        <w:rPr>
          <w:sz w:val="24"/>
          <w:szCs w:val="24"/>
        </w:rPr>
        <w:t xml:space="preserve"> of the flood event will </w:t>
      </w:r>
      <w:r w:rsidRPr="00042110">
        <w:rPr>
          <w:b/>
          <w:bCs/>
          <w:sz w:val="24"/>
          <w:szCs w:val="24"/>
        </w:rPr>
        <w:t>not experience</w:t>
      </w:r>
      <w:r w:rsidRPr="00042110">
        <w:rPr>
          <w:sz w:val="24"/>
          <w:szCs w:val="24"/>
        </w:rPr>
        <w:t xml:space="preserve"> the </w:t>
      </w:r>
      <w:r w:rsidRPr="00042110">
        <w:rPr>
          <w:b/>
          <w:bCs/>
          <w:sz w:val="24"/>
          <w:szCs w:val="24"/>
        </w:rPr>
        <w:t>fast-rising</w:t>
      </w:r>
      <w:r w:rsidR="005E2BA1">
        <w:rPr>
          <w:b/>
          <w:bCs/>
          <w:sz w:val="24"/>
          <w:szCs w:val="24"/>
        </w:rPr>
        <w:t xml:space="preserve"> water</w:t>
      </w:r>
      <w:r w:rsidRPr="00042110">
        <w:rPr>
          <w:sz w:val="24"/>
          <w:szCs w:val="24"/>
        </w:rPr>
        <w:t xml:space="preserve"> </w:t>
      </w:r>
      <w:r w:rsidR="0009283E">
        <w:rPr>
          <w:sz w:val="24"/>
          <w:szCs w:val="24"/>
        </w:rPr>
        <w:t>condition</w:t>
      </w:r>
      <w:r w:rsidRPr="00042110">
        <w:rPr>
          <w:sz w:val="24"/>
          <w:szCs w:val="24"/>
        </w:rPr>
        <w:t xml:space="preserve"> of a </w:t>
      </w:r>
      <w:r w:rsidRPr="00042110">
        <w:rPr>
          <w:b/>
          <w:bCs/>
          <w:sz w:val="24"/>
          <w:szCs w:val="24"/>
        </w:rPr>
        <w:t>flash flood</w:t>
      </w:r>
      <w:r w:rsidRPr="00042110">
        <w:rPr>
          <w:sz w:val="24"/>
          <w:szCs w:val="24"/>
        </w:rPr>
        <w:t xml:space="preserve"> due to the </w:t>
      </w:r>
      <w:r w:rsidRPr="00042110">
        <w:rPr>
          <w:b/>
          <w:bCs/>
          <w:sz w:val="24"/>
          <w:szCs w:val="24"/>
        </w:rPr>
        <w:t>gradual spread</w:t>
      </w:r>
      <w:r w:rsidRPr="00042110">
        <w:rPr>
          <w:sz w:val="24"/>
          <w:szCs w:val="24"/>
        </w:rPr>
        <w:t xml:space="preserve"> of </w:t>
      </w:r>
      <w:r>
        <w:rPr>
          <w:sz w:val="24"/>
          <w:szCs w:val="24"/>
        </w:rPr>
        <w:t xml:space="preserve">the </w:t>
      </w:r>
      <w:r w:rsidRPr="00042110">
        <w:rPr>
          <w:sz w:val="24"/>
          <w:szCs w:val="24"/>
        </w:rPr>
        <w:t>rising water</w:t>
      </w:r>
      <w:r w:rsidR="000C7E09">
        <w:rPr>
          <w:sz w:val="24"/>
          <w:szCs w:val="24"/>
        </w:rPr>
        <w:t xml:space="preserve"> slowing the rate of rising in the edge areas</w:t>
      </w:r>
      <w:r w:rsidRPr="00042110">
        <w:rPr>
          <w:sz w:val="24"/>
          <w:szCs w:val="24"/>
        </w:rPr>
        <w:t>.</w:t>
      </w:r>
    </w:p>
    <w:p w14:paraId="446BB577" w14:textId="77777777" w:rsidR="00531297" w:rsidRDefault="00531297" w:rsidP="00531297">
      <w:pPr>
        <w:pStyle w:val="ListParagraph"/>
        <w:ind w:left="1080"/>
        <w:rPr>
          <w:sz w:val="24"/>
          <w:szCs w:val="24"/>
          <w:lang w:val="en-US"/>
        </w:rPr>
      </w:pPr>
    </w:p>
    <w:p w14:paraId="117CFB67" w14:textId="3122C7A7" w:rsidR="001F4D33" w:rsidRDefault="00042110" w:rsidP="00C17DDB">
      <w:pPr>
        <w:pStyle w:val="ListParagraph"/>
        <w:numPr>
          <w:ilvl w:val="1"/>
          <w:numId w:val="39"/>
        </w:numPr>
        <w:rPr>
          <w:sz w:val="24"/>
          <w:szCs w:val="24"/>
          <w:lang w:val="en-US"/>
        </w:rPr>
      </w:pPr>
      <w:r w:rsidRPr="00042110">
        <w:rPr>
          <w:sz w:val="24"/>
          <w:szCs w:val="24"/>
        </w:rPr>
        <w:t xml:space="preserve">The </w:t>
      </w:r>
      <w:r w:rsidRPr="00042110">
        <w:rPr>
          <w:b/>
          <w:bCs/>
          <w:sz w:val="24"/>
          <w:szCs w:val="24"/>
        </w:rPr>
        <w:t>severity</w:t>
      </w:r>
      <w:r w:rsidRPr="00042110">
        <w:rPr>
          <w:sz w:val="24"/>
          <w:szCs w:val="24"/>
        </w:rPr>
        <w:t xml:space="preserve"> of the </w:t>
      </w:r>
      <w:r w:rsidRPr="00042110">
        <w:rPr>
          <w:b/>
          <w:bCs/>
          <w:sz w:val="24"/>
          <w:szCs w:val="24"/>
        </w:rPr>
        <w:t>flood event of interest</w:t>
      </w:r>
      <w:r w:rsidRPr="00042110">
        <w:rPr>
          <w:sz w:val="24"/>
          <w:szCs w:val="24"/>
        </w:rPr>
        <w:t xml:space="preserve"> is deemed </w:t>
      </w:r>
      <w:r w:rsidRPr="00042110">
        <w:rPr>
          <w:b/>
          <w:bCs/>
          <w:sz w:val="24"/>
          <w:szCs w:val="24"/>
        </w:rPr>
        <w:t>just as extreme</w:t>
      </w:r>
      <w:r w:rsidRPr="00042110">
        <w:rPr>
          <w:sz w:val="24"/>
          <w:szCs w:val="24"/>
        </w:rPr>
        <w:t xml:space="preserve"> as a </w:t>
      </w:r>
      <w:r w:rsidRPr="00042110">
        <w:rPr>
          <w:b/>
          <w:bCs/>
          <w:sz w:val="24"/>
          <w:szCs w:val="24"/>
        </w:rPr>
        <w:t>flash flood</w:t>
      </w:r>
      <w:r w:rsidRPr="00042110">
        <w:rPr>
          <w:sz w:val="24"/>
          <w:szCs w:val="24"/>
        </w:rPr>
        <w:t>.</w:t>
      </w:r>
    </w:p>
    <w:p w14:paraId="2E4A88D9" w14:textId="77777777" w:rsidR="001F4D33" w:rsidRDefault="001F4D33" w:rsidP="001F4D33">
      <w:pPr>
        <w:pStyle w:val="ListParagraph"/>
        <w:ind w:left="1080"/>
        <w:rPr>
          <w:sz w:val="24"/>
          <w:szCs w:val="24"/>
          <w:lang w:val="en-US"/>
        </w:rPr>
      </w:pPr>
    </w:p>
    <w:p w14:paraId="2414CB72" w14:textId="19675344" w:rsidR="001F4D33" w:rsidRDefault="00042110" w:rsidP="00C17DDB">
      <w:pPr>
        <w:pStyle w:val="ListParagraph"/>
        <w:numPr>
          <w:ilvl w:val="1"/>
          <w:numId w:val="39"/>
        </w:numPr>
        <w:rPr>
          <w:sz w:val="24"/>
          <w:szCs w:val="24"/>
          <w:lang w:val="en-US"/>
        </w:rPr>
      </w:pPr>
      <w:r w:rsidRPr="00042110">
        <w:rPr>
          <w:sz w:val="24"/>
          <w:szCs w:val="24"/>
        </w:rPr>
        <w:t xml:space="preserve">The </w:t>
      </w:r>
      <w:r w:rsidRPr="00042110">
        <w:rPr>
          <w:b/>
          <w:bCs/>
          <w:sz w:val="24"/>
          <w:szCs w:val="24"/>
        </w:rPr>
        <w:t>depth of water</w:t>
      </w:r>
      <w:r w:rsidRPr="00042110">
        <w:rPr>
          <w:sz w:val="24"/>
          <w:szCs w:val="24"/>
        </w:rPr>
        <w:t xml:space="preserve"> </w:t>
      </w:r>
      <w:r w:rsidR="000C7E09">
        <w:rPr>
          <w:sz w:val="24"/>
          <w:szCs w:val="24"/>
        </w:rPr>
        <w:t xml:space="preserve">concern </w:t>
      </w:r>
      <w:r w:rsidRPr="00042110">
        <w:rPr>
          <w:sz w:val="24"/>
          <w:szCs w:val="24"/>
        </w:rPr>
        <w:t xml:space="preserve">across the </w:t>
      </w:r>
      <w:r w:rsidRPr="00042110">
        <w:rPr>
          <w:b/>
          <w:bCs/>
          <w:sz w:val="24"/>
          <w:szCs w:val="24"/>
        </w:rPr>
        <w:t>flood-prone area</w:t>
      </w:r>
      <w:r w:rsidRPr="00042110">
        <w:rPr>
          <w:sz w:val="24"/>
          <w:szCs w:val="24"/>
        </w:rPr>
        <w:t xml:space="preserve"> will be a </w:t>
      </w:r>
      <w:proofErr w:type="gramStart"/>
      <w:r w:rsidR="000C7E09">
        <w:rPr>
          <w:b/>
          <w:bCs/>
          <w:sz w:val="24"/>
          <w:szCs w:val="24"/>
        </w:rPr>
        <w:t xml:space="preserve">longer </w:t>
      </w:r>
      <w:r w:rsidRPr="00042110">
        <w:rPr>
          <w:b/>
          <w:bCs/>
          <w:sz w:val="24"/>
          <w:szCs w:val="24"/>
        </w:rPr>
        <w:t>term</w:t>
      </w:r>
      <w:proofErr w:type="gramEnd"/>
      <w:r w:rsidRPr="00042110">
        <w:rPr>
          <w:b/>
          <w:bCs/>
          <w:sz w:val="24"/>
          <w:szCs w:val="24"/>
        </w:rPr>
        <w:t xml:space="preserve"> concern</w:t>
      </w:r>
      <w:r w:rsidR="000C7E09">
        <w:rPr>
          <w:bCs/>
          <w:sz w:val="24"/>
          <w:szCs w:val="24"/>
        </w:rPr>
        <w:t xml:space="preserve"> than</w:t>
      </w:r>
      <w:r w:rsidR="000C7E09" w:rsidRPr="000C7E09">
        <w:rPr>
          <w:bCs/>
          <w:sz w:val="24"/>
          <w:szCs w:val="24"/>
        </w:rPr>
        <w:t xml:space="preserve"> the </w:t>
      </w:r>
      <w:r w:rsidR="000C7E09">
        <w:rPr>
          <w:b/>
          <w:bCs/>
          <w:sz w:val="24"/>
          <w:szCs w:val="24"/>
        </w:rPr>
        <w:t>rising water concern</w:t>
      </w:r>
      <w:r w:rsidRPr="00042110">
        <w:rPr>
          <w:sz w:val="24"/>
          <w:szCs w:val="24"/>
        </w:rPr>
        <w:t xml:space="preserve">, </w:t>
      </w:r>
      <w:r w:rsidR="000C7E09">
        <w:rPr>
          <w:sz w:val="24"/>
          <w:szCs w:val="24"/>
        </w:rPr>
        <w:t xml:space="preserve">one that is </w:t>
      </w:r>
      <w:r w:rsidRPr="00042110">
        <w:rPr>
          <w:sz w:val="24"/>
          <w:szCs w:val="24"/>
        </w:rPr>
        <w:t xml:space="preserve">expected to persist for </w:t>
      </w:r>
      <w:r w:rsidRPr="00042110">
        <w:rPr>
          <w:b/>
          <w:bCs/>
          <w:sz w:val="24"/>
          <w:szCs w:val="24"/>
        </w:rPr>
        <w:t>days</w:t>
      </w:r>
      <w:r w:rsidRPr="00042110">
        <w:rPr>
          <w:sz w:val="24"/>
          <w:szCs w:val="24"/>
        </w:rPr>
        <w:t>.</w:t>
      </w:r>
    </w:p>
    <w:p w14:paraId="4369E3D4" w14:textId="77777777" w:rsidR="001F4D33" w:rsidRDefault="001F4D33" w:rsidP="001F4D33">
      <w:pPr>
        <w:pStyle w:val="ListParagraph"/>
        <w:ind w:left="1080"/>
        <w:rPr>
          <w:sz w:val="24"/>
          <w:szCs w:val="24"/>
          <w:lang w:val="en-US"/>
        </w:rPr>
      </w:pPr>
    </w:p>
    <w:p w14:paraId="4716F0E9" w14:textId="4C945C9A" w:rsidR="00A25CCA" w:rsidRPr="008D5135" w:rsidRDefault="00042110" w:rsidP="00C17DDB">
      <w:pPr>
        <w:pStyle w:val="ListParagraph"/>
        <w:numPr>
          <w:ilvl w:val="1"/>
          <w:numId w:val="39"/>
        </w:numPr>
        <w:rPr>
          <w:sz w:val="24"/>
          <w:szCs w:val="24"/>
          <w:lang w:val="en-US"/>
        </w:rPr>
      </w:pPr>
      <w:r w:rsidRPr="00042110">
        <w:rPr>
          <w:sz w:val="24"/>
          <w:szCs w:val="24"/>
        </w:rPr>
        <w:t xml:space="preserve">A </w:t>
      </w:r>
      <w:r w:rsidRPr="00042110">
        <w:rPr>
          <w:b/>
          <w:bCs/>
          <w:sz w:val="24"/>
          <w:szCs w:val="24"/>
        </w:rPr>
        <w:t>new set of impacts</w:t>
      </w:r>
      <w:r w:rsidR="000C7E09">
        <w:rPr>
          <w:b/>
          <w:bCs/>
          <w:sz w:val="24"/>
          <w:szCs w:val="24"/>
        </w:rPr>
        <w:t xml:space="preserve">, </w:t>
      </w:r>
      <w:r w:rsidR="000C7E09" w:rsidRPr="000C7E09">
        <w:rPr>
          <w:bCs/>
          <w:sz w:val="24"/>
          <w:szCs w:val="24"/>
        </w:rPr>
        <w:t>those</w:t>
      </w:r>
      <w:r w:rsidRPr="00042110">
        <w:rPr>
          <w:sz w:val="24"/>
          <w:szCs w:val="24"/>
        </w:rPr>
        <w:t xml:space="preserve"> related to </w:t>
      </w:r>
      <w:r w:rsidRPr="00042110">
        <w:rPr>
          <w:b/>
          <w:bCs/>
          <w:sz w:val="24"/>
          <w:szCs w:val="24"/>
        </w:rPr>
        <w:t>high water flood levels</w:t>
      </w:r>
      <w:r w:rsidR="000C7E09">
        <w:rPr>
          <w:sz w:val="24"/>
          <w:szCs w:val="24"/>
        </w:rPr>
        <w:t xml:space="preserve">, </w:t>
      </w:r>
      <w:r w:rsidRPr="00042110">
        <w:rPr>
          <w:sz w:val="24"/>
          <w:szCs w:val="24"/>
        </w:rPr>
        <w:t>is now under consideration.</w:t>
      </w:r>
    </w:p>
    <w:p w14:paraId="4CF3DC04" w14:textId="7CF6344D" w:rsidR="00042110" w:rsidRDefault="00042110">
      <w:pPr>
        <w:rPr>
          <w:sz w:val="24"/>
          <w:szCs w:val="24"/>
        </w:rPr>
      </w:pPr>
    </w:p>
    <w:p w14:paraId="64031C5D" w14:textId="7FDE577E" w:rsidR="00A25CCA" w:rsidRPr="008D5135" w:rsidRDefault="00042110" w:rsidP="00C17DDB">
      <w:pPr>
        <w:pStyle w:val="ListParagraph"/>
        <w:numPr>
          <w:ilvl w:val="0"/>
          <w:numId w:val="39"/>
        </w:numPr>
        <w:rPr>
          <w:sz w:val="24"/>
          <w:szCs w:val="24"/>
          <w:lang w:val="en-US"/>
        </w:rPr>
      </w:pPr>
      <w:r w:rsidRPr="00042110">
        <w:rPr>
          <w:sz w:val="24"/>
          <w:szCs w:val="24"/>
        </w:rPr>
        <w:t xml:space="preserve">Based on </w:t>
      </w:r>
      <w:r w:rsidRPr="00042110">
        <w:rPr>
          <w:b/>
          <w:bCs/>
          <w:sz w:val="24"/>
          <w:szCs w:val="24"/>
        </w:rPr>
        <w:t>history, research, scientific analysis, and conventional wisdom</w:t>
      </w:r>
      <w:r w:rsidRPr="00042110">
        <w:rPr>
          <w:sz w:val="24"/>
          <w:szCs w:val="24"/>
        </w:rPr>
        <w:t xml:space="preserve"> surround</w:t>
      </w:r>
      <w:r w:rsidRPr="005E2BA1">
        <w:rPr>
          <w:sz w:val="24"/>
          <w:szCs w:val="24"/>
        </w:rPr>
        <w:t xml:space="preserve">ing </w:t>
      </w:r>
      <w:r w:rsidR="005E2BA1" w:rsidRPr="005E2BA1">
        <w:rPr>
          <w:sz w:val="24"/>
          <w:szCs w:val="24"/>
        </w:rPr>
        <w:t>the two</w:t>
      </w:r>
      <w:r w:rsidRPr="005E2BA1">
        <w:rPr>
          <w:sz w:val="24"/>
          <w:szCs w:val="24"/>
        </w:rPr>
        <w:t xml:space="preserve"> even</w:t>
      </w:r>
      <w:r w:rsidRPr="00042110">
        <w:rPr>
          <w:sz w:val="24"/>
          <w:szCs w:val="24"/>
        </w:rPr>
        <w:t>ts</w:t>
      </w:r>
      <w:r w:rsidR="005E2BA1">
        <w:rPr>
          <w:sz w:val="24"/>
          <w:szCs w:val="24"/>
        </w:rPr>
        <w:t>-of-interest</w:t>
      </w:r>
      <w:r>
        <w:rPr>
          <w:sz w:val="24"/>
          <w:szCs w:val="24"/>
        </w:rPr>
        <w:t xml:space="preserve"> - </w:t>
      </w:r>
      <w:r w:rsidRPr="00042110">
        <w:rPr>
          <w:sz w:val="24"/>
          <w:szCs w:val="24"/>
        </w:rPr>
        <w:t xml:space="preserve">particularly as reflected in their </w:t>
      </w:r>
      <w:r w:rsidRPr="00042110">
        <w:rPr>
          <w:b/>
          <w:bCs/>
          <w:sz w:val="24"/>
          <w:szCs w:val="24"/>
        </w:rPr>
        <w:t>associated event types</w:t>
      </w:r>
      <w:r w:rsidRPr="00042110">
        <w:rPr>
          <w:bCs/>
          <w:sz w:val="24"/>
          <w:szCs w:val="24"/>
        </w:rPr>
        <w:t xml:space="preserve"> - t</w:t>
      </w:r>
      <w:r w:rsidRPr="00042110">
        <w:rPr>
          <w:sz w:val="24"/>
          <w:szCs w:val="24"/>
        </w:rPr>
        <w:t>he most effective terms for these</w:t>
      </w:r>
      <w:r w:rsidR="005E2BA1">
        <w:rPr>
          <w:sz w:val="24"/>
          <w:szCs w:val="24"/>
        </w:rPr>
        <w:t xml:space="preserve"> two</w:t>
      </w:r>
      <w:r w:rsidRPr="00042110">
        <w:rPr>
          <w:sz w:val="24"/>
          <w:szCs w:val="24"/>
        </w:rPr>
        <w:t xml:space="preserve"> </w:t>
      </w:r>
      <w:r w:rsidRPr="00042110">
        <w:rPr>
          <w:b/>
          <w:bCs/>
          <w:sz w:val="24"/>
          <w:szCs w:val="24"/>
        </w:rPr>
        <w:t>events of interest</w:t>
      </w:r>
      <w:r w:rsidRPr="00042110">
        <w:rPr>
          <w:sz w:val="24"/>
          <w:szCs w:val="24"/>
        </w:rPr>
        <w:t xml:space="preserve"> are </w:t>
      </w:r>
      <w:r w:rsidRPr="00042110">
        <w:rPr>
          <w:b/>
          <w:bCs/>
          <w:sz w:val="24"/>
          <w:szCs w:val="24"/>
        </w:rPr>
        <w:t>“flash flood”</w:t>
      </w:r>
      <w:r w:rsidRPr="00042110">
        <w:rPr>
          <w:sz w:val="24"/>
          <w:szCs w:val="24"/>
        </w:rPr>
        <w:t xml:space="preserve"> and </w:t>
      </w:r>
      <w:r w:rsidRPr="00042110">
        <w:rPr>
          <w:b/>
          <w:bCs/>
          <w:sz w:val="24"/>
          <w:szCs w:val="24"/>
        </w:rPr>
        <w:t>“flood.”</w:t>
      </w:r>
      <w:r w:rsidRPr="00042110">
        <w:rPr>
          <w:sz w:val="24"/>
          <w:szCs w:val="24"/>
        </w:rPr>
        <w:t xml:space="preserve"> </w:t>
      </w:r>
    </w:p>
    <w:p w14:paraId="6663F818" w14:textId="77777777" w:rsidR="00A25CCA" w:rsidRPr="008D5135" w:rsidRDefault="00A25CCA" w:rsidP="00A25CCA">
      <w:pPr>
        <w:pStyle w:val="ListParagraph"/>
        <w:ind w:left="360"/>
        <w:rPr>
          <w:sz w:val="24"/>
          <w:szCs w:val="24"/>
          <w:lang w:val="en-US"/>
        </w:rPr>
      </w:pPr>
    </w:p>
    <w:p w14:paraId="728E9B6E" w14:textId="32FE9148" w:rsidR="000661D2" w:rsidRPr="00457EF4" w:rsidRDefault="00457EF4" w:rsidP="00C17DDB">
      <w:pPr>
        <w:pStyle w:val="ListParagraph"/>
        <w:numPr>
          <w:ilvl w:val="0"/>
          <w:numId w:val="39"/>
        </w:numPr>
        <w:rPr>
          <w:bCs/>
          <w:sz w:val="24"/>
          <w:szCs w:val="24"/>
        </w:rPr>
      </w:pPr>
      <w:r w:rsidRPr="00457EF4">
        <w:rPr>
          <w:bCs/>
          <w:sz w:val="24"/>
          <w:szCs w:val="24"/>
        </w:rPr>
        <w:t>Additional lifecycle details are gathered to aid in constructing an alert. These details include:</w:t>
      </w:r>
      <w:r w:rsidR="000661D2" w:rsidRPr="00457EF4">
        <w:rPr>
          <w:sz w:val="24"/>
          <w:szCs w:val="24"/>
        </w:rPr>
        <w:t xml:space="preserve"> </w:t>
      </w:r>
    </w:p>
    <w:p w14:paraId="7AFCBAFA" w14:textId="77777777" w:rsidR="000661D2" w:rsidRPr="000661D2" w:rsidRDefault="000661D2" w:rsidP="000661D2">
      <w:pPr>
        <w:pStyle w:val="ListParagraph"/>
        <w:ind w:left="1080"/>
        <w:rPr>
          <w:sz w:val="24"/>
          <w:szCs w:val="24"/>
          <w:lang w:val="en-US"/>
        </w:rPr>
      </w:pPr>
    </w:p>
    <w:p w14:paraId="500C4D49" w14:textId="428C1E1D" w:rsidR="000661D2" w:rsidRPr="00457EF4" w:rsidRDefault="000661D2" w:rsidP="00C17DDB">
      <w:pPr>
        <w:pStyle w:val="ListParagraph"/>
        <w:numPr>
          <w:ilvl w:val="1"/>
          <w:numId w:val="39"/>
        </w:numPr>
        <w:rPr>
          <w:sz w:val="24"/>
          <w:szCs w:val="24"/>
          <w:lang w:val="en-US"/>
        </w:rPr>
      </w:pPr>
      <w:r>
        <w:rPr>
          <w:sz w:val="24"/>
          <w:szCs w:val="24"/>
        </w:rPr>
        <w:t>The</w:t>
      </w:r>
      <w:r w:rsidRPr="00042110">
        <w:rPr>
          <w:sz w:val="24"/>
          <w:szCs w:val="24"/>
        </w:rPr>
        <w:t xml:space="preserve"> </w:t>
      </w:r>
      <w:r w:rsidRPr="00042110">
        <w:rPr>
          <w:b/>
          <w:bCs/>
          <w:sz w:val="24"/>
          <w:szCs w:val="24"/>
        </w:rPr>
        <w:t>named alert</w:t>
      </w:r>
      <w:r w:rsidRPr="00042110">
        <w:rPr>
          <w:sz w:val="24"/>
          <w:szCs w:val="24"/>
        </w:rPr>
        <w:t xml:space="preserve"> </w:t>
      </w:r>
      <w:r>
        <w:rPr>
          <w:sz w:val="24"/>
          <w:szCs w:val="24"/>
        </w:rPr>
        <w:t xml:space="preserve">can change names between the </w:t>
      </w:r>
      <w:r w:rsidRPr="000661D2">
        <w:rPr>
          <w:b/>
          <w:sz w:val="24"/>
          <w:szCs w:val="24"/>
        </w:rPr>
        <w:t>initial</w:t>
      </w:r>
      <w:r>
        <w:rPr>
          <w:sz w:val="24"/>
          <w:szCs w:val="24"/>
        </w:rPr>
        <w:t xml:space="preserve"> and </w:t>
      </w:r>
      <w:r w:rsidRPr="00042110">
        <w:rPr>
          <w:b/>
          <w:bCs/>
          <w:sz w:val="24"/>
          <w:szCs w:val="24"/>
        </w:rPr>
        <w:t>updated messages</w:t>
      </w:r>
      <w:r w:rsidRPr="00042110">
        <w:rPr>
          <w:bCs/>
          <w:sz w:val="24"/>
          <w:szCs w:val="24"/>
        </w:rPr>
        <w:t xml:space="preserve"> in the </w:t>
      </w:r>
      <w:r>
        <w:rPr>
          <w:bCs/>
          <w:sz w:val="24"/>
          <w:szCs w:val="24"/>
        </w:rPr>
        <w:t xml:space="preserve">alert </w:t>
      </w:r>
      <w:r w:rsidRPr="00042110">
        <w:rPr>
          <w:bCs/>
          <w:sz w:val="24"/>
          <w:szCs w:val="24"/>
        </w:rPr>
        <w:t>message series</w:t>
      </w:r>
      <w:r w:rsidRPr="00042110">
        <w:rPr>
          <w:sz w:val="24"/>
          <w:szCs w:val="24"/>
        </w:rPr>
        <w:t>.</w:t>
      </w:r>
      <w:r>
        <w:rPr>
          <w:sz w:val="24"/>
          <w:szCs w:val="24"/>
        </w:rPr>
        <w:t xml:space="preserve"> </w:t>
      </w:r>
      <w:r w:rsidR="005E2BA1" w:rsidRPr="00042110">
        <w:rPr>
          <w:sz w:val="24"/>
          <w:szCs w:val="24"/>
        </w:rPr>
        <w:t xml:space="preserve">For example, a </w:t>
      </w:r>
      <w:r w:rsidR="005E2BA1" w:rsidRPr="00042110">
        <w:rPr>
          <w:b/>
          <w:bCs/>
          <w:sz w:val="24"/>
          <w:szCs w:val="24"/>
        </w:rPr>
        <w:t>“flash flood warning”</w:t>
      </w:r>
      <w:r w:rsidR="005E2BA1" w:rsidRPr="00042110">
        <w:rPr>
          <w:sz w:val="24"/>
          <w:szCs w:val="24"/>
        </w:rPr>
        <w:t xml:space="preserve"> </w:t>
      </w:r>
      <w:r w:rsidR="005E2BA1">
        <w:rPr>
          <w:sz w:val="24"/>
          <w:szCs w:val="24"/>
        </w:rPr>
        <w:t>message</w:t>
      </w:r>
      <w:r w:rsidR="005E2BA1" w:rsidRPr="00042110">
        <w:rPr>
          <w:sz w:val="24"/>
          <w:szCs w:val="24"/>
        </w:rPr>
        <w:t xml:space="preserve">, followed </w:t>
      </w:r>
      <w:r w:rsidR="005E2BA1">
        <w:rPr>
          <w:sz w:val="24"/>
          <w:szCs w:val="24"/>
        </w:rPr>
        <w:t xml:space="preserve">later </w:t>
      </w:r>
      <w:r w:rsidR="005E2BA1" w:rsidRPr="00042110">
        <w:rPr>
          <w:sz w:val="24"/>
          <w:szCs w:val="24"/>
        </w:rPr>
        <w:t xml:space="preserve">by a </w:t>
      </w:r>
      <w:r w:rsidR="005E2BA1" w:rsidRPr="00042110">
        <w:rPr>
          <w:b/>
          <w:bCs/>
          <w:sz w:val="24"/>
          <w:szCs w:val="24"/>
        </w:rPr>
        <w:t>“flood warning”</w:t>
      </w:r>
      <w:r w:rsidR="005E2BA1" w:rsidRPr="00042110">
        <w:rPr>
          <w:sz w:val="24"/>
          <w:szCs w:val="24"/>
        </w:rPr>
        <w:t xml:space="preserve"> </w:t>
      </w:r>
      <w:r w:rsidR="005E2BA1">
        <w:rPr>
          <w:sz w:val="24"/>
          <w:szCs w:val="24"/>
        </w:rPr>
        <w:t xml:space="preserve">message, </w:t>
      </w:r>
      <w:r w:rsidR="005E2BA1" w:rsidRPr="00042110">
        <w:rPr>
          <w:sz w:val="24"/>
          <w:szCs w:val="24"/>
        </w:rPr>
        <w:t xml:space="preserve">as part of the </w:t>
      </w:r>
      <w:r w:rsidR="005E2BA1" w:rsidRPr="00042110">
        <w:rPr>
          <w:b/>
          <w:bCs/>
          <w:sz w:val="24"/>
          <w:szCs w:val="24"/>
        </w:rPr>
        <w:t>same continuous</w:t>
      </w:r>
      <w:r w:rsidR="005E2BA1" w:rsidRPr="00042110">
        <w:rPr>
          <w:bCs/>
          <w:sz w:val="24"/>
          <w:szCs w:val="24"/>
        </w:rPr>
        <w:t xml:space="preserve"> set of messages </w:t>
      </w:r>
      <w:r w:rsidR="000C7E09">
        <w:rPr>
          <w:bCs/>
          <w:sz w:val="24"/>
          <w:szCs w:val="24"/>
        </w:rPr>
        <w:t xml:space="preserve">associated to </w:t>
      </w:r>
      <w:r w:rsidR="005E2BA1" w:rsidRPr="00042110">
        <w:rPr>
          <w:bCs/>
          <w:sz w:val="24"/>
          <w:szCs w:val="24"/>
        </w:rPr>
        <w:t>the</w:t>
      </w:r>
      <w:r w:rsidR="000C7E09">
        <w:rPr>
          <w:bCs/>
          <w:sz w:val="24"/>
          <w:szCs w:val="24"/>
        </w:rPr>
        <w:t xml:space="preserve"> single </w:t>
      </w:r>
      <w:r w:rsidR="000C7E09" w:rsidRPr="000C7E09">
        <w:rPr>
          <w:b/>
          <w:bCs/>
          <w:sz w:val="24"/>
          <w:szCs w:val="24"/>
        </w:rPr>
        <w:t>complex-event</w:t>
      </w:r>
      <w:r w:rsidR="005E2BA1" w:rsidRPr="00042110">
        <w:rPr>
          <w:bCs/>
          <w:sz w:val="24"/>
          <w:szCs w:val="24"/>
        </w:rPr>
        <w:t xml:space="preserve"> </w:t>
      </w:r>
      <w:r w:rsidR="005E2BA1" w:rsidRPr="00042110">
        <w:rPr>
          <w:b/>
          <w:bCs/>
          <w:sz w:val="24"/>
          <w:szCs w:val="24"/>
        </w:rPr>
        <w:t>alert</w:t>
      </w:r>
      <w:r w:rsidR="000C7E09">
        <w:rPr>
          <w:b/>
          <w:bCs/>
          <w:sz w:val="24"/>
          <w:szCs w:val="24"/>
        </w:rPr>
        <w:t>.</w:t>
      </w:r>
      <w:r w:rsidR="004D6DCF">
        <w:rPr>
          <w:b/>
          <w:bCs/>
          <w:sz w:val="24"/>
          <w:szCs w:val="24"/>
        </w:rPr>
        <w:t xml:space="preserve"> </w:t>
      </w:r>
      <w:r w:rsidR="004D6DCF" w:rsidRPr="004D6DCF">
        <w:rPr>
          <w:bCs/>
          <w:sz w:val="24"/>
          <w:szCs w:val="24"/>
        </w:rPr>
        <w:t>The</w:t>
      </w:r>
      <w:r w:rsidR="005E2BA1" w:rsidRPr="00042110">
        <w:rPr>
          <w:bCs/>
          <w:sz w:val="24"/>
          <w:szCs w:val="24"/>
        </w:rPr>
        <w:t xml:space="preserve"> </w:t>
      </w:r>
      <w:r w:rsidR="000C7E09" w:rsidRPr="000C7E09">
        <w:rPr>
          <w:b/>
          <w:bCs/>
          <w:sz w:val="24"/>
          <w:szCs w:val="24"/>
        </w:rPr>
        <w:t>OASIS Ope</w:t>
      </w:r>
      <w:r w:rsidR="004D6DCF">
        <w:rPr>
          <w:b/>
          <w:bCs/>
          <w:sz w:val="24"/>
          <w:szCs w:val="24"/>
        </w:rPr>
        <w:t>n EMTC</w:t>
      </w:r>
      <w:r w:rsidR="000C7E09">
        <w:rPr>
          <w:bCs/>
          <w:sz w:val="24"/>
          <w:szCs w:val="24"/>
        </w:rPr>
        <w:t xml:space="preserve"> considers this an acceptable approach </w:t>
      </w:r>
      <w:r w:rsidR="005E2BA1" w:rsidRPr="00042110">
        <w:rPr>
          <w:sz w:val="24"/>
          <w:szCs w:val="24"/>
        </w:rPr>
        <w:t xml:space="preserve">when the </w:t>
      </w:r>
      <w:r w:rsidR="005E2BA1" w:rsidRPr="00042110">
        <w:rPr>
          <w:b/>
          <w:bCs/>
          <w:sz w:val="24"/>
          <w:szCs w:val="24"/>
        </w:rPr>
        <w:t>flood event</w:t>
      </w:r>
      <w:r w:rsidR="005E2BA1" w:rsidRPr="00042110">
        <w:rPr>
          <w:sz w:val="24"/>
          <w:szCs w:val="24"/>
        </w:rPr>
        <w:t xml:space="preserve"> overtakes the </w:t>
      </w:r>
      <w:r w:rsidR="005E2BA1" w:rsidRPr="00042110">
        <w:rPr>
          <w:b/>
          <w:bCs/>
          <w:sz w:val="24"/>
          <w:szCs w:val="24"/>
        </w:rPr>
        <w:t>flash flood</w:t>
      </w:r>
      <w:r w:rsidR="005E2BA1" w:rsidRPr="00042110">
        <w:rPr>
          <w:sz w:val="24"/>
          <w:szCs w:val="24"/>
        </w:rPr>
        <w:t xml:space="preserve"> as the </w:t>
      </w:r>
      <w:r w:rsidR="005E2BA1" w:rsidRPr="00042110">
        <w:rPr>
          <w:b/>
          <w:bCs/>
          <w:sz w:val="24"/>
          <w:szCs w:val="24"/>
        </w:rPr>
        <w:t>primary event of interest</w:t>
      </w:r>
      <w:r w:rsidR="005E2BA1" w:rsidRPr="00421A8F">
        <w:rPr>
          <w:sz w:val="24"/>
          <w:szCs w:val="24"/>
          <w:lang w:val="en-US"/>
        </w:rPr>
        <w:t xml:space="preserve"> </w:t>
      </w:r>
      <w:r w:rsidR="005E2BA1">
        <w:rPr>
          <w:rStyle w:val="FootnoteReference"/>
          <w:sz w:val="24"/>
          <w:szCs w:val="24"/>
          <w:lang w:val="en-US"/>
        </w:rPr>
        <w:footnoteReference w:id="91"/>
      </w:r>
      <w:r w:rsidR="005E2BA1" w:rsidRPr="00042110">
        <w:rPr>
          <w:sz w:val="24"/>
          <w:szCs w:val="24"/>
        </w:rPr>
        <w:t>.</w:t>
      </w:r>
    </w:p>
    <w:p w14:paraId="39566C73" w14:textId="77777777" w:rsidR="00457EF4" w:rsidRPr="00457EF4" w:rsidRDefault="00457EF4" w:rsidP="00457EF4">
      <w:pPr>
        <w:pStyle w:val="ListParagraph"/>
        <w:ind w:left="2520"/>
        <w:rPr>
          <w:highlight w:val="yellow"/>
        </w:rPr>
      </w:pPr>
    </w:p>
    <w:p w14:paraId="5D13D1BD" w14:textId="200EB49A" w:rsidR="00457EF4" w:rsidRPr="00457EF4" w:rsidRDefault="00457EF4" w:rsidP="00C17DDB">
      <w:pPr>
        <w:pStyle w:val="ListParagraph"/>
        <w:numPr>
          <w:ilvl w:val="2"/>
          <w:numId w:val="39"/>
        </w:numPr>
      </w:pPr>
      <w:r w:rsidRPr="00457EF4">
        <w:rPr>
          <w:sz w:val="24"/>
          <w:szCs w:val="24"/>
        </w:rPr>
        <w:t xml:space="preserve">If the flash flood alert is to be </w:t>
      </w:r>
      <w:r w:rsidRPr="00457EF4">
        <w:rPr>
          <w:b/>
          <w:sz w:val="24"/>
          <w:szCs w:val="24"/>
        </w:rPr>
        <w:t>updated</w:t>
      </w:r>
      <w:r w:rsidRPr="00457EF4">
        <w:rPr>
          <w:sz w:val="24"/>
          <w:szCs w:val="24"/>
        </w:rPr>
        <w:t xml:space="preserve"> when the flood event takes over as the </w:t>
      </w:r>
      <w:r w:rsidRPr="00457EF4">
        <w:rPr>
          <w:b/>
          <w:sz w:val="24"/>
          <w:szCs w:val="24"/>
        </w:rPr>
        <w:t>primary</w:t>
      </w:r>
      <w:r w:rsidRPr="00457EF4">
        <w:rPr>
          <w:sz w:val="24"/>
          <w:szCs w:val="24"/>
        </w:rPr>
        <w:t xml:space="preserve"> event-of-interest, the </w:t>
      </w:r>
      <w:r w:rsidRPr="00457EF4">
        <w:rPr>
          <w:b/>
          <w:sz w:val="24"/>
          <w:szCs w:val="24"/>
        </w:rPr>
        <w:t>subject event</w:t>
      </w:r>
      <w:r w:rsidRPr="00457EF4">
        <w:rPr>
          <w:sz w:val="24"/>
          <w:szCs w:val="24"/>
        </w:rPr>
        <w:t xml:space="preserve"> will continue and change to the flood event (in the updated messages). At such time, the </w:t>
      </w:r>
      <w:r w:rsidRPr="00457EF4">
        <w:rPr>
          <w:b/>
          <w:sz w:val="24"/>
          <w:szCs w:val="24"/>
        </w:rPr>
        <w:t>flash flood alert-worthy event</w:t>
      </w:r>
      <w:r w:rsidRPr="00457EF4">
        <w:rPr>
          <w:sz w:val="24"/>
          <w:szCs w:val="24"/>
        </w:rPr>
        <w:t xml:space="preserve"> is relegated to a secondary event to the new primary flood event. The flash flood event-of-interest may </w:t>
      </w:r>
      <w:proofErr w:type="gramStart"/>
      <w:r w:rsidRPr="00457EF4">
        <w:rPr>
          <w:sz w:val="24"/>
          <w:szCs w:val="24"/>
        </w:rPr>
        <w:t>continue on</w:t>
      </w:r>
      <w:proofErr w:type="gramEnd"/>
      <w:r w:rsidRPr="00457EF4">
        <w:rPr>
          <w:sz w:val="24"/>
          <w:szCs w:val="24"/>
        </w:rPr>
        <w:t xml:space="preserve">, to some lesser degree, however, it has been overtaken by the flood event as the </w:t>
      </w:r>
      <w:r w:rsidRPr="00457EF4">
        <w:rPr>
          <w:b/>
          <w:sz w:val="24"/>
          <w:szCs w:val="24"/>
        </w:rPr>
        <w:t>primary</w:t>
      </w:r>
      <w:r w:rsidRPr="00457EF4">
        <w:rPr>
          <w:sz w:val="24"/>
          <w:szCs w:val="24"/>
        </w:rPr>
        <w:t xml:space="preserve"> event in the event </w:t>
      </w:r>
      <w:r w:rsidRPr="00457EF4">
        <w:rPr>
          <w:b/>
          <w:sz w:val="24"/>
          <w:szCs w:val="24"/>
        </w:rPr>
        <w:t>situation</w:t>
      </w:r>
      <w:r w:rsidRPr="00457EF4">
        <w:rPr>
          <w:sz w:val="24"/>
          <w:szCs w:val="24"/>
        </w:rPr>
        <w:t>.</w:t>
      </w:r>
    </w:p>
    <w:p w14:paraId="7296D2B4" w14:textId="77777777" w:rsidR="000661D2" w:rsidRPr="000661D2" w:rsidRDefault="000661D2" w:rsidP="000661D2">
      <w:pPr>
        <w:pStyle w:val="ListParagraph"/>
        <w:ind w:left="1800"/>
        <w:rPr>
          <w:sz w:val="24"/>
          <w:szCs w:val="24"/>
          <w:lang w:val="en-US"/>
        </w:rPr>
      </w:pPr>
    </w:p>
    <w:p w14:paraId="30E99642" w14:textId="7C95B4CD" w:rsidR="000661D2" w:rsidRPr="00F17F1A" w:rsidRDefault="000661D2" w:rsidP="00C17DDB">
      <w:pPr>
        <w:pStyle w:val="ListParagraph"/>
        <w:numPr>
          <w:ilvl w:val="1"/>
          <w:numId w:val="39"/>
        </w:numPr>
        <w:rPr>
          <w:sz w:val="24"/>
          <w:szCs w:val="24"/>
          <w:lang w:val="en-US"/>
        </w:rPr>
      </w:pPr>
      <w:r>
        <w:rPr>
          <w:sz w:val="24"/>
          <w:szCs w:val="24"/>
        </w:rPr>
        <w:t>The named alert could initially start off as “</w:t>
      </w:r>
      <w:r w:rsidRPr="000661D2">
        <w:rPr>
          <w:b/>
          <w:sz w:val="24"/>
          <w:szCs w:val="24"/>
        </w:rPr>
        <w:t>flood warning</w:t>
      </w:r>
      <w:r>
        <w:rPr>
          <w:sz w:val="24"/>
          <w:szCs w:val="24"/>
        </w:rPr>
        <w:t>”</w:t>
      </w:r>
      <w:r w:rsidR="00F17F1A">
        <w:rPr>
          <w:sz w:val="24"/>
          <w:szCs w:val="24"/>
        </w:rPr>
        <w:t xml:space="preserve"> and continue as “</w:t>
      </w:r>
      <w:r w:rsidR="00F17F1A" w:rsidRPr="00F17F1A">
        <w:rPr>
          <w:b/>
          <w:sz w:val="24"/>
          <w:szCs w:val="24"/>
        </w:rPr>
        <w:t>flood warning</w:t>
      </w:r>
      <w:r w:rsidR="00F17F1A">
        <w:rPr>
          <w:sz w:val="24"/>
          <w:szCs w:val="24"/>
        </w:rPr>
        <w:t>” throughout its series of messages</w:t>
      </w:r>
      <w:r>
        <w:rPr>
          <w:sz w:val="24"/>
          <w:szCs w:val="24"/>
        </w:rPr>
        <w:t xml:space="preserve">, </w:t>
      </w:r>
      <w:r w:rsidR="00F17F1A">
        <w:rPr>
          <w:sz w:val="24"/>
          <w:szCs w:val="24"/>
        </w:rPr>
        <w:t xml:space="preserve">assuming </w:t>
      </w:r>
      <w:r>
        <w:rPr>
          <w:sz w:val="24"/>
          <w:szCs w:val="24"/>
        </w:rPr>
        <w:t xml:space="preserve">the alerting agency feels the audience </w:t>
      </w:r>
      <w:proofErr w:type="gramStart"/>
      <w:r>
        <w:rPr>
          <w:sz w:val="24"/>
          <w:szCs w:val="24"/>
        </w:rPr>
        <w:t xml:space="preserve">is </w:t>
      </w:r>
      <w:r w:rsidR="00F17F1A">
        <w:rPr>
          <w:sz w:val="24"/>
          <w:szCs w:val="24"/>
        </w:rPr>
        <w:t>capable of handling</w:t>
      </w:r>
      <w:proofErr w:type="gramEnd"/>
      <w:r w:rsidR="00F17F1A">
        <w:rPr>
          <w:sz w:val="24"/>
          <w:szCs w:val="24"/>
        </w:rPr>
        <w:t xml:space="preserve"> the situation this way.</w:t>
      </w:r>
    </w:p>
    <w:p w14:paraId="6B238D15" w14:textId="77777777" w:rsidR="00F17F1A" w:rsidRPr="00F17F1A" w:rsidRDefault="00F17F1A" w:rsidP="00F17F1A">
      <w:pPr>
        <w:pStyle w:val="ListParagraph"/>
        <w:rPr>
          <w:sz w:val="24"/>
          <w:szCs w:val="24"/>
          <w:lang w:val="en-US"/>
        </w:rPr>
      </w:pPr>
    </w:p>
    <w:p w14:paraId="3FC1D2F8" w14:textId="77777777" w:rsidR="00E11F03" w:rsidRDefault="00F17F1A" w:rsidP="00C17DDB">
      <w:pPr>
        <w:pStyle w:val="ListParagraph"/>
        <w:numPr>
          <w:ilvl w:val="1"/>
          <w:numId w:val="39"/>
        </w:numPr>
        <w:rPr>
          <w:sz w:val="24"/>
          <w:szCs w:val="24"/>
          <w:lang w:val="en-US"/>
        </w:rPr>
      </w:pPr>
      <w:r>
        <w:rPr>
          <w:sz w:val="24"/>
          <w:szCs w:val="24"/>
          <w:lang w:val="en-US"/>
        </w:rPr>
        <w:t>A third option, “</w:t>
      </w:r>
      <w:r w:rsidRPr="00F17F1A">
        <w:rPr>
          <w:b/>
          <w:sz w:val="24"/>
          <w:szCs w:val="24"/>
          <w:lang w:val="en-US"/>
        </w:rPr>
        <w:t>emergency flood alert</w:t>
      </w:r>
      <w:r>
        <w:rPr>
          <w:sz w:val="24"/>
          <w:szCs w:val="24"/>
          <w:lang w:val="en-US"/>
        </w:rPr>
        <w:t>”, where the descriptive qualifier “emergency” is added to heighten the awareness to a higher level – hopefully on</w:t>
      </w:r>
      <w:r w:rsidR="00E11F03">
        <w:rPr>
          <w:sz w:val="24"/>
          <w:szCs w:val="24"/>
          <w:lang w:val="en-US"/>
        </w:rPr>
        <w:t>e</w:t>
      </w:r>
      <w:r>
        <w:rPr>
          <w:sz w:val="24"/>
          <w:szCs w:val="24"/>
          <w:lang w:val="en-US"/>
        </w:rPr>
        <w:t xml:space="preserve"> that will result in more immediate action.</w:t>
      </w:r>
    </w:p>
    <w:p w14:paraId="369B60E4" w14:textId="77777777" w:rsidR="00E11F03" w:rsidRPr="00E11F03" w:rsidRDefault="00E11F03" w:rsidP="00E11F03">
      <w:pPr>
        <w:pStyle w:val="ListParagraph"/>
        <w:rPr>
          <w:sz w:val="24"/>
          <w:szCs w:val="24"/>
          <w:lang w:val="en-US"/>
        </w:rPr>
      </w:pPr>
    </w:p>
    <w:p w14:paraId="0D23E32E" w14:textId="203057A9" w:rsidR="00F17F1A" w:rsidRDefault="00F17F1A" w:rsidP="00C17DDB">
      <w:pPr>
        <w:pStyle w:val="ListParagraph"/>
        <w:numPr>
          <w:ilvl w:val="2"/>
          <w:numId w:val="39"/>
        </w:numPr>
        <w:rPr>
          <w:sz w:val="24"/>
          <w:szCs w:val="24"/>
          <w:lang w:val="en-US"/>
        </w:rPr>
      </w:pPr>
      <w:r>
        <w:rPr>
          <w:sz w:val="24"/>
          <w:szCs w:val="24"/>
          <w:lang w:val="en-US"/>
        </w:rPr>
        <w:t xml:space="preserve">The term “emergency flood warning” is also a consideration, however, the </w:t>
      </w:r>
      <w:r w:rsidR="00E11F03">
        <w:rPr>
          <w:sz w:val="24"/>
          <w:szCs w:val="24"/>
          <w:lang w:val="en-US"/>
        </w:rPr>
        <w:t xml:space="preserve">social science of </w:t>
      </w:r>
      <w:r w:rsidR="00E11F03" w:rsidRPr="00E11F03">
        <w:rPr>
          <w:b/>
          <w:sz w:val="24"/>
          <w:szCs w:val="24"/>
          <w:lang w:val="en-US"/>
        </w:rPr>
        <w:t>warning</w:t>
      </w:r>
      <w:r w:rsidR="00E11F03">
        <w:rPr>
          <w:sz w:val="24"/>
          <w:szCs w:val="24"/>
          <w:lang w:val="en-US"/>
        </w:rPr>
        <w:t xml:space="preserve"> the audience to something specific, and using a general term like </w:t>
      </w:r>
      <w:r w:rsidR="00E11F03" w:rsidRPr="00E11F03">
        <w:rPr>
          <w:b/>
          <w:sz w:val="24"/>
          <w:szCs w:val="24"/>
          <w:lang w:val="en-US"/>
        </w:rPr>
        <w:t>emergency</w:t>
      </w:r>
      <w:r w:rsidR="00E11F03">
        <w:rPr>
          <w:sz w:val="24"/>
          <w:szCs w:val="24"/>
          <w:lang w:val="en-US"/>
        </w:rPr>
        <w:t xml:space="preserve">, can lead to some confusion. The term </w:t>
      </w:r>
      <w:r w:rsidR="00E11F03" w:rsidRPr="00E11F03">
        <w:rPr>
          <w:b/>
          <w:sz w:val="24"/>
          <w:szCs w:val="24"/>
          <w:lang w:val="en-US"/>
        </w:rPr>
        <w:t>alert</w:t>
      </w:r>
      <w:r w:rsidR="00E11F03">
        <w:rPr>
          <w:sz w:val="24"/>
          <w:szCs w:val="24"/>
          <w:lang w:val="en-US"/>
        </w:rPr>
        <w:t xml:space="preserve"> is a general term that works well with </w:t>
      </w:r>
      <w:r w:rsidR="00E11F03" w:rsidRPr="00E11F03">
        <w:rPr>
          <w:b/>
          <w:sz w:val="24"/>
          <w:szCs w:val="24"/>
          <w:lang w:val="en-US"/>
        </w:rPr>
        <w:t>emergency</w:t>
      </w:r>
      <w:r w:rsidR="00E11F03">
        <w:rPr>
          <w:sz w:val="24"/>
          <w:szCs w:val="24"/>
          <w:lang w:val="en-US"/>
        </w:rPr>
        <w:t>, as both these terms direct the audience to look deeper into the message for the details, with the term flood providing a quick introduction to the topic of discussion that will be given.</w:t>
      </w:r>
    </w:p>
    <w:p w14:paraId="6BB1F9D6" w14:textId="77777777" w:rsidR="00F17F1A" w:rsidRPr="00F17F1A" w:rsidRDefault="00F17F1A" w:rsidP="00F17F1A">
      <w:pPr>
        <w:pStyle w:val="ListParagraph"/>
        <w:rPr>
          <w:sz w:val="24"/>
          <w:szCs w:val="24"/>
          <w:lang w:val="en-US"/>
        </w:rPr>
      </w:pPr>
    </w:p>
    <w:p w14:paraId="164615A2" w14:textId="36F634C8" w:rsidR="00F17F1A" w:rsidRPr="000661D2" w:rsidRDefault="00F17F1A" w:rsidP="00C17DDB">
      <w:pPr>
        <w:pStyle w:val="ListParagraph"/>
        <w:numPr>
          <w:ilvl w:val="2"/>
          <w:numId w:val="39"/>
        </w:numPr>
        <w:rPr>
          <w:sz w:val="24"/>
          <w:szCs w:val="24"/>
          <w:lang w:val="en-US"/>
        </w:rPr>
      </w:pPr>
      <w:r>
        <w:rPr>
          <w:sz w:val="24"/>
          <w:szCs w:val="24"/>
          <w:lang w:val="en-US"/>
        </w:rPr>
        <w:t>This is one way to use “</w:t>
      </w:r>
      <w:r w:rsidRPr="00F17F1A">
        <w:rPr>
          <w:b/>
          <w:sz w:val="24"/>
          <w:szCs w:val="24"/>
          <w:lang w:val="en-US"/>
        </w:rPr>
        <w:t>emergency</w:t>
      </w:r>
      <w:r>
        <w:rPr>
          <w:sz w:val="24"/>
          <w:szCs w:val="24"/>
          <w:lang w:val="en-US"/>
        </w:rPr>
        <w:t>” - as a descriptive qualifier. Another way is to use “emergency” as an event-of-interest itself. For that approach, see the fully advanced section to follow.</w:t>
      </w:r>
    </w:p>
    <w:p w14:paraId="558C167A" w14:textId="77777777" w:rsidR="00F17F1A" w:rsidRPr="00F17F1A" w:rsidRDefault="00F17F1A" w:rsidP="00F17F1A">
      <w:pPr>
        <w:pStyle w:val="ListParagraph"/>
        <w:ind w:left="360"/>
        <w:rPr>
          <w:sz w:val="24"/>
          <w:szCs w:val="24"/>
          <w:lang w:val="en-US"/>
        </w:rPr>
      </w:pPr>
    </w:p>
    <w:p w14:paraId="4DBC5E6A" w14:textId="5F1AB295" w:rsidR="00A25CCA" w:rsidRPr="008D5135" w:rsidRDefault="00042110" w:rsidP="00C17DDB">
      <w:pPr>
        <w:pStyle w:val="ListParagraph"/>
        <w:numPr>
          <w:ilvl w:val="0"/>
          <w:numId w:val="39"/>
        </w:numPr>
        <w:rPr>
          <w:sz w:val="24"/>
          <w:szCs w:val="24"/>
          <w:lang w:val="en-US"/>
        </w:rPr>
      </w:pPr>
      <w:r w:rsidRPr="00042110">
        <w:rPr>
          <w:sz w:val="24"/>
          <w:szCs w:val="24"/>
        </w:rPr>
        <w:t xml:space="preserve">The </w:t>
      </w:r>
      <w:r w:rsidR="00AA0A15">
        <w:rPr>
          <w:b/>
          <w:bCs/>
          <w:sz w:val="24"/>
          <w:szCs w:val="24"/>
        </w:rPr>
        <w:t>condition</w:t>
      </w:r>
      <w:r w:rsidRPr="00042110">
        <w:rPr>
          <w:b/>
          <w:bCs/>
          <w:sz w:val="24"/>
          <w:szCs w:val="24"/>
        </w:rPr>
        <w:t>, impacts, location, and timing</w:t>
      </w:r>
      <w:r w:rsidRPr="00042110">
        <w:rPr>
          <w:sz w:val="24"/>
          <w:szCs w:val="24"/>
        </w:rPr>
        <w:t xml:space="preserve"> of </w:t>
      </w:r>
      <w:r w:rsidR="00AA0A15">
        <w:rPr>
          <w:sz w:val="24"/>
          <w:szCs w:val="24"/>
        </w:rPr>
        <w:t xml:space="preserve">a single </w:t>
      </w:r>
      <w:r w:rsidRPr="00042110">
        <w:rPr>
          <w:b/>
          <w:bCs/>
          <w:sz w:val="24"/>
          <w:szCs w:val="24"/>
        </w:rPr>
        <w:t>subject event</w:t>
      </w:r>
      <w:r w:rsidR="00034F05">
        <w:rPr>
          <w:b/>
          <w:bCs/>
          <w:sz w:val="24"/>
          <w:szCs w:val="24"/>
        </w:rPr>
        <w:t>,</w:t>
      </w:r>
      <w:r w:rsidRPr="00042110">
        <w:rPr>
          <w:sz w:val="24"/>
          <w:szCs w:val="24"/>
        </w:rPr>
        <w:t xml:space="preserve"> </w:t>
      </w:r>
      <w:r w:rsidR="00034F05">
        <w:rPr>
          <w:sz w:val="24"/>
          <w:szCs w:val="24"/>
        </w:rPr>
        <w:t xml:space="preserve">derived off a </w:t>
      </w:r>
      <w:r w:rsidR="00034F05" w:rsidRPr="00AA0A15">
        <w:rPr>
          <w:b/>
          <w:sz w:val="24"/>
          <w:szCs w:val="24"/>
        </w:rPr>
        <w:t>complex-event</w:t>
      </w:r>
      <w:r w:rsidR="00034F05" w:rsidRPr="00034F05">
        <w:rPr>
          <w:sz w:val="24"/>
          <w:szCs w:val="24"/>
        </w:rPr>
        <w:t>, is</w:t>
      </w:r>
      <w:r w:rsidR="002558F6">
        <w:rPr>
          <w:sz w:val="24"/>
          <w:szCs w:val="24"/>
        </w:rPr>
        <w:t xml:space="preserve"> the union of the </w:t>
      </w:r>
      <w:r w:rsidR="002558F6" w:rsidRPr="00034F05">
        <w:rPr>
          <w:b/>
          <w:sz w:val="24"/>
          <w:szCs w:val="24"/>
        </w:rPr>
        <w:t>two alert-worthy events</w:t>
      </w:r>
      <w:r w:rsidR="00FB2B4C">
        <w:rPr>
          <w:sz w:val="24"/>
          <w:szCs w:val="24"/>
        </w:rPr>
        <w:t>, each of which were determined by the</w:t>
      </w:r>
      <w:r w:rsidR="00034F05">
        <w:rPr>
          <w:sz w:val="24"/>
          <w:szCs w:val="24"/>
        </w:rPr>
        <w:t>ir</w:t>
      </w:r>
      <w:r w:rsidR="00FB2B4C">
        <w:rPr>
          <w:sz w:val="24"/>
          <w:szCs w:val="24"/>
        </w:rPr>
        <w:t xml:space="preserve"> </w:t>
      </w:r>
      <w:r w:rsidR="002558F6">
        <w:rPr>
          <w:b/>
          <w:bCs/>
          <w:sz w:val="24"/>
          <w:szCs w:val="24"/>
        </w:rPr>
        <w:t>intersection</w:t>
      </w:r>
      <w:r w:rsidRPr="00042110">
        <w:rPr>
          <w:sz w:val="24"/>
          <w:szCs w:val="24"/>
        </w:rPr>
        <w:t xml:space="preserve"> with the </w:t>
      </w:r>
      <w:r w:rsidRPr="00042110">
        <w:rPr>
          <w:b/>
          <w:bCs/>
          <w:sz w:val="24"/>
          <w:szCs w:val="24"/>
        </w:rPr>
        <w:t xml:space="preserve">alerting agency’s </w:t>
      </w:r>
      <w:r>
        <w:rPr>
          <w:b/>
          <w:bCs/>
          <w:sz w:val="24"/>
          <w:szCs w:val="24"/>
        </w:rPr>
        <w:t>a</w:t>
      </w:r>
      <w:r w:rsidRPr="00042110">
        <w:rPr>
          <w:b/>
          <w:bCs/>
          <w:sz w:val="24"/>
          <w:szCs w:val="24"/>
        </w:rPr>
        <w:t>rea</w:t>
      </w:r>
      <w:r>
        <w:rPr>
          <w:b/>
          <w:bCs/>
          <w:sz w:val="24"/>
          <w:szCs w:val="24"/>
        </w:rPr>
        <w:t xml:space="preserve"> and timing </w:t>
      </w:r>
      <w:r w:rsidRPr="00042110">
        <w:rPr>
          <w:b/>
          <w:bCs/>
          <w:sz w:val="24"/>
          <w:szCs w:val="24"/>
        </w:rPr>
        <w:t>of responsibility</w:t>
      </w:r>
      <w:r w:rsidR="00FB2B4C">
        <w:rPr>
          <w:b/>
          <w:bCs/>
          <w:sz w:val="24"/>
          <w:szCs w:val="24"/>
        </w:rPr>
        <w:t xml:space="preserve">, </w:t>
      </w:r>
      <w:r w:rsidRPr="00042110">
        <w:rPr>
          <w:sz w:val="24"/>
          <w:szCs w:val="24"/>
        </w:rPr>
        <w:t>as illustrated in the diagram below</w:t>
      </w:r>
      <w:r>
        <w:rPr>
          <w:sz w:val="24"/>
          <w:szCs w:val="24"/>
          <w:lang w:val="en-US"/>
        </w:rPr>
        <w:t xml:space="preserve"> </w:t>
      </w:r>
      <w:r>
        <w:rPr>
          <w:rStyle w:val="FootnoteReference"/>
          <w:sz w:val="24"/>
          <w:szCs w:val="24"/>
          <w:lang w:val="en-US"/>
        </w:rPr>
        <w:footnoteReference w:id="92"/>
      </w:r>
      <w:r w:rsidRPr="00042110">
        <w:rPr>
          <w:sz w:val="24"/>
          <w:szCs w:val="24"/>
        </w:rPr>
        <w:t>.</w:t>
      </w:r>
    </w:p>
    <w:p w14:paraId="4E7EF980" w14:textId="77777777" w:rsidR="00A25CCA" w:rsidRPr="00F0320A" w:rsidRDefault="00A25CCA" w:rsidP="00A25CCA">
      <w:pPr>
        <w:pStyle w:val="ListParagraph"/>
        <w:rPr>
          <w:sz w:val="24"/>
          <w:szCs w:val="24"/>
          <w:lang w:val="en-US"/>
        </w:rPr>
      </w:pPr>
    </w:p>
    <w:p w14:paraId="49E1BE48" w14:textId="3D3B99C8" w:rsidR="00D57AF5" w:rsidRDefault="00D57AF5" w:rsidP="00A25CCA">
      <w:pPr>
        <w:pStyle w:val="ListParagraph"/>
        <w:ind w:left="360"/>
        <w:jc w:val="center"/>
        <w:rPr>
          <w:sz w:val="24"/>
          <w:szCs w:val="24"/>
          <w:lang w:val="en-US"/>
        </w:rPr>
      </w:pPr>
      <w:r>
        <w:rPr>
          <w:noProof/>
          <w:lang w:eastAsia="en-CA"/>
        </w:rPr>
        <w:drawing>
          <wp:inline distT="0" distB="0" distL="0" distR="0" wp14:anchorId="328769BF" wp14:editId="1208F65B">
            <wp:extent cx="3257550" cy="2164956"/>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259496" cy="2166249"/>
                    </a:xfrm>
                    <a:prstGeom prst="rect">
                      <a:avLst/>
                    </a:prstGeom>
                  </pic:spPr>
                </pic:pic>
              </a:graphicData>
            </a:graphic>
          </wp:inline>
        </w:drawing>
      </w:r>
    </w:p>
    <w:p w14:paraId="5CF4C9F7" w14:textId="77777777" w:rsidR="00A25CCA" w:rsidRPr="00F0320A" w:rsidRDefault="00A25CCA" w:rsidP="00A25CCA">
      <w:pPr>
        <w:pStyle w:val="ListParagraph"/>
        <w:rPr>
          <w:sz w:val="24"/>
          <w:szCs w:val="24"/>
          <w:lang w:val="en-US"/>
        </w:rPr>
      </w:pPr>
    </w:p>
    <w:p w14:paraId="1F2F3FA9" w14:textId="5C4D4DC8" w:rsidR="008C5238" w:rsidRDefault="002558F6" w:rsidP="00C17DDB">
      <w:pPr>
        <w:pStyle w:val="ListParagraph"/>
        <w:numPr>
          <w:ilvl w:val="1"/>
          <w:numId w:val="28"/>
        </w:numPr>
        <w:rPr>
          <w:sz w:val="24"/>
          <w:szCs w:val="24"/>
          <w:lang w:val="en-US"/>
        </w:rPr>
      </w:pPr>
      <w:r>
        <w:rPr>
          <w:sz w:val="24"/>
          <w:szCs w:val="24"/>
          <w:lang w:val="en-US"/>
        </w:rPr>
        <w:t xml:space="preserve">The area in </w:t>
      </w:r>
      <w:r w:rsidR="00E11F03">
        <w:rPr>
          <w:sz w:val="24"/>
          <w:szCs w:val="24"/>
          <w:lang w:val="en-US"/>
        </w:rPr>
        <w:t>purple</w:t>
      </w:r>
      <w:r>
        <w:rPr>
          <w:sz w:val="24"/>
          <w:szCs w:val="24"/>
          <w:lang w:val="en-US"/>
        </w:rPr>
        <w:t xml:space="preserve"> is the newly formed and devised </w:t>
      </w:r>
      <w:r w:rsidRPr="002558F6">
        <w:rPr>
          <w:b/>
          <w:sz w:val="24"/>
          <w:szCs w:val="24"/>
          <w:lang w:val="en-US"/>
        </w:rPr>
        <w:t>subject event</w:t>
      </w:r>
      <w:r>
        <w:rPr>
          <w:sz w:val="24"/>
          <w:szCs w:val="24"/>
          <w:lang w:val="en-US"/>
        </w:rPr>
        <w:t xml:space="preserve"> based on the two alert-worthy events</w:t>
      </w:r>
      <w:r w:rsidR="00A25CCA" w:rsidRPr="008D5135">
        <w:rPr>
          <w:sz w:val="24"/>
          <w:szCs w:val="24"/>
          <w:lang w:val="en-US"/>
        </w:rPr>
        <w:t>.</w:t>
      </w:r>
    </w:p>
    <w:p w14:paraId="030B0CE3" w14:textId="77777777" w:rsidR="008C5238" w:rsidRDefault="008C5238" w:rsidP="008C5238">
      <w:pPr>
        <w:pStyle w:val="ListParagraph"/>
        <w:ind w:left="1080"/>
        <w:rPr>
          <w:sz w:val="24"/>
          <w:szCs w:val="24"/>
          <w:lang w:val="en-US"/>
        </w:rPr>
      </w:pPr>
    </w:p>
    <w:p w14:paraId="4B1B3917" w14:textId="7426E18A" w:rsidR="00034F05" w:rsidRDefault="00E11F03" w:rsidP="00C17DDB">
      <w:pPr>
        <w:pStyle w:val="ListParagraph"/>
        <w:numPr>
          <w:ilvl w:val="1"/>
          <w:numId w:val="28"/>
        </w:numPr>
        <w:rPr>
          <w:sz w:val="24"/>
          <w:szCs w:val="24"/>
        </w:rPr>
      </w:pPr>
      <w:r>
        <w:rPr>
          <w:sz w:val="24"/>
          <w:szCs w:val="24"/>
        </w:rPr>
        <w:t>Note that t</w:t>
      </w:r>
      <w:r w:rsidR="00042110" w:rsidRPr="00042110">
        <w:rPr>
          <w:sz w:val="24"/>
          <w:szCs w:val="24"/>
        </w:rPr>
        <w:t xml:space="preserve">he </w:t>
      </w:r>
      <w:r w:rsidR="00042110" w:rsidRPr="00042110">
        <w:rPr>
          <w:b/>
          <w:bCs/>
          <w:sz w:val="24"/>
          <w:szCs w:val="24"/>
        </w:rPr>
        <w:t>flash flood event space</w:t>
      </w:r>
      <w:r w:rsidR="00042110" w:rsidRPr="00042110">
        <w:rPr>
          <w:sz w:val="24"/>
          <w:szCs w:val="24"/>
        </w:rPr>
        <w:t xml:space="preserve"> is </w:t>
      </w:r>
      <w:r w:rsidR="00042110" w:rsidRPr="00042110">
        <w:rPr>
          <w:b/>
          <w:bCs/>
          <w:sz w:val="24"/>
          <w:szCs w:val="24"/>
        </w:rPr>
        <w:t>smaller</w:t>
      </w:r>
      <w:r w:rsidR="00042110" w:rsidRPr="00042110">
        <w:rPr>
          <w:sz w:val="24"/>
          <w:szCs w:val="24"/>
        </w:rPr>
        <w:t xml:space="preserve"> than the </w:t>
      </w:r>
      <w:r w:rsidR="00042110" w:rsidRPr="00042110">
        <w:rPr>
          <w:b/>
          <w:bCs/>
          <w:sz w:val="24"/>
          <w:szCs w:val="24"/>
        </w:rPr>
        <w:t>subject event space</w:t>
      </w:r>
      <w:r w:rsidR="00042110" w:rsidRPr="00042110">
        <w:rPr>
          <w:sz w:val="24"/>
          <w:szCs w:val="24"/>
        </w:rPr>
        <w:t xml:space="preserve">, but their </w:t>
      </w:r>
      <w:r w:rsidR="00042110" w:rsidRPr="00042110">
        <w:rPr>
          <w:b/>
          <w:bCs/>
          <w:sz w:val="24"/>
          <w:szCs w:val="24"/>
        </w:rPr>
        <w:t>timing details align</w:t>
      </w:r>
      <w:r w:rsidR="00042110" w:rsidRPr="00042110">
        <w:rPr>
          <w:sz w:val="24"/>
          <w:szCs w:val="24"/>
        </w:rPr>
        <w:t xml:space="preserve">. </w:t>
      </w:r>
      <w:r w:rsidR="00034F05">
        <w:rPr>
          <w:sz w:val="24"/>
          <w:szCs w:val="24"/>
        </w:rPr>
        <w:t>Conversely</w:t>
      </w:r>
      <w:r w:rsidR="00042110" w:rsidRPr="00042110">
        <w:rPr>
          <w:sz w:val="24"/>
          <w:szCs w:val="24"/>
        </w:rPr>
        <w:t xml:space="preserve">, the </w:t>
      </w:r>
      <w:r w:rsidR="00042110" w:rsidRPr="00042110">
        <w:rPr>
          <w:b/>
          <w:bCs/>
          <w:sz w:val="24"/>
          <w:szCs w:val="24"/>
        </w:rPr>
        <w:t xml:space="preserve">flood event </w:t>
      </w:r>
      <w:r w:rsidR="00034F05">
        <w:rPr>
          <w:b/>
          <w:bCs/>
          <w:sz w:val="24"/>
          <w:szCs w:val="24"/>
        </w:rPr>
        <w:t>space</w:t>
      </w:r>
      <w:r w:rsidR="00034F05" w:rsidRPr="00034F05">
        <w:rPr>
          <w:bCs/>
          <w:sz w:val="24"/>
          <w:szCs w:val="24"/>
        </w:rPr>
        <w:t xml:space="preserve"> aligns with</w:t>
      </w:r>
      <w:r w:rsidR="00042110" w:rsidRPr="00042110">
        <w:rPr>
          <w:b/>
          <w:bCs/>
          <w:sz w:val="24"/>
          <w:szCs w:val="24"/>
        </w:rPr>
        <w:t xml:space="preserve"> </w:t>
      </w:r>
      <w:r w:rsidR="00042110" w:rsidRPr="00034F05">
        <w:rPr>
          <w:bCs/>
          <w:sz w:val="24"/>
          <w:szCs w:val="24"/>
        </w:rPr>
        <w:t>the</w:t>
      </w:r>
      <w:r w:rsidR="00042110" w:rsidRPr="00042110">
        <w:rPr>
          <w:b/>
          <w:bCs/>
          <w:sz w:val="24"/>
          <w:szCs w:val="24"/>
        </w:rPr>
        <w:t xml:space="preserve"> </w:t>
      </w:r>
      <w:r w:rsidR="00FB2B4C">
        <w:rPr>
          <w:b/>
          <w:bCs/>
          <w:sz w:val="24"/>
          <w:szCs w:val="24"/>
        </w:rPr>
        <w:t>subject event space</w:t>
      </w:r>
      <w:r w:rsidR="00042110" w:rsidRPr="00042110">
        <w:rPr>
          <w:sz w:val="24"/>
          <w:szCs w:val="24"/>
        </w:rPr>
        <w:t xml:space="preserve"> but </w:t>
      </w:r>
      <w:r w:rsidR="00042110" w:rsidRPr="00042110">
        <w:rPr>
          <w:b/>
          <w:bCs/>
          <w:sz w:val="24"/>
          <w:szCs w:val="24"/>
        </w:rPr>
        <w:t>not the timing</w:t>
      </w:r>
      <w:r w:rsidR="00042110">
        <w:rPr>
          <w:b/>
          <w:bCs/>
          <w:sz w:val="24"/>
          <w:szCs w:val="24"/>
        </w:rPr>
        <w:t xml:space="preserve"> details</w:t>
      </w:r>
      <w:r w:rsidR="00034F05" w:rsidRPr="00034F05">
        <w:rPr>
          <w:bCs/>
          <w:sz w:val="24"/>
          <w:szCs w:val="24"/>
        </w:rPr>
        <w:t xml:space="preserve"> (</w:t>
      </w:r>
      <w:r w:rsidR="00042110" w:rsidRPr="00042110">
        <w:rPr>
          <w:sz w:val="24"/>
          <w:szCs w:val="24"/>
        </w:rPr>
        <w:t xml:space="preserve">as the </w:t>
      </w:r>
      <w:r w:rsidR="00042110" w:rsidRPr="00042110">
        <w:rPr>
          <w:b/>
          <w:bCs/>
          <w:sz w:val="24"/>
          <w:szCs w:val="24"/>
        </w:rPr>
        <w:t>flood event starts later</w:t>
      </w:r>
      <w:r w:rsidR="00034F05" w:rsidRPr="00034F05">
        <w:rPr>
          <w:bCs/>
          <w:sz w:val="24"/>
          <w:szCs w:val="24"/>
        </w:rPr>
        <w:t>)</w:t>
      </w:r>
      <w:r w:rsidR="00042110" w:rsidRPr="00042110">
        <w:rPr>
          <w:sz w:val="24"/>
          <w:szCs w:val="24"/>
        </w:rPr>
        <w:t xml:space="preserve">. </w:t>
      </w:r>
    </w:p>
    <w:p w14:paraId="7613EEE3" w14:textId="77777777" w:rsidR="00034F05" w:rsidRPr="00034F05" w:rsidRDefault="00034F05" w:rsidP="00034F05">
      <w:pPr>
        <w:pStyle w:val="ListParagraph"/>
        <w:rPr>
          <w:sz w:val="24"/>
          <w:szCs w:val="24"/>
        </w:rPr>
      </w:pPr>
    </w:p>
    <w:p w14:paraId="0307D7E1" w14:textId="18D7C60A" w:rsidR="00531297" w:rsidRPr="00042110" w:rsidRDefault="00042110" w:rsidP="00C17DDB">
      <w:pPr>
        <w:pStyle w:val="ListParagraph"/>
        <w:numPr>
          <w:ilvl w:val="2"/>
          <w:numId w:val="28"/>
        </w:numPr>
        <w:rPr>
          <w:sz w:val="24"/>
          <w:szCs w:val="24"/>
        </w:rPr>
      </w:pPr>
      <w:r w:rsidRPr="00042110">
        <w:rPr>
          <w:sz w:val="24"/>
          <w:szCs w:val="24"/>
        </w:rPr>
        <w:t xml:space="preserve">In this </w:t>
      </w:r>
      <w:r w:rsidR="00E11F03" w:rsidRPr="00E11F03">
        <w:rPr>
          <w:b/>
          <w:sz w:val="24"/>
          <w:szCs w:val="24"/>
        </w:rPr>
        <w:t xml:space="preserve">more </w:t>
      </w:r>
      <w:r w:rsidRPr="00042110">
        <w:rPr>
          <w:b/>
          <w:bCs/>
          <w:sz w:val="24"/>
          <w:szCs w:val="24"/>
        </w:rPr>
        <w:t>advanced analysis</w:t>
      </w:r>
      <w:r w:rsidRPr="00042110">
        <w:rPr>
          <w:sz w:val="24"/>
          <w:szCs w:val="24"/>
        </w:rPr>
        <w:t xml:space="preserve">, the </w:t>
      </w:r>
      <w:r w:rsidRPr="00042110">
        <w:rPr>
          <w:b/>
          <w:bCs/>
          <w:sz w:val="24"/>
          <w:szCs w:val="24"/>
        </w:rPr>
        <w:t>flash flood timing-of-concern</w:t>
      </w:r>
      <w:r w:rsidRPr="00042110">
        <w:rPr>
          <w:sz w:val="24"/>
          <w:szCs w:val="24"/>
        </w:rPr>
        <w:t xml:space="preserve"> serves as a</w:t>
      </w:r>
      <w:r w:rsidR="00AA0A15">
        <w:rPr>
          <w:sz w:val="24"/>
          <w:szCs w:val="24"/>
        </w:rPr>
        <w:t xml:space="preserve"> timing</w:t>
      </w:r>
      <w:r w:rsidRPr="00042110">
        <w:rPr>
          <w:sz w:val="24"/>
          <w:szCs w:val="24"/>
        </w:rPr>
        <w:t xml:space="preserve"> </w:t>
      </w:r>
      <w:r w:rsidRPr="00042110">
        <w:rPr>
          <w:b/>
          <w:bCs/>
          <w:sz w:val="24"/>
          <w:szCs w:val="24"/>
        </w:rPr>
        <w:t>proxy</w:t>
      </w:r>
      <w:r w:rsidRPr="00042110">
        <w:rPr>
          <w:sz w:val="24"/>
          <w:szCs w:val="24"/>
        </w:rPr>
        <w:t xml:space="preserve"> for the </w:t>
      </w:r>
      <w:r>
        <w:rPr>
          <w:b/>
          <w:bCs/>
          <w:sz w:val="24"/>
          <w:szCs w:val="24"/>
        </w:rPr>
        <w:t>complex-</w:t>
      </w:r>
      <w:r w:rsidRPr="00042110">
        <w:rPr>
          <w:b/>
          <w:bCs/>
          <w:sz w:val="24"/>
          <w:szCs w:val="24"/>
        </w:rPr>
        <w:t>event</w:t>
      </w:r>
      <w:r w:rsidR="00034F05">
        <w:rPr>
          <w:b/>
          <w:bCs/>
          <w:sz w:val="24"/>
          <w:szCs w:val="24"/>
        </w:rPr>
        <w:t xml:space="preserve"> subject event</w:t>
      </w:r>
      <w:r w:rsidRPr="00042110">
        <w:rPr>
          <w:sz w:val="24"/>
          <w:szCs w:val="24"/>
        </w:rPr>
        <w:t xml:space="preserve">, while the </w:t>
      </w:r>
      <w:r w:rsidRPr="00042110">
        <w:rPr>
          <w:b/>
          <w:bCs/>
          <w:sz w:val="24"/>
          <w:szCs w:val="24"/>
        </w:rPr>
        <w:t xml:space="preserve">flood event </w:t>
      </w:r>
      <w:r>
        <w:rPr>
          <w:b/>
          <w:bCs/>
          <w:sz w:val="24"/>
          <w:szCs w:val="24"/>
        </w:rPr>
        <w:t>area-of-concern</w:t>
      </w:r>
      <w:r w:rsidRPr="00042110">
        <w:rPr>
          <w:sz w:val="24"/>
          <w:szCs w:val="24"/>
        </w:rPr>
        <w:t xml:space="preserve"> is used as a</w:t>
      </w:r>
      <w:r w:rsidR="00AA0A15">
        <w:rPr>
          <w:sz w:val="24"/>
          <w:szCs w:val="24"/>
        </w:rPr>
        <w:t xml:space="preserve"> location</w:t>
      </w:r>
      <w:r w:rsidRPr="00042110">
        <w:rPr>
          <w:sz w:val="24"/>
          <w:szCs w:val="24"/>
        </w:rPr>
        <w:t xml:space="preserve"> </w:t>
      </w:r>
      <w:r w:rsidRPr="00042110">
        <w:rPr>
          <w:b/>
          <w:bCs/>
          <w:sz w:val="24"/>
          <w:szCs w:val="24"/>
        </w:rPr>
        <w:t>proxy</w:t>
      </w:r>
      <w:r w:rsidRPr="00042110">
        <w:rPr>
          <w:sz w:val="24"/>
          <w:szCs w:val="24"/>
        </w:rPr>
        <w:t xml:space="preserve"> for the </w:t>
      </w:r>
      <w:r>
        <w:rPr>
          <w:b/>
          <w:bCs/>
          <w:sz w:val="24"/>
          <w:szCs w:val="24"/>
        </w:rPr>
        <w:t>complex-</w:t>
      </w:r>
      <w:r w:rsidRPr="00042110">
        <w:rPr>
          <w:b/>
          <w:bCs/>
          <w:sz w:val="24"/>
          <w:szCs w:val="24"/>
        </w:rPr>
        <w:t>event</w:t>
      </w:r>
      <w:r w:rsidR="00034F05">
        <w:rPr>
          <w:b/>
          <w:bCs/>
          <w:sz w:val="24"/>
          <w:szCs w:val="24"/>
        </w:rPr>
        <w:t xml:space="preserve"> subject-event</w:t>
      </w:r>
      <w:r w:rsidRPr="00042110">
        <w:rPr>
          <w:sz w:val="24"/>
          <w:szCs w:val="24"/>
        </w:rPr>
        <w:t>.</w:t>
      </w:r>
    </w:p>
    <w:p w14:paraId="00CF3FBA" w14:textId="77777777" w:rsidR="00531297" w:rsidRPr="00531297" w:rsidRDefault="00531297" w:rsidP="00531297">
      <w:pPr>
        <w:pStyle w:val="ListParagraph"/>
        <w:rPr>
          <w:sz w:val="24"/>
          <w:szCs w:val="24"/>
          <w:lang w:val="en-US"/>
        </w:rPr>
      </w:pPr>
    </w:p>
    <w:p w14:paraId="35F4FE25" w14:textId="0AF67D6B" w:rsidR="00A25CCA" w:rsidRPr="008D5135" w:rsidRDefault="00042110" w:rsidP="00C17DDB">
      <w:pPr>
        <w:pStyle w:val="ListParagraph"/>
        <w:numPr>
          <w:ilvl w:val="2"/>
          <w:numId w:val="28"/>
        </w:numPr>
        <w:rPr>
          <w:sz w:val="24"/>
          <w:szCs w:val="24"/>
          <w:lang w:val="en-US"/>
        </w:rPr>
      </w:pPr>
      <w:r w:rsidRPr="00042110">
        <w:rPr>
          <w:sz w:val="24"/>
          <w:szCs w:val="24"/>
        </w:rPr>
        <w:t>To maintain</w:t>
      </w:r>
      <w:r w:rsidR="00034F05">
        <w:rPr>
          <w:sz w:val="24"/>
          <w:szCs w:val="24"/>
        </w:rPr>
        <w:t xml:space="preserve"> a simpler</w:t>
      </w:r>
      <w:r w:rsidRPr="00042110">
        <w:rPr>
          <w:b/>
          <w:bCs/>
          <w:sz w:val="24"/>
          <w:szCs w:val="24"/>
        </w:rPr>
        <w:t xml:space="preserve"> communication</w:t>
      </w:r>
      <w:r w:rsidRPr="00042110">
        <w:rPr>
          <w:sz w:val="24"/>
          <w:szCs w:val="24"/>
        </w:rPr>
        <w:t xml:space="preserve"> with the </w:t>
      </w:r>
      <w:r w:rsidRPr="00042110">
        <w:rPr>
          <w:b/>
          <w:bCs/>
          <w:sz w:val="24"/>
          <w:szCs w:val="24"/>
        </w:rPr>
        <w:t>consuming audience</w:t>
      </w:r>
      <w:r w:rsidRPr="00042110">
        <w:rPr>
          <w:sz w:val="24"/>
          <w:szCs w:val="24"/>
        </w:rPr>
        <w:t xml:space="preserve">, the </w:t>
      </w:r>
      <w:r w:rsidR="00FB2B4C">
        <w:rPr>
          <w:b/>
          <w:bCs/>
          <w:sz w:val="24"/>
          <w:szCs w:val="24"/>
        </w:rPr>
        <w:t>subject event location</w:t>
      </w:r>
      <w:r w:rsidRPr="00042110">
        <w:rPr>
          <w:b/>
          <w:bCs/>
          <w:sz w:val="24"/>
          <w:szCs w:val="24"/>
        </w:rPr>
        <w:t xml:space="preserve"> and timing</w:t>
      </w:r>
      <w:r w:rsidRPr="00042110">
        <w:rPr>
          <w:sz w:val="24"/>
          <w:szCs w:val="24"/>
        </w:rPr>
        <w:t xml:space="preserve"> are applied to </w:t>
      </w:r>
      <w:r w:rsidRPr="00042110">
        <w:rPr>
          <w:b/>
          <w:bCs/>
          <w:sz w:val="24"/>
          <w:szCs w:val="24"/>
        </w:rPr>
        <w:t>both events of interest</w:t>
      </w:r>
      <w:r w:rsidR="00034F05" w:rsidRPr="00034F05">
        <w:rPr>
          <w:bCs/>
          <w:sz w:val="24"/>
          <w:szCs w:val="24"/>
        </w:rPr>
        <w:t xml:space="preserve"> in the alert signalling process</w:t>
      </w:r>
      <w:r w:rsidRPr="00042110">
        <w:rPr>
          <w:sz w:val="24"/>
          <w:szCs w:val="24"/>
        </w:rPr>
        <w:t xml:space="preserve">. </w:t>
      </w:r>
      <w:r w:rsidR="00D57AF5">
        <w:rPr>
          <w:sz w:val="24"/>
          <w:szCs w:val="24"/>
        </w:rPr>
        <w:t xml:space="preserve">Each event is being over-alerted in </w:t>
      </w:r>
      <w:r w:rsidR="00E11F03">
        <w:rPr>
          <w:sz w:val="24"/>
          <w:szCs w:val="24"/>
        </w:rPr>
        <w:t>space individually, however, every</w:t>
      </w:r>
      <w:r w:rsidR="00D57AF5">
        <w:rPr>
          <w:sz w:val="24"/>
          <w:szCs w:val="24"/>
        </w:rPr>
        <w:t xml:space="preserve"> represented space of the </w:t>
      </w:r>
      <w:r w:rsidR="00D57AF5" w:rsidRPr="00D57AF5">
        <w:rPr>
          <w:b/>
          <w:sz w:val="24"/>
          <w:szCs w:val="24"/>
        </w:rPr>
        <w:t>subject-event</w:t>
      </w:r>
      <w:r w:rsidR="00D57AF5">
        <w:rPr>
          <w:sz w:val="24"/>
          <w:szCs w:val="24"/>
        </w:rPr>
        <w:t xml:space="preserve"> has at least one alert-worthy event in play. </w:t>
      </w:r>
      <w:r w:rsidRPr="00042110">
        <w:rPr>
          <w:sz w:val="24"/>
          <w:szCs w:val="24"/>
        </w:rPr>
        <w:t xml:space="preserve">Any </w:t>
      </w:r>
      <w:r w:rsidRPr="00042110">
        <w:rPr>
          <w:b/>
          <w:bCs/>
          <w:sz w:val="24"/>
          <w:szCs w:val="24"/>
        </w:rPr>
        <w:t>necessary clarifications</w:t>
      </w:r>
      <w:r w:rsidRPr="00042110">
        <w:rPr>
          <w:sz w:val="24"/>
          <w:szCs w:val="24"/>
        </w:rPr>
        <w:t xml:space="preserve"> regarding the </w:t>
      </w:r>
      <w:r w:rsidR="00FB2B4C" w:rsidRPr="00FB2B4C">
        <w:rPr>
          <w:b/>
          <w:sz w:val="24"/>
          <w:szCs w:val="24"/>
        </w:rPr>
        <w:t xml:space="preserve">event </w:t>
      </w:r>
      <w:r w:rsidRPr="00042110">
        <w:rPr>
          <w:b/>
          <w:bCs/>
          <w:sz w:val="24"/>
          <w:szCs w:val="24"/>
        </w:rPr>
        <w:t>situation</w:t>
      </w:r>
      <w:r w:rsidR="00D57AF5" w:rsidRPr="00D57AF5">
        <w:rPr>
          <w:bCs/>
          <w:sz w:val="24"/>
          <w:szCs w:val="24"/>
        </w:rPr>
        <w:t xml:space="preserve">, as it pertains to this </w:t>
      </w:r>
      <w:r w:rsidR="00D57AF5" w:rsidRPr="00D57AF5">
        <w:rPr>
          <w:b/>
          <w:bCs/>
          <w:sz w:val="24"/>
          <w:szCs w:val="24"/>
        </w:rPr>
        <w:t>over-alerting</w:t>
      </w:r>
      <w:r w:rsidR="00D57AF5" w:rsidRPr="00D57AF5">
        <w:rPr>
          <w:bCs/>
          <w:sz w:val="24"/>
          <w:szCs w:val="24"/>
        </w:rPr>
        <w:t>,</w:t>
      </w:r>
      <w:r w:rsidR="00FB2B4C">
        <w:rPr>
          <w:b/>
          <w:bCs/>
          <w:sz w:val="24"/>
          <w:szCs w:val="24"/>
        </w:rPr>
        <w:t xml:space="preserve"> </w:t>
      </w:r>
      <w:r w:rsidR="00FB2B4C">
        <w:rPr>
          <w:sz w:val="24"/>
          <w:szCs w:val="24"/>
        </w:rPr>
        <w:t>co</w:t>
      </w:r>
      <w:r>
        <w:rPr>
          <w:sz w:val="24"/>
          <w:szCs w:val="24"/>
        </w:rPr>
        <w:t>uld</w:t>
      </w:r>
      <w:r w:rsidRPr="00042110">
        <w:rPr>
          <w:sz w:val="24"/>
          <w:szCs w:val="24"/>
        </w:rPr>
        <w:t xml:space="preserve"> be addressed in the </w:t>
      </w:r>
      <w:r>
        <w:rPr>
          <w:sz w:val="24"/>
          <w:szCs w:val="24"/>
        </w:rPr>
        <w:t>&lt;</w:t>
      </w:r>
      <w:r w:rsidRPr="00042110">
        <w:rPr>
          <w:b/>
          <w:bCs/>
          <w:sz w:val="24"/>
          <w:szCs w:val="24"/>
        </w:rPr>
        <w:t>discussion</w:t>
      </w:r>
      <w:r w:rsidRPr="00FB2B4C">
        <w:rPr>
          <w:bCs/>
          <w:sz w:val="24"/>
          <w:szCs w:val="24"/>
        </w:rPr>
        <w:t>&gt; element text</w:t>
      </w:r>
      <w:r w:rsidR="00D57AF5">
        <w:rPr>
          <w:bCs/>
          <w:sz w:val="24"/>
          <w:szCs w:val="24"/>
        </w:rPr>
        <w:t xml:space="preserve"> if </w:t>
      </w:r>
      <w:r w:rsidR="004208F0">
        <w:rPr>
          <w:bCs/>
          <w:sz w:val="24"/>
          <w:szCs w:val="24"/>
        </w:rPr>
        <w:t>necessary</w:t>
      </w:r>
      <w:r w:rsidRPr="00042110">
        <w:rPr>
          <w:sz w:val="24"/>
          <w:szCs w:val="24"/>
        </w:rPr>
        <w:t>.</w:t>
      </w:r>
    </w:p>
    <w:p w14:paraId="6F21F36D" w14:textId="77777777" w:rsidR="00E11F03" w:rsidRDefault="00E11F03" w:rsidP="00E11F03">
      <w:pPr>
        <w:pStyle w:val="ListParagraph"/>
        <w:ind w:left="360"/>
        <w:rPr>
          <w:sz w:val="24"/>
          <w:szCs w:val="24"/>
          <w:lang w:val="en-US"/>
        </w:rPr>
      </w:pPr>
    </w:p>
    <w:p w14:paraId="5E762E68" w14:textId="77777777" w:rsidR="00E11F03" w:rsidRDefault="00E11F03">
      <w:pPr>
        <w:rPr>
          <w:sz w:val="24"/>
          <w:szCs w:val="24"/>
          <w:lang w:val="en-US"/>
        </w:rPr>
      </w:pPr>
      <w:r>
        <w:rPr>
          <w:sz w:val="24"/>
          <w:szCs w:val="24"/>
          <w:lang w:val="en-US"/>
        </w:rPr>
        <w:br w:type="page"/>
      </w:r>
    </w:p>
    <w:p w14:paraId="64820157" w14:textId="735D5441" w:rsidR="00A25CCA" w:rsidRPr="0083779B" w:rsidRDefault="00A25CCA" w:rsidP="00C17DDB">
      <w:pPr>
        <w:pStyle w:val="ListParagraph"/>
        <w:numPr>
          <w:ilvl w:val="0"/>
          <w:numId w:val="39"/>
        </w:numPr>
        <w:rPr>
          <w:sz w:val="24"/>
          <w:szCs w:val="24"/>
          <w:lang w:val="en-US"/>
        </w:rPr>
      </w:pPr>
      <w:r w:rsidRPr="008D5135">
        <w:rPr>
          <w:sz w:val="24"/>
          <w:szCs w:val="24"/>
          <w:lang w:val="en-US"/>
        </w:rPr>
        <w:t xml:space="preserve">The </w:t>
      </w:r>
      <w:r w:rsidR="008D5135" w:rsidRPr="00AA0A15">
        <w:rPr>
          <w:b/>
          <w:sz w:val="24"/>
          <w:szCs w:val="24"/>
          <w:lang w:val="en-US"/>
        </w:rPr>
        <w:t xml:space="preserve">larger </w:t>
      </w:r>
      <w:r w:rsidR="003B6B30" w:rsidRPr="00AA0A15">
        <w:rPr>
          <w:b/>
          <w:sz w:val="24"/>
          <w:szCs w:val="24"/>
          <w:lang w:val="en-US"/>
        </w:rPr>
        <w:t xml:space="preserve">alerting </w:t>
      </w:r>
      <w:r w:rsidR="008D5135" w:rsidRPr="00AA0A15">
        <w:rPr>
          <w:b/>
          <w:sz w:val="24"/>
          <w:szCs w:val="24"/>
          <w:lang w:val="en-US"/>
        </w:rPr>
        <w:t>situation</w:t>
      </w:r>
      <w:r w:rsidRPr="008D5135">
        <w:rPr>
          <w:sz w:val="24"/>
          <w:szCs w:val="24"/>
          <w:lang w:val="en-US"/>
        </w:rPr>
        <w:t xml:space="preserve"> space/time diagram is as follows:</w:t>
      </w:r>
    </w:p>
    <w:p w14:paraId="3A32F4B9" w14:textId="1016B642" w:rsidR="00D57AF5" w:rsidRPr="003B6B30" w:rsidRDefault="00D57AF5" w:rsidP="003B6B30">
      <w:pPr>
        <w:jc w:val="center"/>
        <w:rPr>
          <w:sz w:val="24"/>
          <w:szCs w:val="24"/>
          <w:lang w:val="en-US"/>
        </w:rPr>
      </w:pPr>
      <w:r>
        <w:rPr>
          <w:noProof/>
          <w:lang w:eastAsia="en-CA"/>
        </w:rPr>
        <w:drawing>
          <wp:inline distT="0" distB="0" distL="0" distR="0" wp14:anchorId="525ABC58" wp14:editId="1BECBAE0">
            <wp:extent cx="3256243" cy="2095500"/>
            <wp:effectExtent l="0" t="0" r="190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3257880" cy="2096554"/>
                    </a:xfrm>
                    <a:prstGeom prst="rect">
                      <a:avLst/>
                    </a:prstGeom>
                  </pic:spPr>
                </pic:pic>
              </a:graphicData>
            </a:graphic>
          </wp:inline>
        </w:drawing>
      </w:r>
    </w:p>
    <w:p w14:paraId="5152C89E" w14:textId="6F425A97" w:rsidR="003B6B30" w:rsidRPr="00F9573F" w:rsidRDefault="00042110" w:rsidP="00C17DDB">
      <w:pPr>
        <w:pStyle w:val="ListParagraph"/>
        <w:numPr>
          <w:ilvl w:val="1"/>
          <w:numId w:val="39"/>
        </w:numPr>
        <w:rPr>
          <w:sz w:val="24"/>
          <w:szCs w:val="24"/>
          <w:lang w:val="en-US"/>
        </w:rPr>
      </w:pPr>
      <w:r w:rsidRPr="00042110">
        <w:rPr>
          <w:sz w:val="24"/>
          <w:szCs w:val="24"/>
        </w:rPr>
        <w:t xml:space="preserve">In this </w:t>
      </w:r>
      <w:r>
        <w:rPr>
          <w:sz w:val="24"/>
          <w:szCs w:val="24"/>
        </w:rPr>
        <w:t>baseline case</w:t>
      </w:r>
      <w:r w:rsidRPr="00042110">
        <w:rPr>
          <w:sz w:val="24"/>
          <w:szCs w:val="24"/>
        </w:rPr>
        <w:t xml:space="preserve">, the </w:t>
      </w:r>
      <w:r w:rsidR="002F426B">
        <w:rPr>
          <w:sz w:val="24"/>
          <w:szCs w:val="24"/>
        </w:rPr>
        <w:t xml:space="preserve">complex-event </w:t>
      </w:r>
      <w:r w:rsidRPr="00042110">
        <w:rPr>
          <w:b/>
          <w:bCs/>
          <w:sz w:val="24"/>
          <w:szCs w:val="24"/>
        </w:rPr>
        <w:t xml:space="preserve">subject event </w:t>
      </w:r>
      <w:r w:rsidR="00FB2B4C">
        <w:rPr>
          <w:b/>
          <w:bCs/>
          <w:sz w:val="24"/>
          <w:szCs w:val="24"/>
        </w:rPr>
        <w:t>location</w:t>
      </w:r>
      <w:r w:rsidRPr="00042110">
        <w:rPr>
          <w:b/>
          <w:bCs/>
          <w:sz w:val="24"/>
          <w:szCs w:val="24"/>
        </w:rPr>
        <w:t xml:space="preserve"> and timing</w:t>
      </w:r>
      <w:r w:rsidRPr="00042110">
        <w:rPr>
          <w:sz w:val="24"/>
          <w:szCs w:val="24"/>
        </w:rPr>
        <w:t xml:space="preserve"> </w:t>
      </w:r>
      <w:proofErr w:type="gramStart"/>
      <w:r w:rsidR="00D57AF5">
        <w:rPr>
          <w:sz w:val="24"/>
          <w:szCs w:val="24"/>
        </w:rPr>
        <w:t>is</w:t>
      </w:r>
      <w:proofErr w:type="gramEnd"/>
      <w:r w:rsidR="00D57AF5">
        <w:rPr>
          <w:sz w:val="24"/>
          <w:szCs w:val="24"/>
        </w:rPr>
        <w:t xml:space="preserve"> less </w:t>
      </w:r>
      <w:r w:rsidRPr="00042110">
        <w:rPr>
          <w:sz w:val="24"/>
          <w:szCs w:val="24"/>
        </w:rPr>
        <w:t>align</w:t>
      </w:r>
      <w:r w:rsidR="00D57AF5">
        <w:rPr>
          <w:sz w:val="24"/>
          <w:szCs w:val="24"/>
        </w:rPr>
        <w:t xml:space="preserve">ed </w:t>
      </w:r>
      <w:r w:rsidR="002F426B">
        <w:rPr>
          <w:sz w:val="24"/>
          <w:szCs w:val="24"/>
        </w:rPr>
        <w:t xml:space="preserve">with the </w:t>
      </w:r>
      <w:r w:rsidR="002F426B" w:rsidRPr="00AA0A15">
        <w:rPr>
          <w:b/>
          <w:sz w:val="24"/>
          <w:szCs w:val="24"/>
          <w:lang w:val="en-US"/>
        </w:rPr>
        <w:t>larger alerting situation</w:t>
      </w:r>
      <w:r w:rsidR="002F426B">
        <w:rPr>
          <w:sz w:val="24"/>
          <w:szCs w:val="24"/>
        </w:rPr>
        <w:t xml:space="preserve"> </w:t>
      </w:r>
      <w:r w:rsidR="00D57AF5">
        <w:rPr>
          <w:sz w:val="24"/>
          <w:szCs w:val="24"/>
        </w:rPr>
        <w:t xml:space="preserve">than </w:t>
      </w:r>
      <w:r w:rsidR="002F426B">
        <w:rPr>
          <w:sz w:val="24"/>
          <w:szCs w:val="24"/>
        </w:rPr>
        <w:t xml:space="preserve">it was with </w:t>
      </w:r>
      <w:r w:rsidR="00D57AF5">
        <w:rPr>
          <w:sz w:val="24"/>
          <w:szCs w:val="24"/>
        </w:rPr>
        <w:t xml:space="preserve">the </w:t>
      </w:r>
      <w:r w:rsidR="00E11F03">
        <w:rPr>
          <w:sz w:val="24"/>
          <w:szCs w:val="24"/>
        </w:rPr>
        <w:t xml:space="preserve">simple </w:t>
      </w:r>
      <w:r w:rsidR="002F426B">
        <w:rPr>
          <w:sz w:val="24"/>
          <w:szCs w:val="24"/>
        </w:rPr>
        <w:t xml:space="preserve">flash flood </w:t>
      </w:r>
      <w:r w:rsidR="00E11F03">
        <w:rPr>
          <w:sz w:val="24"/>
          <w:szCs w:val="24"/>
        </w:rPr>
        <w:t xml:space="preserve">only </w:t>
      </w:r>
      <w:r w:rsidR="00D57AF5">
        <w:rPr>
          <w:sz w:val="24"/>
          <w:szCs w:val="24"/>
        </w:rPr>
        <w:t>approach.</w:t>
      </w:r>
      <w:r w:rsidR="002F426B">
        <w:rPr>
          <w:sz w:val="24"/>
          <w:szCs w:val="24"/>
        </w:rPr>
        <w:t xml:space="preserve"> </w:t>
      </w:r>
    </w:p>
    <w:p w14:paraId="6CCA0F4A" w14:textId="67A02473" w:rsidR="00132B83" w:rsidRDefault="00132B83" w:rsidP="00F9573F">
      <w:pPr>
        <w:jc w:val="center"/>
        <w:rPr>
          <w:sz w:val="24"/>
          <w:szCs w:val="24"/>
          <w:lang w:val="en-US"/>
        </w:rPr>
      </w:pPr>
      <w:r>
        <w:rPr>
          <w:noProof/>
          <w:lang w:eastAsia="en-CA"/>
        </w:rPr>
        <w:drawing>
          <wp:inline distT="0" distB="0" distL="0" distR="0" wp14:anchorId="05A33FE0" wp14:editId="62D61DA9">
            <wp:extent cx="3067050" cy="204787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3067050" cy="2047875"/>
                    </a:xfrm>
                    <a:prstGeom prst="rect">
                      <a:avLst/>
                    </a:prstGeom>
                  </pic:spPr>
                </pic:pic>
              </a:graphicData>
            </a:graphic>
          </wp:inline>
        </w:drawing>
      </w:r>
    </w:p>
    <w:p w14:paraId="46D87E9B" w14:textId="662C47EA" w:rsidR="002F426B" w:rsidRPr="002F426B" w:rsidRDefault="00042110" w:rsidP="00C17DDB">
      <w:pPr>
        <w:pStyle w:val="ListParagraph"/>
        <w:numPr>
          <w:ilvl w:val="2"/>
          <w:numId w:val="39"/>
        </w:numPr>
        <w:rPr>
          <w:sz w:val="24"/>
          <w:szCs w:val="24"/>
          <w:lang w:val="en-US"/>
        </w:rPr>
      </w:pPr>
      <w:r w:rsidRPr="00FB2B4C">
        <w:rPr>
          <w:sz w:val="24"/>
          <w:szCs w:val="24"/>
        </w:rPr>
        <w:t xml:space="preserve">In the </w:t>
      </w:r>
      <w:r w:rsidR="002F426B">
        <w:rPr>
          <w:b/>
          <w:bCs/>
          <w:sz w:val="24"/>
          <w:szCs w:val="24"/>
        </w:rPr>
        <w:t>brown</w:t>
      </w:r>
      <w:r w:rsidRPr="00FB2B4C">
        <w:rPr>
          <w:b/>
          <w:bCs/>
          <w:sz w:val="24"/>
          <w:szCs w:val="24"/>
        </w:rPr>
        <w:t xml:space="preserve"> area</w:t>
      </w:r>
      <w:r w:rsidRPr="00FB2B4C">
        <w:rPr>
          <w:sz w:val="24"/>
          <w:szCs w:val="24"/>
        </w:rPr>
        <w:t xml:space="preserve"> of the diagram, outside of where the </w:t>
      </w:r>
      <w:r w:rsidR="00132B83">
        <w:rPr>
          <w:sz w:val="24"/>
          <w:szCs w:val="24"/>
        </w:rPr>
        <w:t>purple</w:t>
      </w:r>
      <w:r w:rsidR="00F9573F">
        <w:rPr>
          <w:sz w:val="24"/>
          <w:szCs w:val="24"/>
        </w:rPr>
        <w:t xml:space="preserve"> </w:t>
      </w:r>
      <w:r w:rsidR="00AA0A15" w:rsidRPr="00FB2B4C">
        <w:rPr>
          <w:b/>
          <w:sz w:val="24"/>
          <w:szCs w:val="24"/>
        </w:rPr>
        <w:t>subject event</w:t>
      </w:r>
      <w:r w:rsidR="00AA0A15" w:rsidRPr="00FB2B4C">
        <w:rPr>
          <w:sz w:val="24"/>
          <w:szCs w:val="24"/>
        </w:rPr>
        <w:t xml:space="preserve"> is</w:t>
      </w:r>
      <w:r w:rsidRPr="00FB2B4C">
        <w:rPr>
          <w:bCs/>
          <w:sz w:val="24"/>
          <w:szCs w:val="24"/>
        </w:rPr>
        <w:t xml:space="preserve"> bounded</w:t>
      </w:r>
      <w:r w:rsidRPr="00FB2B4C">
        <w:rPr>
          <w:sz w:val="24"/>
          <w:szCs w:val="24"/>
        </w:rPr>
        <w:t xml:space="preserve">, </w:t>
      </w:r>
      <w:r w:rsidR="002F426B">
        <w:rPr>
          <w:sz w:val="24"/>
          <w:szCs w:val="24"/>
        </w:rPr>
        <w:t>there is no flash flood event expected</w:t>
      </w:r>
      <w:r w:rsidR="00132B83">
        <w:rPr>
          <w:sz w:val="24"/>
          <w:szCs w:val="24"/>
        </w:rPr>
        <w:t>. An</w:t>
      </w:r>
      <w:r w:rsidR="002F426B">
        <w:rPr>
          <w:sz w:val="24"/>
          <w:szCs w:val="24"/>
        </w:rPr>
        <w:t xml:space="preserve">d while there is a flood event expected, it is during the alert-worthy </w:t>
      </w:r>
      <w:r w:rsidR="00132B83">
        <w:rPr>
          <w:sz w:val="24"/>
          <w:szCs w:val="24"/>
        </w:rPr>
        <w:t xml:space="preserve">flood </w:t>
      </w:r>
      <w:r w:rsidR="002F426B">
        <w:rPr>
          <w:sz w:val="24"/>
          <w:szCs w:val="24"/>
        </w:rPr>
        <w:t xml:space="preserve">event’s </w:t>
      </w:r>
      <w:r w:rsidRPr="00FB2B4C">
        <w:rPr>
          <w:b/>
          <w:bCs/>
          <w:sz w:val="24"/>
          <w:szCs w:val="24"/>
        </w:rPr>
        <w:t xml:space="preserve">lead-time </w:t>
      </w:r>
      <w:r w:rsidR="00F9573F">
        <w:rPr>
          <w:b/>
          <w:bCs/>
          <w:sz w:val="24"/>
          <w:szCs w:val="24"/>
        </w:rPr>
        <w:t>period</w:t>
      </w:r>
      <w:r w:rsidRPr="00FB2B4C">
        <w:rPr>
          <w:sz w:val="24"/>
          <w:szCs w:val="24"/>
        </w:rPr>
        <w:t>.</w:t>
      </w:r>
      <w:r w:rsidR="002F426B">
        <w:rPr>
          <w:sz w:val="24"/>
          <w:szCs w:val="24"/>
        </w:rPr>
        <w:t xml:space="preserve"> Such considerations may impact the </w:t>
      </w:r>
      <w:proofErr w:type="gramStart"/>
      <w:r w:rsidR="002F426B">
        <w:rPr>
          <w:sz w:val="24"/>
          <w:szCs w:val="24"/>
        </w:rPr>
        <w:t>audience based</w:t>
      </w:r>
      <w:proofErr w:type="gramEnd"/>
      <w:r w:rsidR="002F426B">
        <w:rPr>
          <w:sz w:val="24"/>
          <w:szCs w:val="24"/>
        </w:rPr>
        <w:t xml:space="preserve"> messaging text used in the &lt;description&gt; element. In more advanced situations, a</w:t>
      </w:r>
      <w:r w:rsidR="002F426B" w:rsidRPr="002F426B">
        <w:rPr>
          <w:sz w:val="24"/>
          <w:szCs w:val="24"/>
        </w:rPr>
        <w:t xml:space="preserve">lerting agencies </w:t>
      </w:r>
      <w:r w:rsidR="002F426B">
        <w:rPr>
          <w:sz w:val="24"/>
          <w:szCs w:val="24"/>
        </w:rPr>
        <w:t>are often faced with balancing the repercussions of such details</w:t>
      </w:r>
      <w:r w:rsidR="00132B83">
        <w:rPr>
          <w:sz w:val="24"/>
          <w:szCs w:val="24"/>
        </w:rPr>
        <w:t xml:space="preserve"> in the text</w:t>
      </w:r>
      <w:r w:rsidR="002F426B">
        <w:rPr>
          <w:sz w:val="24"/>
          <w:szCs w:val="24"/>
        </w:rPr>
        <w:t>.</w:t>
      </w:r>
    </w:p>
    <w:p w14:paraId="5BE2DB34" w14:textId="77777777" w:rsidR="00F9573F" w:rsidRPr="00FB2B4C" w:rsidRDefault="00F9573F" w:rsidP="00F9573F">
      <w:pPr>
        <w:pStyle w:val="ListParagraph"/>
        <w:ind w:left="1800"/>
        <w:rPr>
          <w:sz w:val="24"/>
          <w:szCs w:val="24"/>
          <w:lang w:val="en-US"/>
        </w:rPr>
      </w:pPr>
    </w:p>
    <w:p w14:paraId="5CBD70BA" w14:textId="77C46FA6" w:rsidR="00545855" w:rsidRPr="00042110" w:rsidRDefault="00042110" w:rsidP="00C17DDB">
      <w:pPr>
        <w:pStyle w:val="ListParagraph"/>
        <w:numPr>
          <w:ilvl w:val="1"/>
          <w:numId w:val="39"/>
        </w:numPr>
        <w:rPr>
          <w:sz w:val="24"/>
          <w:szCs w:val="24"/>
          <w:lang w:val="en-US"/>
        </w:rPr>
      </w:pPr>
      <w:r w:rsidRPr="00042110">
        <w:rPr>
          <w:sz w:val="24"/>
          <w:szCs w:val="24"/>
        </w:rPr>
        <w:t xml:space="preserve">If the </w:t>
      </w:r>
      <w:r w:rsidRPr="00042110">
        <w:rPr>
          <w:b/>
          <w:bCs/>
          <w:sz w:val="24"/>
          <w:szCs w:val="24"/>
        </w:rPr>
        <w:t>flash flood event of interest</w:t>
      </w:r>
      <w:r w:rsidRPr="00042110">
        <w:rPr>
          <w:sz w:val="24"/>
          <w:szCs w:val="24"/>
        </w:rPr>
        <w:t xml:space="preserve"> </w:t>
      </w:r>
      <w:r w:rsidRPr="00042110">
        <w:rPr>
          <w:sz w:val="24"/>
          <w:szCs w:val="24"/>
          <w:lang w:val="en-US"/>
        </w:rPr>
        <w:t>was also imagined</w:t>
      </w:r>
      <w:r w:rsidR="00813F2D">
        <w:rPr>
          <w:sz w:val="24"/>
          <w:szCs w:val="24"/>
          <w:lang w:val="en-US"/>
        </w:rPr>
        <w:t>,</w:t>
      </w:r>
      <w:r>
        <w:rPr>
          <w:sz w:val="24"/>
          <w:szCs w:val="24"/>
          <w:lang w:val="en-US"/>
        </w:rPr>
        <w:t xml:space="preserve"> and anticipated</w:t>
      </w:r>
      <w:r w:rsidRPr="00042110">
        <w:rPr>
          <w:sz w:val="24"/>
          <w:szCs w:val="24"/>
        </w:rPr>
        <w:t xml:space="preserve"> to begin </w:t>
      </w:r>
      <w:proofErr w:type="gramStart"/>
      <w:r w:rsidRPr="00042110">
        <w:rPr>
          <w:sz w:val="24"/>
          <w:szCs w:val="24"/>
        </w:rPr>
        <w:t xml:space="preserve">at a </w:t>
      </w:r>
      <w:r w:rsidRPr="00042110">
        <w:rPr>
          <w:b/>
          <w:bCs/>
          <w:sz w:val="24"/>
          <w:szCs w:val="24"/>
        </w:rPr>
        <w:t>later time</w:t>
      </w:r>
      <w:proofErr w:type="gramEnd"/>
      <w:r w:rsidRPr="00042110">
        <w:rPr>
          <w:sz w:val="24"/>
          <w:szCs w:val="24"/>
        </w:rPr>
        <w:t>, the</w:t>
      </w:r>
      <w:r w:rsidR="00F9573F">
        <w:rPr>
          <w:sz w:val="24"/>
          <w:szCs w:val="24"/>
        </w:rPr>
        <w:t xml:space="preserve"> </w:t>
      </w:r>
      <w:r w:rsidR="00132B83">
        <w:rPr>
          <w:sz w:val="24"/>
          <w:szCs w:val="24"/>
        </w:rPr>
        <w:t>purple</w:t>
      </w:r>
      <w:r w:rsidRPr="00042110">
        <w:rPr>
          <w:sz w:val="24"/>
          <w:szCs w:val="24"/>
        </w:rPr>
        <w:t xml:space="preserve"> </w:t>
      </w:r>
      <w:r w:rsidRPr="00042110">
        <w:rPr>
          <w:b/>
          <w:bCs/>
          <w:sz w:val="24"/>
          <w:szCs w:val="24"/>
        </w:rPr>
        <w:t>subject event timing</w:t>
      </w:r>
      <w:r w:rsidRPr="00042110">
        <w:rPr>
          <w:sz w:val="24"/>
          <w:szCs w:val="24"/>
        </w:rPr>
        <w:t xml:space="preserve"> would also shift to </w:t>
      </w:r>
      <w:r w:rsidRPr="00042110">
        <w:rPr>
          <w:b/>
          <w:bCs/>
          <w:sz w:val="24"/>
          <w:szCs w:val="24"/>
        </w:rPr>
        <w:t>start</w:t>
      </w:r>
      <w:r w:rsidRPr="00813F2D">
        <w:rPr>
          <w:bCs/>
          <w:sz w:val="24"/>
          <w:szCs w:val="24"/>
        </w:rPr>
        <w:t xml:space="preserve"> at that later time</w:t>
      </w:r>
      <w:r w:rsidRPr="00813F2D">
        <w:rPr>
          <w:sz w:val="24"/>
          <w:szCs w:val="24"/>
        </w:rPr>
        <w:t>.</w:t>
      </w:r>
      <w:r w:rsidRPr="00042110">
        <w:rPr>
          <w:sz w:val="24"/>
          <w:szCs w:val="24"/>
        </w:rPr>
        <w:t xml:space="preserve"> However, the</w:t>
      </w:r>
      <w:r w:rsidR="00F9573F">
        <w:rPr>
          <w:sz w:val="24"/>
          <w:szCs w:val="24"/>
        </w:rPr>
        <w:t xml:space="preserve"> </w:t>
      </w:r>
      <w:r w:rsidR="00132B83">
        <w:rPr>
          <w:sz w:val="24"/>
          <w:szCs w:val="24"/>
        </w:rPr>
        <w:t>brown</w:t>
      </w:r>
      <w:r w:rsidRPr="00042110">
        <w:rPr>
          <w:sz w:val="24"/>
          <w:szCs w:val="24"/>
        </w:rPr>
        <w:t xml:space="preserve"> </w:t>
      </w:r>
      <w:r w:rsidRPr="00042110">
        <w:rPr>
          <w:b/>
          <w:bCs/>
          <w:sz w:val="24"/>
          <w:szCs w:val="24"/>
        </w:rPr>
        <w:t>larger alerting situation timing</w:t>
      </w:r>
      <w:r w:rsidRPr="00042110">
        <w:rPr>
          <w:sz w:val="24"/>
          <w:szCs w:val="24"/>
        </w:rPr>
        <w:t xml:space="preserve"> would still be anchored to the </w:t>
      </w:r>
      <w:r w:rsidRPr="00042110">
        <w:rPr>
          <w:b/>
          <w:bCs/>
          <w:sz w:val="24"/>
          <w:szCs w:val="24"/>
        </w:rPr>
        <w:t>current time</w:t>
      </w:r>
      <w:r w:rsidRPr="00042110">
        <w:rPr>
          <w:sz w:val="24"/>
          <w:szCs w:val="24"/>
        </w:rPr>
        <w:t xml:space="preserve">, taking </w:t>
      </w:r>
      <w:r w:rsidR="00F9573F">
        <w:rPr>
          <w:sz w:val="24"/>
          <w:szCs w:val="24"/>
        </w:rPr>
        <w:t xml:space="preserve">advantage of some additional </w:t>
      </w:r>
      <w:r w:rsidRPr="00042110">
        <w:rPr>
          <w:b/>
          <w:bCs/>
          <w:sz w:val="24"/>
          <w:szCs w:val="24"/>
        </w:rPr>
        <w:t>lead time</w:t>
      </w:r>
      <w:r w:rsidRPr="00042110">
        <w:rPr>
          <w:sz w:val="24"/>
          <w:szCs w:val="24"/>
        </w:rPr>
        <w:t xml:space="preserve"> for </w:t>
      </w:r>
      <w:r w:rsidR="00E11F03">
        <w:rPr>
          <w:sz w:val="24"/>
          <w:szCs w:val="24"/>
        </w:rPr>
        <w:t xml:space="preserve">flash flood </w:t>
      </w:r>
      <w:r w:rsidRPr="00042110">
        <w:rPr>
          <w:sz w:val="24"/>
          <w:szCs w:val="24"/>
        </w:rPr>
        <w:t>preparedness and response</w:t>
      </w:r>
      <w:r w:rsidRPr="00042110">
        <w:rPr>
          <w:sz w:val="24"/>
          <w:szCs w:val="24"/>
          <w:lang w:val="en-US"/>
        </w:rPr>
        <w:t xml:space="preserve"> </w:t>
      </w:r>
      <w:r>
        <w:rPr>
          <w:rStyle w:val="FootnoteReference"/>
          <w:sz w:val="24"/>
          <w:szCs w:val="24"/>
          <w:lang w:val="en-US"/>
        </w:rPr>
        <w:footnoteReference w:id="93"/>
      </w:r>
      <w:r w:rsidRPr="00042110">
        <w:rPr>
          <w:sz w:val="24"/>
          <w:szCs w:val="24"/>
        </w:rPr>
        <w:t>.</w:t>
      </w:r>
    </w:p>
    <w:p w14:paraId="2B296075" w14:textId="77777777" w:rsidR="00042110" w:rsidRPr="00042110" w:rsidRDefault="00042110" w:rsidP="00042110">
      <w:pPr>
        <w:pStyle w:val="ListParagraph"/>
        <w:ind w:left="1080"/>
        <w:rPr>
          <w:sz w:val="24"/>
          <w:szCs w:val="24"/>
          <w:lang w:val="en-US"/>
        </w:rPr>
      </w:pPr>
    </w:p>
    <w:p w14:paraId="7484C7D8" w14:textId="0A21F6C5" w:rsidR="00A25CCA" w:rsidRPr="008D5135" w:rsidRDefault="00042110" w:rsidP="00C17DDB">
      <w:pPr>
        <w:pStyle w:val="ListParagraph"/>
        <w:numPr>
          <w:ilvl w:val="0"/>
          <w:numId w:val="39"/>
        </w:numPr>
        <w:rPr>
          <w:sz w:val="24"/>
          <w:szCs w:val="24"/>
          <w:lang w:val="en-US"/>
        </w:rPr>
      </w:pPr>
      <w:r w:rsidRPr="00042110">
        <w:rPr>
          <w:sz w:val="24"/>
          <w:szCs w:val="24"/>
        </w:rPr>
        <w:t xml:space="preserve">Any </w:t>
      </w:r>
      <w:r>
        <w:rPr>
          <w:sz w:val="24"/>
          <w:szCs w:val="24"/>
        </w:rPr>
        <w:t xml:space="preserve">other </w:t>
      </w:r>
      <w:r w:rsidRPr="00042110">
        <w:rPr>
          <w:b/>
          <w:bCs/>
          <w:sz w:val="24"/>
          <w:szCs w:val="24"/>
        </w:rPr>
        <w:t>events of interest</w:t>
      </w:r>
      <w:r w:rsidR="00F9573F">
        <w:rPr>
          <w:b/>
          <w:bCs/>
          <w:sz w:val="24"/>
          <w:szCs w:val="24"/>
        </w:rPr>
        <w:t>,</w:t>
      </w:r>
      <w:r w:rsidRPr="00042110">
        <w:rPr>
          <w:sz w:val="24"/>
          <w:szCs w:val="24"/>
        </w:rPr>
        <w:t xml:space="preserve"> that might have </w:t>
      </w:r>
      <w:r w:rsidR="00132B83">
        <w:rPr>
          <w:sz w:val="24"/>
          <w:szCs w:val="24"/>
        </w:rPr>
        <w:t xml:space="preserve">impacted the larger </w:t>
      </w:r>
      <w:r w:rsidR="00813F2D">
        <w:rPr>
          <w:b/>
          <w:bCs/>
          <w:sz w:val="24"/>
          <w:szCs w:val="24"/>
        </w:rPr>
        <w:t>alerting situation,</w:t>
      </w:r>
      <w:r w:rsidR="00F9573F">
        <w:rPr>
          <w:sz w:val="24"/>
          <w:szCs w:val="24"/>
        </w:rPr>
        <w:t xml:space="preserve"> have</w:t>
      </w:r>
      <w:r w:rsidRPr="00042110">
        <w:rPr>
          <w:sz w:val="24"/>
          <w:szCs w:val="24"/>
        </w:rPr>
        <w:t xml:space="preserve"> either </w:t>
      </w:r>
      <w:r>
        <w:rPr>
          <w:b/>
          <w:bCs/>
          <w:sz w:val="24"/>
          <w:szCs w:val="24"/>
        </w:rPr>
        <w:t>ended</w:t>
      </w:r>
      <w:r w:rsidRPr="00042110">
        <w:rPr>
          <w:sz w:val="24"/>
          <w:szCs w:val="24"/>
        </w:rPr>
        <w:t xml:space="preserve"> or </w:t>
      </w:r>
      <w:r w:rsidRPr="00042110">
        <w:rPr>
          <w:b/>
          <w:bCs/>
          <w:sz w:val="24"/>
          <w:szCs w:val="24"/>
        </w:rPr>
        <w:t>do not exist</w:t>
      </w:r>
      <w:r w:rsidR="00813F2D">
        <w:rPr>
          <w:sz w:val="24"/>
          <w:szCs w:val="24"/>
        </w:rPr>
        <w:t xml:space="preserve"> within this</w:t>
      </w:r>
      <w:r w:rsidRPr="00042110">
        <w:rPr>
          <w:sz w:val="24"/>
          <w:szCs w:val="24"/>
        </w:rPr>
        <w:t xml:space="preserve"> </w:t>
      </w:r>
      <w:r w:rsidRPr="00042110">
        <w:rPr>
          <w:b/>
          <w:bCs/>
          <w:sz w:val="24"/>
          <w:szCs w:val="24"/>
        </w:rPr>
        <w:t>baseline case example</w:t>
      </w:r>
      <w:r>
        <w:rPr>
          <w:b/>
          <w:bCs/>
          <w:sz w:val="24"/>
          <w:szCs w:val="24"/>
        </w:rPr>
        <w:t xml:space="preserve"> situation.</w:t>
      </w:r>
    </w:p>
    <w:p w14:paraId="24F394EB" w14:textId="77777777" w:rsidR="00A25CCA" w:rsidRPr="008D5135" w:rsidRDefault="00A25CCA" w:rsidP="00A25CCA">
      <w:pPr>
        <w:pStyle w:val="ListParagraph"/>
        <w:rPr>
          <w:sz w:val="24"/>
          <w:szCs w:val="24"/>
          <w:lang w:val="en-US"/>
        </w:rPr>
      </w:pPr>
    </w:p>
    <w:p w14:paraId="6BC9915D" w14:textId="1CE80CB5" w:rsidR="00042110" w:rsidRPr="00042110" w:rsidRDefault="00042110" w:rsidP="00C17DDB">
      <w:pPr>
        <w:pStyle w:val="ListParagraph"/>
        <w:numPr>
          <w:ilvl w:val="1"/>
          <w:numId w:val="39"/>
        </w:numPr>
        <w:rPr>
          <w:sz w:val="24"/>
          <w:szCs w:val="24"/>
        </w:rPr>
      </w:pPr>
      <w:r w:rsidRPr="00042110">
        <w:rPr>
          <w:sz w:val="24"/>
          <w:szCs w:val="24"/>
        </w:rPr>
        <w:t xml:space="preserve">If additional </w:t>
      </w:r>
      <w:r w:rsidRPr="00042110">
        <w:rPr>
          <w:b/>
          <w:bCs/>
          <w:sz w:val="24"/>
          <w:szCs w:val="24"/>
        </w:rPr>
        <w:t>secondary events</w:t>
      </w:r>
      <w:r w:rsidR="00813F2D">
        <w:rPr>
          <w:b/>
          <w:bCs/>
          <w:sz w:val="24"/>
          <w:szCs w:val="24"/>
        </w:rPr>
        <w:t>,</w:t>
      </w:r>
      <w:r w:rsidRPr="00042110">
        <w:rPr>
          <w:bCs/>
          <w:sz w:val="24"/>
          <w:szCs w:val="24"/>
        </w:rPr>
        <w:t xml:space="preserve"> </w:t>
      </w:r>
      <w:r w:rsidRPr="00042110">
        <w:rPr>
          <w:sz w:val="24"/>
          <w:szCs w:val="24"/>
        </w:rPr>
        <w:t xml:space="preserve">such as a </w:t>
      </w:r>
      <w:r w:rsidRPr="00042110">
        <w:rPr>
          <w:b/>
          <w:bCs/>
          <w:sz w:val="24"/>
          <w:szCs w:val="24"/>
        </w:rPr>
        <w:t>bridge collapse</w:t>
      </w:r>
      <w:r w:rsidRPr="00042110">
        <w:rPr>
          <w:sz w:val="24"/>
          <w:szCs w:val="24"/>
        </w:rPr>
        <w:t xml:space="preserve"> or an </w:t>
      </w:r>
      <w:r w:rsidRPr="00042110">
        <w:rPr>
          <w:b/>
          <w:bCs/>
          <w:sz w:val="24"/>
          <w:szCs w:val="24"/>
        </w:rPr>
        <w:t>impending bridge failure</w:t>
      </w:r>
      <w:r w:rsidRPr="00042110">
        <w:rPr>
          <w:bCs/>
          <w:sz w:val="24"/>
          <w:szCs w:val="24"/>
        </w:rPr>
        <w:t xml:space="preserve"> </w:t>
      </w:r>
      <w:r w:rsidRPr="00042110">
        <w:rPr>
          <w:sz w:val="24"/>
          <w:szCs w:val="24"/>
        </w:rPr>
        <w:t xml:space="preserve">were </w:t>
      </w:r>
      <w:r w:rsidR="004208F0">
        <w:rPr>
          <w:sz w:val="24"/>
          <w:szCs w:val="24"/>
        </w:rPr>
        <w:t>apparent</w:t>
      </w:r>
      <w:r w:rsidRPr="00042110">
        <w:rPr>
          <w:sz w:val="24"/>
          <w:szCs w:val="24"/>
        </w:rPr>
        <w:t xml:space="preserve">, they would require </w:t>
      </w:r>
      <w:r w:rsidRPr="00042110">
        <w:rPr>
          <w:b/>
          <w:bCs/>
          <w:sz w:val="24"/>
          <w:szCs w:val="24"/>
        </w:rPr>
        <w:t>assessment</w:t>
      </w:r>
      <w:r w:rsidRPr="00042110">
        <w:rPr>
          <w:sz w:val="24"/>
          <w:szCs w:val="24"/>
        </w:rPr>
        <w:t xml:space="preserve"> and </w:t>
      </w:r>
      <w:r w:rsidRPr="00042110">
        <w:rPr>
          <w:b/>
          <w:bCs/>
          <w:sz w:val="24"/>
          <w:szCs w:val="24"/>
        </w:rPr>
        <w:t>handling</w:t>
      </w:r>
      <w:r w:rsidRPr="00042110">
        <w:rPr>
          <w:sz w:val="24"/>
          <w:szCs w:val="24"/>
        </w:rPr>
        <w:t xml:space="preserve"> as either</w:t>
      </w:r>
      <w:r w:rsidR="00F9573F">
        <w:rPr>
          <w:sz w:val="24"/>
          <w:szCs w:val="24"/>
        </w:rPr>
        <w:t>:</w:t>
      </w:r>
    </w:p>
    <w:p w14:paraId="7824DB4E" w14:textId="77777777" w:rsidR="00042110" w:rsidRDefault="00042110" w:rsidP="00042110">
      <w:pPr>
        <w:pStyle w:val="ListParagraph"/>
        <w:ind w:left="2520"/>
        <w:rPr>
          <w:sz w:val="24"/>
          <w:szCs w:val="24"/>
        </w:rPr>
      </w:pPr>
    </w:p>
    <w:p w14:paraId="2EDA865C" w14:textId="54130147" w:rsidR="00042110" w:rsidRPr="00042110" w:rsidRDefault="00042110" w:rsidP="00C17DDB">
      <w:pPr>
        <w:pStyle w:val="ListParagraph"/>
        <w:numPr>
          <w:ilvl w:val="2"/>
          <w:numId w:val="39"/>
        </w:numPr>
        <w:rPr>
          <w:sz w:val="24"/>
          <w:szCs w:val="24"/>
        </w:rPr>
      </w:pPr>
      <w:r w:rsidRPr="00042110">
        <w:rPr>
          <w:sz w:val="24"/>
          <w:szCs w:val="24"/>
        </w:rPr>
        <w:t xml:space="preserve">A </w:t>
      </w:r>
      <w:r w:rsidRPr="00042110">
        <w:rPr>
          <w:b/>
          <w:bCs/>
          <w:sz w:val="24"/>
          <w:szCs w:val="24"/>
        </w:rPr>
        <w:t>separate alerting situation</w:t>
      </w:r>
      <w:r w:rsidRPr="00042110">
        <w:rPr>
          <w:sz w:val="24"/>
          <w:szCs w:val="24"/>
        </w:rPr>
        <w:t xml:space="preserve">, with its </w:t>
      </w:r>
      <w:r w:rsidRPr="00042110">
        <w:rPr>
          <w:b/>
          <w:bCs/>
          <w:sz w:val="24"/>
          <w:szCs w:val="24"/>
        </w:rPr>
        <w:t>own dedicated alert</w:t>
      </w:r>
      <w:r w:rsidRPr="00042110">
        <w:rPr>
          <w:sz w:val="24"/>
          <w:szCs w:val="24"/>
        </w:rPr>
        <w:t>, or</w:t>
      </w:r>
    </w:p>
    <w:p w14:paraId="1583FA33" w14:textId="77777777" w:rsidR="00042110" w:rsidRDefault="00042110" w:rsidP="00042110">
      <w:pPr>
        <w:pStyle w:val="ListParagraph"/>
        <w:ind w:left="2520"/>
        <w:rPr>
          <w:sz w:val="24"/>
          <w:szCs w:val="24"/>
        </w:rPr>
      </w:pPr>
    </w:p>
    <w:p w14:paraId="10614EB7" w14:textId="16678B30" w:rsidR="00042110" w:rsidRDefault="00042110" w:rsidP="00C17DDB">
      <w:pPr>
        <w:pStyle w:val="ListParagraph"/>
        <w:numPr>
          <w:ilvl w:val="2"/>
          <w:numId w:val="39"/>
        </w:numPr>
        <w:rPr>
          <w:sz w:val="24"/>
          <w:szCs w:val="24"/>
        </w:rPr>
      </w:pPr>
      <w:r w:rsidRPr="00042110">
        <w:rPr>
          <w:sz w:val="24"/>
          <w:szCs w:val="24"/>
        </w:rPr>
        <w:t xml:space="preserve">An </w:t>
      </w:r>
      <w:r w:rsidRPr="00042110">
        <w:rPr>
          <w:b/>
          <w:bCs/>
          <w:sz w:val="24"/>
          <w:szCs w:val="24"/>
        </w:rPr>
        <w:t>informational component</w:t>
      </w:r>
      <w:r w:rsidRPr="00042110">
        <w:rPr>
          <w:sz w:val="24"/>
          <w:szCs w:val="24"/>
        </w:rPr>
        <w:t xml:space="preserve"> incorporated into th</w:t>
      </w:r>
      <w:r>
        <w:rPr>
          <w:sz w:val="24"/>
          <w:szCs w:val="24"/>
        </w:rPr>
        <w:t>is</w:t>
      </w:r>
      <w:r w:rsidRPr="00042110">
        <w:rPr>
          <w:sz w:val="24"/>
          <w:szCs w:val="24"/>
        </w:rPr>
        <w:t xml:space="preserve"> </w:t>
      </w:r>
      <w:r w:rsidRPr="00042110">
        <w:rPr>
          <w:b/>
          <w:bCs/>
          <w:sz w:val="24"/>
          <w:szCs w:val="24"/>
        </w:rPr>
        <w:t>larger complex-event alerting situation</w:t>
      </w:r>
      <w:r w:rsidR="00132B83">
        <w:rPr>
          <w:sz w:val="24"/>
          <w:szCs w:val="24"/>
        </w:rPr>
        <w:t>, or</w:t>
      </w:r>
    </w:p>
    <w:p w14:paraId="0FD2524C" w14:textId="77777777" w:rsidR="00132B83" w:rsidRPr="00132B83" w:rsidRDefault="00132B83" w:rsidP="00132B83">
      <w:pPr>
        <w:pStyle w:val="ListParagraph"/>
        <w:rPr>
          <w:sz w:val="24"/>
          <w:szCs w:val="24"/>
        </w:rPr>
      </w:pPr>
    </w:p>
    <w:p w14:paraId="1D536D82" w14:textId="1F66DA5E" w:rsidR="00132B83" w:rsidRPr="00042110" w:rsidRDefault="00132B83" w:rsidP="00C17DDB">
      <w:pPr>
        <w:pStyle w:val="ListParagraph"/>
        <w:numPr>
          <w:ilvl w:val="2"/>
          <w:numId w:val="39"/>
        </w:numPr>
        <w:rPr>
          <w:sz w:val="24"/>
          <w:szCs w:val="24"/>
        </w:rPr>
      </w:pPr>
      <w:r>
        <w:rPr>
          <w:sz w:val="24"/>
          <w:szCs w:val="24"/>
        </w:rPr>
        <w:t xml:space="preserve">Another event-of-interest making it more than the </w:t>
      </w:r>
      <w:r w:rsidRPr="004208F0">
        <w:rPr>
          <w:b/>
          <w:sz w:val="24"/>
          <w:szCs w:val="24"/>
        </w:rPr>
        <w:t>two</w:t>
      </w:r>
      <w:r>
        <w:rPr>
          <w:sz w:val="24"/>
          <w:szCs w:val="24"/>
        </w:rPr>
        <w:t xml:space="preserve"> exampled.</w:t>
      </w:r>
    </w:p>
    <w:p w14:paraId="2FA4C121" w14:textId="352897AA" w:rsidR="00A25CCA" w:rsidRPr="00042110" w:rsidRDefault="00A25CCA" w:rsidP="00042110">
      <w:pPr>
        <w:rPr>
          <w:sz w:val="24"/>
          <w:szCs w:val="24"/>
          <w:lang w:val="en-US"/>
        </w:rPr>
      </w:pPr>
    </w:p>
    <w:p w14:paraId="7DDE4F89" w14:textId="77777777" w:rsidR="00A25CCA" w:rsidRDefault="00A25CCA" w:rsidP="00F0320A">
      <w:pPr>
        <w:rPr>
          <w:b/>
          <w:sz w:val="24"/>
          <w:szCs w:val="24"/>
          <w:lang w:val="en-US"/>
        </w:rPr>
      </w:pPr>
    </w:p>
    <w:p w14:paraId="4E330EE3" w14:textId="77777777" w:rsidR="00042110" w:rsidRDefault="00042110">
      <w:pPr>
        <w:rPr>
          <w:b/>
          <w:sz w:val="24"/>
          <w:szCs w:val="24"/>
          <w:lang w:val="en-US"/>
        </w:rPr>
      </w:pPr>
      <w:r>
        <w:rPr>
          <w:b/>
          <w:sz w:val="24"/>
          <w:szCs w:val="24"/>
          <w:lang w:val="en-US"/>
        </w:rPr>
        <w:br w:type="page"/>
      </w:r>
    </w:p>
    <w:p w14:paraId="0AD2DC50" w14:textId="34FC4D6D" w:rsidR="00F0320A" w:rsidRPr="00F0320A" w:rsidRDefault="00A25CCA" w:rsidP="00F0320A">
      <w:pPr>
        <w:rPr>
          <w:sz w:val="24"/>
          <w:szCs w:val="24"/>
          <w:lang w:val="en-US"/>
        </w:rPr>
      </w:pPr>
      <w:r>
        <w:rPr>
          <w:b/>
          <w:sz w:val="24"/>
          <w:szCs w:val="24"/>
          <w:lang w:val="en-US"/>
        </w:rPr>
        <w:t xml:space="preserve">Fully </w:t>
      </w:r>
      <w:r w:rsidR="006E124D">
        <w:rPr>
          <w:b/>
          <w:sz w:val="24"/>
          <w:szCs w:val="24"/>
          <w:lang w:val="en-US"/>
        </w:rPr>
        <w:t xml:space="preserve">Advanced </w:t>
      </w:r>
      <w:r w:rsidR="00D61D2D" w:rsidRPr="00DB5709">
        <w:rPr>
          <w:b/>
          <w:sz w:val="24"/>
          <w:szCs w:val="24"/>
          <w:lang w:val="en-US"/>
        </w:rPr>
        <w:t>Analysis:</w:t>
      </w:r>
      <w:r w:rsidR="00D61D2D" w:rsidRPr="00865CB3">
        <w:rPr>
          <w:b/>
          <w:sz w:val="24"/>
          <w:szCs w:val="24"/>
          <w:lang w:val="en-US"/>
        </w:rPr>
        <w:t xml:space="preserve"> </w:t>
      </w:r>
    </w:p>
    <w:p w14:paraId="06E15026" w14:textId="3405D03B" w:rsidR="005C51FC" w:rsidRPr="005C51FC" w:rsidRDefault="005C51FC" w:rsidP="00C17DDB">
      <w:pPr>
        <w:pStyle w:val="ListParagraph"/>
        <w:numPr>
          <w:ilvl w:val="0"/>
          <w:numId w:val="34"/>
        </w:numPr>
        <w:rPr>
          <w:sz w:val="24"/>
          <w:szCs w:val="24"/>
          <w:lang w:val="en-US"/>
        </w:rPr>
      </w:pPr>
      <w:r>
        <w:rPr>
          <w:sz w:val="24"/>
          <w:szCs w:val="24"/>
        </w:rPr>
        <w:t xml:space="preserve">In this fully advanced approach, the alerting agency plans to combine </w:t>
      </w:r>
      <w:r w:rsidR="001915C0">
        <w:rPr>
          <w:sz w:val="24"/>
          <w:szCs w:val="24"/>
        </w:rPr>
        <w:t>up to four</w:t>
      </w:r>
      <w:r w:rsidR="00A068B8">
        <w:rPr>
          <w:sz w:val="24"/>
          <w:szCs w:val="24"/>
        </w:rPr>
        <w:t xml:space="preserve"> e</w:t>
      </w:r>
      <w:r>
        <w:rPr>
          <w:sz w:val="24"/>
          <w:szCs w:val="24"/>
        </w:rPr>
        <w:t>vents-of-inter</w:t>
      </w:r>
      <w:r w:rsidR="001915C0">
        <w:rPr>
          <w:sz w:val="24"/>
          <w:szCs w:val="24"/>
        </w:rPr>
        <w:t xml:space="preserve">est into one </w:t>
      </w:r>
      <w:r w:rsidR="001915C0" w:rsidRPr="00990E71">
        <w:rPr>
          <w:b/>
          <w:sz w:val="24"/>
          <w:szCs w:val="24"/>
        </w:rPr>
        <w:t>complex-event</w:t>
      </w:r>
      <w:r w:rsidR="001915C0" w:rsidRPr="00A06F9F">
        <w:rPr>
          <w:b/>
          <w:sz w:val="24"/>
          <w:szCs w:val="24"/>
        </w:rPr>
        <w:t xml:space="preserve"> alerting situation</w:t>
      </w:r>
      <w:r w:rsidR="001915C0">
        <w:rPr>
          <w:sz w:val="24"/>
          <w:szCs w:val="24"/>
        </w:rPr>
        <w:t>, including the creation of two</w:t>
      </w:r>
      <w:r>
        <w:rPr>
          <w:sz w:val="24"/>
          <w:szCs w:val="24"/>
        </w:rPr>
        <w:t xml:space="preserve"> new one</w:t>
      </w:r>
      <w:r w:rsidR="001915C0">
        <w:rPr>
          <w:sz w:val="24"/>
          <w:szCs w:val="24"/>
        </w:rPr>
        <w:t>s</w:t>
      </w:r>
      <w:r>
        <w:rPr>
          <w:sz w:val="24"/>
          <w:szCs w:val="24"/>
        </w:rPr>
        <w:t xml:space="preserve">, </w:t>
      </w:r>
      <w:r w:rsidR="00A068B8">
        <w:rPr>
          <w:sz w:val="24"/>
          <w:szCs w:val="24"/>
        </w:rPr>
        <w:t>an evacuation event-of-interest</w:t>
      </w:r>
      <w:r w:rsidR="001915C0">
        <w:rPr>
          <w:sz w:val="24"/>
          <w:szCs w:val="24"/>
        </w:rPr>
        <w:t xml:space="preserve"> and an emergency event-of-interest</w:t>
      </w:r>
      <w:r>
        <w:rPr>
          <w:sz w:val="24"/>
          <w:szCs w:val="24"/>
        </w:rPr>
        <w:t>.</w:t>
      </w:r>
    </w:p>
    <w:p w14:paraId="23433A74" w14:textId="77777777" w:rsidR="005C51FC" w:rsidRPr="00E206AA" w:rsidRDefault="005C51FC" w:rsidP="005C51FC">
      <w:pPr>
        <w:pStyle w:val="ListParagraph"/>
        <w:ind w:left="360"/>
        <w:rPr>
          <w:sz w:val="24"/>
          <w:szCs w:val="24"/>
          <w:lang w:val="en-US"/>
        </w:rPr>
      </w:pPr>
    </w:p>
    <w:p w14:paraId="53360584" w14:textId="4CE1F6CF" w:rsidR="00F0320A" w:rsidRDefault="00850E64" w:rsidP="00C17DDB">
      <w:pPr>
        <w:pStyle w:val="ListParagraph"/>
        <w:numPr>
          <w:ilvl w:val="1"/>
          <w:numId w:val="34"/>
        </w:numPr>
        <w:rPr>
          <w:sz w:val="24"/>
          <w:szCs w:val="24"/>
          <w:lang w:val="en-US"/>
        </w:rPr>
      </w:pPr>
      <w:r w:rsidRPr="00850E64">
        <w:rPr>
          <w:sz w:val="24"/>
          <w:szCs w:val="24"/>
        </w:rPr>
        <w:t>In addition to</w:t>
      </w:r>
      <w:r w:rsidR="00A06F9F">
        <w:rPr>
          <w:sz w:val="24"/>
          <w:szCs w:val="24"/>
        </w:rPr>
        <w:t xml:space="preserve"> what is discussed in the</w:t>
      </w:r>
      <w:r w:rsidRPr="00850E64">
        <w:rPr>
          <w:sz w:val="24"/>
          <w:szCs w:val="24"/>
        </w:rPr>
        <w:t xml:space="preserve"> </w:t>
      </w:r>
      <w:r w:rsidR="00310FBA" w:rsidRPr="00310FBA">
        <w:rPr>
          <w:b/>
          <w:sz w:val="24"/>
          <w:szCs w:val="24"/>
        </w:rPr>
        <w:t>fully advanced ob</w:t>
      </w:r>
      <w:r w:rsidR="00A06F9F">
        <w:rPr>
          <w:b/>
          <w:sz w:val="24"/>
          <w:szCs w:val="24"/>
        </w:rPr>
        <w:t>servation</w:t>
      </w:r>
      <w:r w:rsidR="001915C0">
        <w:rPr>
          <w:b/>
          <w:sz w:val="24"/>
          <w:szCs w:val="24"/>
        </w:rPr>
        <w:t xml:space="preserve"> process</w:t>
      </w:r>
      <w:r w:rsidR="00310FBA">
        <w:rPr>
          <w:b/>
          <w:sz w:val="24"/>
          <w:szCs w:val="24"/>
        </w:rPr>
        <w:t>,</w:t>
      </w:r>
      <w:r w:rsidR="00310FBA">
        <w:rPr>
          <w:sz w:val="24"/>
          <w:szCs w:val="24"/>
        </w:rPr>
        <w:t xml:space="preserve"> and</w:t>
      </w:r>
      <w:r w:rsidR="00A06F9F">
        <w:rPr>
          <w:sz w:val="24"/>
          <w:szCs w:val="24"/>
        </w:rPr>
        <w:t xml:space="preserve"> what is covered in</w:t>
      </w:r>
      <w:r w:rsidR="00310FBA">
        <w:rPr>
          <w:sz w:val="24"/>
          <w:szCs w:val="24"/>
        </w:rPr>
        <w:t xml:space="preserve"> </w:t>
      </w:r>
      <w:r w:rsidR="00A06F9F">
        <w:rPr>
          <w:sz w:val="24"/>
          <w:szCs w:val="24"/>
        </w:rPr>
        <w:t xml:space="preserve">the </w:t>
      </w:r>
      <w:r w:rsidR="00A06F9F">
        <w:rPr>
          <w:b/>
          <w:bCs/>
          <w:sz w:val="24"/>
          <w:szCs w:val="24"/>
        </w:rPr>
        <w:t xml:space="preserve">bullet 1 </w:t>
      </w:r>
      <w:r w:rsidRPr="00850E64">
        <w:rPr>
          <w:sz w:val="24"/>
          <w:szCs w:val="24"/>
        </w:rPr>
        <w:t xml:space="preserve">in the </w:t>
      </w:r>
      <w:r w:rsidRPr="00850E64">
        <w:rPr>
          <w:b/>
          <w:bCs/>
          <w:sz w:val="24"/>
          <w:szCs w:val="24"/>
        </w:rPr>
        <w:t>more advanced analysis above</w:t>
      </w:r>
      <w:r w:rsidRPr="00850E64">
        <w:rPr>
          <w:sz w:val="24"/>
          <w:szCs w:val="24"/>
        </w:rPr>
        <w:t xml:space="preserve">, </w:t>
      </w:r>
      <w:r w:rsidR="005C51FC" w:rsidRPr="00B14B98">
        <w:rPr>
          <w:sz w:val="24"/>
          <w:szCs w:val="24"/>
        </w:rPr>
        <w:t xml:space="preserve">additional aspects of the </w:t>
      </w:r>
      <w:r w:rsidR="005C51FC" w:rsidRPr="00B14B98">
        <w:rPr>
          <w:b/>
          <w:bCs/>
          <w:sz w:val="24"/>
          <w:szCs w:val="24"/>
        </w:rPr>
        <w:t xml:space="preserve">overall larger </w:t>
      </w:r>
      <w:r w:rsidR="001915C0">
        <w:rPr>
          <w:b/>
          <w:bCs/>
          <w:sz w:val="24"/>
          <w:szCs w:val="24"/>
        </w:rPr>
        <w:t xml:space="preserve">event </w:t>
      </w:r>
      <w:r w:rsidR="005C51FC" w:rsidRPr="00B14B98">
        <w:rPr>
          <w:b/>
          <w:bCs/>
          <w:sz w:val="24"/>
          <w:szCs w:val="24"/>
        </w:rPr>
        <w:t>situation</w:t>
      </w:r>
      <w:r w:rsidR="005C51FC">
        <w:rPr>
          <w:sz w:val="24"/>
          <w:szCs w:val="24"/>
        </w:rPr>
        <w:t xml:space="preserve"> are identified.</w:t>
      </w:r>
    </w:p>
    <w:p w14:paraId="247F90D8" w14:textId="77777777" w:rsidR="00265EF1" w:rsidRDefault="00265EF1" w:rsidP="00265EF1">
      <w:pPr>
        <w:pStyle w:val="ListParagraph"/>
        <w:ind w:left="1080"/>
        <w:rPr>
          <w:sz w:val="24"/>
          <w:szCs w:val="24"/>
          <w:lang w:val="en-US"/>
        </w:rPr>
      </w:pPr>
    </w:p>
    <w:p w14:paraId="7665EBD1" w14:textId="4216D281" w:rsidR="00265EF1" w:rsidRDefault="00850E64" w:rsidP="00C17DDB">
      <w:pPr>
        <w:pStyle w:val="ListParagraph"/>
        <w:numPr>
          <w:ilvl w:val="2"/>
          <w:numId w:val="34"/>
        </w:numPr>
        <w:rPr>
          <w:sz w:val="24"/>
          <w:szCs w:val="24"/>
          <w:lang w:val="en-US"/>
        </w:rPr>
      </w:pPr>
      <w:r w:rsidRPr="00850E64">
        <w:rPr>
          <w:sz w:val="24"/>
          <w:szCs w:val="24"/>
        </w:rPr>
        <w:t xml:space="preserve">The </w:t>
      </w:r>
      <w:r w:rsidRPr="00850E64">
        <w:rPr>
          <w:b/>
          <w:bCs/>
          <w:sz w:val="24"/>
          <w:szCs w:val="24"/>
        </w:rPr>
        <w:t>recent rainfall event</w:t>
      </w:r>
      <w:r w:rsidRPr="00850E64">
        <w:rPr>
          <w:sz w:val="24"/>
          <w:szCs w:val="24"/>
        </w:rPr>
        <w:t xml:space="preserve"> introduced </w:t>
      </w:r>
      <w:r w:rsidRPr="00850E64">
        <w:rPr>
          <w:b/>
          <w:bCs/>
          <w:sz w:val="24"/>
          <w:szCs w:val="24"/>
        </w:rPr>
        <w:t>abnormally high volumes</w:t>
      </w:r>
      <w:r w:rsidRPr="00850E64">
        <w:rPr>
          <w:sz w:val="24"/>
          <w:szCs w:val="24"/>
        </w:rPr>
        <w:t xml:space="preserve"> of </w:t>
      </w:r>
      <w:r w:rsidRPr="00850E64">
        <w:rPr>
          <w:b/>
          <w:bCs/>
          <w:sz w:val="24"/>
          <w:szCs w:val="24"/>
        </w:rPr>
        <w:t>water</w:t>
      </w:r>
      <w:r w:rsidRPr="00850E64">
        <w:rPr>
          <w:sz w:val="24"/>
          <w:szCs w:val="24"/>
        </w:rPr>
        <w:t xml:space="preserve"> into the </w:t>
      </w:r>
      <w:r w:rsidRPr="00850E64">
        <w:rPr>
          <w:b/>
          <w:bCs/>
          <w:sz w:val="24"/>
          <w:szCs w:val="24"/>
        </w:rPr>
        <w:t>reservoir</w:t>
      </w:r>
      <w:r w:rsidRPr="00850E64">
        <w:rPr>
          <w:sz w:val="24"/>
          <w:szCs w:val="24"/>
        </w:rPr>
        <w:t xml:space="preserve"> before the </w:t>
      </w:r>
      <w:r w:rsidRPr="00850E64">
        <w:rPr>
          <w:b/>
          <w:bCs/>
          <w:sz w:val="24"/>
          <w:szCs w:val="24"/>
        </w:rPr>
        <w:t>levee failure</w:t>
      </w:r>
      <w:r w:rsidRPr="00850E64">
        <w:rPr>
          <w:sz w:val="24"/>
          <w:szCs w:val="24"/>
        </w:rPr>
        <w:t xml:space="preserve"> occurred. This </w:t>
      </w:r>
      <w:r w:rsidRPr="00850E64">
        <w:rPr>
          <w:b/>
          <w:bCs/>
          <w:sz w:val="24"/>
          <w:szCs w:val="24"/>
        </w:rPr>
        <w:t>excess water</w:t>
      </w:r>
      <w:r w:rsidRPr="00850E64">
        <w:rPr>
          <w:sz w:val="24"/>
          <w:szCs w:val="24"/>
        </w:rPr>
        <w:t xml:space="preserve"> has the potential to </w:t>
      </w:r>
      <w:r w:rsidRPr="00850E64">
        <w:rPr>
          <w:b/>
          <w:bCs/>
          <w:sz w:val="24"/>
          <w:szCs w:val="24"/>
        </w:rPr>
        <w:t>intensify</w:t>
      </w:r>
      <w:r w:rsidR="00310FBA" w:rsidRPr="00310FBA">
        <w:rPr>
          <w:bCs/>
          <w:sz w:val="24"/>
          <w:szCs w:val="24"/>
        </w:rPr>
        <w:t xml:space="preserve"> the</w:t>
      </w:r>
      <w:r w:rsidRPr="00850E64">
        <w:rPr>
          <w:b/>
          <w:bCs/>
          <w:sz w:val="24"/>
          <w:szCs w:val="24"/>
        </w:rPr>
        <w:t xml:space="preserve"> impacts</w:t>
      </w:r>
      <w:r w:rsidRPr="00850E64">
        <w:rPr>
          <w:sz w:val="24"/>
          <w:szCs w:val="24"/>
        </w:rPr>
        <w:t xml:space="preserve"> and </w:t>
      </w:r>
      <w:r w:rsidR="00310FBA" w:rsidRPr="00310FBA">
        <w:rPr>
          <w:b/>
          <w:sz w:val="24"/>
          <w:szCs w:val="24"/>
        </w:rPr>
        <w:t>prolong</w:t>
      </w:r>
      <w:r w:rsidR="00310FBA">
        <w:rPr>
          <w:sz w:val="24"/>
          <w:szCs w:val="24"/>
        </w:rPr>
        <w:t xml:space="preserve"> the </w:t>
      </w:r>
      <w:r w:rsidRPr="00850E64">
        <w:rPr>
          <w:b/>
          <w:bCs/>
          <w:sz w:val="24"/>
          <w:szCs w:val="24"/>
        </w:rPr>
        <w:t>hazards</w:t>
      </w:r>
      <w:r w:rsidR="00A06F9F" w:rsidRPr="00A06F9F">
        <w:rPr>
          <w:bCs/>
          <w:sz w:val="24"/>
          <w:szCs w:val="24"/>
        </w:rPr>
        <w:t xml:space="preserve"> of the </w:t>
      </w:r>
      <w:r w:rsidR="00A06F9F">
        <w:rPr>
          <w:b/>
          <w:bCs/>
          <w:sz w:val="24"/>
          <w:szCs w:val="24"/>
        </w:rPr>
        <w:t>flood-based events</w:t>
      </w:r>
      <w:r w:rsidRPr="00850E64">
        <w:rPr>
          <w:sz w:val="24"/>
          <w:szCs w:val="24"/>
        </w:rPr>
        <w:t>, further escalating the situation.</w:t>
      </w:r>
    </w:p>
    <w:p w14:paraId="73C49D06" w14:textId="77777777" w:rsidR="00265EF1" w:rsidRDefault="00265EF1" w:rsidP="00265EF1">
      <w:pPr>
        <w:pStyle w:val="ListParagraph"/>
        <w:ind w:left="1080"/>
        <w:rPr>
          <w:sz w:val="24"/>
          <w:szCs w:val="24"/>
          <w:lang w:val="en-US"/>
        </w:rPr>
      </w:pPr>
    </w:p>
    <w:p w14:paraId="3FE9E8B6" w14:textId="25F64568" w:rsidR="00F0320A" w:rsidRPr="005C51FC" w:rsidRDefault="00850E64" w:rsidP="00C17DDB">
      <w:pPr>
        <w:pStyle w:val="ListParagraph"/>
        <w:numPr>
          <w:ilvl w:val="2"/>
          <w:numId w:val="34"/>
        </w:numPr>
        <w:rPr>
          <w:sz w:val="24"/>
          <w:szCs w:val="24"/>
          <w:lang w:val="en-US"/>
        </w:rPr>
      </w:pPr>
      <w:r w:rsidRPr="00850E64">
        <w:rPr>
          <w:sz w:val="24"/>
          <w:szCs w:val="24"/>
        </w:rPr>
        <w:t>An</w:t>
      </w:r>
      <w:r w:rsidRPr="00850E64">
        <w:rPr>
          <w:b/>
          <w:bCs/>
          <w:sz w:val="24"/>
          <w:szCs w:val="24"/>
        </w:rPr>
        <w:t xml:space="preserve"> evacuation order</w:t>
      </w:r>
      <w:r w:rsidRPr="00850E64">
        <w:rPr>
          <w:sz w:val="24"/>
          <w:szCs w:val="24"/>
        </w:rPr>
        <w:t xml:space="preserve"> has been </w:t>
      </w:r>
      <w:r w:rsidR="00F9573F">
        <w:rPr>
          <w:sz w:val="24"/>
          <w:szCs w:val="24"/>
        </w:rPr>
        <w:t>decided upon</w:t>
      </w:r>
      <w:r w:rsidRPr="00850E64">
        <w:rPr>
          <w:sz w:val="24"/>
          <w:szCs w:val="24"/>
        </w:rPr>
        <w:t>.</w:t>
      </w:r>
      <w:r w:rsidR="00310FBA">
        <w:rPr>
          <w:sz w:val="24"/>
          <w:szCs w:val="24"/>
        </w:rPr>
        <w:t xml:space="preserve"> This </w:t>
      </w:r>
      <w:r w:rsidR="00310FBA" w:rsidRPr="00A06F9F">
        <w:rPr>
          <w:b/>
          <w:sz w:val="24"/>
          <w:szCs w:val="24"/>
        </w:rPr>
        <w:t>new</w:t>
      </w:r>
      <w:r w:rsidR="00310FBA">
        <w:rPr>
          <w:sz w:val="24"/>
          <w:szCs w:val="24"/>
        </w:rPr>
        <w:t xml:space="preserve"> event-of-interest is</w:t>
      </w:r>
      <w:r w:rsidR="001915C0">
        <w:rPr>
          <w:sz w:val="24"/>
          <w:szCs w:val="24"/>
        </w:rPr>
        <w:t xml:space="preserve"> one that has been</w:t>
      </w:r>
      <w:r w:rsidR="00A06F9F">
        <w:rPr>
          <w:sz w:val="24"/>
          <w:szCs w:val="24"/>
        </w:rPr>
        <w:t xml:space="preserve"> introduced in the</w:t>
      </w:r>
      <w:r w:rsidR="005C51FC">
        <w:rPr>
          <w:sz w:val="24"/>
          <w:szCs w:val="24"/>
        </w:rPr>
        <w:t xml:space="preserve"> analysis stage</w:t>
      </w:r>
      <w:r w:rsidR="00A06F9F">
        <w:rPr>
          <w:sz w:val="24"/>
          <w:szCs w:val="24"/>
        </w:rPr>
        <w:t xml:space="preserve"> </w:t>
      </w:r>
      <w:proofErr w:type="gramStart"/>
      <w:r w:rsidR="00A06F9F">
        <w:rPr>
          <w:sz w:val="24"/>
          <w:szCs w:val="24"/>
        </w:rPr>
        <w:t>as a consequence of</w:t>
      </w:r>
      <w:proofErr w:type="gramEnd"/>
      <w:r w:rsidR="00A06F9F">
        <w:rPr>
          <w:sz w:val="24"/>
          <w:szCs w:val="24"/>
        </w:rPr>
        <w:t xml:space="preserve"> the analysis</w:t>
      </w:r>
      <w:r w:rsidR="005C51FC">
        <w:rPr>
          <w:sz w:val="24"/>
          <w:szCs w:val="24"/>
        </w:rPr>
        <w:t xml:space="preserve">. </w:t>
      </w:r>
    </w:p>
    <w:p w14:paraId="05E13368" w14:textId="075A13D9" w:rsidR="005C51FC" w:rsidRDefault="005C51FC" w:rsidP="005C51FC">
      <w:pPr>
        <w:pStyle w:val="ListParagraph"/>
        <w:jc w:val="center"/>
        <w:rPr>
          <w:sz w:val="24"/>
          <w:szCs w:val="24"/>
          <w:lang w:val="en-US"/>
        </w:rPr>
      </w:pPr>
    </w:p>
    <w:p w14:paraId="46D424F3" w14:textId="3023593C" w:rsidR="00F71C2F" w:rsidRPr="00F71C2F" w:rsidRDefault="00F71C2F" w:rsidP="00C17DDB">
      <w:pPr>
        <w:pStyle w:val="ListParagraph"/>
        <w:numPr>
          <w:ilvl w:val="3"/>
          <w:numId w:val="34"/>
        </w:numPr>
        <w:rPr>
          <w:sz w:val="24"/>
          <w:szCs w:val="24"/>
          <w:lang w:val="en-US"/>
        </w:rPr>
      </w:pPr>
      <w:r w:rsidRPr="00850E64">
        <w:rPr>
          <w:sz w:val="24"/>
          <w:szCs w:val="24"/>
        </w:rPr>
        <w:t xml:space="preserve">At this stage, the </w:t>
      </w:r>
      <w:r w:rsidRPr="00850E64">
        <w:rPr>
          <w:b/>
          <w:bCs/>
          <w:sz w:val="24"/>
          <w:szCs w:val="24"/>
        </w:rPr>
        <w:t xml:space="preserve">evacuation event is </w:t>
      </w:r>
      <w:r>
        <w:rPr>
          <w:b/>
          <w:bCs/>
          <w:sz w:val="24"/>
          <w:szCs w:val="24"/>
        </w:rPr>
        <w:t>imagined</w:t>
      </w:r>
      <w:r>
        <w:rPr>
          <w:sz w:val="24"/>
          <w:szCs w:val="24"/>
        </w:rPr>
        <w:t xml:space="preserve">. An event-of-interest </w:t>
      </w:r>
      <w:r w:rsidRPr="00850E64">
        <w:rPr>
          <w:sz w:val="24"/>
          <w:szCs w:val="24"/>
        </w:rPr>
        <w:t xml:space="preserve">to be </w:t>
      </w:r>
      <w:r w:rsidRPr="00850E64">
        <w:rPr>
          <w:b/>
          <w:bCs/>
          <w:sz w:val="24"/>
          <w:szCs w:val="24"/>
        </w:rPr>
        <w:t>triggered by the alerting process</w:t>
      </w:r>
      <w:r w:rsidRPr="00850E64">
        <w:rPr>
          <w:sz w:val="24"/>
          <w:szCs w:val="24"/>
        </w:rPr>
        <w:t xml:space="preserve"> within the </w:t>
      </w:r>
      <w:r>
        <w:rPr>
          <w:b/>
          <w:bCs/>
          <w:sz w:val="24"/>
          <w:szCs w:val="24"/>
        </w:rPr>
        <w:t>event</w:t>
      </w:r>
      <w:r w:rsidRPr="00850E64">
        <w:rPr>
          <w:b/>
          <w:bCs/>
          <w:sz w:val="24"/>
          <w:szCs w:val="24"/>
        </w:rPr>
        <w:t xml:space="preserve"> situation</w:t>
      </w:r>
      <w:r w:rsidRPr="00850E64">
        <w:rPr>
          <w:sz w:val="24"/>
          <w:szCs w:val="24"/>
        </w:rPr>
        <w:t>.</w:t>
      </w:r>
    </w:p>
    <w:p w14:paraId="0B50C4BE" w14:textId="77777777" w:rsidR="00F71C2F" w:rsidRPr="00F71C2F" w:rsidRDefault="00F71C2F" w:rsidP="00F71C2F">
      <w:pPr>
        <w:pStyle w:val="ListParagraph"/>
        <w:rPr>
          <w:sz w:val="24"/>
          <w:szCs w:val="24"/>
          <w:lang w:val="en-US"/>
        </w:rPr>
      </w:pPr>
    </w:p>
    <w:p w14:paraId="572318DB" w14:textId="683A2B24" w:rsidR="00F71C2F" w:rsidRDefault="00F71C2F" w:rsidP="004208F0">
      <w:pPr>
        <w:pStyle w:val="ListParagraph"/>
        <w:numPr>
          <w:ilvl w:val="4"/>
          <w:numId w:val="34"/>
        </w:numPr>
        <w:rPr>
          <w:sz w:val="24"/>
          <w:szCs w:val="24"/>
          <w:lang w:val="en-US"/>
        </w:rPr>
      </w:pPr>
      <w:r>
        <w:rPr>
          <w:sz w:val="24"/>
          <w:szCs w:val="24"/>
          <w:lang w:val="en-US"/>
        </w:rPr>
        <w:t xml:space="preserve">It is considered a static event in the sense of </w:t>
      </w:r>
      <w:r w:rsidR="004F406C">
        <w:rPr>
          <w:sz w:val="24"/>
          <w:szCs w:val="24"/>
          <w:lang w:val="en-US"/>
        </w:rPr>
        <w:t xml:space="preserve">it </w:t>
      </w:r>
      <w:r>
        <w:rPr>
          <w:sz w:val="24"/>
          <w:szCs w:val="24"/>
          <w:lang w:val="en-US"/>
        </w:rPr>
        <w:t>being an evacua</w:t>
      </w:r>
      <w:r w:rsidRPr="004F406C">
        <w:rPr>
          <w:sz w:val="24"/>
          <w:szCs w:val="24"/>
          <w:lang w:val="en-US"/>
        </w:rPr>
        <w:t>tion until it is not an evacuation.</w:t>
      </w:r>
    </w:p>
    <w:p w14:paraId="45F71835" w14:textId="77777777" w:rsidR="001915C0" w:rsidRPr="001915C0" w:rsidRDefault="001915C0" w:rsidP="001915C0">
      <w:pPr>
        <w:pStyle w:val="ListParagraph"/>
        <w:rPr>
          <w:sz w:val="24"/>
          <w:szCs w:val="24"/>
          <w:lang w:val="en-US"/>
        </w:rPr>
      </w:pPr>
    </w:p>
    <w:p w14:paraId="1A95EF44" w14:textId="31105C0E" w:rsidR="001915C0" w:rsidRPr="001915C0" w:rsidRDefault="001915C0" w:rsidP="00C17DDB">
      <w:pPr>
        <w:pStyle w:val="ListParagraph"/>
        <w:numPr>
          <w:ilvl w:val="3"/>
          <w:numId w:val="34"/>
        </w:numPr>
        <w:rPr>
          <w:sz w:val="24"/>
          <w:szCs w:val="24"/>
          <w:lang w:val="en-US"/>
        </w:rPr>
      </w:pPr>
      <w:r>
        <w:rPr>
          <w:sz w:val="24"/>
          <w:szCs w:val="24"/>
          <w:lang w:val="en-US"/>
        </w:rPr>
        <w:t xml:space="preserve">The evacuation </w:t>
      </w:r>
      <w:r w:rsidRPr="005C51FC">
        <w:rPr>
          <w:b/>
          <w:sz w:val="24"/>
          <w:szCs w:val="24"/>
          <w:lang w:val="en-US"/>
        </w:rPr>
        <w:t>event-of-interest</w:t>
      </w:r>
      <w:r>
        <w:rPr>
          <w:sz w:val="24"/>
          <w:szCs w:val="24"/>
          <w:lang w:val="en-US"/>
        </w:rPr>
        <w:t xml:space="preserve"> would now be added to the fully advanced observation process going forward.</w:t>
      </w:r>
    </w:p>
    <w:p w14:paraId="074BCE8A" w14:textId="77777777" w:rsidR="00310FBA" w:rsidRDefault="00310FBA" w:rsidP="001E4C06">
      <w:pPr>
        <w:pStyle w:val="ListParagraph"/>
        <w:ind w:left="360"/>
        <w:rPr>
          <w:sz w:val="24"/>
          <w:szCs w:val="24"/>
          <w:lang w:val="en-US"/>
        </w:rPr>
      </w:pPr>
    </w:p>
    <w:p w14:paraId="3F0F7916" w14:textId="32A645FB" w:rsidR="00D26E35" w:rsidRDefault="001915C0" w:rsidP="00C17DDB">
      <w:pPr>
        <w:pStyle w:val="ListParagraph"/>
        <w:numPr>
          <w:ilvl w:val="0"/>
          <w:numId w:val="34"/>
        </w:numPr>
        <w:rPr>
          <w:sz w:val="24"/>
          <w:szCs w:val="24"/>
          <w:lang w:val="en-US"/>
        </w:rPr>
      </w:pPr>
      <w:r w:rsidRPr="001915C0">
        <w:rPr>
          <w:b/>
          <w:sz w:val="24"/>
          <w:szCs w:val="24"/>
        </w:rPr>
        <w:t>B</w:t>
      </w:r>
      <w:r w:rsidR="00850E64" w:rsidRPr="00850E64">
        <w:rPr>
          <w:b/>
          <w:bCs/>
          <w:sz w:val="24"/>
          <w:szCs w:val="24"/>
        </w:rPr>
        <w:t>ullets 2 through 5</w:t>
      </w:r>
      <w:r w:rsidR="00850E64" w:rsidRPr="00850E64">
        <w:rPr>
          <w:sz w:val="24"/>
          <w:szCs w:val="24"/>
        </w:rPr>
        <w:t xml:space="preserve"> in the </w:t>
      </w:r>
      <w:r w:rsidR="00850E64" w:rsidRPr="00850E64">
        <w:rPr>
          <w:b/>
          <w:bCs/>
          <w:sz w:val="24"/>
          <w:szCs w:val="24"/>
        </w:rPr>
        <w:t>simple analysis</w:t>
      </w:r>
      <w:r w:rsidR="00850E64" w:rsidRPr="00850E64">
        <w:rPr>
          <w:sz w:val="24"/>
          <w:szCs w:val="24"/>
        </w:rPr>
        <w:t xml:space="preserve"> and </w:t>
      </w:r>
      <w:r w:rsidR="00850E64" w:rsidRPr="00850E64">
        <w:rPr>
          <w:b/>
          <w:bCs/>
          <w:sz w:val="24"/>
          <w:szCs w:val="24"/>
        </w:rPr>
        <w:t>bullets 2 and 3</w:t>
      </w:r>
      <w:r w:rsidR="00850E64" w:rsidRPr="00850E64">
        <w:rPr>
          <w:sz w:val="24"/>
          <w:szCs w:val="24"/>
        </w:rPr>
        <w:t xml:space="preserve"> in the </w:t>
      </w:r>
      <w:r w:rsidR="00850E64" w:rsidRPr="00850E64">
        <w:rPr>
          <w:b/>
          <w:bCs/>
          <w:sz w:val="24"/>
          <w:szCs w:val="24"/>
        </w:rPr>
        <w:t>more advanced analysis</w:t>
      </w:r>
      <w:r w:rsidRPr="001915C0">
        <w:rPr>
          <w:bCs/>
          <w:sz w:val="24"/>
          <w:szCs w:val="24"/>
        </w:rPr>
        <w:t xml:space="preserve"> apply</w:t>
      </w:r>
      <w:r w:rsidR="00850E64" w:rsidRPr="001915C0">
        <w:rPr>
          <w:sz w:val="24"/>
          <w:szCs w:val="24"/>
        </w:rPr>
        <w:t>.</w:t>
      </w:r>
      <w:r w:rsidR="00D56CBD">
        <w:rPr>
          <w:sz w:val="24"/>
          <w:szCs w:val="24"/>
        </w:rPr>
        <w:t xml:space="preserve"> Additional analysis finds:</w:t>
      </w:r>
    </w:p>
    <w:p w14:paraId="43CBFC7A" w14:textId="77777777" w:rsidR="00B16375" w:rsidRPr="00FF6AD8" w:rsidRDefault="00B16375" w:rsidP="00B16375">
      <w:pPr>
        <w:pStyle w:val="ListParagraph"/>
        <w:ind w:left="360"/>
        <w:rPr>
          <w:sz w:val="24"/>
          <w:szCs w:val="24"/>
          <w:lang w:val="en-US"/>
        </w:rPr>
      </w:pPr>
    </w:p>
    <w:p w14:paraId="58700F5F" w14:textId="3D7490C3" w:rsidR="00265EF1" w:rsidRDefault="004F406C" w:rsidP="00C17DDB">
      <w:pPr>
        <w:pStyle w:val="ListParagraph"/>
        <w:numPr>
          <w:ilvl w:val="1"/>
          <w:numId w:val="34"/>
        </w:numPr>
        <w:rPr>
          <w:sz w:val="24"/>
          <w:szCs w:val="24"/>
          <w:lang w:val="en-US"/>
        </w:rPr>
      </w:pPr>
      <w:r>
        <w:rPr>
          <w:sz w:val="24"/>
          <w:szCs w:val="24"/>
        </w:rPr>
        <w:t xml:space="preserve">The </w:t>
      </w:r>
      <w:r w:rsidRPr="004F406C">
        <w:rPr>
          <w:b/>
          <w:sz w:val="24"/>
          <w:szCs w:val="24"/>
        </w:rPr>
        <w:t>evacuation event-of-interest</w:t>
      </w:r>
      <w:r>
        <w:rPr>
          <w:sz w:val="24"/>
          <w:szCs w:val="24"/>
        </w:rPr>
        <w:t xml:space="preserve"> leads to a devised and formed </w:t>
      </w:r>
      <w:r w:rsidR="00850E64" w:rsidRPr="00850E64">
        <w:rPr>
          <w:b/>
          <w:bCs/>
          <w:sz w:val="24"/>
          <w:szCs w:val="24"/>
        </w:rPr>
        <w:t xml:space="preserve">evacuation </w:t>
      </w:r>
      <w:r w:rsidR="00F71C2F">
        <w:rPr>
          <w:b/>
          <w:bCs/>
          <w:sz w:val="24"/>
          <w:szCs w:val="24"/>
        </w:rPr>
        <w:t xml:space="preserve">alert-worthy </w:t>
      </w:r>
      <w:r w:rsidR="00850E64" w:rsidRPr="00850E64">
        <w:rPr>
          <w:b/>
          <w:bCs/>
          <w:sz w:val="24"/>
          <w:szCs w:val="24"/>
        </w:rPr>
        <w:t>event</w:t>
      </w:r>
      <w:r>
        <w:rPr>
          <w:b/>
          <w:bCs/>
          <w:sz w:val="24"/>
          <w:szCs w:val="24"/>
        </w:rPr>
        <w:t>.</w:t>
      </w:r>
      <w:r w:rsidR="00850E64" w:rsidRPr="00850E64">
        <w:rPr>
          <w:sz w:val="24"/>
          <w:szCs w:val="24"/>
        </w:rPr>
        <w:t xml:space="preserve"> </w:t>
      </w:r>
      <w:r>
        <w:rPr>
          <w:sz w:val="24"/>
          <w:szCs w:val="24"/>
        </w:rPr>
        <w:t xml:space="preserve"> It needs to be alerted to </w:t>
      </w:r>
      <w:r w:rsidR="00850E64" w:rsidRPr="00850E64">
        <w:rPr>
          <w:sz w:val="24"/>
          <w:szCs w:val="24"/>
        </w:rPr>
        <w:t>ensure public safety.</w:t>
      </w:r>
    </w:p>
    <w:p w14:paraId="47544207" w14:textId="77777777" w:rsidR="00265EF1" w:rsidRDefault="00265EF1" w:rsidP="00265EF1">
      <w:pPr>
        <w:pStyle w:val="ListParagraph"/>
        <w:ind w:left="1800"/>
        <w:rPr>
          <w:sz w:val="24"/>
          <w:szCs w:val="24"/>
          <w:lang w:val="en-US"/>
        </w:rPr>
      </w:pPr>
    </w:p>
    <w:p w14:paraId="7C502F8C" w14:textId="52D34F7E" w:rsidR="00F71C2F" w:rsidRPr="00F71C2F" w:rsidRDefault="00F71C2F" w:rsidP="00C17DDB">
      <w:pPr>
        <w:pStyle w:val="ListParagraph"/>
        <w:numPr>
          <w:ilvl w:val="1"/>
          <w:numId w:val="34"/>
        </w:numPr>
        <w:rPr>
          <w:sz w:val="24"/>
          <w:szCs w:val="24"/>
          <w:lang w:val="en-US"/>
        </w:rPr>
      </w:pPr>
      <w:r w:rsidRPr="00F71C2F">
        <w:rPr>
          <w:bCs/>
          <w:sz w:val="24"/>
          <w:szCs w:val="24"/>
        </w:rPr>
        <w:t xml:space="preserve">In this baseline case, </w:t>
      </w:r>
      <w:r>
        <w:rPr>
          <w:bCs/>
          <w:sz w:val="24"/>
          <w:szCs w:val="24"/>
        </w:rPr>
        <w:t xml:space="preserve">as part of the alert-worthy event analysis, things like </w:t>
      </w:r>
      <w:r>
        <w:rPr>
          <w:b/>
          <w:bCs/>
          <w:sz w:val="24"/>
          <w:szCs w:val="24"/>
        </w:rPr>
        <w:t>e</w:t>
      </w:r>
      <w:r w:rsidR="00850E64" w:rsidRPr="00850E64">
        <w:rPr>
          <w:b/>
          <w:bCs/>
          <w:sz w:val="24"/>
          <w:szCs w:val="24"/>
        </w:rPr>
        <w:t>vacuation routes</w:t>
      </w:r>
      <w:r w:rsidR="00D0328B">
        <w:rPr>
          <w:sz w:val="24"/>
          <w:szCs w:val="24"/>
        </w:rPr>
        <w:t xml:space="preserve">, </w:t>
      </w:r>
      <w:r w:rsidR="00850E64" w:rsidRPr="00D0328B">
        <w:rPr>
          <w:bCs/>
          <w:sz w:val="24"/>
          <w:szCs w:val="24"/>
        </w:rPr>
        <w:t>planned to</w:t>
      </w:r>
      <w:r w:rsidR="00850E64" w:rsidRPr="00850E64">
        <w:rPr>
          <w:b/>
          <w:bCs/>
          <w:sz w:val="24"/>
          <w:szCs w:val="24"/>
        </w:rPr>
        <w:t xml:space="preserve"> away</w:t>
      </w:r>
      <w:r w:rsidR="00850E64" w:rsidRPr="00850E64">
        <w:rPr>
          <w:sz w:val="24"/>
          <w:szCs w:val="24"/>
        </w:rPr>
        <w:t xml:space="preserve"> from the </w:t>
      </w:r>
      <w:r w:rsidR="00850E64" w:rsidRPr="00850E64">
        <w:rPr>
          <w:b/>
          <w:bCs/>
          <w:sz w:val="24"/>
          <w:szCs w:val="24"/>
        </w:rPr>
        <w:t>advancing water</w:t>
      </w:r>
      <w:r w:rsidR="00850E64" w:rsidRPr="00850E64">
        <w:rPr>
          <w:sz w:val="24"/>
          <w:szCs w:val="24"/>
        </w:rPr>
        <w:t xml:space="preserve"> rather than </w:t>
      </w:r>
      <w:r w:rsidR="00850E64" w:rsidRPr="00850E64">
        <w:rPr>
          <w:b/>
          <w:bCs/>
          <w:sz w:val="24"/>
          <w:szCs w:val="24"/>
        </w:rPr>
        <w:t>toward it</w:t>
      </w:r>
      <w:r>
        <w:rPr>
          <w:sz w:val="24"/>
          <w:szCs w:val="24"/>
        </w:rPr>
        <w:t>, could be made.</w:t>
      </w:r>
    </w:p>
    <w:p w14:paraId="61BF5172" w14:textId="77777777" w:rsidR="00F71C2F" w:rsidRPr="00F71C2F" w:rsidRDefault="00F71C2F" w:rsidP="00F71C2F">
      <w:pPr>
        <w:pStyle w:val="ListParagraph"/>
        <w:rPr>
          <w:sz w:val="24"/>
          <w:szCs w:val="24"/>
        </w:rPr>
      </w:pPr>
    </w:p>
    <w:p w14:paraId="70BD2048" w14:textId="4281C2CE" w:rsidR="00F71C2F" w:rsidRPr="00F71C2F" w:rsidRDefault="00850E64" w:rsidP="00C17DDB">
      <w:pPr>
        <w:pStyle w:val="ListParagraph"/>
        <w:numPr>
          <w:ilvl w:val="2"/>
          <w:numId w:val="34"/>
        </w:numPr>
        <w:rPr>
          <w:sz w:val="24"/>
          <w:szCs w:val="24"/>
          <w:lang w:val="en-US"/>
        </w:rPr>
      </w:pPr>
      <w:r w:rsidRPr="00850E64">
        <w:rPr>
          <w:sz w:val="24"/>
          <w:szCs w:val="24"/>
        </w:rPr>
        <w:t xml:space="preserve">Providing </w:t>
      </w:r>
      <w:r w:rsidRPr="00850E64">
        <w:rPr>
          <w:b/>
          <w:bCs/>
          <w:sz w:val="24"/>
          <w:szCs w:val="24"/>
        </w:rPr>
        <w:t>clear reference points</w:t>
      </w:r>
      <w:r>
        <w:rPr>
          <w:sz w:val="24"/>
          <w:szCs w:val="24"/>
        </w:rPr>
        <w:t xml:space="preserve"> to assist</w:t>
      </w:r>
      <w:r w:rsidRPr="00850E64">
        <w:rPr>
          <w:sz w:val="24"/>
          <w:szCs w:val="24"/>
        </w:rPr>
        <w:t xml:space="preserve"> evacuees</w:t>
      </w:r>
      <w:r>
        <w:rPr>
          <w:sz w:val="24"/>
          <w:szCs w:val="24"/>
        </w:rPr>
        <w:t xml:space="preserve"> - </w:t>
      </w:r>
      <w:r w:rsidRPr="00850E64">
        <w:rPr>
          <w:sz w:val="24"/>
          <w:szCs w:val="24"/>
        </w:rPr>
        <w:t xml:space="preserve">such as </w:t>
      </w:r>
      <w:r w:rsidRPr="00850E64">
        <w:rPr>
          <w:b/>
          <w:bCs/>
          <w:sz w:val="24"/>
          <w:szCs w:val="24"/>
        </w:rPr>
        <w:t>higher ground</w:t>
      </w:r>
      <w:r w:rsidRPr="00850E64">
        <w:rPr>
          <w:sz w:val="24"/>
          <w:szCs w:val="24"/>
        </w:rPr>
        <w:t xml:space="preserve">, designated </w:t>
      </w:r>
      <w:r w:rsidRPr="00850E64">
        <w:rPr>
          <w:b/>
          <w:bCs/>
          <w:sz w:val="24"/>
          <w:szCs w:val="24"/>
        </w:rPr>
        <w:t>safety markers</w:t>
      </w:r>
      <w:r w:rsidRPr="00850E64">
        <w:rPr>
          <w:sz w:val="24"/>
          <w:szCs w:val="24"/>
        </w:rPr>
        <w:t xml:space="preserve">, </w:t>
      </w:r>
      <w:r w:rsidR="00521864">
        <w:rPr>
          <w:sz w:val="24"/>
          <w:szCs w:val="24"/>
        </w:rPr>
        <w:t>and</w:t>
      </w:r>
      <w:r w:rsidRPr="00850E64">
        <w:rPr>
          <w:sz w:val="24"/>
          <w:szCs w:val="24"/>
        </w:rPr>
        <w:t xml:space="preserve"> </w:t>
      </w:r>
      <w:r w:rsidRPr="00850E64">
        <w:rPr>
          <w:b/>
          <w:bCs/>
          <w:sz w:val="24"/>
          <w:szCs w:val="24"/>
        </w:rPr>
        <w:t>passable routes</w:t>
      </w:r>
      <w:r w:rsidRPr="00850E64">
        <w:rPr>
          <w:sz w:val="24"/>
          <w:szCs w:val="24"/>
        </w:rPr>
        <w:t xml:space="preserve"> like </w:t>
      </w:r>
      <w:r w:rsidRPr="00850E64">
        <w:rPr>
          <w:b/>
          <w:bCs/>
          <w:sz w:val="24"/>
          <w:szCs w:val="24"/>
        </w:rPr>
        <w:t>Highway 1 West</w:t>
      </w:r>
      <w:r w:rsidR="00F71C2F" w:rsidRPr="00F71C2F">
        <w:rPr>
          <w:bCs/>
          <w:sz w:val="24"/>
          <w:szCs w:val="24"/>
        </w:rPr>
        <w:t>, are considerations to make for the messaging.</w:t>
      </w:r>
    </w:p>
    <w:p w14:paraId="5924AE5A" w14:textId="77777777" w:rsidR="00F71C2F" w:rsidRPr="00F71C2F" w:rsidRDefault="00F71C2F" w:rsidP="00F71C2F">
      <w:pPr>
        <w:pStyle w:val="ListParagraph"/>
        <w:ind w:left="1800"/>
        <w:rPr>
          <w:sz w:val="24"/>
          <w:szCs w:val="24"/>
          <w:lang w:val="en-US"/>
        </w:rPr>
      </w:pPr>
    </w:p>
    <w:p w14:paraId="63FE9948" w14:textId="375D7CD1" w:rsidR="00F0320A" w:rsidRPr="00850E64" w:rsidRDefault="00F71C2F" w:rsidP="00C17DDB">
      <w:pPr>
        <w:pStyle w:val="ListParagraph"/>
        <w:numPr>
          <w:ilvl w:val="2"/>
          <w:numId w:val="34"/>
        </w:numPr>
        <w:rPr>
          <w:sz w:val="24"/>
          <w:szCs w:val="24"/>
          <w:lang w:val="en-US"/>
        </w:rPr>
      </w:pPr>
      <w:r>
        <w:rPr>
          <w:sz w:val="24"/>
          <w:szCs w:val="24"/>
        </w:rPr>
        <w:t>If some</w:t>
      </w:r>
      <w:r w:rsidR="00850E64">
        <w:rPr>
          <w:sz w:val="24"/>
          <w:szCs w:val="24"/>
        </w:rPr>
        <w:t xml:space="preserve"> </w:t>
      </w:r>
      <w:r w:rsidR="00D56CBD">
        <w:rPr>
          <w:sz w:val="24"/>
          <w:szCs w:val="24"/>
        </w:rPr>
        <w:t>details</w:t>
      </w:r>
      <w:r w:rsidR="00850E64">
        <w:rPr>
          <w:sz w:val="24"/>
          <w:szCs w:val="24"/>
        </w:rPr>
        <w:t xml:space="preserve"> are time consuming to compile, </w:t>
      </w:r>
      <w:r w:rsidR="00D0328B">
        <w:rPr>
          <w:sz w:val="24"/>
          <w:szCs w:val="24"/>
        </w:rPr>
        <w:t xml:space="preserve">possibly </w:t>
      </w:r>
      <w:r>
        <w:rPr>
          <w:sz w:val="24"/>
          <w:szCs w:val="24"/>
        </w:rPr>
        <w:t>delaying</w:t>
      </w:r>
      <w:r w:rsidR="00850E64">
        <w:rPr>
          <w:sz w:val="24"/>
          <w:szCs w:val="24"/>
        </w:rPr>
        <w:t xml:space="preserve"> the timing of the </w:t>
      </w:r>
      <w:r w:rsidR="00850E64" w:rsidRPr="004F406C">
        <w:rPr>
          <w:b/>
          <w:sz w:val="24"/>
          <w:szCs w:val="24"/>
        </w:rPr>
        <w:t>initial</w:t>
      </w:r>
      <w:r w:rsidR="00850E64">
        <w:rPr>
          <w:sz w:val="24"/>
          <w:szCs w:val="24"/>
        </w:rPr>
        <w:t xml:space="preserve"> </w:t>
      </w:r>
      <w:r w:rsidR="004F406C">
        <w:rPr>
          <w:sz w:val="24"/>
          <w:szCs w:val="24"/>
        </w:rPr>
        <w:t xml:space="preserve">evacuation </w:t>
      </w:r>
      <w:r w:rsidR="00D0328B">
        <w:rPr>
          <w:sz w:val="24"/>
          <w:szCs w:val="24"/>
        </w:rPr>
        <w:t>message, they could</w:t>
      </w:r>
      <w:r w:rsidR="00850E64">
        <w:rPr>
          <w:sz w:val="24"/>
          <w:szCs w:val="24"/>
        </w:rPr>
        <w:t xml:space="preserve"> be </w:t>
      </w:r>
      <w:r w:rsidR="00D0328B">
        <w:rPr>
          <w:sz w:val="24"/>
          <w:szCs w:val="24"/>
        </w:rPr>
        <w:t xml:space="preserve">deferred and </w:t>
      </w:r>
      <w:r w:rsidR="00850E64">
        <w:rPr>
          <w:sz w:val="24"/>
          <w:szCs w:val="24"/>
        </w:rPr>
        <w:t xml:space="preserve">added to </w:t>
      </w:r>
      <w:r w:rsidR="00850E64" w:rsidRPr="00850E64">
        <w:rPr>
          <w:b/>
          <w:sz w:val="24"/>
          <w:szCs w:val="24"/>
        </w:rPr>
        <w:t>update</w:t>
      </w:r>
      <w:r w:rsidR="00850E64">
        <w:rPr>
          <w:sz w:val="24"/>
          <w:szCs w:val="24"/>
        </w:rPr>
        <w:t xml:space="preserve"> messages</w:t>
      </w:r>
      <w:r>
        <w:rPr>
          <w:sz w:val="24"/>
          <w:szCs w:val="24"/>
        </w:rPr>
        <w:t xml:space="preserve"> as soon as they are available.</w:t>
      </w:r>
    </w:p>
    <w:p w14:paraId="6DEDBDB1" w14:textId="7B62C91F" w:rsidR="00B16375" w:rsidRDefault="00B16375" w:rsidP="00B16375">
      <w:pPr>
        <w:pStyle w:val="ListParagraph"/>
        <w:ind w:left="360"/>
        <w:rPr>
          <w:sz w:val="24"/>
          <w:szCs w:val="24"/>
          <w:lang w:val="en-US"/>
        </w:rPr>
      </w:pPr>
    </w:p>
    <w:p w14:paraId="08C8001E" w14:textId="1544A242" w:rsidR="005A67A0" w:rsidRPr="004F406C" w:rsidRDefault="008A246B" w:rsidP="00C17DDB">
      <w:pPr>
        <w:pStyle w:val="ListParagraph"/>
        <w:numPr>
          <w:ilvl w:val="0"/>
          <w:numId w:val="34"/>
        </w:numPr>
        <w:rPr>
          <w:sz w:val="24"/>
          <w:szCs w:val="24"/>
          <w:lang w:val="en-US"/>
        </w:rPr>
      </w:pPr>
      <w:r w:rsidRPr="004F406C">
        <w:rPr>
          <w:sz w:val="24"/>
          <w:szCs w:val="24"/>
        </w:rPr>
        <w:t>The</w:t>
      </w:r>
      <w:r w:rsidR="00850E64" w:rsidRPr="004F406C">
        <w:rPr>
          <w:sz w:val="24"/>
          <w:szCs w:val="24"/>
        </w:rPr>
        <w:t xml:space="preserve"> </w:t>
      </w:r>
      <w:r w:rsidR="00521864" w:rsidRPr="004F406C">
        <w:rPr>
          <w:sz w:val="24"/>
          <w:szCs w:val="24"/>
        </w:rPr>
        <w:t xml:space="preserve">evacuation </w:t>
      </w:r>
      <w:r w:rsidRPr="001915C0">
        <w:rPr>
          <w:b/>
          <w:sz w:val="24"/>
          <w:szCs w:val="24"/>
        </w:rPr>
        <w:t>event-of-interest</w:t>
      </w:r>
      <w:r w:rsidR="004F406C">
        <w:rPr>
          <w:sz w:val="24"/>
          <w:szCs w:val="24"/>
        </w:rPr>
        <w:t xml:space="preserve"> and </w:t>
      </w:r>
      <w:r w:rsidR="004F406C" w:rsidRPr="001915C0">
        <w:rPr>
          <w:b/>
          <w:sz w:val="24"/>
          <w:szCs w:val="24"/>
        </w:rPr>
        <w:t>alert-worthy event</w:t>
      </w:r>
      <w:r w:rsidRPr="004F406C">
        <w:rPr>
          <w:sz w:val="24"/>
          <w:szCs w:val="24"/>
        </w:rPr>
        <w:t xml:space="preserve"> </w:t>
      </w:r>
      <w:r w:rsidR="00850E64" w:rsidRPr="004F406C">
        <w:rPr>
          <w:sz w:val="24"/>
          <w:szCs w:val="24"/>
        </w:rPr>
        <w:t>remain</w:t>
      </w:r>
      <w:r w:rsidRPr="004F406C">
        <w:rPr>
          <w:sz w:val="24"/>
          <w:szCs w:val="24"/>
        </w:rPr>
        <w:t xml:space="preserve"> a</w:t>
      </w:r>
      <w:r w:rsidR="00850E64" w:rsidRPr="004F406C">
        <w:rPr>
          <w:sz w:val="24"/>
          <w:szCs w:val="24"/>
        </w:rPr>
        <w:t xml:space="preserve">s </w:t>
      </w:r>
      <w:r w:rsidRPr="004F406C">
        <w:rPr>
          <w:sz w:val="24"/>
          <w:szCs w:val="24"/>
        </w:rPr>
        <w:t xml:space="preserve">devised and formed </w:t>
      </w:r>
      <w:r w:rsidR="00850E64" w:rsidRPr="004F406C">
        <w:rPr>
          <w:sz w:val="24"/>
          <w:szCs w:val="24"/>
        </w:rPr>
        <w:t xml:space="preserve">until </w:t>
      </w:r>
      <w:r w:rsidRPr="004F406C">
        <w:rPr>
          <w:sz w:val="24"/>
          <w:szCs w:val="24"/>
        </w:rPr>
        <w:t xml:space="preserve">their </w:t>
      </w:r>
      <w:r w:rsidR="00850E64" w:rsidRPr="004F406C">
        <w:rPr>
          <w:sz w:val="24"/>
          <w:szCs w:val="24"/>
        </w:rPr>
        <w:t>conditions change</w:t>
      </w:r>
      <w:r w:rsidRPr="004F406C">
        <w:rPr>
          <w:sz w:val="24"/>
          <w:szCs w:val="24"/>
        </w:rPr>
        <w:t xml:space="preserve"> to indicate otherwise</w:t>
      </w:r>
      <w:r w:rsidR="00850E64" w:rsidRPr="004F406C">
        <w:rPr>
          <w:sz w:val="24"/>
          <w:szCs w:val="24"/>
        </w:rPr>
        <w:t>.</w:t>
      </w:r>
    </w:p>
    <w:p w14:paraId="252C04E1" w14:textId="68A54FE4" w:rsidR="005A67A0" w:rsidRDefault="00850E64" w:rsidP="005A67A0">
      <w:pPr>
        <w:pStyle w:val="ListParagraph"/>
        <w:ind w:left="1080"/>
        <w:rPr>
          <w:sz w:val="24"/>
          <w:szCs w:val="24"/>
          <w:lang w:val="en-US"/>
        </w:rPr>
      </w:pPr>
      <w:r>
        <w:rPr>
          <w:sz w:val="24"/>
          <w:szCs w:val="24"/>
          <w:lang w:val="en-US"/>
        </w:rPr>
        <w:t xml:space="preserve"> </w:t>
      </w:r>
    </w:p>
    <w:p w14:paraId="3B1A7307" w14:textId="6E18EBC3" w:rsidR="007F05B4" w:rsidRDefault="008A246B" w:rsidP="00C17DDB">
      <w:pPr>
        <w:pStyle w:val="ListParagraph"/>
        <w:numPr>
          <w:ilvl w:val="1"/>
          <w:numId w:val="34"/>
        </w:numPr>
        <w:rPr>
          <w:sz w:val="24"/>
          <w:szCs w:val="24"/>
          <w:lang w:val="en-US"/>
        </w:rPr>
      </w:pPr>
      <w:r>
        <w:rPr>
          <w:sz w:val="24"/>
          <w:szCs w:val="24"/>
          <w:lang w:val="en-US"/>
        </w:rPr>
        <w:t>Their</w:t>
      </w:r>
      <w:r w:rsidR="00F0320A">
        <w:rPr>
          <w:sz w:val="24"/>
          <w:szCs w:val="24"/>
          <w:lang w:val="en-US"/>
        </w:rPr>
        <w:t xml:space="preserve"> </w:t>
      </w:r>
      <w:r w:rsidR="00850E64">
        <w:rPr>
          <w:sz w:val="24"/>
          <w:szCs w:val="24"/>
          <w:lang w:val="en-US"/>
        </w:rPr>
        <w:t xml:space="preserve">specific </w:t>
      </w:r>
      <w:r w:rsidR="00F0320A">
        <w:rPr>
          <w:sz w:val="24"/>
          <w:szCs w:val="24"/>
          <w:lang w:val="en-US"/>
        </w:rPr>
        <w:t>details could change quickly</w:t>
      </w:r>
      <w:r w:rsidR="005A67A0">
        <w:rPr>
          <w:sz w:val="24"/>
          <w:szCs w:val="24"/>
          <w:lang w:val="en-US"/>
        </w:rPr>
        <w:t xml:space="preserve"> </w:t>
      </w:r>
      <w:r w:rsidR="004F406C">
        <w:rPr>
          <w:sz w:val="24"/>
          <w:szCs w:val="24"/>
          <w:lang w:val="en-US"/>
        </w:rPr>
        <w:t xml:space="preserve">in this rapidly developing event </w:t>
      </w:r>
      <w:proofErr w:type="gramStart"/>
      <w:r w:rsidR="004F406C">
        <w:rPr>
          <w:sz w:val="24"/>
          <w:szCs w:val="24"/>
          <w:lang w:val="en-US"/>
        </w:rPr>
        <w:t>situation,</w:t>
      </w:r>
      <w:proofErr w:type="gramEnd"/>
      <w:r w:rsidR="004F406C">
        <w:rPr>
          <w:sz w:val="24"/>
          <w:szCs w:val="24"/>
          <w:lang w:val="en-US"/>
        </w:rPr>
        <w:t xml:space="preserve"> however, </w:t>
      </w:r>
      <w:r>
        <w:rPr>
          <w:sz w:val="24"/>
          <w:szCs w:val="24"/>
          <w:lang w:val="en-US"/>
        </w:rPr>
        <w:t>they are still</w:t>
      </w:r>
      <w:r w:rsidR="00D56CBD">
        <w:rPr>
          <w:sz w:val="24"/>
          <w:szCs w:val="24"/>
          <w:lang w:val="en-US"/>
        </w:rPr>
        <w:t xml:space="preserve"> based on the singular activity of</w:t>
      </w:r>
      <w:r w:rsidR="00850E64">
        <w:rPr>
          <w:sz w:val="24"/>
          <w:szCs w:val="24"/>
          <w:lang w:val="en-US"/>
        </w:rPr>
        <w:t xml:space="preserve"> </w:t>
      </w:r>
      <w:proofErr w:type="gramStart"/>
      <w:r w:rsidR="00850E64" w:rsidRPr="00850E64">
        <w:rPr>
          <w:b/>
          <w:sz w:val="24"/>
          <w:szCs w:val="24"/>
          <w:lang w:val="en-US"/>
        </w:rPr>
        <w:t>evacuati</w:t>
      </w:r>
      <w:r w:rsidR="00D56CBD">
        <w:rPr>
          <w:b/>
          <w:sz w:val="24"/>
          <w:szCs w:val="24"/>
          <w:lang w:val="en-US"/>
        </w:rPr>
        <w:t>ng</w:t>
      </w:r>
      <w:r w:rsidR="00D56CBD" w:rsidRPr="00D56CBD">
        <w:rPr>
          <w:sz w:val="24"/>
          <w:szCs w:val="24"/>
          <w:lang w:val="en-US"/>
        </w:rPr>
        <w:t>, and</w:t>
      </w:r>
      <w:proofErr w:type="gramEnd"/>
      <w:r w:rsidR="00D56CBD" w:rsidRPr="00D56CBD">
        <w:rPr>
          <w:sz w:val="24"/>
          <w:szCs w:val="24"/>
          <w:lang w:val="en-US"/>
        </w:rPr>
        <w:t xml:space="preserve"> are</w:t>
      </w:r>
      <w:r w:rsidR="00850E64">
        <w:rPr>
          <w:sz w:val="24"/>
          <w:szCs w:val="24"/>
          <w:lang w:val="en-US"/>
        </w:rPr>
        <w:t xml:space="preserve"> </w:t>
      </w:r>
      <w:r w:rsidR="004F406C">
        <w:rPr>
          <w:sz w:val="24"/>
          <w:szCs w:val="24"/>
          <w:lang w:val="en-US"/>
        </w:rPr>
        <w:t xml:space="preserve">types of events most likely </w:t>
      </w:r>
      <w:r>
        <w:rPr>
          <w:sz w:val="24"/>
          <w:szCs w:val="24"/>
          <w:lang w:val="en-US"/>
        </w:rPr>
        <w:t>to be</w:t>
      </w:r>
      <w:r w:rsidR="005A67A0">
        <w:rPr>
          <w:sz w:val="24"/>
          <w:szCs w:val="24"/>
          <w:lang w:val="en-US"/>
        </w:rPr>
        <w:t xml:space="preserve"> coordinated with partner agencies</w:t>
      </w:r>
      <w:r w:rsidR="00D917C4">
        <w:rPr>
          <w:sz w:val="24"/>
          <w:szCs w:val="24"/>
          <w:lang w:val="en-US"/>
        </w:rPr>
        <w:t>.</w:t>
      </w:r>
    </w:p>
    <w:p w14:paraId="15B05CD2" w14:textId="77777777" w:rsidR="00D56CBD" w:rsidRDefault="00D56CBD" w:rsidP="00D56CBD">
      <w:pPr>
        <w:pStyle w:val="ListParagraph"/>
        <w:ind w:left="1080"/>
        <w:rPr>
          <w:sz w:val="24"/>
          <w:szCs w:val="24"/>
          <w:lang w:val="en-US"/>
        </w:rPr>
      </w:pPr>
    </w:p>
    <w:p w14:paraId="472A7BA7" w14:textId="359512E3" w:rsidR="00D56CBD" w:rsidRDefault="00D56CBD" w:rsidP="00C17DDB">
      <w:pPr>
        <w:pStyle w:val="ListParagraph"/>
        <w:numPr>
          <w:ilvl w:val="1"/>
          <w:numId w:val="34"/>
        </w:numPr>
        <w:rPr>
          <w:sz w:val="24"/>
          <w:szCs w:val="24"/>
          <w:lang w:val="en-US"/>
        </w:rPr>
      </w:pPr>
      <w:r>
        <w:rPr>
          <w:sz w:val="24"/>
          <w:szCs w:val="24"/>
          <w:lang w:val="en-US"/>
        </w:rPr>
        <w:t>The conditions, impacts, location</w:t>
      </w:r>
      <w:r w:rsidR="004F406C">
        <w:rPr>
          <w:sz w:val="24"/>
          <w:szCs w:val="24"/>
          <w:lang w:val="en-US"/>
        </w:rPr>
        <w:t>s</w:t>
      </w:r>
      <w:r>
        <w:rPr>
          <w:sz w:val="24"/>
          <w:szCs w:val="24"/>
          <w:lang w:val="en-US"/>
        </w:rPr>
        <w:t xml:space="preserve"> and timings of the various evacuation</w:t>
      </w:r>
      <w:r w:rsidR="004F406C">
        <w:rPr>
          <w:sz w:val="24"/>
          <w:szCs w:val="24"/>
          <w:lang w:val="en-US"/>
        </w:rPr>
        <w:t>-</w:t>
      </w:r>
      <w:r>
        <w:rPr>
          <w:sz w:val="24"/>
          <w:szCs w:val="24"/>
          <w:lang w:val="en-US"/>
        </w:rPr>
        <w:t xml:space="preserve">based event constructs </w:t>
      </w:r>
      <w:r w:rsidR="004F406C">
        <w:rPr>
          <w:sz w:val="24"/>
          <w:szCs w:val="24"/>
          <w:lang w:val="en-US"/>
        </w:rPr>
        <w:t xml:space="preserve">likely </w:t>
      </w:r>
      <w:r>
        <w:rPr>
          <w:sz w:val="24"/>
          <w:szCs w:val="24"/>
          <w:lang w:val="en-US"/>
        </w:rPr>
        <w:t>involve the operating procedures of the other official parties involved. This typically leads to a</w:t>
      </w:r>
      <w:r w:rsidR="004F406C">
        <w:rPr>
          <w:sz w:val="24"/>
          <w:szCs w:val="24"/>
          <w:lang w:val="en-US"/>
        </w:rPr>
        <w:t xml:space="preserve"> more adaptive </w:t>
      </w:r>
      <w:r>
        <w:rPr>
          <w:sz w:val="24"/>
          <w:szCs w:val="24"/>
          <w:lang w:val="en-US"/>
        </w:rPr>
        <w:t>approach</w:t>
      </w:r>
      <w:r w:rsidR="004F406C">
        <w:rPr>
          <w:sz w:val="24"/>
          <w:szCs w:val="24"/>
          <w:lang w:val="en-US"/>
        </w:rPr>
        <w:t xml:space="preserve"> than a pre-set one</w:t>
      </w:r>
      <w:r>
        <w:rPr>
          <w:sz w:val="24"/>
          <w:szCs w:val="24"/>
          <w:lang w:val="en-US"/>
        </w:rPr>
        <w:t>.</w:t>
      </w:r>
    </w:p>
    <w:p w14:paraId="69460D99" w14:textId="77777777" w:rsidR="00EE3EEA" w:rsidRDefault="00EE3EEA" w:rsidP="00B16375">
      <w:pPr>
        <w:pStyle w:val="ListParagraph"/>
        <w:ind w:left="360"/>
        <w:rPr>
          <w:sz w:val="24"/>
          <w:szCs w:val="24"/>
          <w:lang w:val="en-US"/>
        </w:rPr>
      </w:pPr>
    </w:p>
    <w:p w14:paraId="7A4EBE87" w14:textId="2E82438D" w:rsidR="001915C0" w:rsidRPr="001915C0" w:rsidRDefault="00C5613C" w:rsidP="00C17DDB">
      <w:pPr>
        <w:pStyle w:val="ListParagraph"/>
        <w:numPr>
          <w:ilvl w:val="0"/>
          <w:numId w:val="34"/>
        </w:numPr>
        <w:rPr>
          <w:sz w:val="24"/>
          <w:szCs w:val="24"/>
          <w:lang w:val="en-US"/>
        </w:rPr>
      </w:pPr>
      <w:r w:rsidRPr="001915C0">
        <w:rPr>
          <w:sz w:val="24"/>
          <w:szCs w:val="24"/>
        </w:rPr>
        <w:t xml:space="preserve">For a </w:t>
      </w:r>
      <w:r w:rsidRPr="001915C0">
        <w:rPr>
          <w:b/>
          <w:bCs/>
          <w:sz w:val="24"/>
          <w:szCs w:val="24"/>
        </w:rPr>
        <w:t>complex-event situation,</w:t>
      </w:r>
      <w:r w:rsidRPr="001915C0">
        <w:rPr>
          <w:sz w:val="24"/>
          <w:szCs w:val="24"/>
        </w:rPr>
        <w:t xml:space="preserve"> involving </w:t>
      </w:r>
      <w:r w:rsidR="001915C0" w:rsidRPr="001915C0">
        <w:rPr>
          <w:sz w:val="24"/>
          <w:szCs w:val="24"/>
        </w:rPr>
        <w:t>two</w:t>
      </w:r>
      <w:r w:rsidRPr="001915C0">
        <w:rPr>
          <w:sz w:val="24"/>
          <w:szCs w:val="24"/>
        </w:rPr>
        <w:t xml:space="preserve"> simultaneous flood-based events-of-interest</w:t>
      </w:r>
      <w:r w:rsidR="001915C0" w:rsidRPr="001915C0">
        <w:rPr>
          <w:sz w:val="24"/>
          <w:szCs w:val="24"/>
        </w:rPr>
        <w:t xml:space="preserve"> and one evacuation event-of-interest</w:t>
      </w:r>
      <w:r w:rsidRPr="001915C0">
        <w:rPr>
          <w:sz w:val="24"/>
          <w:szCs w:val="24"/>
        </w:rPr>
        <w:t xml:space="preserve">, </w:t>
      </w:r>
      <w:r w:rsidR="009E71A1">
        <w:rPr>
          <w:sz w:val="24"/>
          <w:szCs w:val="24"/>
        </w:rPr>
        <w:t>an</w:t>
      </w:r>
      <w:r w:rsidRPr="001915C0">
        <w:rPr>
          <w:sz w:val="24"/>
          <w:szCs w:val="24"/>
        </w:rPr>
        <w:t xml:space="preserve"> appropriate complex-event group term the alerting agenc</w:t>
      </w:r>
      <w:r w:rsidR="001915C0" w:rsidRPr="001915C0">
        <w:rPr>
          <w:sz w:val="24"/>
          <w:szCs w:val="24"/>
        </w:rPr>
        <w:t xml:space="preserve">y </w:t>
      </w:r>
      <w:r w:rsidR="009E71A1">
        <w:rPr>
          <w:sz w:val="24"/>
          <w:szCs w:val="24"/>
        </w:rPr>
        <w:t>might prefer</w:t>
      </w:r>
      <w:r w:rsidRPr="001915C0">
        <w:rPr>
          <w:sz w:val="24"/>
          <w:szCs w:val="24"/>
        </w:rPr>
        <w:t xml:space="preserve">, is </w:t>
      </w:r>
      <w:r w:rsidR="009E71A1">
        <w:rPr>
          <w:b/>
          <w:bCs/>
          <w:sz w:val="24"/>
          <w:szCs w:val="24"/>
        </w:rPr>
        <w:t>“</w:t>
      </w:r>
      <w:r w:rsidRPr="001915C0">
        <w:rPr>
          <w:b/>
          <w:bCs/>
          <w:sz w:val="24"/>
          <w:szCs w:val="24"/>
        </w:rPr>
        <w:t>emergency”</w:t>
      </w:r>
      <w:r w:rsidR="001915C0">
        <w:rPr>
          <w:b/>
          <w:bCs/>
          <w:sz w:val="24"/>
          <w:szCs w:val="24"/>
        </w:rPr>
        <w:t>.</w:t>
      </w:r>
    </w:p>
    <w:p w14:paraId="35439CC1" w14:textId="77777777" w:rsidR="001915C0" w:rsidRPr="001915C0" w:rsidRDefault="001915C0" w:rsidP="001915C0">
      <w:pPr>
        <w:pStyle w:val="ListParagraph"/>
        <w:ind w:left="360"/>
        <w:rPr>
          <w:sz w:val="24"/>
          <w:szCs w:val="24"/>
          <w:lang w:val="en-US"/>
        </w:rPr>
      </w:pPr>
    </w:p>
    <w:p w14:paraId="463383A8" w14:textId="67AE54F6" w:rsidR="00C5613C" w:rsidRPr="001915C0" w:rsidRDefault="001915C0" w:rsidP="00C17DDB">
      <w:pPr>
        <w:pStyle w:val="ListParagraph"/>
        <w:numPr>
          <w:ilvl w:val="1"/>
          <w:numId w:val="34"/>
        </w:numPr>
        <w:rPr>
          <w:sz w:val="24"/>
          <w:szCs w:val="24"/>
          <w:lang w:val="en-US"/>
        </w:rPr>
      </w:pPr>
      <w:r>
        <w:rPr>
          <w:bCs/>
          <w:sz w:val="24"/>
          <w:szCs w:val="24"/>
        </w:rPr>
        <w:t>“</w:t>
      </w:r>
      <w:r w:rsidRPr="001915C0">
        <w:rPr>
          <w:b/>
          <w:bCs/>
          <w:sz w:val="24"/>
          <w:szCs w:val="24"/>
        </w:rPr>
        <w:t>Emergency</w:t>
      </w:r>
      <w:r>
        <w:rPr>
          <w:bCs/>
          <w:sz w:val="24"/>
          <w:szCs w:val="24"/>
        </w:rPr>
        <w:t xml:space="preserve">”, in this </w:t>
      </w:r>
      <w:r w:rsidR="009E71A1">
        <w:rPr>
          <w:bCs/>
          <w:sz w:val="24"/>
          <w:szCs w:val="24"/>
        </w:rPr>
        <w:t>context, is a</w:t>
      </w:r>
      <w:r>
        <w:rPr>
          <w:bCs/>
          <w:sz w:val="24"/>
          <w:szCs w:val="24"/>
        </w:rPr>
        <w:t xml:space="preserve"> new </w:t>
      </w:r>
      <w:r w:rsidR="009E71A1">
        <w:rPr>
          <w:bCs/>
          <w:sz w:val="24"/>
          <w:szCs w:val="24"/>
        </w:rPr>
        <w:t xml:space="preserve">event-of-interest that is a single </w:t>
      </w:r>
      <w:r>
        <w:rPr>
          <w:bCs/>
          <w:sz w:val="24"/>
          <w:szCs w:val="24"/>
        </w:rPr>
        <w:t xml:space="preserve">complex-event </w:t>
      </w:r>
      <w:r w:rsidR="009E71A1">
        <w:rPr>
          <w:bCs/>
          <w:sz w:val="24"/>
          <w:szCs w:val="24"/>
        </w:rPr>
        <w:t xml:space="preserve">that is made up of the other three events-of-interest. It is devised and formed by the </w:t>
      </w:r>
      <w:r w:rsidR="00996AFF">
        <w:rPr>
          <w:bCs/>
          <w:sz w:val="24"/>
          <w:szCs w:val="24"/>
        </w:rPr>
        <w:t>nature</w:t>
      </w:r>
      <w:r w:rsidR="009E71A1">
        <w:rPr>
          <w:bCs/>
          <w:sz w:val="24"/>
          <w:szCs w:val="24"/>
        </w:rPr>
        <w:t>, impacts, locations and timin</w:t>
      </w:r>
      <w:r w:rsidR="00D0328B">
        <w:rPr>
          <w:bCs/>
          <w:sz w:val="24"/>
          <w:szCs w:val="24"/>
        </w:rPr>
        <w:t>g that make up the other three.</w:t>
      </w:r>
    </w:p>
    <w:p w14:paraId="414EACEE" w14:textId="77777777" w:rsidR="00C5613C" w:rsidRPr="009E71A1" w:rsidRDefault="00C5613C" w:rsidP="00C5613C">
      <w:pPr>
        <w:pStyle w:val="ListParagraph"/>
        <w:ind w:left="1080"/>
        <w:rPr>
          <w:sz w:val="24"/>
          <w:szCs w:val="24"/>
          <w:lang w:val="en-US"/>
        </w:rPr>
      </w:pPr>
    </w:p>
    <w:p w14:paraId="7B9521E9" w14:textId="2B9896FE" w:rsidR="006213C2" w:rsidRPr="006213C2" w:rsidRDefault="00850E64" w:rsidP="00C17DDB">
      <w:pPr>
        <w:pStyle w:val="ListParagraph"/>
        <w:numPr>
          <w:ilvl w:val="1"/>
          <w:numId w:val="34"/>
        </w:numPr>
        <w:rPr>
          <w:sz w:val="24"/>
          <w:szCs w:val="24"/>
          <w:lang w:val="en-US"/>
        </w:rPr>
      </w:pPr>
      <w:r w:rsidRPr="00850E64">
        <w:rPr>
          <w:sz w:val="24"/>
          <w:szCs w:val="24"/>
        </w:rPr>
        <w:t>Based on</w:t>
      </w:r>
      <w:r w:rsidR="004F406C">
        <w:rPr>
          <w:sz w:val="24"/>
          <w:szCs w:val="24"/>
        </w:rPr>
        <w:t xml:space="preserve"> the</w:t>
      </w:r>
      <w:r w:rsidRPr="00850E64">
        <w:rPr>
          <w:sz w:val="24"/>
          <w:szCs w:val="24"/>
        </w:rPr>
        <w:t xml:space="preserve"> </w:t>
      </w:r>
      <w:r w:rsidRPr="00850E64">
        <w:rPr>
          <w:b/>
          <w:bCs/>
          <w:sz w:val="24"/>
          <w:szCs w:val="24"/>
        </w:rPr>
        <w:t>historical data, research, scientific analysis, and conventional wisdom</w:t>
      </w:r>
      <w:r w:rsidR="004F406C">
        <w:rPr>
          <w:sz w:val="24"/>
          <w:szCs w:val="24"/>
        </w:rPr>
        <w:t xml:space="preserve"> surrounding such</w:t>
      </w:r>
      <w:r w:rsidRPr="00850E64">
        <w:rPr>
          <w:sz w:val="24"/>
          <w:szCs w:val="24"/>
        </w:rPr>
        <w:t xml:space="preserve"> events</w:t>
      </w:r>
      <w:r>
        <w:rPr>
          <w:sz w:val="24"/>
          <w:szCs w:val="24"/>
        </w:rPr>
        <w:t xml:space="preserve"> </w:t>
      </w:r>
      <w:r w:rsidR="004F406C">
        <w:rPr>
          <w:sz w:val="24"/>
          <w:szCs w:val="24"/>
        </w:rPr>
        <w:t>–</w:t>
      </w:r>
      <w:r w:rsidR="00964851">
        <w:rPr>
          <w:sz w:val="24"/>
          <w:szCs w:val="24"/>
        </w:rPr>
        <w:t xml:space="preserve"> </w:t>
      </w:r>
      <w:r w:rsidRPr="00850E64">
        <w:rPr>
          <w:sz w:val="24"/>
          <w:szCs w:val="24"/>
        </w:rPr>
        <w:t xml:space="preserve">as </w:t>
      </w:r>
      <w:r w:rsidR="00964851">
        <w:rPr>
          <w:sz w:val="24"/>
          <w:szCs w:val="24"/>
        </w:rPr>
        <w:t xml:space="preserve">fully </w:t>
      </w:r>
      <w:r w:rsidRPr="00850E64">
        <w:rPr>
          <w:sz w:val="24"/>
          <w:szCs w:val="24"/>
        </w:rPr>
        <w:t xml:space="preserve">reflected </w:t>
      </w:r>
      <w:r w:rsidR="00964851">
        <w:rPr>
          <w:sz w:val="24"/>
          <w:szCs w:val="24"/>
        </w:rPr>
        <w:t>in the</w:t>
      </w:r>
      <w:r w:rsidR="004F406C">
        <w:rPr>
          <w:sz w:val="24"/>
          <w:szCs w:val="24"/>
        </w:rPr>
        <w:t xml:space="preserve"> available </w:t>
      </w:r>
      <w:r w:rsidR="004F406C">
        <w:rPr>
          <w:b/>
          <w:bCs/>
          <w:sz w:val="24"/>
          <w:szCs w:val="24"/>
        </w:rPr>
        <w:t>event-type</w:t>
      </w:r>
      <w:r w:rsidR="004F406C" w:rsidRPr="004F406C">
        <w:rPr>
          <w:bCs/>
          <w:sz w:val="24"/>
          <w:szCs w:val="24"/>
        </w:rPr>
        <w:t xml:space="preserve"> info</w:t>
      </w:r>
      <w:r w:rsidR="004F406C">
        <w:rPr>
          <w:bCs/>
          <w:sz w:val="24"/>
          <w:szCs w:val="24"/>
        </w:rPr>
        <w:t>r</w:t>
      </w:r>
      <w:r w:rsidR="004F406C" w:rsidRPr="004F406C">
        <w:rPr>
          <w:bCs/>
          <w:sz w:val="24"/>
          <w:szCs w:val="24"/>
        </w:rPr>
        <w:t>mation</w:t>
      </w:r>
      <w:r>
        <w:rPr>
          <w:b/>
          <w:bCs/>
          <w:sz w:val="24"/>
          <w:szCs w:val="24"/>
        </w:rPr>
        <w:t xml:space="preserve"> </w:t>
      </w:r>
      <w:r w:rsidR="00964851" w:rsidRPr="00964851">
        <w:rPr>
          <w:bCs/>
          <w:sz w:val="24"/>
          <w:szCs w:val="24"/>
        </w:rPr>
        <w:t xml:space="preserve">on file </w:t>
      </w:r>
      <w:r w:rsidRPr="00964851">
        <w:rPr>
          <w:bCs/>
          <w:sz w:val="24"/>
          <w:szCs w:val="24"/>
        </w:rPr>
        <w:t>-</w:t>
      </w:r>
      <w:r w:rsidRPr="00850E64">
        <w:rPr>
          <w:bCs/>
          <w:sz w:val="24"/>
          <w:szCs w:val="24"/>
        </w:rPr>
        <w:t xml:space="preserve"> </w:t>
      </w:r>
      <w:r w:rsidRPr="00850E64">
        <w:rPr>
          <w:sz w:val="24"/>
          <w:szCs w:val="24"/>
        </w:rPr>
        <w:t>the most effective terms fo</w:t>
      </w:r>
      <w:r w:rsidR="00026CAB">
        <w:rPr>
          <w:sz w:val="24"/>
          <w:szCs w:val="24"/>
        </w:rPr>
        <w:t>r each</w:t>
      </w:r>
      <w:r w:rsidR="008A246B">
        <w:rPr>
          <w:sz w:val="24"/>
          <w:szCs w:val="24"/>
        </w:rPr>
        <w:t xml:space="preserve"> single</w:t>
      </w:r>
      <w:r w:rsidRPr="00850E64">
        <w:rPr>
          <w:sz w:val="24"/>
          <w:szCs w:val="24"/>
        </w:rPr>
        <w:t xml:space="preserve"> </w:t>
      </w:r>
      <w:r w:rsidR="00026CAB">
        <w:rPr>
          <w:b/>
          <w:bCs/>
          <w:sz w:val="24"/>
          <w:szCs w:val="24"/>
        </w:rPr>
        <w:t>event</w:t>
      </w:r>
      <w:r w:rsidRPr="00850E64">
        <w:rPr>
          <w:b/>
          <w:bCs/>
          <w:sz w:val="24"/>
          <w:szCs w:val="24"/>
        </w:rPr>
        <w:t xml:space="preserve"> of interest</w:t>
      </w:r>
      <w:r w:rsidRPr="00850E64">
        <w:rPr>
          <w:sz w:val="24"/>
          <w:szCs w:val="24"/>
        </w:rPr>
        <w:t xml:space="preserve"> are: </w:t>
      </w:r>
      <w:r w:rsidR="008A246B">
        <w:rPr>
          <w:b/>
          <w:bCs/>
          <w:sz w:val="24"/>
          <w:szCs w:val="24"/>
        </w:rPr>
        <w:t>“evacuation</w:t>
      </w:r>
      <w:r w:rsidR="008A246B" w:rsidRPr="00850E64">
        <w:rPr>
          <w:b/>
          <w:bCs/>
          <w:sz w:val="24"/>
          <w:szCs w:val="24"/>
        </w:rPr>
        <w:t>”</w:t>
      </w:r>
      <w:r w:rsidR="008A246B">
        <w:rPr>
          <w:b/>
          <w:bCs/>
          <w:sz w:val="24"/>
          <w:szCs w:val="24"/>
        </w:rPr>
        <w:t>,</w:t>
      </w:r>
      <w:r w:rsidR="008A246B" w:rsidRPr="00850E64">
        <w:rPr>
          <w:b/>
          <w:bCs/>
          <w:sz w:val="24"/>
          <w:szCs w:val="24"/>
        </w:rPr>
        <w:t xml:space="preserve"> </w:t>
      </w:r>
      <w:r w:rsidRPr="00850E64">
        <w:rPr>
          <w:b/>
          <w:bCs/>
          <w:sz w:val="24"/>
          <w:szCs w:val="24"/>
        </w:rPr>
        <w:t>“flash flood,”</w:t>
      </w:r>
      <w:r w:rsidRPr="00850E64">
        <w:rPr>
          <w:sz w:val="24"/>
          <w:szCs w:val="24"/>
        </w:rPr>
        <w:t xml:space="preserve"> </w:t>
      </w:r>
      <w:r w:rsidR="00D906EC">
        <w:rPr>
          <w:sz w:val="24"/>
          <w:szCs w:val="24"/>
        </w:rPr>
        <w:t xml:space="preserve">and </w:t>
      </w:r>
      <w:r w:rsidR="00D906EC">
        <w:rPr>
          <w:b/>
          <w:bCs/>
          <w:sz w:val="24"/>
          <w:szCs w:val="24"/>
        </w:rPr>
        <w:t>“flood</w:t>
      </w:r>
      <w:r w:rsidRPr="00850E64">
        <w:rPr>
          <w:b/>
          <w:bCs/>
          <w:sz w:val="24"/>
          <w:szCs w:val="24"/>
        </w:rPr>
        <w:t>”</w:t>
      </w:r>
      <w:r w:rsidR="00D906EC">
        <w:rPr>
          <w:b/>
          <w:bCs/>
          <w:sz w:val="24"/>
          <w:szCs w:val="24"/>
        </w:rPr>
        <w:t>.</w:t>
      </w:r>
      <w:r>
        <w:rPr>
          <w:b/>
          <w:bCs/>
          <w:sz w:val="24"/>
          <w:szCs w:val="24"/>
        </w:rPr>
        <w:t xml:space="preserve"> </w:t>
      </w:r>
      <w:r w:rsidR="00224DFB" w:rsidRPr="00224DFB">
        <w:rPr>
          <w:bCs/>
          <w:sz w:val="24"/>
          <w:szCs w:val="24"/>
        </w:rPr>
        <w:t xml:space="preserve">For the </w:t>
      </w:r>
      <w:r w:rsidRPr="00850E64">
        <w:rPr>
          <w:b/>
          <w:bCs/>
          <w:sz w:val="24"/>
          <w:szCs w:val="24"/>
        </w:rPr>
        <w:t>complex-event situation</w:t>
      </w:r>
      <w:r w:rsidRPr="00850E64">
        <w:rPr>
          <w:bCs/>
          <w:sz w:val="24"/>
          <w:szCs w:val="24"/>
        </w:rPr>
        <w:t xml:space="preserve">, the most suitable single </w:t>
      </w:r>
      <w:r w:rsidR="00026CAB">
        <w:rPr>
          <w:bCs/>
          <w:sz w:val="24"/>
          <w:szCs w:val="24"/>
        </w:rPr>
        <w:t xml:space="preserve">complex-event </w:t>
      </w:r>
      <w:r w:rsidRPr="00850E64">
        <w:rPr>
          <w:bCs/>
          <w:sz w:val="24"/>
          <w:szCs w:val="24"/>
        </w:rPr>
        <w:t xml:space="preserve">term </w:t>
      </w:r>
      <w:r w:rsidR="004516E6">
        <w:rPr>
          <w:bCs/>
          <w:sz w:val="24"/>
          <w:szCs w:val="24"/>
        </w:rPr>
        <w:t>w</w:t>
      </w:r>
      <w:r w:rsidR="00D906EC">
        <w:rPr>
          <w:bCs/>
          <w:sz w:val="24"/>
          <w:szCs w:val="24"/>
        </w:rPr>
        <w:t xml:space="preserve">ould </w:t>
      </w:r>
      <w:r w:rsidR="00224DFB">
        <w:rPr>
          <w:bCs/>
          <w:sz w:val="24"/>
          <w:szCs w:val="24"/>
        </w:rPr>
        <w:t>be</w:t>
      </w:r>
      <w:r w:rsidRPr="00850E64">
        <w:rPr>
          <w:bCs/>
          <w:sz w:val="24"/>
          <w:szCs w:val="24"/>
        </w:rPr>
        <w:t xml:space="preserve"> “</w:t>
      </w:r>
      <w:r w:rsidR="00D906EC" w:rsidRPr="00850E64">
        <w:rPr>
          <w:b/>
          <w:bCs/>
          <w:sz w:val="24"/>
          <w:szCs w:val="24"/>
        </w:rPr>
        <w:t>emergency</w:t>
      </w:r>
      <w:r w:rsidRPr="00850E64">
        <w:rPr>
          <w:bCs/>
          <w:sz w:val="24"/>
          <w:szCs w:val="24"/>
        </w:rPr>
        <w:t>”.</w:t>
      </w:r>
    </w:p>
    <w:p w14:paraId="58FFB05C" w14:textId="77777777" w:rsidR="00FD7210" w:rsidRPr="00FD7210" w:rsidRDefault="00FD7210" w:rsidP="00FD7210">
      <w:pPr>
        <w:pStyle w:val="ListParagraph"/>
        <w:rPr>
          <w:sz w:val="24"/>
          <w:szCs w:val="24"/>
          <w:lang w:val="en-US"/>
        </w:rPr>
      </w:pPr>
    </w:p>
    <w:p w14:paraId="22086974" w14:textId="6B990A69" w:rsidR="00026CAB" w:rsidRPr="00026CAB" w:rsidRDefault="00850E64" w:rsidP="00C17DDB">
      <w:pPr>
        <w:pStyle w:val="ListParagraph"/>
        <w:numPr>
          <w:ilvl w:val="1"/>
          <w:numId w:val="34"/>
        </w:numPr>
        <w:rPr>
          <w:sz w:val="24"/>
          <w:szCs w:val="24"/>
        </w:rPr>
      </w:pPr>
      <w:r w:rsidRPr="00850E64">
        <w:rPr>
          <w:sz w:val="24"/>
          <w:szCs w:val="24"/>
        </w:rPr>
        <w:t xml:space="preserve">While the </w:t>
      </w:r>
      <w:r w:rsidRPr="00850E64">
        <w:rPr>
          <w:b/>
          <w:bCs/>
          <w:sz w:val="24"/>
          <w:szCs w:val="24"/>
        </w:rPr>
        <w:t>flash flood</w:t>
      </w:r>
      <w:r w:rsidRPr="00850E64">
        <w:rPr>
          <w:sz w:val="24"/>
          <w:szCs w:val="24"/>
        </w:rPr>
        <w:t xml:space="preserve"> and </w:t>
      </w:r>
      <w:r w:rsidRPr="00850E64">
        <w:rPr>
          <w:b/>
          <w:bCs/>
          <w:sz w:val="24"/>
          <w:szCs w:val="24"/>
        </w:rPr>
        <w:t>flood events</w:t>
      </w:r>
      <w:r w:rsidRPr="00850E64">
        <w:rPr>
          <w:sz w:val="24"/>
          <w:szCs w:val="24"/>
        </w:rPr>
        <w:t xml:space="preserve"> are significant, the </w:t>
      </w:r>
      <w:r w:rsidRPr="00850E64">
        <w:rPr>
          <w:b/>
          <w:bCs/>
          <w:sz w:val="24"/>
          <w:szCs w:val="24"/>
        </w:rPr>
        <w:t>evacuation</w:t>
      </w:r>
      <w:r w:rsidR="00224DFB">
        <w:rPr>
          <w:b/>
          <w:bCs/>
          <w:sz w:val="24"/>
          <w:szCs w:val="24"/>
        </w:rPr>
        <w:t xml:space="preserve"> </w:t>
      </w:r>
      <w:r w:rsidR="00224DFB" w:rsidRPr="00224DFB">
        <w:rPr>
          <w:bCs/>
          <w:sz w:val="24"/>
          <w:szCs w:val="24"/>
        </w:rPr>
        <w:t>and</w:t>
      </w:r>
      <w:r w:rsidR="00224DFB">
        <w:rPr>
          <w:b/>
          <w:bCs/>
          <w:sz w:val="24"/>
          <w:szCs w:val="24"/>
        </w:rPr>
        <w:t xml:space="preserve"> emergency </w:t>
      </w:r>
      <w:r w:rsidRPr="00850E64">
        <w:rPr>
          <w:b/>
          <w:bCs/>
          <w:sz w:val="24"/>
          <w:szCs w:val="24"/>
        </w:rPr>
        <w:t>event</w:t>
      </w:r>
      <w:r w:rsidR="00224DFB">
        <w:rPr>
          <w:b/>
          <w:bCs/>
          <w:sz w:val="24"/>
          <w:szCs w:val="24"/>
        </w:rPr>
        <w:t>s</w:t>
      </w:r>
      <w:r w:rsidRPr="00850E64">
        <w:rPr>
          <w:sz w:val="24"/>
          <w:szCs w:val="24"/>
        </w:rPr>
        <w:t xml:space="preserve"> </w:t>
      </w:r>
      <w:r w:rsidR="00224DFB">
        <w:rPr>
          <w:sz w:val="24"/>
          <w:szCs w:val="24"/>
        </w:rPr>
        <w:t>are</w:t>
      </w:r>
      <w:r w:rsidRPr="00850E64">
        <w:rPr>
          <w:sz w:val="24"/>
          <w:szCs w:val="24"/>
        </w:rPr>
        <w:t xml:space="preserve"> considered </w:t>
      </w:r>
      <w:r w:rsidR="00224DFB">
        <w:rPr>
          <w:b/>
          <w:bCs/>
          <w:sz w:val="24"/>
          <w:szCs w:val="24"/>
        </w:rPr>
        <w:t>more</w:t>
      </w:r>
      <w:r w:rsidRPr="00850E64">
        <w:rPr>
          <w:b/>
          <w:bCs/>
          <w:sz w:val="24"/>
          <w:szCs w:val="24"/>
        </w:rPr>
        <w:t xml:space="preserve"> </w:t>
      </w:r>
      <w:r w:rsidR="00026CAB">
        <w:rPr>
          <w:b/>
          <w:bCs/>
          <w:sz w:val="24"/>
          <w:szCs w:val="24"/>
        </w:rPr>
        <w:t>important</w:t>
      </w:r>
      <w:r w:rsidRPr="00850E64">
        <w:rPr>
          <w:sz w:val="24"/>
          <w:szCs w:val="24"/>
        </w:rPr>
        <w:t xml:space="preserve"> in this </w:t>
      </w:r>
      <w:r w:rsidR="00D0328B">
        <w:rPr>
          <w:sz w:val="24"/>
          <w:szCs w:val="24"/>
        </w:rPr>
        <w:t>fully advanced analysis</w:t>
      </w:r>
      <w:r w:rsidRPr="00850E64">
        <w:rPr>
          <w:sz w:val="24"/>
          <w:szCs w:val="24"/>
        </w:rPr>
        <w:t xml:space="preserve">. An alert labeled </w:t>
      </w:r>
      <w:r w:rsidR="00026CAB">
        <w:rPr>
          <w:sz w:val="24"/>
          <w:szCs w:val="24"/>
        </w:rPr>
        <w:t xml:space="preserve">with </w:t>
      </w:r>
      <w:r w:rsidRPr="00850E64">
        <w:rPr>
          <w:b/>
          <w:bCs/>
          <w:sz w:val="24"/>
          <w:szCs w:val="24"/>
        </w:rPr>
        <w:t>“flash flood”</w:t>
      </w:r>
      <w:r w:rsidRPr="00850E64">
        <w:rPr>
          <w:sz w:val="24"/>
          <w:szCs w:val="24"/>
        </w:rPr>
        <w:t xml:space="preserve"> or </w:t>
      </w:r>
      <w:r w:rsidRPr="00850E64">
        <w:rPr>
          <w:b/>
          <w:bCs/>
          <w:sz w:val="24"/>
          <w:szCs w:val="24"/>
        </w:rPr>
        <w:t>“flood”</w:t>
      </w:r>
      <w:r w:rsidRPr="00850E64">
        <w:rPr>
          <w:sz w:val="24"/>
          <w:szCs w:val="24"/>
        </w:rPr>
        <w:t xml:space="preserve"> may not prompt as </w:t>
      </w:r>
      <w:r w:rsidRPr="00850E64">
        <w:rPr>
          <w:b/>
          <w:bCs/>
          <w:sz w:val="24"/>
          <w:szCs w:val="24"/>
        </w:rPr>
        <w:t>rapid</w:t>
      </w:r>
      <w:r w:rsidRPr="00850E64">
        <w:rPr>
          <w:sz w:val="24"/>
          <w:szCs w:val="24"/>
        </w:rPr>
        <w:t xml:space="preserve"> a </w:t>
      </w:r>
      <w:r w:rsidRPr="00850E64">
        <w:rPr>
          <w:b/>
          <w:bCs/>
          <w:sz w:val="24"/>
          <w:szCs w:val="24"/>
        </w:rPr>
        <w:t>response</w:t>
      </w:r>
      <w:r w:rsidRPr="00850E64">
        <w:rPr>
          <w:sz w:val="24"/>
          <w:szCs w:val="24"/>
        </w:rPr>
        <w:t xml:space="preserve"> from the audience as </w:t>
      </w:r>
      <w:r w:rsidR="004516E6">
        <w:rPr>
          <w:b/>
          <w:bCs/>
          <w:sz w:val="24"/>
          <w:szCs w:val="24"/>
        </w:rPr>
        <w:t>“</w:t>
      </w:r>
      <w:r w:rsidRPr="00850E64">
        <w:rPr>
          <w:b/>
          <w:bCs/>
          <w:sz w:val="24"/>
          <w:szCs w:val="24"/>
        </w:rPr>
        <w:t>evacuation”</w:t>
      </w:r>
      <w:r w:rsidR="00026CAB" w:rsidRPr="00026CAB">
        <w:rPr>
          <w:bCs/>
          <w:sz w:val="24"/>
          <w:szCs w:val="24"/>
        </w:rPr>
        <w:t xml:space="preserve"> or </w:t>
      </w:r>
      <w:r w:rsidR="00026CAB" w:rsidRPr="00850E64">
        <w:rPr>
          <w:bCs/>
          <w:sz w:val="24"/>
          <w:szCs w:val="24"/>
        </w:rPr>
        <w:t>“</w:t>
      </w:r>
      <w:r w:rsidR="00026CAB" w:rsidRPr="00850E64">
        <w:rPr>
          <w:b/>
          <w:bCs/>
          <w:sz w:val="24"/>
          <w:szCs w:val="24"/>
        </w:rPr>
        <w:t>emergency</w:t>
      </w:r>
      <w:r w:rsidR="00026CAB" w:rsidRPr="00850E64">
        <w:rPr>
          <w:bCs/>
          <w:sz w:val="24"/>
          <w:szCs w:val="24"/>
        </w:rPr>
        <w:t>”</w:t>
      </w:r>
      <w:r w:rsidR="00D906EC">
        <w:rPr>
          <w:b/>
          <w:bCs/>
          <w:sz w:val="24"/>
          <w:szCs w:val="24"/>
        </w:rPr>
        <w:t>.</w:t>
      </w:r>
      <w:r w:rsidR="00026CAB">
        <w:rPr>
          <w:b/>
          <w:bCs/>
          <w:sz w:val="24"/>
          <w:szCs w:val="24"/>
        </w:rPr>
        <w:t xml:space="preserve"> </w:t>
      </w:r>
      <w:r w:rsidR="00026CAB" w:rsidRPr="00026CAB">
        <w:rPr>
          <w:bCs/>
          <w:sz w:val="24"/>
          <w:szCs w:val="24"/>
        </w:rPr>
        <w:t xml:space="preserve">The term </w:t>
      </w:r>
      <w:r w:rsidR="004516E6">
        <w:rPr>
          <w:b/>
          <w:bCs/>
          <w:sz w:val="24"/>
          <w:szCs w:val="24"/>
        </w:rPr>
        <w:t>“</w:t>
      </w:r>
      <w:r w:rsidR="00026CAB">
        <w:rPr>
          <w:b/>
          <w:bCs/>
          <w:sz w:val="24"/>
          <w:szCs w:val="24"/>
        </w:rPr>
        <w:t>emergency evacuation”</w:t>
      </w:r>
      <w:r w:rsidR="00026CAB" w:rsidRPr="00026CAB">
        <w:rPr>
          <w:bCs/>
          <w:sz w:val="24"/>
          <w:szCs w:val="24"/>
        </w:rPr>
        <w:t xml:space="preserve"> provides even more context</w:t>
      </w:r>
      <w:r w:rsidR="00D0328B">
        <w:rPr>
          <w:bCs/>
          <w:sz w:val="24"/>
          <w:szCs w:val="24"/>
        </w:rPr>
        <w:t xml:space="preserve"> as would</w:t>
      </w:r>
      <w:r w:rsidR="00224DFB">
        <w:rPr>
          <w:bCs/>
          <w:sz w:val="24"/>
          <w:szCs w:val="24"/>
        </w:rPr>
        <w:t xml:space="preserve"> “</w:t>
      </w:r>
      <w:r w:rsidR="00224DFB" w:rsidRPr="00224DFB">
        <w:rPr>
          <w:b/>
          <w:bCs/>
          <w:sz w:val="24"/>
          <w:szCs w:val="24"/>
        </w:rPr>
        <w:t>evacuation emergency</w:t>
      </w:r>
      <w:r w:rsidR="00224DFB">
        <w:rPr>
          <w:bCs/>
          <w:sz w:val="24"/>
          <w:szCs w:val="24"/>
        </w:rPr>
        <w:t xml:space="preserve">”. A </w:t>
      </w:r>
      <w:r w:rsidR="004516E6">
        <w:rPr>
          <w:bCs/>
          <w:sz w:val="24"/>
          <w:szCs w:val="24"/>
        </w:rPr>
        <w:t xml:space="preserve">term </w:t>
      </w:r>
      <w:r w:rsidR="00224DFB">
        <w:rPr>
          <w:bCs/>
          <w:sz w:val="24"/>
          <w:szCs w:val="24"/>
        </w:rPr>
        <w:t xml:space="preserve">like </w:t>
      </w:r>
      <w:r w:rsidR="004516E6">
        <w:rPr>
          <w:bCs/>
          <w:sz w:val="24"/>
          <w:szCs w:val="24"/>
        </w:rPr>
        <w:t>“</w:t>
      </w:r>
      <w:r w:rsidR="004516E6" w:rsidRPr="004516E6">
        <w:rPr>
          <w:b/>
          <w:bCs/>
          <w:sz w:val="24"/>
          <w:szCs w:val="24"/>
        </w:rPr>
        <w:t>flood emergency evacuation</w:t>
      </w:r>
      <w:r w:rsidR="004516E6">
        <w:rPr>
          <w:bCs/>
          <w:sz w:val="24"/>
          <w:szCs w:val="24"/>
        </w:rPr>
        <w:t xml:space="preserve">” </w:t>
      </w:r>
      <w:r w:rsidR="00224DFB">
        <w:rPr>
          <w:bCs/>
          <w:sz w:val="24"/>
          <w:szCs w:val="24"/>
        </w:rPr>
        <w:t>or “</w:t>
      </w:r>
      <w:r w:rsidR="00224DFB" w:rsidRPr="00224DFB">
        <w:rPr>
          <w:b/>
          <w:bCs/>
          <w:sz w:val="24"/>
          <w:szCs w:val="24"/>
        </w:rPr>
        <w:t>flood evacuation emergency</w:t>
      </w:r>
      <w:r w:rsidR="00224DFB">
        <w:rPr>
          <w:bCs/>
          <w:sz w:val="24"/>
          <w:szCs w:val="24"/>
        </w:rPr>
        <w:t xml:space="preserve">” </w:t>
      </w:r>
      <w:r w:rsidR="004516E6">
        <w:rPr>
          <w:bCs/>
          <w:sz w:val="24"/>
          <w:szCs w:val="24"/>
        </w:rPr>
        <w:t xml:space="preserve">would provide </w:t>
      </w:r>
      <w:r w:rsidR="00224DFB">
        <w:rPr>
          <w:bCs/>
          <w:sz w:val="24"/>
          <w:szCs w:val="24"/>
        </w:rPr>
        <w:t xml:space="preserve">even </w:t>
      </w:r>
      <w:r w:rsidR="004516E6">
        <w:rPr>
          <w:bCs/>
          <w:sz w:val="24"/>
          <w:szCs w:val="24"/>
        </w:rPr>
        <w:t>more</w:t>
      </w:r>
      <w:r w:rsidR="00224DFB">
        <w:rPr>
          <w:bCs/>
          <w:sz w:val="24"/>
          <w:szCs w:val="24"/>
        </w:rPr>
        <w:t xml:space="preserve"> context</w:t>
      </w:r>
      <w:r w:rsidR="004516E6">
        <w:rPr>
          <w:bCs/>
          <w:sz w:val="24"/>
          <w:szCs w:val="24"/>
        </w:rPr>
        <w:t xml:space="preserve">, </w:t>
      </w:r>
      <w:r w:rsidR="00224DFB">
        <w:rPr>
          <w:bCs/>
          <w:sz w:val="24"/>
          <w:szCs w:val="24"/>
        </w:rPr>
        <w:t>however, these naming forms</w:t>
      </w:r>
      <w:r w:rsidR="00026CAB" w:rsidRPr="00026CAB">
        <w:rPr>
          <w:bCs/>
          <w:sz w:val="24"/>
          <w:szCs w:val="24"/>
        </w:rPr>
        <w:t xml:space="preserve"> </w:t>
      </w:r>
      <w:r w:rsidR="00D0328B">
        <w:rPr>
          <w:bCs/>
          <w:sz w:val="24"/>
          <w:szCs w:val="24"/>
        </w:rPr>
        <w:t xml:space="preserve">are awkward and </w:t>
      </w:r>
      <w:r w:rsidR="00026CAB" w:rsidRPr="00026CAB">
        <w:rPr>
          <w:bCs/>
          <w:sz w:val="24"/>
          <w:szCs w:val="24"/>
        </w:rPr>
        <w:t xml:space="preserve">may add confusion as </w:t>
      </w:r>
      <w:r w:rsidR="00D0328B">
        <w:rPr>
          <w:bCs/>
          <w:sz w:val="24"/>
          <w:szCs w:val="24"/>
        </w:rPr>
        <w:t xml:space="preserve">per </w:t>
      </w:r>
      <w:r w:rsidR="00026CAB">
        <w:rPr>
          <w:bCs/>
          <w:sz w:val="24"/>
          <w:szCs w:val="24"/>
        </w:rPr>
        <w:t xml:space="preserve">the </w:t>
      </w:r>
      <w:r w:rsidR="00224DFB">
        <w:rPr>
          <w:bCs/>
          <w:sz w:val="24"/>
          <w:szCs w:val="24"/>
        </w:rPr>
        <w:t xml:space="preserve">social science </w:t>
      </w:r>
      <w:r w:rsidR="00D0328B">
        <w:rPr>
          <w:bCs/>
          <w:sz w:val="24"/>
          <w:szCs w:val="24"/>
        </w:rPr>
        <w:t>of the situation</w:t>
      </w:r>
      <w:r w:rsidR="00026CAB" w:rsidRPr="00026CAB">
        <w:rPr>
          <w:bCs/>
          <w:sz w:val="24"/>
          <w:szCs w:val="24"/>
        </w:rPr>
        <w:t>.</w:t>
      </w:r>
    </w:p>
    <w:p w14:paraId="42BD95A1" w14:textId="77777777" w:rsidR="00026CAB" w:rsidRPr="00026CAB" w:rsidRDefault="00026CAB" w:rsidP="00026CAB">
      <w:pPr>
        <w:pStyle w:val="ListParagraph"/>
        <w:rPr>
          <w:sz w:val="24"/>
          <w:szCs w:val="24"/>
        </w:rPr>
      </w:pPr>
    </w:p>
    <w:p w14:paraId="49537F7A" w14:textId="77777777" w:rsidR="00224DFB" w:rsidRDefault="00224DFB">
      <w:pPr>
        <w:rPr>
          <w:sz w:val="24"/>
          <w:szCs w:val="24"/>
        </w:rPr>
      </w:pPr>
      <w:r>
        <w:rPr>
          <w:sz w:val="24"/>
          <w:szCs w:val="24"/>
        </w:rPr>
        <w:br w:type="page"/>
      </w:r>
    </w:p>
    <w:p w14:paraId="34D946CB" w14:textId="77777777" w:rsidR="00224DFB" w:rsidRDefault="00850E64" w:rsidP="00C17DDB">
      <w:pPr>
        <w:pStyle w:val="ListParagraph"/>
        <w:numPr>
          <w:ilvl w:val="1"/>
          <w:numId w:val="34"/>
        </w:numPr>
        <w:rPr>
          <w:sz w:val="24"/>
          <w:szCs w:val="24"/>
        </w:rPr>
      </w:pPr>
      <w:r w:rsidRPr="00850E64">
        <w:rPr>
          <w:sz w:val="24"/>
          <w:szCs w:val="24"/>
        </w:rPr>
        <w:t xml:space="preserve">Ultimately, the </w:t>
      </w:r>
      <w:r w:rsidRPr="00850E64">
        <w:rPr>
          <w:b/>
          <w:bCs/>
          <w:sz w:val="24"/>
          <w:szCs w:val="24"/>
        </w:rPr>
        <w:t>alerting agency</w:t>
      </w:r>
      <w:r w:rsidRPr="00850E64">
        <w:rPr>
          <w:sz w:val="24"/>
          <w:szCs w:val="24"/>
        </w:rPr>
        <w:t xml:space="preserve"> makes the final decision on terminology</w:t>
      </w:r>
      <w:r w:rsidR="00224DFB">
        <w:rPr>
          <w:sz w:val="24"/>
          <w:szCs w:val="24"/>
        </w:rPr>
        <w:t>.</w:t>
      </w:r>
    </w:p>
    <w:p w14:paraId="0D7AC149" w14:textId="77777777" w:rsidR="00224DFB" w:rsidRDefault="00224DFB" w:rsidP="00224DFB">
      <w:pPr>
        <w:pStyle w:val="ListParagraph"/>
        <w:ind w:left="1080"/>
        <w:rPr>
          <w:sz w:val="24"/>
          <w:szCs w:val="24"/>
        </w:rPr>
      </w:pPr>
    </w:p>
    <w:p w14:paraId="5D0CAC9B" w14:textId="1314FDF0" w:rsidR="00224DFB" w:rsidRPr="00224DFB" w:rsidRDefault="00224DFB" w:rsidP="00C17DDB">
      <w:pPr>
        <w:pStyle w:val="ListParagraph"/>
        <w:numPr>
          <w:ilvl w:val="2"/>
          <w:numId w:val="34"/>
        </w:numPr>
        <w:rPr>
          <w:sz w:val="24"/>
          <w:szCs w:val="24"/>
        </w:rPr>
      </w:pPr>
      <w:r>
        <w:rPr>
          <w:sz w:val="24"/>
          <w:szCs w:val="24"/>
        </w:rPr>
        <w:t>F</w:t>
      </w:r>
      <w:r w:rsidR="00850E64" w:rsidRPr="00850E64">
        <w:rPr>
          <w:sz w:val="24"/>
          <w:szCs w:val="24"/>
        </w:rPr>
        <w:t xml:space="preserve">or this </w:t>
      </w:r>
      <w:r w:rsidR="00026CAB">
        <w:rPr>
          <w:b/>
          <w:bCs/>
          <w:sz w:val="24"/>
          <w:szCs w:val="24"/>
        </w:rPr>
        <w:t>baseline case</w:t>
      </w:r>
      <w:r w:rsidR="00850E64" w:rsidRPr="00850E64">
        <w:rPr>
          <w:sz w:val="24"/>
          <w:szCs w:val="24"/>
        </w:rPr>
        <w:t xml:space="preserve">, </w:t>
      </w:r>
      <w:r w:rsidR="00850E64" w:rsidRPr="00850E64">
        <w:rPr>
          <w:b/>
          <w:bCs/>
          <w:sz w:val="24"/>
          <w:szCs w:val="24"/>
        </w:rPr>
        <w:t>“emergency evacuation”</w:t>
      </w:r>
      <w:r w:rsidR="00026CAB">
        <w:rPr>
          <w:b/>
          <w:bCs/>
          <w:sz w:val="24"/>
          <w:szCs w:val="24"/>
        </w:rPr>
        <w:t xml:space="preserve">, </w:t>
      </w:r>
      <w:r w:rsidR="00D906EC">
        <w:rPr>
          <w:sz w:val="24"/>
          <w:szCs w:val="24"/>
        </w:rPr>
        <w:t>combined with</w:t>
      </w:r>
      <w:r>
        <w:rPr>
          <w:sz w:val="24"/>
          <w:szCs w:val="24"/>
        </w:rPr>
        <w:t xml:space="preserve"> the </w:t>
      </w:r>
      <w:r w:rsidR="0011426C">
        <w:rPr>
          <w:sz w:val="24"/>
          <w:szCs w:val="24"/>
        </w:rPr>
        <w:t>business usage alert</w:t>
      </w:r>
      <w:r>
        <w:rPr>
          <w:sz w:val="24"/>
          <w:szCs w:val="24"/>
        </w:rPr>
        <w:t xml:space="preserve"> type</w:t>
      </w:r>
      <w:r w:rsidR="00D906EC">
        <w:rPr>
          <w:sz w:val="24"/>
          <w:szCs w:val="24"/>
        </w:rPr>
        <w:t xml:space="preserve"> “</w:t>
      </w:r>
      <w:r w:rsidR="00D906EC" w:rsidRPr="00D906EC">
        <w:rPr>
          <w:b/>
          <w:sz w:val="24"/>
          <w:szCs w:val="24"/>
        </w:rPr>
        <w:t>order</w:t>
      </w:r>
      <w:r w:rsidR="00D906EC">
        <w:rPr>
          <w:sz w:val="24"/>
          <w:szCs w:val="24"/>
        </w:rPr>
        <w:t xml:space="preserve">” </w:t>
      </w:r>
      <w:r w:rsidR="00026CAB">
        <w:rPr>
          <w:sz w:val="24"/>
          <w:szCs w:val="24"/>
        </w:rPr>
        <w:t xml:space="preserve">leads to </w:t>
      </w:r>
      <w:r w:rsidR="00026CAB" w:rsidRPr="00850E64">
        <w:rPr>
          <w:b/>
          <w:bCs/>
          <w:sz w:val="24"/>
          <w:szCs w:val="24"/>
        </w:rPr>
        <w:t>“emergency evacuation</w:t>
      </w:r>
      <w:r w:rsidR="00026CAB">
        <w:rPr>
          <w:b/>
          <w:bCs/>
          <w:sz w:val="24"/>
          <w:szCs w:val="24"/>
        </w:rPr>
        <w:t xml:space="preserve"> order</w:t>
      </w:r>
      <w:r w:rsidR="00026CAB" w:rsidRPr="00850E64">
        <w:rPr>
          <w:b/>
          <w:bCs/>
          <w:sz w:val="24"/>
          <w:szCs w:val="24"/>
        </w:rPr>
        <w:t>”</w:t>
      </w:r>
      <w:r w:rsidR="00026CAB">
        <w:rPr>
          <w:sz w:val="24"/>
          <w:szCs w:val="24"/>
        </w:rPr>
        <w:t xml:space="preserve"> as the named alert</w:t>
      </w:r>
      <w:r>
        <w:rPr>
          <w:sz w:val="24"/>
          <w:szCs w:val="24"/>
        </w:rPr>
        <w:t xml:space="preserve">. </w:t>
      </w:r>
      <w:r w:rsidRPr="00224DFB">
        <w:rPr>
          <w:sz w:val="24"/>
          <w:szCs w:val="24"/>
        </w:rPr>
        <w:t>Here the evacuation is the primary event-of-interest and alert-worthy event.</w:t>
      </w:r>
    </w:p>
    <w:p w14:paraId="2D94BFDD" w14:textId="77777777" w:rsidR="00224DFB" w:rsidRDefault="00224DFB" w:rsidP="00224DFB">
      <w:pPr>
        <w:pStyle w:val="ListParagraph"/>
        <w:ind w:left="1800"/>
        <w:rPr>
          <w:sz w:val="24"/>
          <w:szCs w:val="24"/>
        </w:rPr>
      </w:pPr>
    </w:p>
    <w:p w14:paraId="4C2BDF6E" w14:textId="75859002" w:rsidR="001852AF" w:rsidRPr="00850E64" w:rsidRDefault="004516E6" w:rsidP="00C17DDB">
      <w:pPr>
        <w:pStyle w:val="ListParagraph"/>
        <w:numPr>
          <w:ilvl w:val="2"/>
          <w:numId w:val="34"/>
        </w:numPr>
        <w:rPr>
          <w:sz w:val="24"/>
          <w:szCs w:val="24"/>
        </w:rPr>
      </w:pPr>
      <w:r>
        <w:rPr>
          <w:sz w:val="24"/>
          <w:szCs w:val="24"/>
        </w:rPr>
        <w:t>The flash flood and flood are still alert-worthy events;</w:t>
      </w:r>
      <w:r w:rsidR="00026CAB">
        <w:rPr>
          <w:sz w:val="24"/>
          <w:szCs w:val="24"/>
        </w:rPr>
        <w:t xml:space="preserve"> </w:t>
      </w:r>
      <w:r>
        <w:rPr>
          <w:sz w:val="24"/>
          <w:szCs w:val="24"/>
        </w:rPr>
        <w:t xml:space="preserve">however, they are </w:t>
      </w:r>
      <w:r w:rsidR="00026CAB">
        <w:rPr>
          <w:sz w:val="24"/>
          <w:szCs w:val="24"/>
        </w:rPr>
        <w:t>left to the message</w:t>
      </w:r>
      <w:r>
        <w:rPr>
          <w:sz w:val="24"/>
          <w:szCs w:val="24"/>
        </w:rPr>
        <w:t xml:space="preserve"> content to be found in the</w:t>
      </w:r>
      <w:r w:rsidR="00026CAB">
        <w:rPr>
          <w:sz w:val="24"/>
          <w:szCs w:val="24"/>
        </w:rPr>
        <w:t xml:space="preserve"> discussion section.</w:t>
      </w:r>
      <w:r w:rsidR="006B6B77">
        <w:rPr>
          <w:sz w:val="24"/>
          <w:szCs w:val="24"/>
        </w:rPr>
        <w:t xml:space="preserve"> </w:t>
      </w:r>
    </w:p>
    <w:p w14:paraId="429C43BD" w14:textId="77777777" w:rsidR="001852AF" w:rsidRDefault="001852AF" w:rsidP="001852AF">
      <w:pPr>
        <w:pStyle w:val="ListParagraph"/>
        <w:ind w:left="360"/>
        <w:rPr>
          <w:sz w:val="24"/>
          <w:szCs w:val="24"/>
          <w:lang w:val="en-US"/>
        </w:rPr>
      </w:pPr>
    </w:p>
    <w:p w14:paraId="287F621D" w14:textId="6CB1D613" w:rsidR="00F0320A" w:rsidRDefault="00850E64" w:rsidP="00C17DDB">
      <w:pPr>
        <w:pStyle w:val="ListParagraph"/>
        <w:numPr>
          <w:ilvl w:val="0"/>
          <w:numId w:val="34"/>
        </w:numPr>
        <w:rPr>
          <w:sz w:val="24"/>
          <w:szCs w:val="24"/>
          <w:lang w:val="en-US"/>
        </w:rPr>
      </w:pPr>
      <w:r w:rsidRPr="00850E64">
        <w:rPr>
          <w:sz w:val="24"/>
          <w:szCs w:val="24"/>
        </w:rPr>
        <w:t xml:space="preserve">The </w:t>
      </w:r>
      <w:r w:rsidRPr="00850E64">
        <w:rPr>
          <w:b/>
          <w:bCs/>
          <w:sz w:val="24"/>
          <w:szCs w:val="24"/>
        </w:rPr>
        <w:t>observation</w:t>
      </w:r>
      <w:r w:rsidRPr="00850E64">
        <w:rPr>
          <w:sz w:val="24"/>
          <w:szCs w:val="24"/>
        </w:rPr>
        <w:t xml:space="preserve"> of the </w:t>
      </w:r>
      <w:r w:rsidRPr="00850E64">
        <w:rPr>
          <w:b/>
          <w:bCs/>
          <w:sz w:val="24"/>
          <w:szCs w:val="24"/>
        </w:rPr>
        <w:t>evacuation event</w:t>
      </w:r>
      <w:r w:rsidR="004516E6">
        <w:rPr>
          <w:b/>
          <w:bCs/>
          <w:sz w:val="24"/>
          <w:szCs w:val="24"/>
        </w:rPr>
        <w:t>-of-interest</w:t>
      </w:r>
      <w:r w:rsidRPr="00850E64">
        <w:rPr>
          <w:sz w:val="24"/>
          <w:szCs w:val="24"/>
        </w:rPr>
        <w:t xml:space="preserve"> is</w:t>
      </w:r>
      <w:r>
        <w:rPr>
          <w:sz w:val="24"/>
          <w:szCs w:val="24"/>
        </w:rPr>
        <w:t xml:space="preserve"> an</w:t>
      </w:r>
      <w:r w:rsidRPr="00850E64">
        <w:rPr>
          <w:sz w:val="24"/>
          <w:szCs w:val="24"/>
        </w:rPr>
        <w:t xml:space="preserve"> </w:t>
      </w:r>
      <w:r w:rsidRPr="00850E64">
        <w:rPr>
          <w:b/>
          <w:bCs/>
          <w:sz w:val="24"/>
          <w:szCs w:val="24"/>
        </w:rPr>
        <w:t>engineered</w:t>
      </w:r>
      <w:r w:rsidRPr="00850E64">
        <w:rPr>
          <w:bCs/>
          <w:sz w:val="24"/>
          <w:szCs w:val="24"/>
        </w:rPr>
        <w:t xml:space="preserve"> one</w:t>
      </w:r>
      <w:r w:rsidRPr="00850E64">
        <w:rPr>
          <w:sz w:val="24"/>
          <w:szCs w:val="24"/>
        </w:rPr>
        <w:t xml:space="preserve">, based on the </w:t>
      </w:r>
      <w:r w:rsidRPr="00850E64">
        <w:rPr>
          <w:b/>
          <w:bCs/>
          <w:sz w:val="24"/>
          <w:szCs w:val="24"/>
        </w:rPr>
        <w:t>documented procedures</w:t>
      </w:r>
      <w:r w:rsidRPr="00850E64">
        <w:rPr>
          <w:sz w:val="24"/>
          <w:szCs w:val="24"/>
        </w:rPr>
        <w:t xml:space="preserve"> of the </w:t>
      </w:r>
      <w:r w:rsidRPr="00850E64">
        <w:rPr>
          <w:b/>
          <w:bCs/>
          <w:sz w:val="24"/>
          <w:szCs w:val="24"/>
        </w:rPr>
        <w:t>alerting agency</w:t>
      </w:r>
      <w:r w:rsidRPr="00850E64">
        <w:rPr>
          <w:sz w:val="24"/>
          <w:szCs w:val="24"/>
        </w:rPr>
        <w:t xml:space="preserve"> leading up to the </w:t>
      </w:r>
      <w:r w:rsidRPr="00850E64">
        <w:rPr>
          <w:b/>
          <w:bCs/>
          <w:sz w:val="24"/>
          <w:szCs w:val="24"/>
        </w:rPr>
        <w:t>decision to evacuate</w:t>
      </w:r>
      <w:r w:rsidRPr="00850E64">
        <w:rPr>
          <w:sz w:val="24"/>
          <w:szCs w:val="24"/>
        </w:rPr>
        <w:t xml:space="preserve">. The </w:t>
      </w:r>
      <w:r>
        <w:rPr>
          <w:sz w:val="24"/>
          <w:szCs w:val="24"/>
        </w:rPr>
        <w:t xml:space="preserve">space/time diagram for the evacuation </w:t>
      </w:r>
      <w:r w:rsidRPr="00850E64">
        <w:rPr>
          <w:b/>
          <w:bCs/>
          <w:sz w:val="24"/>
          <w:szCs w:val="24"/>
        </w:rPr>
        <w:t>event</w:t>
      </w:r>
      <w:r w:rsidR="004516E6">
        <w:rPr>
          <w:b/>
          <w:bCs/>
          <w:sz w:val="24"/>
          <w:szCs w:val="24"/>
        </w:rPr>
        <w:t>-of-</w:t>
      </w:r>
      <w:r>
        <w:rPr>
          <w:b/>
          <w:bCs/>
          <w:sz w:val="24"/>
          <w:szCs w:val="24"/>
        </w:rPr>
        <w:t>interest</w:t>
      </w:r>
      <w:r w:rsidRPr="00850E64">
        <w:rPr>
          <w:sz w:val="24"/>
          <w:szCs w:val="24"/>
        </w:rPr>
        <w:t xml:space="preserve"> </w:t>
      </w:r>
      <w:r>
        <w:rPr>
          <w:sz w:val="24"/>
          <w:szCs w:val="24"/>
        </w:rPr>
        <w:t>is as follows.</w:t>
      </w:r>
    </w:p>
    <w:p w14:paraId="788D43C4" w14:textId="1B23AFD9" w:rsidR="000C7F8A" w:rsidRDefault="000C7F8A" w:rsidP="00F0320A">
      <w:pPr>
        <w:jc w:val="center"/>
        <w:rPr>
          <w:sz w:val="24"/>
          <w:szCs w:val="24"/>
          <w:lang w:val="en-US"/>
        </w:rPr>
      </w:pPr>
      <w:r>
        <w:rPr>
          <w:noProof/>
          <w:lang w:eastAsia="en-CA"/>
        </w:rPr>
        <w:drawing>
          <wp:inline distT="0" distB="0" distL="0" distR="0" wp14:anchorId="431DDE1D" wp14:editId="6BDEE6E8">
            <wp:extent cx="3038475" cy="190500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3038475" cy="1905000"/>
                    </a:xfrm>
                    <a:prstGeom prst="rect">
                      <a:avLst/>
                    </a:prstGeom>
                  </pic:spPr>
                </pic:pic>
              </a:graphicData>
            </a:graphic>
          </wp:inline>
        </w:drawing>
      </w:r>
    </w:p>
    <w:p w14:paraId="7052AF2B" w14:textId="12F5CB55" w:rsidR="00760277" w:rsidRPr="00760277" w:rsidRDefault="00850E64" w:rsidP="00C17DDB">
      <w:pPr>
        <w:pStyle w:val="ListParagraph"/>
        <w:numPr>
          <w:ilvl w:val="1"/>
          <w:numId w:val="34"/>
        </w:numPr>
        <w:rPr>
          <w:sz w:val="24"/>
          <w:szCs w:val="24"/>
          <w:lang w:val="en-US"/>
        </w:rPr>
      </w:pPr>
      <w:r w:rsidRPr="00850E64">
        <w:rPr>
          <w:sz w:val="24"/>
          <w:szCs w:val="24"/>
        </w:rPr>
        <w:t xml:space="preserve">The </w:t>
      </w:r>
      <w:r w:rsidRPr="00850E64">
        <w:rPr>
          <w:b/>
          <w:bCs/>
          <w:sz w:val="24"/>
          <w:szCs w:val="24"/>
        </w:rPr>
        <w:t>red-marked area</w:t>
      </w:r>
      <w:r w:rsidRPr="00850E64">
        <w:rPr>
          <w:sz w:val="24"/>
          <w:szCs w:val="24"/>
        </w:rPr>
        <w:t xml:space="preserve"> represents the </w:t>
      </w:r>
      <w:r w:rsidRPr="00850E64">
        <w:rPr>
          <w:b/>
          <w:bCs/>
          <w:sz w:val="24"/>
          <w:szCs w:val="24"/>
        </w:rPr>
        <w:t>new evacuation event</w:t>
      </w:r>
      <w:r w:rsidR="004516E6">
        <w:rPr>
          <w:b/>
          <w:bCs/>
          <w:sz w:val="24"/>
          <w:szCs w:val="24"/>
        </w:rPr>
        <w:t>-of-interest</w:t>
      </w:r>
      <w:r w:rsidR="00760277">
        <w:rPr>
          <w:b/>
          <w:bCs/>
          <w:sz w:val="24"/>
          <w:szCs w:val="24"/>
        </w:rPr>
        <w:t>.</w:t>
      </w:r>
    </w:p>
    <w:p w14:paraId="11310F5F" w14:textId="77777777" w:rsidR="00760277" w:rsidRPr="00760277" w:rsidRDefault="00760277" w:rsidP="00760277">
      <w:pPr>
        <w:pStyle w:val="ListParagraph"/>
        <w:ind w:left="1080"/>
        <w:rPr>
          <w:sz w:val="24"/>
          <w:szCs w:val="24"/>
          <w:lang w:val="en-US"/>
        </w:rPr>
      </w:pPr>
    </w:p>
    <w:p w14:paraId="5476CE36" w14:textId="298FFE26" w:rsidR="00760277" w:rsidRPr="005C51FC" w:rsidRDefault="00760277" w:rsidP="00C17DDB">
      <w:pPr>
        <w:pStyle w:val="ListParagraph"/>
        <w:numPr>
          <w:ilvl w:val="2"/>
          <w:numId w:val="34"/>
        </w:numPr>
        <w:rPr>
          <w:sz w:val="24"/>
          <w:szCs w:val="24"/>
          <w:lang w:val="en-US"/>
        </w:rPr>
      </w:pPr>
      <w:r>
        <w:rPr>
          <w:sz w:val="24"/>
          <w:szCs w:val="24"/>
        </w:rPr>
        <w:t xml:space="preserve">It is to begin immediately and covers the same area </w:t>
      </w:r>
      <w:r w:rsidR="004516E6">
        <w:rPr>
          <w:sz w:val="24"/>
          <w:szCs w:val="24"/>
        </w:rPr>
        <w:t>and timing as the two flood-based events-of-interest combined (</w:t>
      </w:r>
      <w:r>
        <w:rPr>
          <w:sz w:val="24"/>
          <w:szCs w:val="24"/>
        </w:rPr>
        <w:t xml:space="preserve">as discussed in the </w:t>
      </w:r>
      <w:r w:rsidRPr="004516E6">
        <w:rPr>
          <w:b/>
          <w:sz w:val="24"/>
          <w:szCs w:val="24"/>
        </w:rPr>
        <w:t>more advanced analysis</w:t>
      </w:r>
      <w:r w:rsidR="004516E6">
        <w:rPr>
          <w:sz w:val="24"/>
          <w:szCs w:val="24"/>
        </w:rPr>
        <w:t xml:space="preserve"> section)</w:t>
      </w:r>
      <w:r>
        <w:rPr>
          <w:sz w:val="24"/>
          <w:szCs w:val="24"/>
        </w:rPr>
        <w:t>.</w:t>
      </w:r>
    </w:p>
    <w:p w14:paraId="6CD1D012" w14:textId="77777777" w:rsidR="00760277" w:rsidRDefault="00760277" w:rsidP="00760277">
      <w:pPr>
        <w:pStyle w:val="ListParagraph"/>
        <w:rPr>
          <w:sz w:val="24"/>
          <w:szCs w:val="24"/>
          <w:lang w:val="en-US"/>
        </w:rPr>
      </w:pPr>
    </w:p>
    <w:p w14:paraId="6C782871" w14:textId="4D048AA7" w:rsidR="002C05F7" w:rsidRDefault="00D906EC" w:rsidP="00C17DDB">
      <w:pPr>
        <w:pStyle w:val="ListParagraph"/>
        <w:numPr>
          <w:ilvl w:val="2"/>
          <w:numId w:val="34"/>
        </w:numPr>
        <w:rPr>
          <w:sz w:val="24"/>
          <w:szCs w:val="24"/>
          <w:lang w:val="en-US"/>
        </w:rPr>
      </w:pPr>
      <w:r>
        <w:rPr>
          <w:sz w:val="24"/>
          <w:szCs w:val="24"/>
        </w:rPr>
        <w:t>T</w:t>
      </w:r>
      <w:r w:rsidR="00850E64" w:rsidRPr="00850E64">
        <w:rPr>
          <w:sz w:val="24"/>
          <w:szCs w:val="24"/>
        </w:rPr>
        <w:t xml:space="preserve">he </w:t>
      </w:r>
      <w:r w:rsidR="00760277">
        <w:rPr>
          <w:b/>
          <w:bCs/>
          <w:sz w:val="24"/>
          <w:szCs w:val="24"/>
        </w:rPr>
        <w:t>exact end timing</w:t>
      </w:r>
      <w:r w:rsidR="00850E64" w:rsidRPr="00850E64">
        <w:rPr>
          <w:sz w:val="24"/>
          <w:szCs w:val="24"/>
        </w:rPr>
        <w:t xml:space="preserve"> of the </w:t>
      </w:r>
      <w:r w:rsidR="00850E64" w:rsidRPr="00850E64">
        <w:rPr>
          <w:b/>
          <w:bCs/>
          <w:sz w:val="24"/>
          <w:szCs w:val="24"/>
        </w:rPr>
        <w:t>flood</w:t>
      </w:r>
      <w:r w:rsidR="00850E64" w:rsidRPr="00850E64">
        <w:rPr>
          <w:sz w:val="24"/>
          <w:szCs w:val="24"/>
        </w:rPr>
        <w:t xml:space="preserve"> </w:t>
      </w:r>
      <w:r w:rsidR="004516E6">
        <w:rPr>
          <w:sz w:val="24"/>
          <w:szCs w:val="24"/>
        </w:rPr>
        <w:t xml:space="preserve">event-of-interest </w:t>
      </w:r>
      <w:r w:rsidR="00850E64" w:rsidRPr="00850E64">
        <w:rPr>
          <w:sz w:val="24"/>
          <w:szCs w:val="24"/>
        </w:rPr>
        <w:t>remain</w:t>
      </w:r>
      <w:r w:rsidR="00702937">
        <w:rPr>
          <w:sz w:val="24"/>
          <w:szCs w:val="24"/>
        </w:rPr>
        <w:t>s</w:t>
      </w:r>
      <w:r w:rsidR="00850E64" w:rsidRPr="00850E64">
        <w:rPr>
          <w:sz w:val="24"/>
          <w:szCs w:val="24"/>
        </w:rPr>
        <w:t xml:space="preserve"> </w:t>
      </w:r>
      <w:r w:rsidR="00850E64" w:rsidRPr="00850E64">
        <w:rPr>
          <w:b/>
          <w:bCs/>
          <w:sz w:val="24"/>
          <w:szCs w:val="24"/>
        </w:rPr>
        <w:t>uncertain</w:t>
      </w:r>
      <w:r w:rsidR="00850E64" w:rsidRPr="00850E64">
        <w:rPr>
          <w:sz w:val="24"/>
          <w:szCs w:val="24"/>
        </w:rPr>
        <w:t xml:space="preserve">, </w:t>
      </w:r>
      <w:r>
        <w:rPr>
          <w:sz w:val="24"/>
          <w:szCs w:val="24"/>
        </w:rPr>
        <w:t xml:space="preserve">however, </w:t>
      </w:r>
      <w:r w:rsidR="00850E64" w:rsidRPr="00850E64">
        <w:rPr>
          <w:sz w:val="24"/>
          <w:szCs w:val="24"/>
        </w:rPr>
        <w:t xml:space="preserve">it is confirmed to </w:t>
      </w:r>
      <w:r w:rsidR="00850E64" w:rsidRPr="00850E64">
        <w:rPr>
          <w:b/>
          <w:bCs/>
          <w:sz w:val="24"/>
          <w:szCs w:val="24"/>
        </w:rPr>
        <w:t>extend beyond</w:t>
      </w:r>
      <w:r w:rsidR="00850E64" w:rsidRPr="00850E64">
        <w:rPr>
          <w:sz w:val="24"/>
          <w:szCs w:val="24"/>
        </w:rPr>
        <w:t xml:space="preserve"> the </w:t>
      </w:r>
      <w:r w:rsidR="00850E64" w:rsidRPr="00850E64">
        <w:rPr>
          <w:b/>
          <w:bCs/>
          <w:sz w:val="24"/>
          <w:szCs w:val="24"/>
        </w:rPr>
        <w:t>agency's timing of responsibility</w:t>
      </w:r>
      <w:r w:rsidR="00760277">
        <w:rPr>
          <w:sz w:val="24"/>
          <w:szCs w:val="24"/>
        </w:rPr>
        <w:t xml:space="preserve"> and so the </w:t>
      </w:r>
      <w:r w:rsidR="00760277" w:rsidRPr="00760277">
        <w:rPr>
          <w:b/>
          <w:sz w:val="24"/>
          <w:szCs w:val="24"/>
        </w:rPr>
        <w:t>evacuation</w:t>
      </w:r>
      <w:r w:rsidR="00760277">
        <w:rPr>
          <w:sz w:val="24"/>
          <w:szCs w:val="24"/>
        </w:rPr>
        <w:t xml:space="preserve"> will too.</w:t>
      </w:r>
      <w:r w:rsidR="00D0328B">
        <w:rPr>
          <w:sz w:val="24"/>
          <w:szCs w:val="24"/>
        </w:rPr>
        <w:t xml:space="preserve"> Their endings will be dealt with in later messages.</w:t>
      </w:r>
    </w:p>
    <w:p w14:paraId="4F63FB27" w14:textId="77777777" w:rsidR="002C05F7" w:rsidRDefault="002C05F7" w:rsidP="002C05F7">
      <w:pPr>
        <w:pStyle w:val="ListParagraph"/>
        <w:ind w:left="1080"/>
        <w:rPr>
          <w:sz w:val="24"/>
          <w:szCs w:val="24"/>
          <w:lang w:val="en-US"/>
        </w:rPr>
      </w:pPr>
    </w:p>
    <w:p w14:paraId="5BAF6918" w14:textId="77777777" w:rsidR="000C7F8A" w:rsidRDefault="000C7F8A">
      <w:pPr>
        <w:rPr>
          <w:sz w:val="24"/>
          <w:szCs w:val="24"/>
          <w:lang w:val="en-US"/>
        </w:rPr>
      </w:pPr>
      <w:r>
        <w:rPr>
          <w:sz w:val="24"/>
          <w:szCs w:val="24"/>
          <w:lang w:val="en-US"/>
        </w:rPr>
        <w:br w:type="page"/>
      </w:r>
    </w:p>
    <w:p w14:paraId="37F95AAA" w14:textId="4F145FE3" w:rsidR="007278F8" w:rsidRPr="007278F8" w:rsidRDefault="00F0320A" w:rsidP="00C17DDB">
      <w:pPr>
        <w:pStyle w:val="ListParagraph"/>
        <w:numPr>
          <w:ilvl w:val="0"/>
          <w:numId w:val="34"/>
        </w:numPr>
        <w:rPr>
          <w:sz w:val="24"/>
          <w:szCs w:val="24"/>
          <w:lang w:val="en-US"/>
        </w:rPr>
      </w:pPr>
      <w:r>
        <w:rPr>
          <w:sz w:val="24"/>
          <w:szCs w:val="24"/>
          <w:lang w:val="en-US"/>
        </w:rPr>
        <w:t>The</w:t>
      </w:r>
      <w:r w:rsidR="003F0429">
        <w:rPr>
          <w:sz w:val="24"/>
          <w:szCs w:val="24"/>
          <w:lang w:val="en-US"/>
        </w:rPr>
        <w:t xml:space="preserve"> space/</w:t>
      </w:r>
      <w:r w:rsidR="003F0429" w:rsidRPr="00672970">
        <w:rPr>
          <w:sz w:val="24"/>
          <w:szCs w:val="24"/>
          <w:lang w:val="en-US"/>
        </w:rPr>
        <w:t>time diagram for</w:t>
      </w:r>
      <w:r w:rsidR="003F0429">
        <w:rPr>
          <w:sz w:val="24"/>
          <w:szCs w:val="24"/>
          <w:lang w:val="en-US"/>
        </w:rPr>
        <w:t xml:space="preserve"> the conceived</w:t>
      </w:r>
      <w:r>
        <w:rPr>
          <w:sz w:val="24"/>
          <w:szCs w:val="24"/>
          <w:lang w:val="en-US"/>
        </w:rPr>
        <w:t xml:space="preserve"> </w:t>
      </w:r>
      <w:r w:rsidR="003F0429" w:rsidRPr="003F0429">
        <w:rPr>
          <w:b/>
          <w:sz w:val="24"/>
          <w:szCs w:val="24"/>
          <w:lang w:val="en-US"/>
        </w:rPr>
        <w:t>alert-worthy</w:t>
      </w:r>
      <w:r w:rsidR="003F0429">
        <w:rPr>
          <w:sz w:val="24"/>
          <w:szCs w:val="24"/>
          <w:lang w:val="en-US"/>
        </w:rPr>
        <w:t xml:space="preserve"> </w:t>
      </w:r>
      <w:r w:rsidR="003F0429" w:rsidRPr="003F0429">
        <w:rPr>
          <w:b/>
          <w:sz w:val="24"/>
          <w:szCs w:val="24"/>
          <w:lang w:val="en-US"/>
        </w:rPr>
        <w:t>evacuation</w:t>
      </w:r>
      <w:r w:rsidR="003F0429">
        <w:rPr>
          <w:sz w:val="24"/>
          <w:szCs w:val="24"/>
          <w:lang w:val="en-US"/>
        </w:rPr>
        <w:t xml:space="preserve"> </w:t>
      </w:r>
      <w:r w:rsidR="002C05F7" w:rsidRPr="00850E64">
        <w:rPr>
          <w:b/>
          <w:sz w:val="24"/>
          <w:szCs w:val="24"/>
          <w:lang w:val="en-US"/>
        </w:rPr>
        <w:t>event</w:t>
      </w:r>
      <w:r w:rsidR="003F0429">
        <w:rPr>
          <w:b/>
          <w:sz w:val="24"/>
          <w:szCs w:val="24"/>
          <w:lang w:val="en-US"/>
        </w:rPr>
        <w:t>,</w:t>
      </w:r>
      <w:r>
        <w:rPr>
          <w:sz w:val="24"/>
          <w:szCs w:val="24"/>
          <w:lang w:val="en-US"/>
        </w:rPr>
        <w:t xml:space="preserve"> </w:t>
      </w:r>
      <w:r w:rsidR="003F0429">
        <w:rPr>
          <w:sz w:val="24"/>
          <w:szCs w:val="24"/>
          <w:lang w:val="en-US"/>
        </w:rPr>
        <w:t xml:space="preserve">devised and formed out of the </w:t>
      </w:r>
      <w:r w:rsidR="003F0429" w:rsidRPr="003F0429">
        <w:rPr>
          <w:b/>
          <w:sz w:val="24"/>
          <w:szCs w:val="24"/>
          <w:lang w:val="en-US"/>
        </w:rPr>
        <w:t>evacuation event-of-interest</w:t>
      </w:r>
      <w:r w:rsidR="003F0429">
        <w:rPr>
          <w:b/>
          <w:sz w:val="24"/>
          <w:szCs w:val="24"/>
          <w:lang w:val="en-US"/>
        </w:rPr>
        <w:t xml:space="preserve">, </w:t>
      </w:r>
      <w:r>
        <w:rPr>
          <w:sz w:val="24"/>
          <w:szCs w:val="24"/>
          <w:lang w:val="en-US"/>
        </w:rPr>
        <w:t>is</w:t>
      </w:r>
      <w:r w:rsidR="003F0429">
        <w:rPr>
          <w:sz w:val="24"/>
          <w:szCs w:val="24"/>
          <w:lang w:val="en-US"/>
        </w:rPr>
        <w:t xml:space="preserve"> as follows:</w:t>
      </w:r>
      <w:r w:rsidR="007278F8">
        <w:rPr>
          <w:sz w:val="24"/>
          <w:szCs w:val="24"/>
          <w:lang w:val="en-US"/>
        </w:rPr>
        <w:br/>
      </w:r>
    </w:p>
    <w:p w14:paraId="29127448" w14:textId="5170B29B" w:rsidR="000418A2" w:rsidRPr="004C0F61" w:rsidRDefault="000418A2" w:rsidP="00F0320A">
      <w:pPr>
        <w:pStyle w:val="ListParagraph"/>
        <w:ind w:left="360"/>
        <w:jc w:val="center"/>
        <w:rPr>
          <w:sz w:val="24"/>
          <w:szCs w:val="24"/>
          <w:lang w:val="en-US"/>
        </w:rPr>
      </w:pPr>
      <w:r>
        <w:rPr>
          <w:noProof/>
          <w:lang w:eastAsia="en-CA"/>
        </w:rPr>
        <w:drawing>
          <wp:inline distT="0" distB="0" distL="0" distR="0" wp14:anchorId="6B80B348" wp14:editId="436ABC3B">
            <wp:extent cx="2971800" cy="19621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971800" cy="1962150"/>
                    </a:xfrm>
                    <a:prstGeom prst="rect">
                      <a:avLst/>
                    </a:prstGeom>
                  </pic:spPr>
                </pic:pic>
              </a:graphicData>
            </a:graphic>
          </wp:inline>
        </w:drawing>
      </w:r>
    </w:p>
    <w:p w14:paraId="12F6B247" w14:textId="7308C30C" w:rsidR="00760277" w:rsidRPr="000C7F8A" w:rsidRDefault="00CC4E71" w:rsidP="00C17DDB">
      <w:pPr>
        <w:pStyle w:val="ListParagraph"/>
        <w:numPr>
          <w:ilvl w:val="1"/>
          <w:numId w:val="34"/>
        </w:numPr>
        <w:rPr>
          <w:sz w:val="24"/>
          <w:szCs w:val="24"/>
          <w:lang w:val="en-US"/>
        </w:rPr>
      </w:pPr>
      <w:r w:rsidRPr="000C7F8A">
        <w:rPr>
          <w:sz w:val="24"/>
          <w:szCs w:val="24"/>
          <w:lang w:val="en-US"/>
        </w:rPr>
        <w:t xml:space="preserve">The </w:t>
      </w:r>
      <w:r w:rsidR="00850E64" w:rsidRPr="000C7F8A">
        <w:rPr>
          <w:sz w:val="24"/>
          <w:szCs w:val="24"/>
          <w:lang w:val="en-US"/>
        </w:rPr>
        <w:t xml:space="preserve">blue-marked </w:t>
      </w:r>
      <w:r w:rsidR="003F0429" w:rsidRPr="000C7F8A">
        <w:rPr>
          <w:b/>
          <w:sz w:val="24"/>
          <w:szCs w:val="24"/>
          <w:lang w:val="en-US"/>
        </w:rPr>
        <w:t>alert-worthy event</w:t>
      </w:r>
      <w:r w:rsidRPr="000C7F8A">
        <w:rPr>
          <w:sz w:val="24"/>
          <w:szCs w:val="24"/>
          <w:lang w:val="en-US"/>
        </w:rPr>
        <w:t xml:space="preserve"> </w:t>
      </w:r>
      <w:r w:rsidR="00D906EC" w:rsidRPr="000C7F8A">
        <w:rPr>
          <w:sz w:val="24"/>
          <w:szCs w:val="24"/>
          <w:lang w:val="en-US"/>
        </w:rPr>
        <w:t xml:space="preserve">now </w:t>
      </w:r>
      <w:r w:rsidRPr="000C7F8A">
        <w:rPr>
          <w:sz w:val="24"/>
          <w:szCs w:val="24"/>
          <w:lang w:val="en-US"/>
        </w:rPr>
        <w:t>includes the</w:t>
      </w:r>
      <w:r w:rsidR="00702937" w:rsidRPr="000C7F8A">
        <w:rPr>
          <w:sz w:val="24"/>
          <w:szCs w:val="24"/>
          <w:lang w:val="en-US"/>
        </w:rPr>
        <w:t xml:space="preserve"> subset </w:t>
      </w:r>
      <w:r w:rsidR="00996AFF">
        <w:rPr>
          <w:sz w:val="24"/>
          <w:szCs w:val="24"/>
          <w:lang w:val="en-US"/>
        </w:rPr>
        <w:t>nature</w:t>
      </w:r>
      <w:r w:rsidR="00702937" w:rsidRPr="000C7F8A">
        <w:rPr>
          <w:sz w:val="24"/>
          <w:szCs w:val="24"/>
          <w:lang w:val="en-US"/>
        </w:rPr>
        <w:t xml:space="preserve">, impacts, location and timing of the </w:t>
      </w:r>
      <w:r w:rsidR="003F0429" w:rsidRPr="000C7F8A">
        <w:rPr>
          <w:b/>
          <w:sz w:val="24"/>
          <w:szCs w:val="24"/>
          <w:lang w:val="en-US"/>
        </w:rPr>
        <w:t>evacuation event-of-interest</w:t>
      </w:r>
      <w:r w:rsidR="003F0429" w:rsidRPr="000C7F8A">
        <w:rPr>
          <w:sz w:val="24"/>
          <w:szCs w:val="24"/>
          <w:lang w:val="en-US"/>
        </w:rPr>
        <w:t xml:space="preserve"> – the </w:t>
      </w:r>
      <w:proofErr w:type="gramStart"/>
      <w:r w:rsidR="00760277" w:rsidRPr="000C7F8A">
        <w:rPr>
          <w:sz w:val="24"/>
          <w:szCs w:val="24"/>
          <w:lang w:val="en-US"/>
        </w:rPr>
        <w:t>near term</w:t>
      </w:r>
      <w:proofErr w:type="gramEnd"/>
      <w:r w:rsidR="00760277" w:rsidRPr="000C7F8A">
        <w:rPr>
          <w:sz w:val="24"/>
          <w:szCs w:val="24"/>
          <w:lang w:val="en-US"/>
        </w:rPr>
        <w:t xml:space="preserve"> </w:t>
      </w:r>
      <w:r w:rsidR="003F0429" w:rsidRPr="000C7F8A">
        <w:rPr>
          <w:sz w:val="24"/>
          <w:szCs w:val="24"/>
          <w:lang w:val="en-US"/>
        </w:rPr>
        <w:t>part</w:t>
      </w:r>
      <w:r w:rsidR="00D0328B">
        <w:rPr>
          <w:sz w:val="24"/>
          <w:szCs w:val="24"/>
          <w:lang w:val="en-US"/>
        </w:rPr>
        <w:t>s that are rel</w:t>
      </w:r>
      <w:r w:rsidR="003F0429" w:rsidRPr="000C7F8A">
        <w:rPr>
          <w:sz w:val="24"/>
          <w:szCs w:val="24"/>
          <w:lang w:val="en-US"/>
        </w:rPr>
        <w:t xml:space="preserve">evant </w:t>
      </w:r>
      <w:r w:rsidR="00702937" w:rsidRPr="000C7F8A">
        <w:rPr>
          <w:sz w:val="24"/>
          <w:szCs w:val="24"/>
          <w:lang w:val="en-US"/>
        </w:rPr>
        <w:t>to the alerting client at point-in-time A.</w:t>
      </w:r>
    </w:p>
    <w:p w14:paraId="4DB40DE7" w14:textId="77777777" w:rsidR="000C7F8A" w:rsidRDefault="000C7F8A" w:rsidP="000C7F8A">
      <w:pPr>
        <w:pStyle w:val="ListParagraph"/>
        <w:ind w:left="1080"/>
        <w:rPr>
          <w:sz w:val="24"/>
          <w:szCs w:val="24"/>
          <w:lang w:val="en-US"/>
        </w:rPr>
      </w:pPr>
    </w:p>
    <w:p w14:paraId="428FEDF1" w14:textId="3A41BD34" w:rsidR="000418A2" w:rsidRPr="004B0581" w:rsidRDefault="000418A2" w:rsidP="00C17DDB">
      <w:pPr>
        <w:pStyle w:val="ListParagraph"/>
        <w:numPr>
          <w:ilvl w:val="0"/>
          <w:numId w:val="34"/>
        </w:numPr>
        <w:rPr>
          <w:sz w:val="24"/>
          <w:szCs w:val="24"/>
          <w:lang w:val="en-US"/>
        </w:rPr>
      </w:pPr>
      <w:r>
        <w:rPr>
          <w:sz w:val="24"/>
          <w:szCs w:val="24"/>
          <w:lang w:val="en-US"/>
        </w:rPr>
        <w:t>In this baseline case, t</w:t>
      </w:r>
      <w:r w:rsidRPr="004B0581">
        <w:rPr>
          <w:sz w:val="24"/>
          <w:szCs w:val="24"/>
          <w:lang w:val="en-US"/>
        </w:rPr>
        <w:t xml:space="preserve">he </w:t>
      </w:r>
      <w:r w:rsidRPr="004B0581">
        <w:rPr>
          <w:b/>
          <w:sz w:val="24"/>
          <w:szCs w:val="24"/>
          <w:lang w:val="en-US"/>
        </w:rPr>
        <w:t>subject-event</w:t>
      </w:r>
      <w:r w:rsidRPr="004B0581">
        <w:rPr>
          <w:sz w:val="24"/>
          <w:szCs w:val="24"/>
          <w:lang w:val="en-US"/>
        </w:rPr>
        <w:t xml:space="preserve"> space/time diagram is as follows</w:t>
      </w:r>
      <w:r>
        <w:rPr>
          <w:sz w:val="24"/>
          <w:szCs w:val="24"/>
          <w:lang w:val="en-US"/>
        </w:rPr>
        <w:t xml:space="preserve">, regardless of whether the </w:t>
      </w:r>
      <w:r w:rsidRPr="000418A2">
        <w:rPr>
          <w:b/>
          <w:sz w:val="24"/>
          <w:szCs w:val="24"/>
          <w:lang w:val="en-US"/>
        </w:rPr>
        <w:t>evacuation</w:t>
      </w:r>
      <w:r>
        <w:rPr>
          <w:sz w:val="24"/>
          <w:szCs w:val="24"/>
          <w:lang w:val="en-US"/>
        </w:rPr>
        <w:t xml:space="preserve"> or the </w:t>
      </w:r>
      <w:r w:rsidRPr="000418A2">
        <w:rPr>
          <w:b/>
          <w:sz w:val="24"/>
          <w:szCs w:val="24"/>
          <w:lang w:val="en-US"/>
        </w:rPr>
        <w:t>emergency</w:t>
      </w:r>
      <w:r>
        <w:rPr>
          <w:sz w:val="24"/>
          <w:szCs w:val="24"/>
          <w:lang w:val="en-US"/>
        </w:rPr>
        <w:t xml:space="preserve"> is the primary alert-worthy event</w:t>
      </w:r>
      <w:r w:rsidRPr="004B0581">
        <w:rPr>
          <w:sz w:val="24"/>
          <w:szCs w:val="24"/>
          <w:lang w:val="en-US"/>
        </w:rPr>
        <w:t>:</w:t>
      </w:r>
    </w:p>
    <w:p w14:paraId="3F16497A" w14:textId="1F1887DC" w:rsidR="000418A2" w:rsidRPr="00AE0874" w:rsidRDefault="000418A2" w:rsidP="000418A2">
      <w:pPr>
        <w:jc w:val="center"/>
        <w:rPr>
          <w:sz w:val="24"/>
          <w:szCs w:val="24"/>
          <w:lang w:val="en-US"/>
        </w:rPr>
      </w:pPr>
      <w:r>
        <w:rPr>
          <w:noProof/>
          <w:lang w:eastAsia="en-CA"/>
        </w:rPr>
        <w:drawing>
          <wp:inline distT="0" distB="0" distL="0" distR="0" wp14:anchorId="0B20C0BE" wp14:editId="028EE6E2">
            <wp:extent cx="3057525" cy="1924050"/>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3057525" cy="1924050"/>
                    </a:xfrm>
                    <a:prstGeom prst="rect">
                      <a:avLst/>
                    </a:prstGeom>
                  </pic:spPr>
                </pic:pic>
              </a:graphicData>
            </a:graphic>
          </wp:inline>
        </w:drawing>
      </w:r>
    </w:p>
    <w:p w14:paraId="11B0FFD3" w14:textId="6C17EA68" w:rsidR="000418A2" w:rsidRDefault="000418A2" w:rsidP="00C17DDB">
      <w:pPr>
        <w:pStyle w:val="ListParagraph"/>
        <w:numPr>
          <w:ilvl w:val="1"/>
          <w:numId w:val="34"/>
        </w:numPr>
        <w:rPr>
          <w:sz w:val="24"/>
          <w:szCs w:val="24"/>
          <w:lang w:val="en-US"/>
        </w:rPr>
      </w:pPr>
      <w:r>
        <w:rPr>
          <w:sz w:val="24"/>
          <w:szCs w:val="24"/>
          <w:lang w:val="en-US"/>
        </w:rPr>
        <w:t xml:space="preserve">Apply the </w:t>
      </w:r>
      <w:r w:rsidRPr="009E23D8">
        <w:rPr>
          <w:b/>
          <w:sz w:val="24"/>
          <w:szCs w:val="24"/>
          <w:lang w:val="en-US"/>
        </w:rPr>
        <w:t>more advanced analysis</w:t>
      </w:r>
      <w:r>
        <w:rPr>
          <w:sz w:val="24"/>
          <w:szCs w:val="24"/>
          <w:lang w:val="en-US"/>
        </w:rPr>
        <w:t xml:space="preserve"> section bullets 2 and 3, except now the </w:t>
      </w:r>
      <w:r w:rsidRPr="00850E64">
        <w:rPr>
          <w:b/>
          <w:sz w:val="24"/>
          <w:szCs w:val="24"/>
          <w:lang w:val="en-US"/>
        </w:rPr>
        <w:t>details</w:t>
      </w:r>
      <w:r>
        <w:rPr>
          <w:sz w:val="24"/>
          <w:szCs w:val="24"/>
          <w:lang w:val="en-US"/>
        </w:rPr>
        <w:t xml:space="preserve"> of the </w:t>
      </w:r>
      <w:r w:rsidRPr="00850E64">
        <w:rPr>
          <w:b/>
          <w:sz w:val="24"/>
          <w:szCs w:val="24"/>
          <w:lang w:val="en-US"/>
        </w:rPr>
        <w:t>evacuation</w:t>
      </w:r>
      <w:r>
        <w:rPr>
          <w:sz w:val="24"/>
          <w:szCs w:val="24"/>
          <w:lang w:val="en-US"/>
        </w:rPr>
        <w:t xml:space="preserve"> and the </w:t>
      </w:r>
      <w:r w:rsidRPr="000418A2">
        <w:rPr>
          <w:b/>
          <w:sz w:val="24"/>
          <w:szCs w:val="24"/>
          <w:lang w:val="en-US"/>
        </w:rPr>
        <w:t>emergency</w:t>
      </w:r>
      <w:r>
        <w:rPr>
          <w:sz w:val="24"/>
          <w:szCs w:val="24"/>
          <w:lang w:val="en-US"/>
        </w:rPr>
        <w:t xml:space="preserve"> </w:t>
      </w:r>
      <w:r w:rsidRPr="00457EF4">
        <w:rPr>
          <w:b/>
          <w:sz w:val="24"/>
          <w:szCs w:val="24"/>
          <w:lang w:val="en-US"/>
        </w:rPr>
        <w:t>event</w:t>
      </w:r>
      <w:r w:rsidR="00457EF4" w:rsidRPr="00457EF4">
        <w:rPr>
          <w:b/>
          <w:sz w:val="24"/>
          <w:szCs w:val="24"/>
          <w:lang w:val="en-US"/>
        </w:rPr>
        <w:t>s-of-interest</w:t>
      </w:r>
      <w:r>
        <w:rPr>
          <w:sz w:val="24"/>
          <w:szCs w:val="24"/>
          <w:lang w:val="en-US"/>
        </w:rPr>
        <w:t xml:space="preserve"> would be added to the group </w:t>
      </w:r>
      <w:r w:rsidR="00457EF4">
        <w:rPr>
          <w:sz w:val="24"/>
          <w:szCs w:val="24"/>
          <w:lang w:val="en-US"/>
        </w:rPr>
        <w:t xml:space="preserve">with one or the other </w:t>
      </w:r>
      <w:r w:rsidRPr="00042110">
        <w:rPr>
          <w:sz w:val="24"/>
          <w:szCs w:val="24"/>
        </w:rPr>
        <w:t xml:space="preserve">as the </w:t>
      </w:r>
      <w:r w:rsidRPr="00042110">
        <w:rPr>
          <w:b/>
          <w:bCs/>
          <w:sz w:val="24"/>
          <w:szCs w:val="24"/>
        </w:rPr>
        <w:t>primary event of interest</w:t>
      </w:r>
      <w:r>
        <w:rPr>
          <w:b/>
          <w:bCs/>
          <w:sz w:val="24"/>
          <w:szCs w:val="24"/>
        </w:rPr>
        <w:t>.</w:t>
      </w:r>
    </w:p>
    <w:p w14:paraId="5146E04D" w14:textId="77777777" w:rsidR="000418A2" w:rsidRDefault="000418A2" w:rsidP="000418A2">
      <w:pPr>
        <w:pStyle w:val="ListParagraph"/>
        <w:ind w:left="1080"/>
        <w:rPr>
          <w:sz w:val="24"/>
          <w:szCs w:val="24"/>
        </w:rPr>
      </w:pPr>
    </w:p>
    <w:p w14:paraId="1A1C0BE6" w14:textId="02809DBF" w:rsidR="000418A2" w:rsidRDefault="000418A2" w:rsidP="00C17DDB">
      <w:pPr>
        <w:pStyle w:val="ListParagraph"/>
        <w:numPr>
          <w:ilvl w:val="1"/>
          <w:numId w:val="34"/>
        </w:numPr>
        <w:rPr>
          <w:sz w:val="24"/>
          <w:szCs w:val="24"/>
        </w:rPr>
      </w:pPr>
      <w:r w:rsidRPr="00850E64">
        <w:rPr>
          <w:sz w:val="24"/>
          <w:szCs w:val="24"/>
        </w:rPr>
        <w:t xml:space="preserve">At </w:t>
      </w:r>
      <w:r>
        <w:rPr>
          <w:b/>
          <w:bCs/>
          <w:sz w:val="24"/>
          <w:szCs w:val="24"/>
        </w:rPr>
        <w:t>p</w:t>
      </w:r>
      <w:r w:rsidRPr="00850E64">
        <w:rPr>
          <w:b/>
          <w:bCs/>
          <w:sz w:val="24"/>
          <w:szCs w:val="24"/>
        </w:rPr>
        <w:t>oint</w:t>
      </w:r>
      <w:r>
        <w:rPr>
          <w:b/>
          <w:bCs/>
          <w:sz w:val="24"/>
          <w:szCs w:val="24"/>
        </w:rPr>
        <w:t>-in-time</w:t>
      </w:r>
      <w:r w:rsidRPr="00850E64">
        <w:rPr>
          <w:b/>
          <w:bCs/>
          <w:sz w:val="24"/>
          <w:szCs w:val="24"/>
        </w:rPr>
        <w:t xml:space="preserve"> A</w:t>
      </w:r>
      <w:r w:rsidRPr="00850E64">
        <w:rPr>
          <w:sz w:val="24"/>
          <w:szCs w:val="24"/>
        </w:rPr>
        <w:t xml:space="preserve">, the </w:t>
      </w:r>
      <w:r w:rsidRPr="00850E64">
        <w:rPr>
          <w:b/>
          <w:bCs/>
          <w:sz w:val="24"/>
          <w:szCs w:val="24"/>
        </w:rPr>
        <w:t>flash flood</w:t>
      </w:r>
      <w:r w:rsidRPr="00850E64">
        <w:rPr>
          <w:sz w:val="24"/>
          <w:szCs w:val="24"/>
        </w:rPr>
        <w:t xml:space="preserve"> is </w:t>
      </w:r>
      <w:r w:rsidRPr="00850E64">
        <w:rPr>
          <w:b/>
          <w:sz w:val="24"/>
          <w:szCs w:val="24"/>
        </w:rPr>
        <w:t>real</w:t>
      </w:r>
      <w:r w:rsidRPr="00850E64">
        <w:rPr>
          <w:sz w:val="24"/>
          <w:szCs w:val="24"/>
        </w:rPr>
        <w:t xml:space="preserve"> </w:t>
      </w:r>
      <w:r>
        <w:rPr>
          <w:sz w:val="24"/>
          <w:szCs w:val="24"/>
        </w:rPr>
        <w:t xml:space="preserve">and </w:t>
      </w:r>
      <w:r w:rsidRPr="00850E64">
        <w:rPr>
          <w:sz w:val="24"/>
          <w:szCs w:val="24"/>
        </w:rPr>
        <w:t xml:space="preserve">within the </w:t>
      </w:r>
      <w:r w:rsidRPr="00850E64">
        <w:rPr>
          <w:b/>
          <w:bCs/>
          <w:sz w:val="24"/>
          <w:szCs w:val="24"/>
        </w:rPr>
        <w:t>intersection timing</w:t>
      </w:r>
      <w:r w:rsidRPr="00850E64">
        <w:rPr>
          <w:sz w:val="24"/>
          <w:szCs w:val="24"/>
        </w:rPr>
        <w:t xml:space="preserve">, while the </w:t>
      </w:r>
      <w:r>
        <w:rPr>
          <w:b/>
          <w:bCs/>
          <w:sz w:val="24"/>
          <w:szCs w:val="24"/>
        </w:rPr>
        <w:t xml:space="preserve">flood </w:t>
      </w:r>
      <w:r w:rsidRPr="00850E64">
        <w:rPr>
          <w:sz w:val="24"/>
          <w:szCs w:val="24"/>
        </w:rPr>
        <w:t xml:space="preserve">remains </w:t>
      </w:r>
      <w:r>
        <w:rPr>
          <w:b/>
          <w:bCs/>
          <w:sz w:val="24"/>
          <w:szCs w:val="24"/>
        </w:rPr>
        <w:t>imagined</w:t>
      </w:r>
      <w:r w:rsidRPr="00850E64">
        <w:rPr>
          <w:sz w:val="24"/>
          <w:szCs w:val="24"/>
        </w:rPr>
        <w:t xml:space="preserve"> within the </w:t>
      </w:r>
      <w:r w:rsidRPr="00850E64">
        <w:rPr>
          <w:b/>
          <w:bCs/>
          <w:sz w:val="24"/>
          <w:szCs w:val="24"/>
        </w:rPr>
        <w:t>lead timing</w:t>
      </w:r>
      <w:r w:rsidRPr="00850E64">
        <w:rPr>
          <w:sz w:val="24"/>
          <w:szCs w:val="24"/>
        </w:rPr>
        <w:t xml:space="preserve">. </w:t>
      </w:r>
      <w:r>
        <w:rPr>
          <w:sz w:val="24"/>
          <w:szCs w:val="24"/>
        </w:rPr>
        <w:t xml:space="preserve">The </w:t>
      </w:r>
      <w:r w:rsidRPr="009E23D8">
        <w:rPr>
          <w:b/>
          <w:sz w:val="24"/>
          <w:szCs w:val="24"/>
        </w:rPr>
        <w:t>evacuation</w:t>
      </w:r>
      <w:r w:rsidR="00457EF4" w:rsidRPr="00457EF4">
        <w:rPr>
          <w:sz w:val="24"/>
          <w:szCs w:val="24"/>
        </w:rPr>
        <w:t xml:space="preserve"> and </w:t>
      </w:r>
      <w:r w:rsidR="00457EF4">
        <w:rPr>
          <w:b/>
          <w:sz w:val="24"/>
          <w:szCs w:val="24"/>
        </w:rPr>
        <w:t>emergency events-of-interest</w:t>
      </w:r>
      <w:r>
        <w:rPr>
          <w:b/>
          <w:sz w:val="24"/>
          <w:szCs w:val="24"/>
        </w:rPr>
        <w:t xml:space="preserve">, </w:t>
      </w:r>
      <w:r w:rsidRPr="009E23D8">
        <w:rPr>
          <w:sz w:val="24"/>
          <w:szCs w:val="24"/>
        </w:rPr>
        <w:t xml:space="preserve">while </w:t>
      </w:r>
      <w:r w:rsidRPr="009E23D8">
        <w:rPr>
          <w:b/>
          <w:sz w:val="24"/>
          <w:szCs w:val="24"/>
        </w:rPr>
        <w:t>imagined</w:t>
      </w:r>
      <w:r>
        <w:rPr>
          <w:b/>
          <w:sz w:val="24"/>
          <w:szCs w:val="24"/>
        </w:rPr>
        <w:t xml:space="preserve"> </w:t>
      </w:r>
      <w:r>
        <w:rPr>
          <w:sz w:val="24"/>
          <w:szCs w:val="24"/>
        </w:rPr>
        <w:t xml:space="preserve">during the </w:t>
      </w:r>
      <w:r w:rsidR="00457EF4">
        <w:rPr>
          <w:sz w:val="24"/>
          <w:szCs w:val="24"/>
        </w:rPr>
        <w:t>initial analysis process, are</w:t>
      </w:r>
      <w:r>
        <w:rPr>
          <w:sz w:val="24"/>
          <w:szCs w:val="24"/>
        </w:rPr>
        <w:t xml:space="preserve"> </w:t>
      </w:r>
      <w:r w:rsidRPr="009E23D8">
        <w:rPr>
          <w:b/>
          <w:sz w:val="24"/>
          <w:szCs w:val="24"/>
        </w:rPr>
        <w:t>real</w:t>
      </w:r>
      <w:r w:rsidR="00457EF4">
        <w:rPr>
          <w:sz w:val="24"/>
          <w:szCs w:val="24"/>
        </w:rPr>
        <w:t xml:space="preserve"> at the time of publish, so are</w:t>
      </w:r>
      <w:r>
        <w:rPr>
          <w:sz w:val="24"/>
          <w:szCs w:val="24"/>
        </w:rPr>
        <w:t xml:space="preserve"> considered </w:t>
      </w:r>
      <w:r w:rsidR="00457EF4">
        <w:rPr>
          <w:sz w:val="24"/>
          <w:szCs w:val="24"/>
        </w:rPr>
        <w:t xml:space="preserve">as </w:t>
      </w:r>
      <w:r>
        <w:rPr>
          <w:sz w:val="24"/>
          <w:szCs w:val="24"/>
        </w:rPr>
        <w:t>real</w:t>
      </w:r>
      <w:r w:rsidR="00457EF4">
        <w:rPr>
          <w:sz w:val="24"/>
          <w:szCs w:val="24"/>
        </w:rPr>
        <w:t xml:space="preserve"> during the analysis</w:t>
      </w:r>
      <w:r>
        <w:rPr>
          <w:sz w:val="24"/>
          <w:szCs w:val="24"/>
        </w:rPr>
        <w:t>.</w:t>
      </w:r>
    </w:p>
    <w:p w14:paraId="41012815" w14:textId="77777777" w:rsidR="000418A2" w:rsidRDefault="000418A2" w:rsidP="000418A2">
      <w:pPr>
        <w:pStyle w:val="ListParagraph"/>
        <w:ind w:left="1080"/>
        <w:rPr>
          <w:sz w:val="24"/>
          <w:szCs w:val="24"/>
        </w:rPr>
      </w:pPr>
    </w:p>
    <w:p w14:paraId="376A952B" w14:textId="77777777" w:rsidR="00D0328B" w:rsidRDefault="00D0328B">
      <w:pPr>
        <w:rPr>
          <w:sz w:val="24"/>
          <w:szCs w:val="24"/>
        </w:rPr>
      </w:pPr>
      <w:r>
        <w:rPr>
          <w:sz w:val="24"/>
          <w:szCs w:val="24"/>
        </w:rPr>
        <w:br w:type="page"/>
      </w:r>
    </w:p>
    <w:p w14:paraId="646B89F0" w14:textId="619BF749" w:rsidR="000418A2" w:rsidRPr="002B4962" w:rsidRDefault="000418A2" w:rsidP="00C17DDB">
      <w:pPr>
        <w:pStyle w:val="ListParagraph"/>
        <w:numPr>
          <w:ilvl w:val="2"/>
          <w:numId w:val="34"/>
        </w:numPr>
        <w:rPr>
          <w:sz w:val="24"/>
          <w:szCs w:val="24"/>
          <w:lang w:val="en-US"/>
        </w:rPr>
      </w:pPr>
      <w:r>
        <w:rPr>
          <w:sz w:val="24"/>
          <w:szCs w:val="24"/>
        </w:rPr>
        <w:t>T</w:t>
      </w:r>
      <w:r w:rsidRPr="00850E64">
        <w:rPr>
          <w:sz w:val="24"/>
          <w:szCs w:val="24"/>
        </w:rPr>
        <w:t xml:space="preserve">he </w:t>
      </w:r>
      <w:r w:rsidR="00BD1B2D">
        <w:rPr>
          <w:b/>
          <w:bCs/>
          <w:sz w:val="24"/>
          <w:szCs w:val="24"/>
        </w:rPr>
        <w:t>alert messag</w:t>
      </w:r>
      <w:r w:rsidRPr="00850E64">
        <w:rPr>
          <w:b/>
          <w:bCs/>
          <w:sz w:val="24"/>
          <w:szCs w:val="24"/>
        </w:rPr>
        <w:t>e</w:t>
      </w:r>
      <w:r>
        <w:rPr>
          <w:sz w:val="24"/>
          <w:szCs w:val="24"/>
        </w:rPr>
        <w:t xml:space="preserve"> has</w:t>
      </w:r>
      <w:r w:rsidRPr="00850E64">
        <w:rPr>
          <w:sz w:val="24"/>
          <w:szCs w:val="24"/>
        </w:rPr>
        <w:t xml:space="preserve"> a</w:t>
      </w:r>
      <w:r>
        <w:rPr>
          <w:sz w:val="24"/>
          <w:szCs w:val="24"/>
        </w:rPr>
        <w:t>n</w:t>
      </w:r>
      <w:r w:rsidRPr="00850E64">
        <w:rPr>
          <w:sz w:val="24"/>
          <w:szCs w:val="24"/>
        </w:rPr>
        <w:t xml:space="preserve"> </w:t>
      </w:r>
      <w:r w:rsidRPr="00850E64">
        <w:rPr>
          <w:b/>
          <w:bCs/>
          <w:sz w:val="24"/>
          <w:szCs w:val="24"/>
        </w:rPr>
        <w:t>opportunity</w:t>
      </w:r>
      <w:r>
        <w:rPr>
          <w:sz w:val="24"/>
          <w:szCs w:val="24"/>
        </w:rPr>
        <w:t xml:space="preserve"> to communicate </w:t>
      </w:r>
      <w:r w:rsidRPr="00850E64">
        <w:rPr>
          <w:b/>
          <w:bCs/>
          <w:sz w:val="24"/>
          <w:szCs w:val="24"/>
        </w:rPr>
        <w:t>lead time</w:t>
      </w:r>
      <w:r>
        <w:rPr>
          <w:b/>
          <w:bCs/>
          <w:sz w:val="24"/>
          <w:szCs w:val="24"/>
        </w:rPr>
        <w:t xml:space="preserve"> flood</w:t>
      </w:r>
      <w:r w:rsidRPr="00850E64">
        <w:rPr>
          <w:b/>
          <w:bCs/>
          <w:sz w:val="24"/>
          <w:szCs w:val="24"/>
        </w:rPr>
        <w:t xml:space="preserve"> </w:t>
      </w:r>
      <w:r>
        <w:rPr>
          <w:b/>
          <w:bCs/>
          <w:sz w:val="24"/>
          <w:szCs w:val="24"/>
        </w:rPr>
        <w:t>information</w:t>
      </w:r>
      <w:r w:rsidRPr="00850E64">
        <w:rPr>
          <w:sz w:val="24"/>
          <w:szCs w:val="24"/>
        </w:rPr>
        <w:t xml:space="preserve">, offering insights into the </w:t>
      </w:r>
      <w:r w:rsidRPr="002B4962">
        <w:rPr>
          <w:b/>
          <w:sz w:val="24"/>
          <w:szCs w:val="24"/>
        </w:rPr>
        <w:t>condition</w:t>
      </w:r>
      <w:r w:rsidRPr="00850E64">
        <w:rPr>
          <w:b/>
          <w:bCs/>
          <w:sz w:val="24"/>
          <w:szCs w:val="24"/>
        </w:rPr>
        <w:t xml:space="preserve"> </w:t>
      </w:r>
      <w:r w:rsidRPr="002B4962">
        <w:rPr>
          <w:bCs/>
          <w:sz w:val="24"/>
          <w:szCs w:val="24"/>
        </w:rPr>
        <w:t>and</w:t>
      </w:r>
      <w:r w:rsidRPr="00850E64">
        <w:rPr>
          <w:b/>
          <w:bCs/>
          <w:sz w:val="24"/>
          <w:szCs w:val="24"/>
        </w:rPr>
        <w:t xml:space="preserve"> impacts</w:t>
      </w:r>
      <w:r w:rsidRPr="00850E64">
        <w:rPr>
          <w:sz w:val="24"/>
          <w:szCs w:val="24"/>
        </w:rPr>
        <w:t xml:space="preserve"> of the </w:t>
      </w:r>
      <w:r w:rsidRPr="00850E64">
        <w:rPr>
          <w:b/>
          <w:bCs/>
          <w:sz w:val="24"/>
          <w:szCs w:val="24"/>
        </w:rPr>
        <w:t>flood event</w:t>
      </w:r>
      <w:r w:rsidRPr="00850E64">
        <w:rPr>
          <w:sz w:val="24"/>
          <w:szCs w:val="24"/>
        </w:rPr>
        <w:t xml:space="preserve"> before </w:t>
      </w:r>
      <w:r w:rsidRPr="00850E64">
        <w:rPr>
          <w:b/>
          <w:bCs/>
          <w:sz w:val="24"/>
          <w:szCs w:val="24"/>
        </w:rPr>
        <w:t>flood levels</w:t>
      </w:r>
      <w:r w:rsidRPr="00850E64">
        <w:rPr>
          <w:sz w:val="24"/>
          <w:szCs w:val="24"/>
        </w:rPr>
        <w:t xml:space="preserve"> are </w:t>
      </w:r>
      <w:proofErr w:type="gramStart"/>
      <w:r w:rsidRPr="00850E64">
        <w:rPr>
          <w:b/>
          <w:bCs/>
          <w:sz w:val="24"/>
          <w:szCs w:val="24"/>
        </w:rPr>
        <w:t>actually reached</w:t>
      </w:r>
      <w:proofErr w:type="gramEnd"/>
      <w:r>
        <w:rPr>
          <w:sz w:val="24"/>
          <w:szCs w:val="24"/>
        </w:rPr>
        <w:t xml:space="preserve">, however, the </w:t>
      </w:r>
      <w:r w:rsidRPr="00457EF4">
        <w:rPr>
          <w:b/>
          <w:sz w:val="24"/>
          <w:szCs w:val="24"/>
        </w:rPr>
        <w:t>evacuation</w:t>
      </w:r>
      <w:r>
        <w:rPr>
          <w:sz w:val="24"/>
          <w:szCs w:val="24"/>
        </w:rPr>
        <w:t xml:space="preserve"> </w:t>
      </w:r>
      <w:r w:rsidR="00457EF4">
        <w:rPr>
          <w:sz w:val="24"/>
          <w:szCs w:val="24"/>
        </w:rPr>
        <w:t xml:space="preserve">or </w:t>
      </w:r>
      <w:r w:rsidR="00457EF4" w:rsidRPr="00457EF4">
        <w:rPr>
          <w:b/>
          <w:sz w:val="24"/>
          <w:szCs w:val="24"/>
        </w:rPr>
        <w:t>emergency</w:t>
      </w:r>
      <w:r w:rsidR="00457EF4">
        <w:rPr>
          <w:sz w:val="24"/>
          <w:szCs w:val="24"/>
        </w:rPr>
        <w:t xml:space="preserve">, as </w:t>
      </w:r>
      <w:r>
        <w:rPr>
          <w:sz w:val="24"/>
          <w:szCs w:val="24"/>
        </w:rPr>
        <w:t>the primary event-of-interest</w:t>
      </w:r>
      <w:r w:rsidR="00457EF4">
        <w:rPr>
          <w:sz w:val="24"/>
          <w:szCs w:val="24"/>
        </w:rPr>
        <w:t xml:space="preserve">, </w:t>
      </w:r>
      <w:r>
        <w:rPr>
          <w:sz w:val="24"/>
          <w:szCs w:val="24"/>
        </w:rPr>
        <w:t xml:space="preserve">have priority. </w:t>
      </w:r>
    </w:p>
    <w:p w14:paraId="31491116" w14:textId="77777777" w:rsidR="00457EF4" w:rsidRDefault="00457EF4" w:rsidP="00457EF4">
      <w:pPr>
        <w:pStyle w:val="ListParagraph"/>
        <w:ind w:left="360"/>
        <w:rPr>
          <w:sz w:val="24"/>
          <w:szCs w:val="24"/>
          <w:lang w:val="en-US"/>
        </w:rPr>
      </w:pPr>
    </w:p>
    <w:p w14:paraId="39DE567A" w14:textId="6C2A63F1" w:rsidR="00850E64" w:rsidRPr="00702937" w:rsidRDefault="00850E64" w:rsidP="00C17DDB">
      <w:pPr>
        <w:pStyle w:val="ListParagraph"/>
        <w:numPr>
          <w:ilvl w:val="0"/>
          <w:numId w:val="34"/>
        </w:numPr>
        <w:rPr>
          <w:sz w:val="24"/>
          <w:szCs w:val="24"/>
          <w:lang w:val="en-US"/>
        </w:rPr>
      </w:pPr>
      <w:r w:rsidRPr="00702937">
        <w:rPr>
          <w:sz w:val="24"/>
          <w:szCs w:val="24"/>
          <w:lang w:val="en-US"/>
        </w:rPr>
        <w:t xml:space="preserve">At the </w:t>
      </w:r>
      <w:r w:rsidR="00702937">
        <w:rPr>
          <w:sz w:val="24"/>
          <w:szCs w:val="24"/>
          <w:lang w:val="en-US"/>
        </w:rPr>
        <w:t xml:space="preserve">current </w:t>
      </w:r>
      <w:r w:rsidR="00702937" w:rsidRPr="000C7F8A">
        <w:rPr>
          <w:b/>
          <w:sz w:val="24"/>
          <w:szCs w:val="24"/>
          <w:lang w:val="en-US"/>
        </w:rPr>
        <w:t>point in time</w:t>
      </w:r>
      <w:r w:rsidR="000C7F8A">
        <w:rPr>
          <w:b/>
          <w:sz w:val="24"/>
          <w:szCs w:val="24"/>
          <w:lang w:val="en-US"/>
        </w:rPr>
        <w:t xml:space="preserve"> A</w:t>
      </w:r>
      <w:r w:rsidR="00702937">
        <w:rPr>
          <w:sz w:val="24"/>
          <w:szCs w:val="24"/>
          <w:lang w:val="en-US"/>
        </w:rPr>
        <w:t>:</w:t>
      </w:r>
    </w:p>
    <w:p w14:paraId="1E8A6630" w14:textId="77777777" w:rsidR="00850E64" w:rsidRDefault="00850E64" w:rsidP="00850E64">
      <w:pPr>
        <w:pStyle w:val="ListParagraph"/>
        <w:ind w:left="1800"/>
        <w:rPr>
          <w:sz w:val="24"/>
          <w:szCs w:val="24"/>
          <w:lang w:val="en-US"/>
        </w:rPr>
      </w:pPr>
    </w:p>
    <w:p w14:paraId="21A850BA" w14:textId="5E76B8EA" w:rsidR="00850E64" w:rsidRPr="00760277" w:rsidRDefault="00850E64" w:rsidP="00C17DDB">
      <w:pPr>
        <w:pStyle w:val="ListParagraph"/>
        <w:numPr>
          <w:ilvl w:val="1"/>
          <w:numId w:val="34"/>
        </w:numPr>
        <w:rPr>
          <w:sz w:val="24"/>
          <w:szCs w:val="24"/>
          <w:lang w:val="en-US"/>
        </w:rPr>
      </w:pPr>
      <w:r w:rsidRPr="00760277">
        <w:rPr>
          <w:sz w:val="24"/>
          <w:szCs w:val="24"/>
          <w:lang w:val="en-US"/>
        </w:rPr>
        <w:t>Th</w:t>
      </w:r>
      <w:r w:rsidR="007F78BD" w:rsidRPr="00760277">
        <w:rPr>
          <w:sz w:val="24"/>
          <w:szCs w:val="24"/>
          <w:lang w:val="en-US"/>
        </w:rPr>
        <w:t>e flash flood has already begun and has some history.</w:t>
      </w:r>
    </w:p>
    <w:p w14:paraId="79B72D41" w14:textId="77777777" w:rsidR="00850E64" w:rsidRPr="00760277" w:rsidRDefault="00850E64" w:rsidP="00850E64">
      <w:pPr>
        <w:pStyle w:val="ListParagraph"/>
        <w:ind w:left="1800"/>
        <w:rPr>
          <w:sz w:val="24"/>
          <w:szCs w:val="24"/>
          <w:lang w:val="en-US"/>
        </w:rPr>
      </w:pPr>
    </w:p>
    <w:p w14:paraId="512DB135" w14:textId="79EA3A52" w:rsidR="00850E64" w:rsidRPr="00760277" w:rsidRDefault="00850E64" w:rsidP="00C17DDB">
      <w:pPr>
        <w:pStyle w:val="ListParagraph"/>
        <w:numPr>
          <w:ilvl w:val="1"/>
          <w:numId w:val="34"/>
        </w:numPr>
        <w:rPr>
          <w:sz w:val="24"/>
          <w:szCs w:val="24"/>
          <w:lang w:val="en-US"/>
        </w:rPr>
      </w:pPr>
      <w:r w:rsidRPr="00760277">
        <w:rPr>
          <w:sz w:val="24"/>
          <w:szCs w:val="24"/>
          <w:lang w:val="en-US"/>
        </w:rPr>
        <w:t>Flood leve</w:t>
      </w:r>
      <w:r w:rsidR="009E75A1">
        <w:rPr>
          <w:sz w:val="24"/>
          <w:szCs w:val="24"/>
          <w:lang w:val="en-US"/>
        </w:rPr>
        <w:t xml:space="preserve">ls will be reached shortly </w:t>
      </w:r>
      <w:r w:rsidRPr="00760277">
        <w:rPr>
          <w:sz w:val="24"/>
          <w:szCs w:val="24"/>
          <w:lang w:val="en-US"/>
        </w:rPr>
        <w:t>after</w:t>
      </w:r>
      <w:r w:rsidR="007F78BD" w:rsidRPr="00760277">
        <w:rPr>
          <w:sz w:val="24"/>
          <w:szCs w:val="24"/>
          <w:lang w:val="en-US"/>
        </w:rPr>
        <w:t xml:space="preserve"> point-in-time A</w:t>
      </w:r>
      <w:r w:rsidRPr="00760277">
        <w:rPr>
          <w:sz w:val="24"/>
          <w:szCs w:val="24"/>
          <w:lang w:val="en-US"/>
        </w:rPr>
        <w:t>.</w:t>
      </w:r>
    </w:p>
    <w:p w14:paraId="4E9C2B0F" w14:textId="77777777" w:rsidR="00850E64" w:rsidRDefault="00850E64" w:rsidP="00850E64">
      <w:pPr>
        <w:pStyle w:val="ListParagraph"/>
        <w:ind w:left="1800"/>
        <w:rPr>
          <w:sz w:val="24"/>
          <w:szCs w:val="24"/>
          <w:lang w:val="en-US"/>
        </w:rPr>
      </w:pPr>
    </w:p>
    <w:p w14:paraId="60F41C96" w14:textId="52C63661" w:rsidR="00850E64" w:rsidRPr="00850E64" w:rsidRDefault="00850E64" w:rsidP="00C17DDB">
      <w:pPr>
        <w:pStyle w:val="ListParagraph"/>
        <w:numPr>
          <w:ilvl w:val="1"/>
          <w:numId w:val="34"/>
        </w:numPr>
        <w:rPr>
          <w:sz w:val="24"/>
          <w:szCs w:val="24"/>
          <w:lang w:val="en-US"/>
        </w:rPr>
      </w:pPr>
      <w:r w:rsidRPr="00850E64">
        <w:rPr>
          <w:sz w:val="24"/>
          <w:szCs w:val="24"/>
          <w:lang w:val="en-US"/>
        </w:rPr>
        <w:t xml:space="preserve">The evacuation </w:t>
      </w:r>
      <w:r w:rsidR="008D7FDD">
        <w:rPr>
          <w:sz w:val="24"/>
          <w:szCs w:val="24"/>
          <w:lang w:val="en-US"/>
        </w:rPr>
        <w:t xml:space="preserve">event </w:t>
      </w:r>
      <w:r w:rsidRPr="00850E64">
        <w:rPr>
          <w:sz w:val="24"/>
          <w:szCs w:val="24"/>
          <w:lang w:val="en-US"/>
        </w:rPr>
        <w:t xml:space="preserve">will commence immediately following the publication of the </w:t>
      </w:r>
      <w:r w:rsidR="00BD1B2D">
        <w:rPr>
          <w:sz w:val="24"/>
          <w:szCs w:val="24"/>
          <w:lang w:val="en-US"/>
        </w:rPr>
        <w:t>alert messag</w:t>
      </w:r>
      <w:r w:rsidRPr="00850E64">
        <w:rPr>
          <w:sz w:val="24"/>
          <w:szCs w:val="24"/>
          <w:lang w:val="en-US"/>
        </w:rPr>
        <w:t>e.</w:t>
      </w:r>
    </w:p>
    <w:p w14:paraId="6A876B11" w14:textId="77777777" w:rsidR="00850E64" w:rsidRDefault="00850E64" w:rsidP="00850E64">
      <w:pPr>
        <w:pStyle w:val="ListParagraph"/>
        <w:ind w:left="1800"/>
        <w:rPr>
          <w:sz w:val="24"/>
          <w:szCs w:val="24"/>
          <w:lang w:val="en-US"/>
        </w:rPr>
      </w:pPr>
    </w:p>
    <w:p w14:paraId="0FF99AA2" w14:textId="40848630" w:rsidR="00850E64" w:rsidRPr="00760277" w:rsidRDefault="00850E64" w:rsidP="00C17DDB">
      <w:pPr>
        <w:pStyle w:val="ListParagraph"/>
        <w:numPr>
          <w:ilvl w:val="1"/>
          <w:numId w:val="34"/>
        </w:numPr>
        <w:rPr>
          <w:sz w:val="24"/>
          <w:szCs w:val="24"/>
          <w:lang w:val="en-US"/>
        </w:rPr>
      </w:pPr>
      <w:r w:rsidRPr="00760277">
        <w:rPr>
          <w:sz w:val="24"/>
          <w:szCs w:val="24"/>
          <w:lang w:val="en-US"/>
        </w:rPr>
        <w:t xml:space="preserve">All </w:t>
      </w:r>
      <w:r w:rsidR="007F78BD" w:rsidRPr="00760277">
        <w:rPr>
          <w:sz w:val="24"/>
          <w:szCs w:val="24"/>
          <w:lang w:val="en-US"/>
        </w:rPr>
        <w:t xml:space="preserve">the individual </w:t>
      </w:r>
      <w:r w:rsidRPr="00760277">
        <w:rPr>
          <w:sz w:val="24"/>
          <w:szCs w:val="24"/>
          <w:lang w:val="en-US"/>
        </w:rPr>
        <w:t>events</w:t>
      </w:r>
      <w:r w:rsidR="007F78BD" w:rsidRPr="00760277">
        <w:rPr>
          <w:sz w:val="24"/>
          <w:szCs w:val="24"/>
          <w:lang w:val="en-US"/>
        </w:rPr>
        <w:t>-</w:t>
      </w:r>
      <w:r w:rsidRPr="00760277">
        <w:rPr>
          <w:sz w:val="24"/>
          <w:szCs w:val="24"/>
          <w:lang w:val="en-US"/>
        </w:rPr>
        <w:t>of</w:t>
      </w:r>
      <w:r w:rsidR="007F78BD" w:rsidRPr="00760277">
        <w:rPr>
          <w:sz w:val="24"/>
          <w:szCs w:val="24"/>
          <w:lang w:val="en-US"/>
        </w:rPr>
        <w:t>-</w:t>
      </w:r>
      <w:r w:rsidRPr="00760277">
        <w:rPr>
          <w:sz w:val="24"/>
          <w:szCs w:val="24"/>
          <w:lang w:val="en-US"/>
        </w:rPr>
        <w:t xml:space="preserve">interest are fully contained within the agency’s area of responsibility and </w:t>
      </w:r>
      <w:r w:rsidR="007F78BD" w:rsidRPr="00760277">
        <w:rPr>
          <w:sz w:val="24"/>
          <w:szCs w:val="24"/>
          <w:lang w:val="en-US"/>
        </w:rPr>
        <w:t>are occurring</w:t>
      </w:r>
      <w:r w:rsidR="009E75A1">
        <w:rPr>
          <w:sz w:val="24"/>
          <w:szCs w:val="24"/>
          <w:lang w:val="en-US"/>
        </w:rPr>
        <w:t>,</w:t>
      </w:r>
      <w:r w:rsidR="007F78BD" w:rsidRPr="00760277">
        <w:rPr>
          <w:sz w:val="24"/>
          <w:szCs w:val="24"/>
          <w:lang w:val="en-US"/>
        </w:rPr>
        <w:t xml:space="preserve"> or are expected to begin</w:t>
      </w:r>
      <w:r w:rsidR="009E75A1">
        <w:rPr>
          <w:sz w:val="24"/>
          <w:szCs w:val="24"/>
          <w:lang w:val="en-US"/>
        </w:rPr>
        <w:t>,</w:t>
      </w:r>
      <w:r w:rsidR="007F78BD" w:rsidRPr="00760277">
        <w:rPr>
          <w:sz w:val="24"/>
          <w:szCs w:val="24"/>
          <w:lang w:val="en-US"/>
        </w:rPr>
        <w:t xml:space="preserve"> within the agency’s </w:t>
      </w:r>
      <w:r w:rsidRPr="00760277">
        <w:rPr>
          <w:sz w:val="24"/>
          <w:szCs w:val="24"/>
          <w:lang w:val="en-US"/>
        </w:rPr>
        <w:t>timing of responsibility.</w:t>
      </w:r>
    </w:p>
    <w:p w14:paraId="1F55BA7E" w14:textId="77777777" w:rsidR="00850E64" w:rsidRPr="00760277" w:rsidRDefault="00850E64" w:rsidP="00850E64">
      <w:pPr>
        <w:pStyle w:val="ListParagraph"/>
        <w:ind w:left="1800"/>
        <w:rPr>
          <w:sz w:val="24"/>
          <w:szCs w:val="24"/>
          <w:lang w:val="en-US"/>
        </w:rPr>
      </w:pPr>
    </w:p>
    <w:p w14:paraId="3EC84D5F" w14:textId="1E8AED9E" w:rsidR="00850E64" w:rsidRPr="00760277" w:rsidRDefault="00850E64" w:rsidP="00C17DDB">
      <w:pPr>
        <w:pStyle w:val="ListParagraph"/>
        <w:numPr>
          <w:ilvl w:val="1"/>
          <w:numId w:val="34"/>
        </w:numPr>
        <w:rPr>
          <w:sz w:val="24"/>
          <w:szCs w:val="24"/>
          <w:lang w:val="en-US"/>
        </w:rPr>
      </w:pPr>
      <w:r w:rsidRPr="00760277">
        <w:rPr>
          <w:sz w:val="24"/>
          <w:szCs w:val="24"/>
          <w:lang w:val="en-US"/>
        </w:rPr>
        <w:t xml:space="preserve">The area and timing of the </w:t>
      </w:r>
      <w:r w:rsidR="008D7FDD" w:rsidRPr="00760277">
        <w:rPr>
          <w:b/>
          <w:sz w:val="24"/>
          <w:szCs w:val="24"/>
          <w:lang w:val="en-US"/>
        </w:rPr>
        <w:t>subject event</w:t>
      </w:r>
      <w:r w:rsidRPr="00760277">
        <w:rPr>
          <w:sz w:val="24"/>
          <w:szCs w:val="24"/>
          <w:lang w:val="en-US"/>
        </w:rPr>
        <w:t xml:space="preserve"> </w:t>
      </w:r>
      <w:r w:rsidR="007F78BD" w:rsidRPr="00760277">
        <w:rPr>
          <w:sz w:val="24"/>
          <w:szCs w:val="24"/>
          <w:lang w:val="en-US"/>
        </w:rPr>
        <w:t>at point-in-time A covers the area between Points A and B</w:t>
      </w:r>
      <w:r w:rsidRPr="00760277">
        <w:rPr>
          <w:sz w:val="24"/>
          <w:szCs w:val="24"/>
          <w:lang w:val="en-US"/>
        </w:rPr>
        <w:t xml:space="preserve"> as wel</w:t>
      </w:r>
      <w:r w:rsidR="007F78BD" w:rsidRPr="00760277">
        <w:rPr>
          <w:sz w:val="24"/>
          <w:szCs w:val="24"/>
          <w:lang w:val="en-US"/>
        </w:rPr>
        <w:t>l as X and Y on the diagram.</w:t>
      </w:r>
    </w:p>
    <w:p w14:paraId="2B382862" w14:textId="77777777" w:rsidR="00850E64" w:rsidRPr="00850E64" w:rsidRDefault="00850E64" w:rsidP="00850E64">
      <w:pPr>
        <w:pStyle w:val="ListParagraph"/>
        <w:rPr>
          <w:sz w:val="24"/>
          <w:szCs w:val="24"/>
          <w:lang w:val="en-US"/>
        </w:rPr>
      </w:pPr>
    </w:p>
    <w:p w14:paraId="218580A6" w14:textId="77777777" w:rsidR="008D7FDD" w:rsidRPr="00760277" w:rsidRDefault="00850E64" w:rsidP="00C17DDB">
      <w:pPr>
        <w:pStyle w:val="ListParagraph"/>
        <w:numPr>
          <w:ilvl w:val="1"/>
          <w:numId w:val="34"/>
        </w:numPr>
        <w:rPr>
          <w:sz w:val="24"/>
          <w:szCs w:val="24"/>
          <w:lang w:val="en-US"/>
        </w:rPr>
      </w:pPr>
      <w:r w:rsidRPr="00760277">
        <w:rPr>
          <w:sz w:val="24"/>
          <w:szCs w:val="24"/>
          <w:lang w:val="en-US"/>
        </w:rPr>
        <w:t xml:space="preserve">Further details beyond Point B </w:t>
      </w:r>
      <w:r w:rsidR="008D7FDD" w:rsidRPr="00760277">
        <w:rPr>
          <w:sz w:val="24"/>
          <w:szCs w:val="24"/>
          <w:lang w:val="en-US"/>
        </w:rPr>
        <w:t xml:space="preserve">in the </w:t>
      </w:r>
      <w:r w:rsidR="008D7FDD" w:rsidRPr="00760277">
        <w:rPr>
          <w:b/>
          <w:sz w:val="24"/>
          <w:szCs w:val="24"/>
          <w:lang w:val="en-US"/>
        </w:rPr>
        <w:t>larger alerting situation</w:t>
      </w:r>
      <w:r w:rsidR="008D7FDD" w:rsidRPr="00760277">
        <w:rPr>
          <w:sz w:val="24"/>
          <w:szCs w:val="24"/>
          <w:lang w:val="en-US"/>
        </w:rPr>
        <w:t xml:space="preserve"> </w:t>
      </w:r>
      <w:r w:rsidRPr="00760277">
        <w:rPr>
          <w:sz w:val="24"/>
          <w:szCs w:val="24"/>
          <w:lang w:val="en-US"/>
        </w:rPr>
        <w:t>will be addressed in update</w:t>
      </w:r>
      <w:r w:rsidR="007F78BD" w:rsidRPr="00760277">
        <w:rPr>
          <w:sz w:val="24"/>
          <w:szCs w:val="24"/>
          <w:lang w:val="en-US"/>
        </w:rPr>
        <w:t>d</w:t>
      </w:r>
      <w:r w:rsidRPr="00760277">
        <w:rPr>
          <w:sz w:val="24"/>
          <w:szCs w:val="24"/>
          <w:lang w:val="en-US"/>
        </w:rPr>
        <w:t xml:space="preserve"> messages published later</w:t>
      </w:r>
      <w:r w:rsidR="007F78BD" w:rsidRPr="00760277">
        <w:rPr>
          <w:sz w:val="24"/>
          <w:szCs w:val="24"/>
          <w:lang w:val="en-US"/>
        </w:rPr>
        <w:t>. I</w:t>
      </w:r>
      <w:r w:rsidRPr="00760277">
        <w:rPr>
          <w:sz w:val="24"/>
          <w:szCs w:val="24"/>
          <w:lang w:val="en-US"/>
        </w:rPr>
        <w:t xml:space="preserve">deally </w:t>
      </w:r>
      <w:r w:rsidR="007F78BD" w:rsidRPr="00760277">
        <w:rPr>
          <w:sz w:val="24"/>
          <w:szCs w:val="24"/>
          <w:lang w:val="en-US"/>
        </w:rPr>
        <w:t xml:space="preserve">this will be done </w:t>
      </w:r>
      <w:r w:rsidRPr="00760277">
        <w:rPr>
          <w:sz w:val="24"/>
          <w:szCs w:val="24"/>
          <w:lang w:val="en-US"/>
        </w:rPr>
        <w:t>before Point B is reached</w:t>
      </w:r>
      <w:r w:rsidR="008D7FDD" w:rsidRPr="00760277">
        <w:rPr>
          <w:sz w:val="24"/>
          <w:szCs w:val="24"/>
          <w:lang w:val="en-US"/>
        </w:rPr>
        <w:t>:</w:t>
      </w:r>
    </w:p>
    <w:p w14:paraId="50F8948F" w14:textId="77777777" w:rsidR="008D7FDD" w:rsidRPr="00760277" w:rsidRDefault="008D7FDD" w:rsidP="008D7FDD">
      <w:pPr>
        <w:pStyle w:val="ListParagraph"/>
        <w:rPr>
          <w:sz w:val="24"/>
          <w:szCs w:val="24"/>
          <w:lang w:val="en-US"/>
        </w:rPr>
      </w:pPr>
    </w:p>
    <w:p w14:paraId="43C25777" w14:textId="05608214" w:rsidR="008D7FDD" w:rsidRPr="00760277" w:rsidRDefault="00850E64" w:rsidP="00C17DDB">
      <w:pPr>
        <w:pStyle w:val="ListParagraph"/>
        <w:numPr>
          <w:ilvl w:val="2"/>
          <w:numId w:val="34"/>
        </w:numPr>
        <w:rPr>
          <w:sz w:val="24"/>
          <w:szCs w:val="24"/>
          <w:lang w:val="en-US"/>
        </w:rPr>
      </w:pPr>
      <w:r w:rsidRPr="00760277">
        <w:rPr>
          <w:sz w:val="24"/>
          <w:szCs w:val="24"/>
          <w:lang w:val="en-US"/>
        </w:rPr>
        <w:t>to ensure no gaps in the alerting process</w:t>
      </w:r>
      <w:r w:rsidR="009E75A1">
        <w:rPr>
          <w:sz w:val="24"/>
          <w:szCs w:val="24"/>
          <w:lang w:val="en-US"/>
        </w:rPr>
        <w:t>,</w:t>
      </w:r>
      <w:r w:rsidR="007F78BD" w:rsidRPr="00760277">
        <w:rPr>
          <w:sz w:val="24"/>
          <w:szCs w:val="24"/>
          <w:lang w:val="en-US"/>
        </w:rPr>
        <w:t xml:space="preserve"> and</w:t>
      </w:r>
    </w:p>
    <w:p w14:paraId="29342017" w14:textId="77777777" w:rsidR="008D7FDD" w:rsidRPr="00760277" w:rsidRDefault="008D7FDD" w:rsidP="008D7FDD">
      <w:pPr>
        <w:pStyle w:val="ListParagraph"/>
        <w:ind w:left="2520"/>
        <w:rPr>
          <w:sz w:val="24"/>
          <w:szCs w:val="24"/>
          <w:lang w:val="en-US"/>
        </w:rPr>
      </w:pPr>
    </w:p>
    <w:p w14:paraId="63C86FC8" w14:textId="0E560D40" w:rsidR="00850E64" w:rsidRPr="00760277" w:rsidRDefault="007F78BD" w:rsidP="00C17DDB">
      <w:pPr>
        <w:pStyle w:val="ListParagraph"/>
        <w:numPr>
          <w:ilvl w:val="2"/>
          <w:numId w:val="34"/>
        </w:numPr>
        <w:rPr>
          <w:sz w:val="24"/>
          <w:szCs w:val="24"/>
          <w:lang w:val="en-US"/>
        </w:rPr>
      </w:pPr>
      <w:r w:rsidRPr="00760277">
        <w:rPr>
          <w:sz w:val="24"/>
          <w:szCs w:val="24"/>
          <w:lang w:val="en-US"/>
        </w:rPr>
        <w:t xml:space="preserve">with enough time to provide advance notice of those details as per the agency’s </w:t>
      </w:r>
      <w:r w:rsidR="009E75A1">
        <w:rPr>
          <w:sz w:val="24"/>
          <w:szCs w:val="24"/>
          <w:lang w:val="en-US"/>
        </w:rPr>
        <w:t xml:space="preserve">operating </w:t>
      </w:r>
      <w:r w:rsidRPr="00760277">
        <w:rPr>
          <w:sz w:val="24"/>
          <w:szCs w:val="24"/>
          <w:lang w:val="en-US"/>
        </w:rPr>
        <w:t>alerting mandate</w:t>
      </w:r>
      <w:r w:rsidR="00850E64" w:rsidRPr="00760277">
        <w:rPr>
          <w:sz w:val="24"/>
          <w:szCs w:val="24"/>
          <w:lang w:val="en-US"/>
        </w:rPr>
        <w:t xml:space="preserve"> </w:t>
      </w:r>
      <w:r w:rsidR="00850E64" w:rsidRPr="00760277">
        <w:rPr>
          <w:rStyle w:val="FootnoteReference"/>
          <w:sz w:val="24"/>
          <w:szCs w:val="24"/>
          <w:lang w:val="en-US"/>
        </w:rPr>
        <w:footnoteReference w:id="94"/>
      </w:r>
      <w:r w:rsidR="00850E64" w:rsidRPr="00760277">
        <w:rPr>
          <w:sz w:val="24"/>
          <w:szCs w:val="24"/>
          <w:lang w:val="en-US"/>
        </w:rPr>
        <w:t>.</w:t>
      </w:r>
    </w:p>
    <w:p w14:paraId="6EA59950" w14:textId="77777777" w:rsidR="00760277" w:rsidRPr="00760277" w:rsidRDefault="00760277" w:rsidP="00760277">
      <w:pPr>
        <w:pStyle w:val="ListParagraph"/>
        <w:ind w:left="1080"/>
        <w:rPr>
          <w:highlight w:val="green"/>
        </w:rPr>
      </w:pPr>
    </w:p>
    <w:p w14:paraId="77E326D7" w14:textId="48C6BD12" w:rsidR="009E75A1" w:rsidRPr="009E75A1" w:rsidRDefault="00850E64" w:rsidP="00C17DDB">
      <w:pPr>
        <w:pStyle w:val="ListParagraph"/>
        <w:numPr>
          <w:ilvl w:val="0"/>
          <w:numId w:val="34"/>
        </w:numPr>
      </w:pPr>
      <w:r w:rsidRPr="00760277">
        <w:rPr>
          <w:sz w:val="24"/>
          <w:szCs w:val="24"/>
        </w:rPr>
        <w:t xml:space="preserve">Notably, at </w:t>
      </w:r>
      <w:r w:rsidRPr="00760277">
        <w:rPr>
          <w:b/>
          <w:bCs/>
          <w:sz w:val="24"/>
          <w:szCs w:val="24"/>
        </w:rPr>
        <w:t>Point</w:t>
      </w:r>
      <w:r w:rsidR="00D0328B">
        <w:rPr>
          <w:b/>
          <w:bCs/>
          <w:sz w:val="24"/>
          <w:szCs w:val="24"/>
        </w:rPr>
        <w:t>-in-time</w:t>
      </w:r>
      <w:r w:rsidRPr="00760277">
        <w:rPr>
          <w:b/>
          <w:bCs/>
          <w:sz w:val="24"/>
          <w:szCs w:val="24"/>
        </w:rPr>
        <w:t xml:space="preserve"> B</w:t>
      </w:r>
      <w:r w:rsidRPr="00760277">
        <w:rPr>
          <w:sz w:val="24"/>
          <w:szCs w:val="24"/>
        </w:rPr>
        <w:t xml:space="preserve">, the </w:t>
      </w:r>
      <w:r w:rsidRPr="00760277">
        <w:rPr>
          <w:b/>
          <w:bCs/>
          <w:sz w:val="24"/>
          <w:szCs w:val="24"/>
        </w:rPr>
        <w:t>area</w:t>
      </w:r>
      <w:r w:rsidR="009E75A1">
        <w:rPr>
          <w:b/>
          <w:bCs/>
          <w:sz w:val="24"/>
          <w:szCs w:val="24"/>
        </w:rPr>
        <w:t>-of-concern</w:t>
      </w:r>
      <w:r w:rsidRPr="00760277">
        <w:rPr>
          <w:sz w:val="24"/>
          <w:szCs w:val="24"/>
        </w:rPr>
        <w:t xml:space="preserve"> of the </w:t>
      </w:r>
      <w:r w:rsidRPr="00760277">
        <w:rPr>
          <w:b/>
          <w:bCs/>
          <w:sz w:val="24"/>
          <w:szCs w:val="24"/>
        </w:rPr>
        <w:t>flash flood event of interest</w:t>
      </w:r>
      <w:r w:rsidRPr="00760277">
        <w:rPr>
          <w:sz w:val="24"/>
          <w:szCs w:val="24"/>
        </w:rPr>
        <w:t xml:space="preserve"> (within the </w:t>
      </w:r>
      <w:r w:rsidRPr="00760277">
        <w:rPr>
          <w:b/>
          <w:bCs/>
          <w:sz w:val="24"/>
          <w:szCs w:val="24"/>
        </w:rPr>
        <w:t>area of responsibility</w:t>
      </w:r>
      <w:r w:rsidRPr="00760277">
        <w:rPr>
          <w:sz w:val="24"/>
          <w:szCs w:val="24"/>
        </w:rPr>
        <w:t xml:space="preserve">) is projected to </w:t>
      </w:r>
      <w:r w:rsidR="00760277">
        <w:rPr>
          <w:sz w:val="24"/>
          <w:szCs w:val="24"/>
        </w:rPr>
        <w:t xml:space="preserve">have </w:t>
      </w:r>
      <w:r w:rsidRPr="00760277">
        <w:rPr>
          <w:b/>
          <w:bCs/>
          <w:sz w:val="24"/>
          <w:szCs w:val="24"/>
        </w:rPr>
        <w:t>cease</w:t>
      </w:r>
      <w:r w:rsidR="00760277">
        <w:rPr>
          <w:b/>
          <w:bCs/>
          <w:sz w:val="24"/>
          <w:szCs w:val="24"/>
        </w:rPr>
        <w:t>d</w:t>
      </w:r>
      <w:r w:rsidRPr="00760277">
        <w:rPr>
          <w:b/>
          <w:bCs/>
          <w:sz w:val="24"/>
          <w:szCs w:val="24"/>
        </w:rPr>
        <w:t xml:space="preserve"> expanding</w:t>
      </w:r>
      <w:r w:rsidRPr="00760277">
        <w:rPr>
          <w:sz w:val="24"/>
          <w:szCs w:val="24"/>
        </w:rPr>
        <w:t>.</w:t>
      </w:r>
    </w:p>
    <w:p w14:paraId="19A4D742" w14:textId="77777777" w:rsidR="009E75A1" w:rsidRPr="009E75A1" w:rsidRDefault="009E75A1" w:rsidP="009E75A1">
      <w:pPr>
        <w:pStyle w:val="ListParagraph"/>
        <w:ind w:left="1080"/>
      </w:pPr>
    </w:p>
    <w:p w14:paraId="4E497F0A" w14:textId="4DF62697" w:rsidR="009E75A1" w:rsidRPr="009E75A1" w:rsidRDefault="00850E64" w:rsidP="00C17DDB">
      <w:pPr>
        <w:pStyle w:val="ListParagraph"/>
        <w:numPr>
          <w:ilvl w:val="2"/>
          <w:numId w:val="34"/>
        </w:numPr>
      </w:pPr>
      <w:r w:rsidRPr="00760277">
        <w:rPr>
          <w:sz w:val="24"/>
          <w:szCs w:val="24"/>
        </w:rPr>
        <w:t xml:space="preserve">Since the </w:t>
      </w:r>
      <w:r w:rsidRPr="00760277">
        <w:rPr>
          <w:b/>
          <w:bCs/>
          <w:sz w:val="24"/>
          <w:szCs w:val="24"/>
        </w:rPr>
        <w:t>flash flood event</w:t>
      </w:r>
      <w:r w:rsidRPr="00760277">
        <w:rPr>
          <w:sz w:val="24"/>
          <w:szCs w:val="24"/>
        </w:rPr>
        <w:t xml:space="preserve"> is </w:t>
      </w:r>
      <w:r w:rsidRPr="00760277">
        <w:rPr>
          <w:b/>
          <w:bCs/>
          <w:sz w:val="24"/>
          <w:szCs w:val="24"/>
        </w:rPr>
        <w:t>no longer introducing new affected areas</w:t>
      </w:r>
      <w:r w:rsidRPr="00760277">
        <w:rPr>
          <w:sz w:val="24"/>
          <w:szCs w:val="24"/>
        </w:rPr>
        <w:t xml:space="preserve">, it will </w:t>
      </w:r>
      <w:r w:rsidRPr="00760277">
        <w:rPr>
          <w:b/>
          <w:bCs/>
          <w:sz w:val="24"/>
          <w:szCs w:val="24"/>
        </w:rPr>
        <w:t xml:space="preserve">not impact lead time decisions </w:t>
      </w:r>
      <w:r w:rsidRPr="00760277">
        <w:rPr>
          <w:sz w:val="24"/>
          <w:szCs w:val="24"/>
        </w:rPr>
        <w:t xml:space="preserve">for future </w:t>
      </w:r>
      <w:r w:rsidR="00BD1B2D">
        <w:rPr>
          <w:sz w:val="24"/>
          <w:szCs w:val="24"/>
        </w:rPr>
        <w:t>alert messag</w:t>
      </w:r>
      <w:r w:rsidRPr="00760277">
        <w:rPr>
          <w:sz w:val="24"/>
          <w:szCs w:val="24"/>
        </w:rPr>
        <w:t>es.</w:t>
      </w:r>
    </w:p>
    <w:p w14:paraId="3CD7B8C8" w14:textId="77777777" w:rsidR="009E75A1" w:rsidRPr="009E75A1" w:rsidRDefault="009E75A1" w:rsidP="009E75A1">
      <w:pPr>
        <w:pStyle w:val="ListParagraph"/>
        <w:ind w:left="1800"/>
      </w:pPr>
    </w:p>
    <w:p w14:paraId="4DE76EA6" w14:textId="6BC5250E" w:rsidR="00672970" w:rsidRPr="00760277" w:rsidRDefault="009E75A1" w:rsidP="00C17DDB">
      <w:pPr>
        <w:pStyle w:val="ListParagraph"/>
        <w:numPr>
          <w:ilvl w:val="2"/>
          <w:numId w:val="34"/>
        </w:numPr>
      </w:pPr>
      <w:r>
        <w:rPr>
          <w:b/>
          <w:bCs/>
          <w:sz w:val="24"/>
          <w:szCs w:val="24"/>
        </w:rPr>
        <w:t>Up</w:t>
      </w:r>
      <w:r w:rsidR="00850E64" w:rsidRPr="00760277">
        <w:rPr>
          <w:b/>
          <w:bCs/>
          <w:sz w:val="24"/>
          <w:szCs w:val="24"/>
        </w:rPr>
        <w:t>date messages</w:t>
      </w:r>
      <w:r w:rsidR="00850E64" w:rsidRPr="00760277">
        <w:rPr>
          <w:sz w:val="24"/>
          <w:szCs w:val="24"/>
        </w:rPr>
        <w:t xml:space="preserve"> will </w:t>
      </w:r>
      <w:r w:rsidR="00850E64" w:rsidRPr="00760277">
        <w:rPr>
          <w:b/>
          <w:bCs/>
          <w:sz w:val="24"/>
          <w:szCs w:val="24"/>
        </w:rPr>
        <w:t xml:space="preserve">not need to account for new lead time </w:t>
      </w:r>
      <w:r w:rsidR="00850E64" w:rsidRPr="00760277">
        <w:rPr>
          <w:sz w:val="24"/>
          <w:szCs w:val="24"/>
        </w:rPr>
        <w:t xml:space="preserve">related to </w:t>
      </w:r>
      <w:r w:rsidR="00850E64" w:rsidRPr="00760277">
        <w:rPr>
          <w:b/>
          <w:bCs/>
          <w:sz w:val="24"/>
          <w:szCs w:val="24"/>
        </w:rPr>
        <w:t xml:space="preserve">new flash flood </w:t>
      </w:r>
      <w:r w:rsidR="00760277">
        <w:rPr>
          <w:b/>
          <w:bCs/>
          <w:sz w:val="24"/>
          <w:szCs w:val="24"/>
        </w:rPr>
        <w:t>area</w:t>
      </w:r>
      <w:r w:rsidR="00850E64" w:rsidRPr="00760277">
        <w:rPr>
          <w:sz w:val="24"/>
          <w:szCs w:val="24"/>
          <w:lang w:val="en-US"/>
        </w:rPr>
        <w:t xml:space="preserve"> </w:t>
      </w:r>
      <w:r w:rsidR="00850E64" w:rsidRPr="00760277">
        <w:rPr>
          <w:rStyle w:val="FootnoteReference"/>
          <w:sz w:val="24"/>
          <w:szCs w:val="24"/>
          <w:lang w:val="en-US"/>
        </w:rPr>
        <w:footnoteReference w:id="95"/>
      </w:r>
      <w:r w:rsidR="00850E64" w:rsidRPr="00760277">
        <w:rPr>
          <w:sz w:val="24"/>
          <w:szCs w:val="24"/>
        </w:rPr>
        <w:t>.</w:t>
      </w:r>
    </w:p>
    <w:p w14:paraId="791A8D0F" w14:textId="77777777" w:rsidR="00457EF4" w:rsidRPr="00457EF4" w:rsidRDefault="00457EF4" w:rsidP="00457EF4">
      <w:pPr>
        <w:pStyle w:val="ListParagraph"/>
        <w:ind w:left="360"/>
      </w:pPr>
    </w:p>
    <w:p w14:paraId="31777412" w14:textId="29D2051A" w:rsidR="00850E64" w:rsidRPr="00850E64" w:rsidRDefault="00850E64" w:rsidP="00C17DDB">
      <w:pPr>
        <w:pStyle w:val="ListParagraph"/>
        <w:numPr>
          <w:ilvl w:val="0"/>
          <w:numId w:val="34"/>
        </w:numPr>
      </w:pPr>
      <w:r w:rsidRPr="00850E64">
        <w:rPr>
          <w:sz w:val="24"/>
          <w:szCs w:val="24"/>
        </w:rPr>
        <w:t xml:space="preserve">Following the </w:t>
      </w:r>
      <w:r w:rsidRPr="00850E64">
        <w:rPr>
          <w:b/>
          <w:bCs/>
          <w:sz w:val="24"/>
          <w:szCs w:val="24"/>
        </w:rPr>
        <w:t>timing-of-responsibility period</w:t>
      </w:r>
      <w:r w:rsidRPr="00850E64">
        <w:rPr>
          <w:sz w:val="24"/>
          <w:szCs w:val="24"/>
        </w:rPr>
        <w:t xml:space="preserve">, the </w:t>
      </w:r>
      <w:r w:rsidRPr="00850E64">
        <w:rPr>
          <w:b/>
          <w:bCs/>
          <w:sz w:val="24"/>
          <w:szCs w:val="24"/>
        </w:rPr>
        <w:t>flash flood event</w:t>
      </w:r>
      <w:r w:rsidRPr="00850E64">
        <w:rPr>
          <w:sz w:val="24"/>
          <w:szCs w:val="24"/>
        </w:rPr>
        <w:t xml:space="preserve"> is expected to conclude once </w:t>
      </w:r>
      <w:r w:rsidRPr="00850E64">
        <w:rPr>
          <w:b/>
          <w:bCs/>
          <w:sz w:val="24"/>
          <w:szCs w:val="24"/>
        </w:rPr>
        <w:t>water levels stop rising rapidly</w:t>
      </w:r>
      <w:r w:rsidRPr="00850E64">
        <w:rPr>
          <w:sz w:val="24"/>
          <w:szCs w:val="24"/>
        </w:rPr>
        <w:t xml:space="preserve">, whereas the </w:t>
      </w:r>
      <w:r w:rsidRPr="00850E64">
        <w:rPr>
          <w:b/>
          <w:bCs/>
          <w:sz w:val="24"/>
          <w:szCs w:val="24"/>
        </w:rPr>
        <w:t>flood event</w:t>
      </w:r>
      <w:r w:rsidRPr="00850E64">
        <w:rPr>
          <w:sz w:val="24"/>
          <w:szCs w:val="24"/>
        </w:rPr>
        <w:t xml:space="preserve"> will end only after </w:t>
      </w:r>
      <w:r w:rsidRPr="00850E64">
        <w:rPr>
          <w:b/>
          <w:bCs/>
          <w:sz w:val="24"/>
          <w:szCs w:val="24"/>
        </w:rPr>
        <w:t>water levels recede below flood thresholds</w:t>
      </w:r>
      <w:r w:rsidRPr="00850E64">
        <w:rPr>
          <w:sz w:val="24"/>
          <w:szCs w:val="24"/>
        </w:rPr>
        <w:t>.</w:t>
      </w:r>
    </w:p>
    <w:p w14:paraId="36D37013" w14:textId="77777777" w:rsidR="00850E64" w:rsidRDefault="00850E64" w:rsidP="00850E64">
      <w:pPr>
        <w:pStyle w:val="ListParagraph"/>
        <w:ind w:left="1080"/>
        <w:rPr>
          <w:sz w:val="24"/>
          <w:szCs w:val="24"/>
        </w:rPr>
      </w:pPr>
    </w:p>
    <w:p w14:paraId="4EACA883" w14:textId="49B81A3D" w:rsidR="00850E64" w:rsidRPr="00850E64" w:rsidRDefault="00850E64" w:rsidP="00C17DDB">
      <w:pPr>
        <w:pStyle w:val="ListParagraph"/>
        <w:numPr>
          <w:ilvl w:val="1"/>
          <w:numId w:val="34"/>
        </w:numPr>
        <w:rPr>
          <w:sz w:val="24"/>
          <w:szCs w:val="24"/>
        </w:rPr>
      </w:pPr>
      <w:r w:rsidRPr="00850E64">
        <w:rPr>
          <w:sz w:val="24"/>
          <w:szCs w:val="24"/>
        </w:rPr>
        <w:t xml:space="preserve">The </w:t>
      </w:r>
      <w:r w:rsidRPr="00850E64">
        <w:rPr>
          <w:b/>
          <w:bCs/>
          <w:sz w:val="24"/>
          <w:szCs w:val="24"/>
        </w:rPr>
        <w:t>evacuation</w:t>
      </w:r>
      <w:r w:rsidRPr="00850E64">
        <w:rPr>
          <w:sz w:val="24"/>
          <w:szCs w:val="24"/>
        </w:rPr>
        <w:t xml:space="preserve"> is planned to be </w:t>
      </w:r>
      <w:r w:rsidRPr="00850E64">
        <w:rPr>
          <w:b/>
          <w:bCs/>
          <w:sz w:val="24"/>
          <w:szCs w:val="24"/>
        </w:rPr>
        <w:t>lifted</w:t>
      </w:r>
      <w:r w:rsidRPr="00850E64">
        <w:rPr>
          <w:sz w:val="24"/>
          <w:szCs w:val="24"/>
        </w:rPr>
        <w:t xml:space="preserve"> upon the </w:t>
      </w:r>
      <w:r w:rsidRPr="00850E64">
        <w:rPr>
          <w:b/>
          <w:bCs/>
          <w:sz w:val="24"/>
          <w:szCs w:val="24"/>
        </w:rPr>
        <w:t>end of the flood event</w:t>
      </w:r>
      <w:r w:rsidRPr="00850E64">
        <w:rPr>
          <w:sz w:val="24"/>
          <w:szCs w:val="24"/>
        </w:rPr>
        <w:t>.</w:t>
      </w:r>
    </w:p>
    <w:p w14:paraId="23FB07BC" w14:textId="77777777" w:rsidR="00850E64" w:rsidRDefault="00850E64" w:rsidP="00850E64">
      <w:pPr>
        <w:pStyle w:val="ListParagraph"/>
        <w:ind w:left="1080"/>
        <w:rPr>
          <w:sz w:val="24"/>
          <w:szCs w:val="24"/>
        </w:rPr>
      </w:pPr>
    </w:p>
    <w:p w14:paraId="0DC6521B" w14:textId="5BB0C9BF" w:rsidR="00DD7B17" w:rsidRPr="00850E64" w:rsidRDefault="00850E64" w:rsidP="00C17DDB">
      <w:pPr>
        <w:pStyle w:val="ListParagraph"/>
        <w:numPr>
          <w:ilvl w:val="1"/>
          <w:numId w:val="34"/>
        </w:numPr>
        <w:rPr>
          <w:sz w:val="24"/>
          <w:szCs w:val="24"/>
        </w:rPr>
      </w:pPr>
      <w:r w:rsidRPr="00850E64">
        <w:rPr>
          <w:sz w:val="24"/>
          <w:szCs w:val="24"/>
        </w:rPr>
        <w:t xml:space="preserve">At </w:t>
      </w:r>
      <w:r w:rsidR="009E23D8">
        <w:rPr>
          <w:b/>
          <w:bCs/>
          <w:sz w:val="24"/>
          <w:szCs w:val="24"/>
        </w:rPr>
        <w:t>p</w:t>
      </w:r>
      <w:r w:rsidRPr="00850E64">
        <w:rPr>
          <w:b/>
          <w:bCs/>
          <w:sz w:val="24"/>
          <w:szCs w:val="24"/>
        </w:rPr>
        <w:t>oint</w:t>
      </w:r>
      <w:r w:rsidR="009E23D8">
        <w:rPr>
          <w:b/>
          <w:bCs/>
          <w:sz w:val="24"/>
          <w:szCs w:val="24"/>
        </w:rPr>
        <w:t>-in-time</w:t>
      </w:r>
      <w:r w:rsidRPr="00850E64">
        <w:rPr>
          <w:b/>
          <w:bCs/>
          <w:sz w:val="24"/>
          <w:szCs w:val="24"/>
        </w:rPr>
        <w:t xml:space="preserve"> A</w:t>
      </w:r>
      <w:r w:rsidRPr="00850E64">
        <w:rPr>
          <w:sz w:val="24"/>
          <w:szCs w:val="24"/>
        </w:rPr>
        <w:t xml:space="preserve">, the </w:t>
      </w:r>
      <w:r w:rsidRPr="00850E64">
        <w:rPr>
          <w:b/>
          <w:bCs/>
          <w:sz w:val="24"/>
          <w:szCs w:val="24"/>
        </w:rPr>
        <w:t>later timing-of-responsibility information</w:t>
      </w:r>
      <w:r w:rsidRPr="00850E64">
        <w:rPr>
          <w:sz w:val="24"/>
          <w:szCs w:val="24"/>
        </w:rPr>
        <w:t xml:space="preserve"> beyond </w:t>
      </w:r>
      <w:r w:rsidR="009E23D8">
        <w:rPr>
          <w:b/>
          <w:bCs/>
          <w:sz w:val="24"/>
          <w:szCs w:val="24"/>
        </w:rPr>
        <w:t>p</w:t>
      </w:r>
      <w:r w:rsidRPr="00850E64">
        <w:rPr>
          <w:b/>
          <w:bCs/>
          <w:sz w:val="24"/>
          <w:szCs w:val="24"/>
        </w:rPr>
        <w:t>oint</w:t>
      </w:r>
      <w:r w:rsidR="009E23D8">
        <w:rPr>
          <w:b/>
          <w:bCs/>
          <w:sz w:val="24"/>
          <w:szCs w:val="24"/>
        </w:rPr>
        <w:t>-in-time</w:t>
      </w:r>
      <w:r w:rsidRPr="00850E64">
        <w:rPr>
          <w:b/>
          <w:bCs/>
          <w:sz w:val="24"/>
          <w:szCs w:val="24"/>
        </w:rPr>
        <w:t xml:space="preserve"> B</w:t>
      </w:r>
      <w:r w:rsidRPr="00850E64">
        <w:rPr>
          <w:sz w:val="24"/>
          <w:szCs w:val="24"/>
        </w:rPr>
        <w:t xml:space="preserve"> is </w:t>
      </w:r>
      <w:r w:rsidRPr="00850E64">
        <w:rPr>
          <w:b/>
          <w:bCs/>
          <w:sz w:val="24"/>
          <w:szCs w:val="24"/>
        </w:rPr>
        <w:t>not critical</w:t>
      </w:r>
      <w:r w:rsidR="009E23D8">
        <w:rPr>
          <w:b/>
          <w:bCs/>
          <w:sz w:val="24"/>
          <w:szCs w:val="24"/>
        </w:rPr>
        <w:t xml:space="preserve">. </w:t>
      </w:r>
      <w:r w:rsidR="009E23D8" w:rsidRPr="009E23D8">
        <w:rPr>
          <w:bCs/>
          <w:sz w:val="24"/>
          <w:szCs w:val="24"/>
        </w:rPr>
        <w:t>The timing details remains</w:t>
      </w:r>
      <w:r w:rsidRPr="009E23D8">
        <w:rPr>
          <w:bCs/>
          <w:sz w:val="24"/>
          <w:szCs w:val="24"/>
        </w:rPr>
        <w:t xml:space="preserve"> uncertain</w:t>
      </w:r>
      <w:r w:rsidR="006B6B77">
        <w:rPr>
          <w:bCs/>
          <w:sz w:val="24"/>
          <w:szCs w:val="24"/>
        </w:rPr>
        <w:t xml:space="preserve"> and are to be</w:t>
      </w:r>
      <w:r w:rsidRPr="00850E64">
        <w:rPr>
          <w:sz w:val="24"/>
          <w:szCs w:val="24"/>
        </w:rPr>
        <w:t xml:space="preserve"> </w:t>
      </w:r>
      <w:r w:rsidR="006B6B77">
        <w:rPr>
          <w:sz w:val="24"/>
          <w:szCs w:val="24"/>
        </w:rPr>
        <w:t>addressed</w:t>
      </w:r>
      <w:r w:rsidRPr="00850E64">
        <w:rPr>
          <w:sz w:val="24"/>
          <w:szCs w:val="24"/>
        </w:rPr>
        <w:t xml:space="preserve"> in </w:t>
      </w:r>
      <w:r w:rsidRPr="00850E64">
        <w:rPr>
          <w:b/>
          <w:bCs/>
          <w:sz w:val="24"/>
          <w:szCs w:val="24"/>
        </w:rPr>
        <w:t xml:space="preserve">subsequent </w:t>
      </w:r>
      <w:r w:rsidR="006B6B77">
        <w:rPr>
          <w:b/>
          <w:bCs/>
          <w:sz w:val="24"/>
          <w:szCs w:val="24"/>
        </w:rPr>
        <w:t xml:space="preserve">alert message </w:t>
      </w:r>
      <w:r w:rsidRPr="00850E64">
        <w:rPr>
          <w:b/>
          <w:bCs/>
          <w:sz w:val="24"/>
          <w:szCs w:val="24"/>
        </w:rPr>
        <w:t>updates</w:t>
      </w:r>
      <w:r w:rsidRPr="00850E64">
        <w:rPr>
          <w:sz w:val="24"/>
          <w:szCs w:val="24"/>
        </w:rPr>
        <w:t xml:space="preserve"> throughout the </w:t>
      </w:r>
      <w:r w:rsidRPr="00850E64">
        <w:rPr>
          <w:b/>
          <w:bCs/>
          <w:sz w:val="24"/>
          <w:szCs w:val="24"/>
        </w:rPr>
        <w:t>alerting process</w:t>
      </w:r>
      <w:r w:rsidRPr="00850E64">
        <w:rPr>
          <w:sz w:val="24"/>
          <w:szCs w:val="24"/>
        </w:rPr>
        <w:t>.</w:t>
      </w:r>
    </w:p>
    <w:p w14:paraId="60143002" w14:textId="77777777" w:rsidR="00DD7B17" w:rsidRDefault="00DD7B17" w:rsidP="00DD7B17">
      <w:pPr>
        <w:pStyle w:val="ListParagraph"/>
        <w:ind w:left="360"/>
        <w:rPr>
          <w:sz w:val="24"/>
          <w:szCs w:val="24"/>
          <w:lang w:val="en-US"/>
        </w:rPr>
      </w:pPr>
    </w:p>
    <w:p w14:paraId="5674BD90" w14:textId="24BD5C06" w:rsidR="003B2C5C" w:rsidRPr="00850E64" w:rsidRDefault="0090701E" w:rsidP="00C17DDB">
      <w:pPr>
        <w:pStyle w:val="ListParagraph"/>
        <w:numPr>
          <w:ilvl w:val="0"/>
          <w:numId w:val="34"/>
        </w:numPr>
      </w:pPr>
      <w:r>
        <w:rPr>
          <w:sz w:val="24"/>
          <w:szCs w:val="24"/>
        </w:rPr>
        <w:t>In this baseline case, the</w:t>
      </w:r>
      <w:r w:rsidR="003B2C5C" w:rsidRPr="00850E64">
        <w:rPr>
          <w:sz w:val="24"/>
          <w:szCs w:val="24"/>
        </w:rPr>
        <w:t xml:space="preserve"> </w:t>
      </w:r>
      <w:r w:rsidR="003B2C5C" w:rsidRPr="00850E64">
        <w:rPr>
          <w:b/>
          <w:bCs/>
          <w:sz w:val="24"/>
          <w:szCs w:val="24"/>
        </w:rPr>
        <w:t>analysis</w:t>
      </w:r>
      <w:r w:rsidR="003B2C5C" w:rsidRPr="00850E64">
        <w:rPr>
          <w:sz w:val="24"/>
          <w:szCs w:val="24"/>
        </w:rPr>
        <w:t xml:space="preserve"> of the </w:t>
      </w:r>
      <w:r w:rsidR="003B2C5C" w:rsidRPr="00850E64">
        <w:rPr>
          <w:b/>
          <w:bCs/>
          <w:sz w:val="24"/>
          <w:szCs w:val="24"/>
        </w:rPr>
        <w:t>evacuation event of interest</w:t>
      </w:r>
      <w:r w:rsidR="003B2C5C" w:rsidRPr="00850E64">
        <w:rPr>
          <w:sz w:val="24"/>
          <w:szCs w:val="24"/>
        </w:rPr>
        <w:t xml:space="preserve"> confirms that the </w:t>
      </w:r>
      <w:r w:rsidR="003B2C5C" w:rsidRPr="00850E64">
        <w:rPr>
          <w:b/>
          <w:bCs/>
          <w:sz w:val="24"/>
          <w:szCs w:val="24"/>
        </w:rPr>
        <w:t>alerting agency</w:t>
      </w:r>
      <w:r w:rsidR="003B2C5C" w:rsidRPr="00850E64">
        <w:rPr>
          <w:sz w:val="24"/>
          <w:szCs w:val="24"/>
        </w:rPr>
        <w:t xml:space="preserve"> prefers the term </w:t>
      </w:r>
      <w:r>
        <w:rPr>
          <w:b/>
          <w:bCs/>
          <w:sz w:val="24"/>
          <w:szCs w:val="24"/>
        </w:rPr>
        <w:t>“emergency evacuation</w:t>
      </w:r>
      <w:r w:rsidR="003B2C5C" w:rsidRPr="00850E64">
        <w:rPr>
          <w:b/>
          <w:bCs/>
          <w:sz w:val="24"/>
          <w:szCs w:val="24"/>
        </w:rPr>
        <w:t>”</w:t>
      </w:r>
      <w:r>
        <w:rPr>
          <w:b/>
          <w:bCs/>
          <w:sz w:val="24"/>
          <w:szCs w:val="24"/>
        </w:rPr>
        <w:t>.</w:t>
      </w:r>
      <w:r w:rsidR="003B2C5C" w:rsidRPr="00850E64">
        <w:rPr>
          <w:b/>
          <w:bCs/>
          <w:sz w:val="24"/>
          <w:szCs w:val="24"/>
        </w:rPr>
        <w:t xml:space="preserve"> </w:t>
      </w:r>
      <w:r w:rsidR="003B2C5C" w:rsidRPr="00850E64">
        <w:rPr>
          <w:sz w:val="24"/>
          <w:szCs w:val="24"/>
        </w:rPr>
        <w:t xml:space="preserve">Their </w:t>
      </w:r>
      <w:r w:rsidR="003B2C5C" w:rsidRPr="00850E64">
        <w:rPr>
          <w:b/>
          <w:bCs/>
          <w:sz w:val="24"/>
          <w:szCs w:val="24"/>
        </w:rPr>
        <w:t>evaluation indicates</w:t>
      </w:r>
      <w:r w:rsidR="003B2C5C" w:rsidRPr="00850E64">
        <w:rPr>
          <w:sz w:val="24"/>
          <w:szCs w:val="24"/>
        </w:rPr>
        <w:t xml:space="preserve"> that </w:t>
      </w:r>
      <w:r w:rsidR="003B2C5C" w:rsidRPr="00850E64">
        <w:rPr>
          <w:b/>
          <w:bCs/>
          <w:sz w:val="24"/>
          <w:szCs w:val="24"/>
        </w:rPr>
        <w:t>“emergency evacuation”</w:t>
      </w:r>
      <w:r w:rsidR="003B2C5C" w:rsidRPr="00850E64">
        <w:rPr>
          <w:sz w:val="24"/>
          <w:szCs w:val="24"/>
        </w:rPr>
        <w:t xml:space="preserve"> creates a </w:t>
      </w:r>
      <w:r w:rsidR="003B2C5C" w:rsidRPr="00850E64">
        <w:rPr>
          <w:b/>
          <w:bCs/>
          <w:sz w:val="24"/>
          <w:szCs w:val="24"/>
        </w:rPr>
        <w:t>stronger impression</w:t>
      </w:r>
      <w:r w:rsidR="003B2C5C" w:rsidRPr="00850E64">
        <w:rPr>
          <w:sz w:val="24"/>
          <w:szCs w:val="24"/>
        </w:rPr>
        <w:t xml:space="preserve"> on </w:t>
      </w:r>
      <w:r w:rsidR="003B2C5C" w:rsidRPr="00850E64">
        <w:rPr>
          <w:b/>
          <w:bCs/>
          <w:sz w:val="24"/>
          <w:szCs w:val="24"/>
        </w:rPr>
        <w:t>audiences</w:t>
      </w:r>
      <w:r w:rsidR="003B2C5C" w:rsidRPr="00850E64">
        <w:rPr>
          <w:sz w:val="24"/>
          <w:szCs w:val="24"/>
        </w:rPr>
        <w:t xml:space="preserve">, leading to a </w:t>
      </w:r>
      <w:r w:rsidR="003B2C5C" w:rsidRPr="00850E64">
        <w:rPr>
          <w:b/>
          <w:bCs/>
          <w:sz w:val="24"/>
          <w:szCs w:val="24"/>
        </w:rPr>
        <w:t>slightly improved response uptake</w:t>
      </w:r>
      <w:r w:rsidR="003B2C5C" w:rsidRPr="00850E64">
        <w:rPr>
          <w:sz w:val="24"/>
          <w:szCs w:val="24"/>
        </w:rPr>
        <w:t xml:space="preserve"> compared to </w:t>
      </w:r>
      <w:r w:rsidR="003B2C5C" w:rsidRPr="00850E64">
        <w:rPr>
          <w:b/>
          <w:bCs/>
          <w:sz w:val="24"/>
          <w:szCs w:val="24"/>
        </w:rPr>
        <w:t>“</w:t>
      </w:r>
      <w:r>
        <w:rPr>
          <w:b/>
          <w:bCs/>
          <w:sz w:val="24"/>
          <w:szCs w:val="24"/>
        </w:rPr>
        <w:t xml:space="preserve">evacuation </w:t>
      </w:r>
      <w:r w:rsidR="003B2C5C" w:rsidRPr="00850E64">
        <w:rPr>
          <w:b/>
          <w:bCs/>
          <w:sz w:val="24"/>
          <w:szCs w:val="24"/>
        </w:rPr>
        <w:t>emergency”</w:t>
      </w:r>
      <w:r w:rsidR="003B2C5C" w:rsidRPr="00850E64">
        <w:rPr>
          <w:sz w:val="24"/>
          <w:szCs w:val="24"/>
        </w:rPr>
        <w:t xml:space="preserve"> or the standalone</w:t>
      </w:r>
      <w:r>
        <w:rPr>
          <w:sz w:val="24"/>
          <w:szCs w:val="24"/>
        </w:rPr>
        <w:t xml:space="preserve"> term</w:t>
      </w:r>
      <w:r w:rsidR="003B2C5C" w:rsidRPr="00850E64">
        <w:rPr>
          <w:sz w:val="24"/>
          <w:szCs w:val="24"/>
        </w:rPr>
        <w:t xml:space="preserve"> </w:t>
      </w:r>
      <w:r w:rsidR="003B2C5C" w:rsidRPr="00850E64">
        <w:rPr>
          <w:b/>
          <w:bCs/>
          <w:sz w:val="24"/>
          <w:szCs w:val="24"/>
        </w:rPr>
        <w:t>“evacuation”</w:t>
      </w:r>
      <w:r w:rsidR="003B2C5C" w:rsidRPr="00850E64">
        <w:rPr>
          <w:sz w:val="24"/>
          <w:szCs w:val="24"/>
        </w:rPr>
        <w:t>.</w:t>
      </w:r>
    </w:p>
    <w:p w14:paraId="57993319" w14:textId="77777777" w:rsidR="003B2C5C" w:rsidRPr="00A64DA4" w:rsidRDefault="003B2C5C" w:rsidP="003B2C5C">
      <w:pPr>
        <w:pStyle w:val="ListParagraph"/>
        <w:rPr>
          <w:sz w:val="24"/>
          <w:szCs w:val="24"/>
          <w:lang w:val="en-US"/>
        </w:rPr>
      </w:pPr>
    </w:p>
    <w:p w14:paraId="2B4A349A" w14:textId="6AFC81DD" w:rsidR="003B2C5C" w:rsidRPr="00850E64" w:rsidRDefault="003B2C5C" w:rsidP="00C17DDB">
      <w:pPr>
        <w:pStyle w:val="ListParagraph"/>
        <w:numPr>
          <w:ilvl w:val="1"/>
          <w:numId w:val="34"/>
        </w:numPr>
        <w:rPr>
          <w:sz w:val="24"/>
          <w:szCs w:val="24"/>
          <w:lang w:val="en-US"/>
        </w:rPr>
      </w:pPr>
      <w:r w:rsidRPr="00850E64">
        <w:rPr>
          <w:sz w:val="24"/>
          <w:szCs w:val="24"/>
        </w:rPr>
        <w:t xml:space="preserve">One </w:t>
      </w:r>
      <w:r w:rsidRPr="00850E64">
        <w:rPr>
          <w:b/>
          <w:bCs/>
          <w:sz w:val="24"/>
          <w:szCs w:val="24"/>
        </w:rPr>
        <w:t>critical impact</w:t>
      </w:r>
      <w:r w:rsidRPr="00850E64">
        <w:rPr>
          <w:sz w:val="24"/>
          <w:szCs w:val="24"/>
        </w:rPr>
        <w:t xml:space="preserve"> of an </w:t>
      </w:r>
      <w:r w:rsidRPr="00850E64">
        <w:rPr>
          <w:b/>
          <w:bCs/>
          <w:sz w:val="24"/>
          <w:szCs w:val="24"/>
        </w:rPr>
        <w:t>“emergency evacuation”</w:t>
      </w:r>
      <w:r w:rsidR="0090701E" w:rsidRPr="0090701E">
        <w:rPr>
          <w:bCs/>
          <w:sz w:val="24"/>
          <w:szCs w:val="24"/>
        </w:rPr>
        <w:t>, as opposed to simply</w:t>
      </w:r>
      <w:r w:rsidR="0090701E">
        <w:rPr>
          <w:b/>
          <w:bCs/>
          <w:sz w:val="24"/>
          <w:szCs w:val="24"/>
        </w:rPr>
        <w:t xml:space="preserve"> “evacuation”, </w:t>
      </w:r>
      <w:r w:rsidRPr="00850E64">
        <w:rPr>
          <w:sz w:val="24"/>
          <w:szCs w:val="24"/>
        </w:rPr>
        <w:t xml:space="preserve">is the necessity to </w:t>
      </w:r>
      <w:r w:rsidRPr="00850E64">
        <w:rPr>
          <w:b/>
          <w:bCs/>
          <w:sz w:val="24"/>
          <w:szCs w:val="24"/>
        </w:rPr>
        <w:t>evacuate as quickly as possible</w:t>
      </w:r>
      <w:r w:rsidRPr="00850E64">
        <w:rPr>
          <w:sz w:val="24"/>
          <w:szCs w:val="24"/>
        </w:rPr>
        <w:t xml:space="preserve">, potentially </w:t>
      </w:r>
      <w:r w:rsidRPr="00850E64">
        <w:rPr>
          <w:b/>
          <w:bCs/>
          <w:sz w:val="24"/>
          <w:szCs w:val="24"/>
        </w:rPr>
        <w:t>leaving all non-essential belongings behind</w:t>
      </w:r>
      <w:r w:rsidRPr="00850E64">
        <w:rPr>
          <w:sz w:val="24"/>
          <w:szCs w:val="24"/>
        </w:rPr>
        <w:t xml:space="preserve">. If this is the </w:t>
      </w:r>
      <w:r w:rsidRPr="00850E64">
        <w:rPr>
          <w:b/>
          <w:bCs/>
          <w:sz w:val="24"/>
          <w:szCs w:val="24"/>
        </w:rPr>
        <w:t>intended directive</w:t>
      </w:r>
      <w:r w:rsidRPr="00850E64">
        <w:rPr>
          <w:sz w:val="24"/>
          <w:szCs w:val="24"/>
        </w:rPr>
        <w:t xml:space="preserve">, the </w:t>
      </w:r>
      <w:r w:rsidR="00BD1B2D">
        <w:rPr>
          <w:b/>
          <w:bCs/>
          <w:sz w:val="24"/>
          <w:szCs w:val="24"/>
        </w:rPr>
        <w:t>alert messag</w:t>
      </w:r>
      <w:r w:rsidRPr="00850E64">
        <w:rPr>
          <w:b/>
          <w:bCs/>
          <w:sz w:val="24"/>
          <w:szCs w:val="24"/>
        </w:rPr>
        <w:t>e</w:t>
      </w:r>
      <w:r w:rsidRPr="00850E64">
        <w:rPr>
          <w:sz w:val="24"/>
          <w:szCs w:val="24"/>
        </w:rPr>
        <w:t xml:space="preserve"> should clearly </w:t>
      </w:r>
      <w:r w:rsidRPr="00850E64">
        <w:rPr>
          <w:b/>
          <w:bCs/>
          <w:sz w:val="24"/>
          <w:szCs w:val="24"/>
        </w:rPr>
        <w:t>address this concern</w:t>
      </w:r>
      <w:r w:rsidRPr="00850E64">
        <w:rPr>
          <w:sz w:val="24"/>
          <w:szCs w:val="24"/>
        </w:rPr>
        <w:t>, ensuring that evacuees understand the urgency and expectations.</w:t>
      </w:r>
    </w:p>
    <w:p w14:paraId="58D0CEB6" w14:textId="77777777" w:rsidR="003B2C5C" w:rsidRDefault="003B2C5C" w:rsidP="003B2C5C">
      <w:pPr>
        <w:pStyle w:val="ListParagraph"/>
        <w:ind w:left="1080"/>
        <w:rPr>
          <w:sz w:val="24"/>
          <w:szCs w:val="24"/>
          <w:lang w:val="en-US"/>
        </w:rPr>
      </w:pPr>
    </w:p>
    <w:p w14:paraId="5D9702FE" w14:textId="1BCEBF0D" w:rsidR="003B2C5C" w:rsidRPr="00850E64" w:rsidRDefault="003B2C5C" w:rsidP="00C17DDB">
      <w:pPr>
        <w:pStyle w:val="ListParagraph"/>
        <w:numPr>
          <w:ilvl w:val="2"/>
          <w:numId w:val="34"/>
        </w:numPr>
        <w:rPr>
          <w:sz w:val="24"/>
          <w:szCs w:val="24"/>
        </w:rPr>
      </w:pPr>
      <w:r w:rsidRPr="00850E64">
        <w:rPr>
          <w:sz w:val="24"/>
          <w:szCs w:val="24"/>
        </w:rPr>
        <w:t xml:space="preserve">In this case, </w:t>
      </w:r>
      <w:r w:rsidRPr="00850E64">
        <w:rPr>
          <w:b/>
          <w:bCs/>
          <w:sz w:val="24"/>
          <w:szCs w:val="24"/>
        </w:rPr>
        <w:t>“emergency”</w:t>
      </w:r>
      <w:r w:rsidRPr="00850E64">
        <w:rPr>
          <w:sz w:val="24"/>
          <w:szCs w:val="24"/>
        </w:rPr>
        <w:t xml:space="preserve"> functions as a </w:t>
      </w:r>
      <w:r w:rsidRPr="00850E64">
        <w:rPr>
          <w:b/>
          <w:bCs/>
          <w:sz w:val="24"/>
          <w:szCs w:val="24"/>
        </w:rPr>
        <w:t>noun adjunct</w:t>
      </w:r>
      <w:r w:rsidRPr="00850E64">
        <w:rPr>
          <w:sz w:val="24"/>
          <w:szCs w:val="24"/>
        </w:rPr>
        <w:t xml:space="preserve">, modifying </w:t>
      </w:r>
      <w:r w:rsidRPr="00850E64">
        <w:rPr>
          <w:b/>
          <w:bCs/>
          <w:sz w:val="24"/>
          <w:szCs w:val="24"/>
        </w:rPr>
        <w:t>“evacuation”</w:t>
      </w:r>
      <w:r w:rsidRPr="00850E64">
        <w:rPr>
          <w:sz w:val="24"/>
          <w:szCs w:val="24"/>
        </w:rPr>
        <w:t xml:space="preserve"> to specify a particular type of </w:t>
      </w:r>
      <w:r w:rsidR="0090701E">
        <w:rPr>
          <w:sz w:val="24"/>
          <w:szCs w:val="24"/>
        </w:rPr>
        <w:t xml:space="preserve">evacuation </w:t>
      </w:r>
      <w:r w:rsidRPr="00850E64">
        <w:rPr>
          <w:sz w:val="24"/>
          <w:szCs w:val="24"/>
        </w:rPr>
        <w:t>response.</w:t>
      </w:r>
    </w:p>
    <w:p w14:paraId="055AB32D" w14:textId="77777777" w:rsidR="003B2C5C" w:rsidRPr="00481BAE" w:rsidRDefault="003B2C5C" w:rsidP="003B2C5C">
      <w:pPr>
        <w:pStyle w:val="ListParagraph"/>
        <w:rPr>
          <w:sz w:val="24"/>
          <w:szCs w:val="24"/>
          <w:lang w:val="en-US"/>
        </w:rPr>
      </w:pPr>
    </w:p>
    <w:p w14:paraId="03988437" w14:textId="6E0BFE28" w:rsidR="003B2C5C" w:rsidRPr="00850E64" w:rsidRDefault="003B2C5C" w:rsidP="00C17DDB">
      <w:pPr>
        <w:pStyle w:val="ListParagraph"/>
        <w:numPr>
          <w:ilvl w:val="2"/>
          <w:numId w:val="34"/>
        </w:numPr>
      </w:pPr>
      <w:r w:rsidRPr="00850E64">
        <w:rPr>
          <w:sz w:val="24"/>
          <w:szCs w:val="24"/>
        </w:rPr>
        <w:t xml:space="preserve">Audiences often </w:t>
      </w:r>
      <w:r w:rsidRPr="00850E64">
        <w:rPr>
          <w:b/>
          <w:bCs/>
          <w:sz w:val="24"/>
          <w:szCs w:val="24"/>
        </w:rPr>
        <w:t>seek validation</w:t>
      </w:r>
      <w:r w:rsidRPr="00850E64">
        <w:rPr>
          <w:sz w:val="24"/>
          <w:szCs w:val="24"/>
        </w:rPr>
        <w:t xml:space="preserve"> of alert messages before taking </w:t>
      </w:r>
      <w:r w:rsidRPr="00850E64">
        <w:rPr>
          <w:b/>
          <w:bCs/>
          <w:sz w:val="24"/>
          <w:szCs w:val="24"/>
        </w:rPr>
        <w:t>significant actions</w:t>
      </w:r>
      <w:r w:rsidRPr="00850E64">
        <w:rPr>
          <w:sz w:val="24"/>
          <w:szCs w:val="24"/>
        </w:rPr>
        <w:t xml:space="preserve">. The more </w:t>
      </w:r>
      <w:r w:rsidRPr="00850E64">
        <w:rPr>
          <w:b/>
          <w:bCs/>
          <w:sz w:val="24"/>
          <w:szCs w:val="24"/>
        </w:rPr>
        <w:t>context</w:t>
      </w:r>
      <w:r w:rsidRPr="00850E64">
        <w:rPr>
          <w:sz w:val="24"/>
          <w:szCs w:val="24"/>
        </w:rPr>
        <w:t xml:space="preserve"> an </w:t>
      </w:r>
      <w:r w:rsidRPr="00850E64">
        <w:rPr>
          <w:b/>
          <w:bCs/>
          <w:sz w:val="24"/>
          <w:szCs w:val="24"/>
        </w:rPr>
        <w:t>initial message provides</w:t>
      </w:r>
      <w:r w:rsidRPr="00850E64">
        <w:rPr>
          <w:sz w:val="24"/>
          <w:szCs w:val="24"/>
        </w:rPr>
        <w:t xml:space="preserve">, the easier it is for recipients to </w:t>
      </w:r>
      <w:r w:rsidRPr="00850E64">
        <w:rPr>
          <w:b/>
          <w:bCs/>
          <w:sz w:val="24"/>
          <w:szCs w:val="24"/>
        </w:rPr>
        <w:t>confirm its legitimacy</w:t>
      </w:r>
      <w:r w:rsidRPr="00850E64">
        <w:rPr>
          <w:sz w:val="24"/>
          <w:szCs w:val="24"/>
        </w:rPr>
        <w:t xml:space="preserve"> and </w:t>
      </w:r>
      <w:r w:rsidRPr="00850E64">
        <w:rPr>
          <w:b/>
          <w:bCs/>
          <w:sz w:val="24"/>
          <w:szCs w:val="24"/>
        </w:rPr>
        <w:t>respond appropriately</w:t>
      </w:r>
      <w:r w:rsidRPr="00850E64">
        <w:rPr>
          <w:sz w:val="24"/>
          <w:szCs w:val="24"/>
        </w:rPr>
        <w:t>.</w:t>
      </w:r>
      <w:r>
        <w:t xml:space="preserve"> </w:t>
      </w:r>
      <w:r w:rsidRPr="00850E64">
        <w:rPr>
          <w:sz w:val="24"/>
          <w:szCs w:val="24"/>
        </w:rPr>
        <w:t xml:space="preserve">Additionally, </w:t>
      </w:r>
      <w:r w:rsidRPr="00850E64">
        <w:rPr>
          <w:b/>
          <w:bCs/>
          <w:sz w:val="24"/>
          <w:szCs w:val="24"/>
        </w:rPr>
        <w:t>“emergency evacuation”</w:t>
      </w:r>
      <w:r w:rsidRPr="00850E64">
        <w:rPr>
          <w:sz w:val="24"/>
          <w:szCs w:val="24"/>
        </w:rPr>
        <w:t xml:space="preserve"> is a </w:t>
      </w:r>
      <w:r w:rsidRPr="00850E64">
        <w:rPr>
          <w:b/>
          <w:bCs/>
          <w:sz w:val="24"/>
          <w:szCs w:val="24"/>
        </w:rPr>
        <w:t>concise yet impactful term</w:t>
      </w:r>
      <w:r w:rsidRPr="00850E64">
        <w:rPr>
          <w:sz w:val="24"/>
          <w:szCs w:val="24"/>
        </w:rPr>
        <w:t xml:space="preserve"> that </w:t>
      </w:r>
      <w:r w:rsidRPr="00850E64">
        <w:rPr>
          <w:b/>
          <w:bCs/>
          <w:sz w:val="24"/>
          <w:szCs w:val="24"/>
        </w:rPr>
        <w:t>effectively conveys urgency</w:t>
      </w:r>
      <w:r w:rsidRPr="00850E64">
        <w:rPr>
          <w:sz w:val="24"/>
          <w:szCs w:val="24"/>
        </w:rPr>
        <w:t xml:space="preserve"> without being </w:t>
      </w:r>
      <w:r w:rsidRPr="00850E64">
        <w:rPr>
          <w:b/>
          <w:bCs/>
          <w:sz w:val="24"/>
          <w:szCs w:val="24"/>
        </w:rPr>
        <w:t xml:space="preserve">overly </w:t>
      </w:r>
      <w:r w:rsidR="0090701E">
        <w:rPr>
          <w:b/>
          <w:bCs/>
          <w:sz w:val="24"/>
          <w:szCs w:val="24"/>
        </w:rPr>
        <w:t>wordy</w:t>
      </w:r>
      <w:r w:rsidRPr="00850E64">
        <w:rPr>
          <w:bCs/>
          <w:sz w:val="24"/>
          <w:szCs w:val="24"/>
        </w:rPr>
        <w:t xml:space="preserve"> - </w:t>
      </w:r>
      <w:r w:rsidRPr="00850E64">
        <w:rPr>
          <w:sz w:val="24"/>
          <w:szCs w:val="24"/>
        </w:rPr>
        <w:t xml:space="preserve">ensuring that audiences can </w:t>
      </w:r>
      <w:r w:rsidRPr="00850E64">
        <w:rPr>
          <w:b/>
          <w:bCs/>
          <w:sz w:val="24"/>
          <w:szCs w:val="24"/>
        </w:rPr>
        <w:t>quickly grasp</w:t>
      </w:r>
      <w:r>
        <w:rPr>
          <w:sz w:val="24"/>
          <w:szCs w:val="24"/>
        </w:rPr>
        <w:t xml:space="preserve"> the critical message </w:t>
      </w:r>
      <w:r w:rsidRPr="00850E64">
        <w:rPr>
          <w:sz w:val="24"/>
          <w:szCs w:val="24"/>
        </w:rPr>
        <w:t>while dealing with their own situation.</w:t>
      </w:r>
    </w:p>
    <w:p w14:paraId="0D14F4AC" w14:textId="77777777" w:rsidR="003B2C5C" w:rsidRPr="00B61EFB" w:rsidRDefault="003B2C5C" w:rsidP="003B2C5C">
      <w:pPr>
        <w:pStyle w:val="ListParagraph"/>
        <w:rPr>
          <w:sz w:val="24"/>
          <w:szCs w:val="24"/>
          <w:lang w:val="en-US"/>
        </w:rPr>
      </w:pPr>
    </w:p>
    <w:p w14:paraId="77FB10EB" w14:textId="539DBCD4" w:rsidR="003B2C5C" w:rsidRDefault="0090701E" w:rsidP="00C17DDB">
      <w:pPr>
        <w:pStyle w:val="ListParagraph"/>
        <w:numPr>
          <w:ilvl w:val="2"/>
          <w:numId w:val="34"/>
        </w:numPr>
        <w:rPr>
          <w:sz w:val="24"/>
          <w:szCs w:val="24"/>
          <w:lang w:val="en-US"/>
        </w:rPr>
      </w:pPr>
      <w:r>
        <w:rPr>
          <w:sz w:val="24"/>
          <w:szCs w:val="24"/>
        </w:rPr>
        <w:t xml:space="preserve">Another </w:t>
      </w:r>
      <w:r w:rsidR="00861ADB">
        <w:rPr>
          <w:sz w:val="24"/>
          <w:szCs w:val="24"/>
        </w:rPr>
        <w:t xml:space="preserve">term, </w:t>
      </w:r>
      <w:r>
        <w:rPr>
          <w:sz w:val="24"/>
          <w:szCs w:val="24"/>
        </w:rPr>
        <w:t xml:space="preserve">like </w:t>
      </w:r>
      <w:r>
        <w:rPr>
          <w:b/>
          <w:bCs/>
          <w:sz w:val="24"/>
          <w:szCs w:val="24"/>
        </w:rPr>
        <w:t>“emergency</w:t>
      </w:r>
      <w:r w:rsidR="003B2C5C" w:rsidRPr="00850E64">
        <w:rPr>
          <w:b/>
          <w:bCs/>
          <w:sz w:val="24"/>
          <w:szCs w:val="24"/>
        </w:rPr>
        <w:t>”</w:t>
      </w:r>
      <w:r w:rsidR="003B2C5C" w:rsidRPr="00850E64">
        <w:rPr>
          <w:sz w:val="24"/>
          <w:szCs w:val="24"/>
        </w:rPr>
        <w:t xml:space="preserve"> </w:t>
      </w:r>
      <w:r w:rsidR="00861ADB">
        <w:rPr>
          <w:sz w:val="24"/>
          <w:szCs w:val="24"/>
        </w:rPr>
        <w:t xml:space="preserve">alone, </w:t>
      </w:r>
      <w:r w:rsidR="003B2C5C" w:rsidRPr="00850E64">
        <w:rPr>
          <w:sz w:val="24"/>
          <w:szCs w:val="24"/>
        </w:rPr>
        <w:t xml:space="preserve">may lead to </w:t>
      </w:r>
      <w:r w:rsidR="003B2C5C" w:rsidRPr="00850E64">
        <w:rPr>
          <w:b/>
          <w:bCs/>
          <w:sz w:val="24"/>
          <w:szCs w:val="24"/>
        </w:rPr>
        <w:t>assumptions</w:t>
      </w:r>
      <w:r w:rsidR="003B2C5C" w:rsidRPr="00850E64">
        <w:rPr>
          <w:sz w:val="24"/>
          <w:szCs w:val="24"/>
        </w:rPr>
        <w:t xml:space="preserve"> about the </w:t>
      </w:r>
      <w:r w:rsidR="003B2C5C">
        <w:rPr>
          <w:sz w:val="24"/>
          <w:szCs w:val="24"/>
        </w:rPr>
        <w:t>condition</w:t>
      </w:r>
      <w:r w:rsidR="003B2C5C" w:rsidRPr="00850E64">
        <w:rPr>
          <w:sz w:val="24"/>
          <w:szCs w:val="24"/>
        </w:rPr>
        <w:t xml:space="preserve"> of the </w:t>
      </w:r>
      <w:r w:rsidR="003B2C5C" w:rsidRPr="00850E64">
        <w:rPr>
          <w:b/>
          <w:bCs/>
          <w:sz w:val="24"/>
          <w:szCs w:val="24"/>
        </w:rPr>
        <w:t>emergency</w:t>
      </w:r>
      <w:r w:rsidR="003B2C5C" w:rsidRPr="00850E64">
        <w:rPr>
          <w:sz w:val="24"/>
          <w:szCs w:val="24"/>
        </w:rPr>
        <w:t xml:space="preserve">, potentially causing some </w:t>
      </w:r>
      <w:r w:rsidR="003B2C5C" w:rsidRPr="00850E64">
        <w:rPr>
          <w:b/>
          <w:bCs/>
          <w:sz w:val="24"/>
          <w:szCs w:val="24"/>
        </w:rPr>
        <w:t>alerts to be ignored</w:t>
      </w:r>
      <w:r w:rsidR="003B2C5C" w:rsidRPr="00850E64">
        <w:rPr>
          <w:sz w:val="24"/>
          <w:szCs w:val="24"/>
        </w:rPr>
        <w:t xml:space="preserve"> until recipients </w:t>
      </w:r>
      <w:r w:rsidR="003B2C5C" w:rsidRPr="00850E64">
        <w:rPr>
          <w:b/>
          <w:bCs/>
          <w:sz w:val="24"/>
          <w:szCs w:val="24"/>
        </w:rPr>
        <w:t>confirm</w:t>
      </w:r>
      <w:r w:rsidR="003B2C5C" w:rsidRPr="00850E64">
        <w:rPr>
          <w:sz w:val="24"/>
          <w:szCs w:val="24"/>
        </w:rPr>
        <w:t xml:space="preserve"> that the situation </w:t>
      </w:r>
      <w:r w:rsidR="003B2C5C" w:rsidRPr="00850E64">
        <w:rPr>
          <w:b/>
          <w:bCs/>
          <w:sz w:val="24"/>
          <w:szCs w:val="24"/>
        </w:rPr>
        <w:t>directly affects them</w:t>
      </w:r>
      <w:r w:rsidR="003B2C5C" w:rsidRPr="00850E64">
        <w:rPr>
          <w:sz w:val="24"/>
          <w:szCs w:val="24"/>
        </w:rPr>
        <w:t>.</w:t>
      </w:r>
    </w:p>
    <w:p w14:paraId="75C50E8A" w14:textId="77777777" w:rsidR="003B2C5C" w:rsidRDefault="003B2C5C" w:rsidP="003B2C5C">
      <w:pPr>
        <w:pStyle w:val="ListParagraph"/>
        <w:ind w:left="1080"/>
        <w:rPr>
          <w:sz w:val="24"/>
          <w:szCs w:val="24"/>
          <w:lang w:val="en-US"/>
        </w:rPr>
      </w:pPr>
    </w:p>
    <w:p w14:paraId="23CBB80D" w14:textId="278EA36C" w:rsidR="003B2C5C" w:rsidRDefault="003B2C5C" w:rsidP="00C17DDB">
      <w:pPr>
        <w:pStyle w:val="ListParagraph"/>
        <w:numPr>
          <w:ilvl w:val="1"/>
          <w:numId w:val="34"/>
        </w:numPr>
        <w:rPr>
          <w:sz w:val="24"/>
          <w:szCs w:val="24"/>
          <w:lang w:val="en-US"/>
        </w:rPr>
      </w:pPr>
      <w:r w:rsidRPr="00850E64">
        <w:rPr>
          <w:sz w:val="24"/>
          <w:szCs w:val="24"/>
        </w:rPr>
        <w:t xml:space="preserve">Effectively </w:t>
      </w:r>
      <w:r w:rsidRPr="00850E64">
        <w:rPr>
          <w:b/>
          <w:bCs/>
          <w:sz w:val="24"/>
          <w:szCs w:val="24"/>
        </w:rPr>
        <w:t>describing a situation</w:t>
      </w:r>
      <w:r w:rsidRPr="00850E64">
        <w:rPr>
          <w:sz w:val="24"/>
          <w:szCs w:val="24"/>
        </w:rPr>
        <w:t xml:space="preserve"> to </w:t>
      </w:r>
      <w:r w:rsidRPr="00850E64">
        <w:rPr>
          <w:b/>
          <w:bCs/>
          <w:sz w:val="24"/>
          <w:szCs w:val="24"/>
        </w:rPr>
        <w:t>prompt an immediate audience response</w:t>
      </w:r>
      <w:r w:rsidRPr="00850E64">
        <w:rPr>
          <w:sz w:val="24"/>
          <w:szCs w:val="24"/>
        </w:rPr>
        <w:t xml:space="preserve"> is </w:t>
      </w:r>
      <w:r w:rsidRPr="00850E64">
        <w:rPr>
          <w:b/>
          <w:bCs/>
          <w:sz w:val="24"/>
          <w:szCs w:val="24"/>
        </w:rPr>
        <w:t>challenging</w:t>
      </w:r>
      <w:r w:rsidRPr="00850E64">
        <w:rPr>
          <w:sz w:val="24"/>
          <w:szCs w:val="24"/>
        </w:rPr>
        <w:t xml:space="preserve"> from a </w:t>
      </w:r>
      <w:r w:rsidRPr="00850E64">
        <w:rPr>
          <w:b/>
          <w:bCs/>
          <w:sz w:val="24"/>
          <w:szCs w:val="24"/>
        </w:rPr>
        <w:t>social science perspective</w:t>
      </w:r>
      <w:r w:rsidRPr="00850E64">
        <w:rPr>
          <w:sz w:val="24"/>
          <w:szCs w:val="24"/>
        </w:rPr>
        <w:t xml:space="preserve">. To facilitate </w:t>
      </w:r>
      <w:r w:rsidRPr="00850E64">
        <w:rPr>
          <w:b/>
          <w:bCs/>
          <w:sz w:val="24"/>
          <w:szCs w:val="24"/>
        </w:rPr>
        <w:t>fast and informed decision-making</w:t>
      </w:r>
      <w:r w:rsidRPr="00850E64">
        <w:rPr>
          <w:sz w:val="24"/>
          <w:szCs w:val="24"/>
        </w:rPr>
        <w:t xml:space="preserve">, it is essential to </w:t>
      </w:r>
      <w:r w:rsidRPr="00850E64">
        <w:rPr>
          <w:b/>
          <w:bCs/>
          <w:sz w:val="24"/>
          <w:szCs w:val="24"/>
        </w:rPr>
        <w:t>capture historical insights, research findings, scientific analysis, and conventional wisdom</w:t>
      </w:r>
      <w:r w:rsidRPr="00850E64">
        <w:rPr>
          <w:sz w:val="24"/>
          <w:szCs w:val="24"/>
        </w:rPr>
        <w:t xml:space="preserve"> </w:t>
      </w:r>
      <w:r w:rsidR="0090701E">
        <w:rPr>
          <w:sz w:val="24"/>
          <w:szCs w:val="24"/>
        </w:rPr>
        <w:t>into the analysis.</w:t>
      </w:r>
    </w:p>
    <w:p w14:paraId="53D22C59" w14:textId="52C628C8" w:rsidR="008E408E" w:rsidRPr="00865CB3" w:rsidRDefault="00850E64" w:rsidP="00C17DDB">
      <w:pPr>
        <w:pStyle w:val="ListParagraph"/>
        <w:numPr>
          <w:ilvl w:val="1"/>
          <w:numId w:val="34"/>
        </w:numPr>
        <w:rPr>
          <w:sz w:val="24"/>
          <w:szCs w:val="24"/>
          <w:lang w:val="en-US"/>
        </w:rPr>
      </w:pPr>
      <w:r w:rsidRPr="00850E64">
        <w:rPr>
          <w:sz w:val="24"/>
          <w:szCs w:val="24"/>
        </w:rPr>
        <w:t xml:space="preserve">The </w:t>
      </w:r>
      <w:r w:rsidRPr="00850E64">
        <w:rPr>
          <w:b/>
          <w:bCs/>
          <w:sz w:val="24"/>
          <w:szCs w:val="24"/>
        </w:rPr>
        <w:t xml:space="preserve">pre-determined </w:t>
      </w:r>
      <w:r w:rsidR="0011426C" w:rsidRPr="0011426C">
        <w:rPr>
          <w:bCs/>
          <w:sz w:val="24"/>
          <w:szCs w:val="24"/>
        </w:rPr>
        <w:t xml:space="preserve">business usage </w:t>
      </w:r>
      <w:r w:rsidR="0011426C">
        <w:rPr>
          <w:b/>
          <w:bCs/>
          <w:sz w:val="24"/>
          <w:szCs w:val="24"/>
        </w:rPr>
        <w:t>alert</w:t>
      </w:r>
      <w:r w:rsidR="006B6B77">
        <w:rPr>
          <w:b/>
          <w:bCs/>
          <w:sz w:val="24"/>
          <w:szCs w:val="24"/>
        </w:rPr>
        <w:t xml:space="preserve"> </w:t>
      </w:r>
      <w:r w:rsidRPr="00850E64">
        <w:rPr>
          <w:b/>
          <w:bCs/>
          <w:sz w:val="24"/>
          <w:szCs w:val="24"/>
        </w:rPr>
        <w:t>type</w:t>
      </w:r>
      <w:r w:rsidRPr="00850E64">
        <w:rPr>
          <w:sz w:val="24"/>
          <w:szCs w:val="24"/>
        </w:rPr>
        <w:t xml:space="preserve"> </w:t>
      </w:r>
      <w:r w:rsidR="006B6B77">
        <w:rPr>
          <w:sz w:val="24"/>
          <w:szCs w:val="24"/>
        </w:rPr>
        <w:t xml:space="preserve">for the alert </w:t>
      </w:r>
      <w:r w:rsidRPr="00850E64">
        <w:rPr>
          <w:sz w:val="24"/>
          <w:szCs w:val="24"/>
        </w:rPr>
        <w:t xml:space="preserve">assigned to this </w:t>
      </w:r>
      <w:proofErr w:type="gramStart"/>
      <w:r w:rsidRPr="00850E64">
        <w:rPr>
          <w:b/>
          <w:bCs/>
          <w:sz w:val="24"/>
          <w:szCs w:val="24"/>
        </w:rPr>
        <w:t>particular larger</w:t>
      </w:r>
      <w:proofErr w:type="gramEnd"/>
      <w:r w:rsidRPr="00850E64">
        <w:rPr>
          <w:b/>
          <w:bCs/>
          <w:sz w:val="24"/>
          <w:szCs w:val="24"/>
        </w:rPr>
        <w:t xml:space="preserve"> alerting situation</w:t>
      </w:r>
      <w:r w:rsidRPr="00850E64">
        <w:rPr>
          <w:sz w:val="24"/>
          <w:szCs w:val="24"/>
        </w:rPr>
        <w:t xml:space="preserve"> is </w:t>
      </w:r>
      <w:r w:rsidRPr="00850E64">
        <w:rPr>
          <w:b/>
          <w:bCs/>
          <w:sz w:val="24"/>
          <w:szCs w:val="24"/>
        </w:rPr>
        <w:t>“order</w:t>
      </w:r>
      <w:r>
        <w:rPr>
          <w:b/>
          <w:bCs/>
          <w:sz w:val="24"/>
          <w:szCs w:val="24"/>
        </w:rPr>
        <w:t xml:space="preserve">” </w:t>
      </w:r>
      <w:r>
        <w:rPr>
          <w:rStyle w:val="FootnoteReference"/>
          <w:sz w:val="24"/>
          <w:szCs w:val="24"/>
          <w:lang w:val="en-US"/>
        </w:rPr>
        <w:footnoteReference w:id="96"/>
      </w:r>
      <w:r w:rsidRPr="00850E64">
        <w:rPr>
          <w:b/>
          <w:bCs/>
          <w:sz w:val="24"/>
          <w:szCs w:val="24"/>
        </w:rPr>
        <w:t>.</w:t>
      </w:r>
      <w:r w:rsidRPr="00850E64">
        <w:rPr>
          <w:sz w:val="24"/>
          <w:szCs w:val="24"/>
        </w:rPr>
        <w:t xml:space="preserve"> This designation follows a </w:t>
      </w:r>
      <w:r w:rsidRPr="00850E64">
        <w:rPr>
          <w:b/>
          <w:bCs/>
          <w:sz w:val="24"/>
          <w:szCs w:val="24"/>
        </w:rPr>
        <w:t>long-standing practice</w:t>
      </w:r>
      <w:r w:rsidRPr="00850E64">
        <w:rPr>
          <w:sz w:val="24"/>
          <w:szCs w:val="24"/>
        </w:rPr>
        <w:t xml:space="preserve"> which consistently utilizes the </w:t>
      </w:r>
      <w:r w:rsidRPr="00850E64">
        <w:rPr>
          <w:b/>
          <w:bCs/>
          <w:sz w:val="24"/>
          <w:szCs w:val="24"/>
        </w:rPr>
        <w:t xml:space="preserve">“order” </w:t>
      </w:r>
      <w:r w:rsidRPr="0090701E">
        <w:rPr>
          <w:bCs/>
          <w:sz w:val="24"/>
          <w:szCs w:val="24"/>
        </w:rPr>
        <w:t>label</w:t>
      </w:r>
      <w:r w:rsidRPr="00850E64">
        <w:rPr>
          <w:sz w:val="24"/>
          <w:szCs w:val="24"/>
        </w:rPr>
        <w:t xml:space="preserve"> to effectively </w:t>
      </w:r>
      <w:r>
        <w:rPr>
          <w:b/>
          <w:bCs/>
          <w:sz w:val="24"/>
          <w:szCs w:val="24"/>
        </w:rPr>
        <w:t xml:space="preserve">communicate an </w:t>
      </w:r>
      <w:r w:rsidR="0090701E">
        <w:rPr>
          <w:b/>
          <w:bCs/>
          <w:sz w:val="24"/>
          <w:szCs w:val="24"/>
        </w:rPr>
        <w:t xml:space="preserve">“emergency </w:t>
      </w:r>
      <w:r>
        <w:rPr>
          <w:b/>
          <w:bCs/>
          <w:sz w:val="24"/>
          <w:szCs w:val="24"/>
        </w:rPr>
        <w:t>evacuation</w:t>
      </w:r>
      <w:r w:rsidR="0090701E">
        <w:rPr>
          <w:b/>
          <w:bCs/>
          <w:sz w:val="24"/>
          <w:szCs w:val="24"/>
        </w:rPr>
        <w:t>”</w:t>
      </w:r>
      <w:r w:rsidRPr="00861ADB">
        <w:rPr>
          <w:bCs/>
          <w:sz w:val="24"/>
          <w:szCs w:val="24"/>
        </w:rPr>
        <w:t xml:space="preserve"> </w:t>
      </w:r>
      <w:r w:rsidR="00861ADB" w:rsidRPr="00861ADB">
        <w:rPr>
          <w:bCs/>
          <w:sz w:val="24"/>
          <w:szCs w:val="24"/>
        </w:rPr>
        <w:t>in an</w:t>
      </w:r>
      <w:r w:rsidR="00861ADB">
        <w:rPr>
          <w:b/>
          <w:bCs/>
          <w:sz w:val="24"/>
          <w:szCs w:val="24"/>
        </w:rPr>
        <w:t xml:space="preserve"> </w:t>
      </w:r>
      <w:r w:rsidR="0090701E">
        <w:rPr>
          <w:b/>
          <w:bCs/>
          <w:sz w:val="24"/>
          <w:szCs w:val="24"/>
        </w:rPr>
        <w:t xml:space="preserve">alerting </w:t>
      </w:r>
      <w:r w:rsidRPr="00850E64">
        <w:rPr>
          <w:b/>
          <w:bCs/>
          <w:sz w:val="24"/>
          <w:szCs w:val="24"/>
        </w:rPr>
        <w:t>situation</w:t>
      </w:r>
      <w:r w:rsidRPr="00850E64">
        <w:rPr>
          <w:sz w:val="24"/>
          <w:szCs w:val="24"/>
        </w:rPr>
        <w:t>.</w:t>
      </w:r>
    </w:p>
    <w:p w14:paraId="47CA04F8" w14:textId="77777777" w:rsidR="008E408E" w:rsidRDefault="008E408E" w:rsidP="008E408E">
      <w:pPr>
        <w:pStyle w:val="ListParagraph"/>
        <w:ind w:left="360"/>
        <w:rPr>
          <w:sz w:val="24"/>
          <w:szCs w:val="24"/>
          <w:lang w:val="en-US"/>
        </w:rPr>
      </w:pPr>
    </w:p>
    <w:p w14:paraId="08813EA1" w14:textId="7CD410D6" w:rsidR="00AC2D25" w:rsidRPr="00850E64" w:rsidRDefault="00850E64" w:rsidP="00C17DDB">
      <w:pPr>
        <w:pStyle w:val="ListParagraph"/>
        <w:numPr>
          <w:ilvl w:val="2"/>
          <w:numId w:val="34"/>
        </w:numPr>
        <w:rPr>
          <w:sz w:val="24"/>
          <w:szCs w:val="24"/>
        </w:rPr>
      </w:pPr>
      <w:r w:rsidRPr="00850E64">
        <w:rPr>
          <w:sz w:val="24"/>
          <w:szCs w:val="24"/>
        </w:rPr>
        <w:t xml:space="preserve">The </w:t>
      </w:r>
      <w:r w:rsidRPr="00850E64">
        <w:rPr>
          <w:b/>
          <w:bCs/>
          <w:sz w:val="24"/>
          <w:szCs w:val="24"/>
        </w:rPr>
        <w:t>full named alert</w:t>
      </w:r>
      <w:r w:rsidRPr="00850E64">
        <w:rPr>
          <w:sz w:val="24"/>
          <w:szCs w:val="24"/>
        </w:rPr>
        <w:t xml:space="preserve"> in this example is </w:t>
      </w:r>
      <w:r w:rsidRPr="00850E64">
        <w:rPr>
          <w:b/>
          <w:bCs/>
          <w:sz w:val="24"/>
          <w:szCs w:val="24"/>
        </w:rPr>
        <w:t>“emergency evacuation order.”</w:t>
      </w:r>
      <w:r w:rsidRPr="00850E64">
        <w:rPr>
          <w:sz w:val="24"/>
          <w:szCs w:val="24"/>
        </w:rPr>
        <w:t xml:space="preserve"> It consists of the </w:t>
      </w:r>
      <w:r w:rsidRPr="00861ADB">
        <w:rPr>
          <w:bCs/>
          <w:sz w:val="24"/>
          <w:szCs w:val="24"/>
        </w:rPr>
        <w:t>chosen event type label</w:t>
      </w:r>
      <w:r w:rsidRPr="00850E64">
        <w:rPr>
          <w:sz w:val="24"/>
          <w:szCs w:val="24"/>
        </w:rPr>
        <w:t xml:space="preserve"> </w:t>
      </w:r>
      <w:r w:rsidRPr="00850E64">
        <w:rPr>
          <w:b/>
          <w:bCs/>
          <w:sz w:val="24"/>
          <w:szCs w:val="24"/>
        </w:rPr>
        <w:t>“emergency evacuation”</w:t>
      </w:r>
      <w:r w:rsidRPr="00850E64">
        <w:rPr>
          <w:sz w:val="24"/>
          <w:szCs w:val="24"/>
        </w:rPr>
        <w:t xml:space="preserve">, and the </w:t>
      </w:r>
      <w:r w:rsidRPr="00BB3D51">
        <w:rPr>
          <w:bCs/>
          <w:sz w:val="24"/>
          <w:szCs w:val="24"/>
        </w:rPr>
        <w:t xml:space="preserve">chosen </w:t>
      </w:r>
      <w:r w:rsidR="0011426C">
        <w:rPr>
          <w:bCs/>
          <w:sz w:val="24"/>
          <w:szCs w:val="24"/>
        </w:rPr>
        <w:t>business usage alert</w:t>
      </w:r>
      <w:r w:rsidRPr="00BB3D51">
        <w:rPr>
          <w:bCs/>
          <w:sz w:val="24"/>
          <w:szCs w:val="24"/>
        </w:rPr>
        <w:t xml:space="preserve"> type la</w:t>
      </w:r>
      <w:r w:rsidR="006B6B77" w:rsidRPr="00BB3D51">
        <w:rPr>
          <w:bCs/>
          <w:sz w:val="24"/>
          <w:szCs w:val="24"/>
        </w:rPr>
        <w:t>bel</w:t>
      </w:r>
      <w:r w:rsidRPr="00850E64">
        <w:rPr>
          <w:sz w:val="24"/>
          <w:szCs w:val="24"/>
        </w:rPr>
        <w:t xml:space="preserve"> </w:t>
      </w:r>
      <w:r w:rsidRPr="00850E64">
        <w:rPr>
          <w:b/>
          <w:bCs/>
          <w:sz w:val="24"/>
          <w:szCs w:val="24"/>
        </w:rPr>
        <w:t>“order.”</w:t>
      </w:r>
    </w:p>
    <w:p w14:paraId="3E57FB64" w14:textId="77777777" w:rsidR="00AC2D25" w:rsidRDefault="00AC2D25" w:rsidP="00AC2D25">
      <w:pPr>
        <w:pStyle w:val="ListParagraph"/>
        <w:ind w:left="1080"/>
        <w:rPr>
          <w:sz w:val="24"/>
          <w:szCs w:val="24"/>
          <w:lang w:val="en-US"/>
        </w:rPr>
      </w:pPr>
    </w:p>
    <w:p w14:paraId="372DB9D2" w14:textId="70963E0D" w:rsidR="008E408E" w:rsidRPr="00865CB3" w:rsidRDefault="00850E64" w:rsidP="00C17DDB">
      <w:pPr>
        <w:pStyle w:val="ListParagraph"/>
        <w:numPr>
          <w:ilvl w:val="1"/>
          <w:numId w:val="34"/>
        </w:numPr>
        <w:rPr>
          <w:sz w:val="24"/>
          <w:szCs w:val="24"/>
          <w:lang w:val="en-US"/>
        </w:rPr>
      </w:pPr>
      <w:r w:rsidRPr="00850E64">
        <w:rPr>
          <w:sz w:val="24"/>
          <w:szCs w:val="24"/>
        </w:rPr>
        <w:t xml:space="preserve">The </w:t>
      </w:r>
      <w:r w:rsidR="00BD1B2D">
        <w:rPr>
          <w:b/>
          <w:bCs/>
          <w:sz w:val="24"/>
          <w:szCs w:val="24"/>
        </w:rPr>
        <w:t>alert messag</w:t>
      </w:r>
      <w:r w:rsidRPr="00850E64">
        <w:rPr>
          <w:b/>
          <w:bCs/>
          <w:sz w:val="24"/>
          <w:szCs w:val="24"/>
        </w:rPr>
        <w:t>e</w:t>
      </w:r>
      <w:r w:rsidRPr="00850E64">
        <w:rPr>
          <w:sz w:val="24"/>
          <w:szCs w:val="24"/>
        </w:rPr>
        <w:t xml:space="preserve"> intended for the </w:t>
      </w:r>
      <w:r w:rsidRPr="00850E64">
        <w:rPr>
          <w:b/>
          <w:bCs/>
          <w:sz w:val="24"/>
          <w:szCs w:val="24"/>
        </w:rPr>
        <w:t>audience</w:t>
      </w:r>
      <w:r w:rsidRPr="00850E64">
        <w:rPr>
          <w:sz w:val="24"/>
          <w:szCs w:val="24"/>
        </w:rPr>
        <w:t xml:space="preserve"> will incorporate </w:t>
      </w:r>
      <w:r w:rsidRPr="00850E64">
        <w:rPr>
          <w:b/>
          <w:bCs/>
          <w:sz w:val="24"/>
          <w:szCs w:val="24"/>
        </w:rPr>
        <w:t>key text elements</w:t>
      </w:r>
      <w:r w:rsidRPr="00850E64">
        <w:rPr>
          <w:sz w:val="24"/>
          <w:szCs w:val="24"/>
        </w:rPr>
        <w:t xml:space="preserve"> derived from the </w:t>
      </w:r>
      <w:r w:rsidRPr="00850E64">
        <w:rPr>
          <w:b/>
          <w:bCs/>
          <w:sz w:val="24"/>
          <w:szCs w:val="24"/>
        </w:rPr>
        <w:t>actual analysis</w:t>
      </w:r>
      <w:r w:rsidRPr="00850E64">
        <w:rPr>
          <w:sz w:val="24"/>
          <w:szCs w:val="24"/>
        </w:rPr>
        <w:t xml:space="preserve"> of the </w:t>
      </w:r>
      <w:r w:rsidRPr="00850E64">
        <w:rPr>
          <w:b/>
          <w:bCs/>
          <w:sz w:val="24"/>
          <w:szCs w:val="24"/>
        </w:rPr>
        <w:t xml:space="preserve">evacuation </w:t>
      </w:r>
      <w:r w:rsidR="006B6B77">
        <w:rPr>
          <w:b/>
          <w:bCs/>
          <w:sz w:val="24"/>
          <w:szCs w:val="24"/>
        </w:rPr>
        <w:t xml:space="preserve">alert-worthy </w:t>
      </w:r>
      <w:r w:rsidRPr="00850E64">
        <w:rPr>
          <w:b/>
          <w:bCs/>
          <w:sz w:val="24"/>
          <w:szCs w:val="24"/>
        </w:rPr>
        <w:t>event</w:t>
      </w:r>
      <w:r w:rsidR="00861ADB">
        <w:rPr>
          <w:b/>
          <w:bCs/>
          <w:sz w:val="24"/>
          <w:szCs w:val="24"/>
        </w:rPr>
        <w:t>,</w:t>
      </w:r>
      <w:r w:rsidR="00BB3D51">
        <w:rPr>
          <w:b/>
          <w:bCs/>
          <w:sz w:val="24"/>
          <w:szCs w:val="24"/>
        </w:rPr>
        <w:t xml:space="preserve"> </w:t>
      </w:r>
      <w:r w:rsidR="00BB3D51" w:rsidRPr="00BB3D51">
        <w:rPr>
          <w:bCs/>
          <w:sz w:val="24"/>
          <w:szCs w:val="24"/>
        </w:rPr>
        <w:t xml:space="preserve">and </w:t>
      </w:r>
      <w:r w:rsidR="00861ADB">
        <w:rPr>
          <w:bCs/>
          <w:sz w:val="24"/>
          <w:szCs w:val="24"/>
        </w:rPr>
        <w:t xml:space="preserve">all </w:t>
      </w:r>
      <w:r w:rsidR="00BB3D51" w:rsidRPr="00BB3D51">
        <w:rPr>
          <w:bCs/>
          <w:sz w:val="24"/>
          <w:szCs w:val="24"/>
        </w:rPr>
        <w:t xml:space="preserve">the secondary </w:t>
      </w:r>
      <w:r w:rsidR="00BB3D51">
        <w:rPr>
          <w:b/>
          <w:bCs/>
          <w:sz w:val="24"/>
          <w:szCs w:val="24"/>
        </w:rPr>
        <w:t>alert-worthy events</w:t>
      </w:r>
      <w:r>
        <w:rPr>
          <w:sz w:val="24"/>
          <w:szCs w:val="24"/>
        </w:rPr>
        <w:t>. These details are to</w:t>
      </w:r>
      <w:r w:rsidRPr="00850E64">
        <w:rPr>
          <w:sz w:val="24"/>
          <w:szCs w:val="24"/>
        </w:rPr>
        <w:t xml:space="preserve"> ensure that the </w:t>
      </w:r>
      <w:r w:rsidRPr="00850E64">
        <w:rPr>
          <w:b/>
          <w:bCs/>
          <w:sz w:val="24"/>
          <w:szCs w:val="24"/>
        </w:rPr>
        <w:t>message remains accurate, relevant, and informative</w:t>
      </w:r>
      <w:r w:rsidRPr="00850E64">
        <w:rPr>
          <w:sz w:val="24"/>
          <w:szCs w:val="24"/>
        </w:rPr>
        <w:t>.</w:t>
      </w:r>
    </w:p>
    <w:p w14:paraId="703E7AEA" w14:textId="77777777" w:rsidR="008E408E" w:rsidRPr="00865CB3" w:rsidRDefault="008E408E" w:rsidP="008E408E">
      <w:pPr>
        <w:pStyle w:val="ListParagraph"/>
        <w:rPr>
          <w:sz w:val="24"/>
          <w:szCs w:val="24"/>
          <w:lang w:val="en-US"/>
        </w:rPr>
      </w:pPr>
    </w:p>
    <w:p w14:paraId="27FE43BE" w14:textId="3EA49343" w:rsidR="008E408E" w:rsidRPr="0058422C" w:rsidRDefault="00850E64" w:rsidP="00C17DDB">
      <w:pPr>
        <w:pStyle w:val="ListParagraph"/>
        <w:numPr>
          <w:ilvl w:val="1"/>
          <w:numId w:val="34"/>
        </w:numPr>
        <w:rPr>
          <w:sz w:val="24"/>
          <w:szCs w:val="24"/>
          <w:lang w:val="en-US"/>
        </w:rPr>
      </w:pPr>
      <w:r w:rsidRPr="00850E64">
        <w:rPr>
          <w:sz w:val="24"/>
          <w:szCs w:val="24"/>
        </w:rPr>
        <w:t xml:space="preserve">The remaining </w:t>
      </w:r>
      <w:r w:rsidRPr="00850E64">
        <w:rPr>
          <w:b/>
          <w:bCs/>
          <w:sz w:val="24"/>
          <w:szCs w:val="24"/>
        </w:rPr>
        <w:t xml:space="preserve">text in the </w:t>
      </w:r>
      <w:r w:rsidR="00BD1B2D">
        <w:rPr>
          <w:b/>
          <w:bCs/>
          <w:sz w:val="24"/>
          <w:szCs w:val="24"/>
        </w:rPr>
        <w:t>alert messag</w:t>
      </w:r>
      <w:r w:rsidRPr="00850E64">
        <w:rPr>
          <w:b/>
          <w:bCs/>
          <w:sz w:val="24"/>
          <w:szCs w:val="24"/>
        </w:rPr>
        <w:t>e</w:t>
      </w:r>
      <w:r w:rsidRPr="00850E64">
        <w:rPr>
          <w:sz w:val="24"/>
          <w:szCs w:val="24"/>
        </w:rPr>
        <w:t xml:space="preserve"> will be </w:t>
      </w:r>
      <w:r>
        <w:rPr>
          <w:sz w:val="24"/>
          <w:szCs w:val="24"/>
        </w:rPr>
        <w:t>extracted</w:t>
      </w:r>
      <w:r w:rsidRPr="00850E64">
        <w:rPr>
          <w:sz w:val="24"/>
          <w:szCs w:val="24"/>
        </w:rPr>
        <w:t xml:space="preserve"> </w:t>
      </w:r>
      <w:r>
        <w:rPr>
          <w:sz w:val="24"/>
          <w:szCs w:val="24"/>
        </w:rPr>
        <w:t xml:space="preserve">from the </w:t>
      </w:r>
      <w:r w:rsidRPr="00850E64">
        <w:rPr>
          <w:b/>
          <w:bCs/>
          <w:sz w:val="24"/>
          <w:szCs w:val="24"/>
        </w:rPr>
        <w:t xml:space="preserve">primary event-type </w:t>
      </w:r>
      <w:r>
        <w:rPr>
          <w:b/>
          <w:bCs/>
          <w:sz w:val="24"/>
          <w:szCs w:val="24"/>
        </w:rPr>
        <w:t>“e</w:t>
      </w:r>
      <w:r w:rsidRPr="00850E64">
        <w:rPr>
          <w:b/>
          <w:bCs/>
          <w:sz w:val="24"/>
          <w:szCs w:val="24"/>
        </w:rPr>
        <w:t>vacuation</w:t>
      </w:r>
      <w:r>
        <w:rPr>
          <w:b/>
          <w:bCs/>
          <w:sz w:val="24"/>
          <w:szCs w:val="24"/>
        </w:rPr>
        <w:t>”</w:t>
      </w:r>
      <w:r w:rsidR="00BB3D51">
        <w:rPr>
          <w:b/>
          <w:bCs/>
          <w:sz w:val="24"/>
          <w:szCs w:val="24"/>
        </w:rPr>
        <w:t xml:space="preserve"> </w:t>
      </w:r>
      <w:r w:rsidR="00BB3D51" w:rsidRPr="00BB3D51">
        <w:rPr>
          <w:bCs/>
          <w:sz w:val="24"/>
          <w:szCs w:val="24"/>
        </w:rPr>
        <w:t xml:space="preserve">and the secondary </w:t>
      </w:r>
      <w:r w:rsidR="00BB3D51">
        <w:rPr>
          <w:b/>
          <w:bCs/>
          <w:sz w:val="24"/>
          <w:szCs w:val="24"/>
        </w:rPr>
        <w:t>event-types</w:t>
      </w:r>
      <w:r w:rsidR="00861ADB" w:rsidRPr="00861ADB">
        <w:rPr>
          <w:bCs/>
          <w:sz w:val="24"/>
          <w:szCs w:val="24"/>
        </w:rPr>
        <w:t xml:space="preserve"> where applicable</w:t>
      </w:r>
      <w:r w:rsidRPr="00861ADB">
        <w:rPr>
          <w:sz w:val="24"/>
          <w:szCs w:val="24"/>
        </w:rPr>
        <w:t>.</w:t>
      </w:r>
      <w:r w:rsidRPr="00850E64">
        <w:rPr>
          <w:sz w:val="24"/>
          <w:szCs w:val="24"/>
        </w:rPr>
        <w:t xml:space="preserve"> To ensure clarity and effectiveness, the </w:t>
      </w:r>
      <w:r w:rsidR="00861ADB">
        <w:rPr>
          <w:b/>
          <w:bCs/>
          <w:sz w:val="24"/>
          <w:szCs w:val="24"/>
        </w:rPr>
        <w:t>a</w:t>
      </w:r>
      <w:r w:rsidR="006B6B77">
        <w:rPr>
          <w:b/>
          <w:bCs/>
          <w:sz w:val="24"/>
          <w:szCs w:val="24"/>
        </w:rPr>
        <w:t>lerting a</w:t>
      </w:r>
      <w:r w:rsidRPr="00850E64">
        <w:rPr>
          <w:b/>
          <w:bCs/>
          <w:sz w:val="24"/>
          <w:szCs w:val="24"/>
        </w:rPr>
        <w:t>gency</w:t>
      </w:r>
      <w:r w:rsidRPr="00850E64">
        <w:rPr>
          <w:sz w:val="24"/>
          <w:szCs w:val="24"/>
        </w:rPr>
        <w:t xml:space="preserve"> will draw upon </w:t>
      </w:r>
      <w:r w:rsidRPr="00850E64">
        <w:rPr>
          <w:b/>
          <w:bCs/>
          <w:sz w:val="24"/>
          <w:szCs w:val="24"/>
        </w:rPr>
        <w:t>historical data, research, scientific analysis, conventional wisdom, and established policies</w:t>
      </w:r>
      <w:r w:rsidRPr="00850E64">
        <w:rPr>
          <w:sz w:val="24"/>
          <w:szCs w:val="24"/>
        </w:rPr>
        <w:t xml:space="preserve"> for handling </w:t>
      </w:r>
      <w:r w:rsidRPr="00850E64">
        <w:rPr>
          <w:b/>
          <w:bCs/>
          <w:sz w:val="24"/>
          <w:szCs w:val="24"/>
        </w:rPr>
        <w:t>evacuation events</w:t>
      </w:r>
      <w:r w:rsidR="00861ADB">
        <w:rPr>
          <w:sz w:val="24"/>
          <w:szCs w:val="24"/>
        </w:rPr>
        <w:t xml:space="preserve"> and the secondary alert-worthy events as part of the larger alerting situation. </w:t>
      </w:r>
    </w:p>
    <w:p w14:paraId="607996AE" w14:textId="77777777" w:rsidR="008E408E" w:rsidRPr="0058422C" w:rsidRDefault="008E408E" w:rsidP="008E408E">
      <w:pPr>
        <w:pStyle w:val="ListParagraph"/>
        <w:ind w:left="360"/>
        <w:rPr>
          <w:sz w:val="24"/>
          <w:szCs w:val="24"/>
          <w:lang w:val="en-US"/>
        </w:rPr>
      </w:pPr>
    </w:p>
    <w:p w14:paraId="343E69E4" w14:textId="77777777" w:rsidR="00B53E54" w:rsidRDefault="00B53E54" w:rsidP="00C17DDB">
      <w:pPr>
        <w:pStyle w:val="ListParagraph"/>
        <w:numPr>
          <w:ilvl w:val="1"/>
          <w:numId w:val="34"/>
        </w:numPr>
        <w:rPr>
          <w:sz w:val="24"/>
          <w:szCs w:val="24"/>
          <w:lang w:val="en-US"/>
        </w:rPr>
      </w:pPr>
      <w:r w:rsidRPr="00850E64">
        <w:rPr>
          <w:sz w:val="24"/>
          <w:szCs w:val="24"/>
        </w:rPr>
        <w:t xml:space="preserve">The </w:t>
      </w:r>
      <w:r w:rsidRPr="00850E64">
        <w:rPr>
          <w:b/>
          <w:bCs/>
          <w:sz w:val="24"/>
          <w:szCs w:val="24"/>
        </w:rPr>
        <w:t>alerting agency</w:t>
      </w:r>
      <w:r w:rsidRPr="00850E64">
        <w:rPr>
          <w:sz w:val="24"/>
          <w:szCs w:val="24"/>
        </w:rPr>
        <w:t xml:space="preserve"> has identified a </w:t>
      </w:r>
      <w:r w:rsidRPr="00850E64">
        <w:rPr>
          <w:b/>
          <w:bCs/>
          <w:sz w:val="24"/>
          <w:szCs w:val="24"/>
        </w:rPr>
        <w:t>matching entry</w:t>
      </w:r>
      <w:r w:rsidRPr="00850E64">
        <w:rPr>
          <w:sz w:val="24"/>
          <w:szCs w:val="24"/>
        </w:rPr>
        <w:t xml:space="preserve"> in the </w:t>
      </w:r>
      <w:r w:rsidRPr="00850E64">
        <w:rPr>
          <w:b/>
          <w:bCs/>
          <w:sz w:val="24"/>
          <w:szCs w:val="24"/>
        </w:rPr>
        <w:t>OASIS Open Event Terms List</w:t>
      </w:r>
      <w:r w:rsidRPr="00850E64">
        <w:rPr>
          <w:sz w:val="24"/>
          <w:szCs w:val="24"/>
        </w:rPr>
        <w:t xml:space="preserve"> for </w:t>
      </w:r>
      <w:r w:rsidRPr="00850E64">
        <w:rPr>
          <w:b/>
          <w:bCs/>
          <w:sz w:val="24"/>
          <w:szCs w:val="24"/>
        </w:rPr>
        <w:t>“evacuation.”</w:t>
      </w:r>
      <w:r w:rsidRPr="00850E64">
        <w:rPr>
          <w:sz w:val="24"/>
          <w:szCs w:val="24"/>
        </w:rPr>
        <w:t xml:space="preserve"> As a result, any available </w:t>
      </w:r>
      <w:r w:rsidRPr="00850E64">
        <w:rPr>
          <w:b/>
          <w:bCs/>
          <w:sz w:val="24"/>
          <w:szCs w:val="24"/>
        </w:rPr>
        <w:t>information</w:t>
      </w:r>
      <w:r w:rsidRPr="00850E64">
        <w:rPr>
          <w:sz w:val="24"/>
          <w:szCs w:val="24"/>
        </w:rPr>
        <w:t xml:space="preserve"> related to the </w:t>
      </w:r>
      <w:r w:rsidRPr="00850E64">
        <w:rPr>
          <w:b/>
          <w:bCs/>
          <w:sz w:val="24"/>
          <w:szCs w:val="24"/>
        </w:rPr>
        <w:t>OASIS Open Event Term “evacuation”</w:t>
      </w:r>
      <w:r w:rsidRPr="00850E64">
        <w:rPr>
          <w:sz w:val="24"/>
          <w:szCs w:val="24"/>
        </w:rPr>
        <w:t xml:space="preserve"> can now be </w:t>
      </w:r>
      <w:r w:rsidRPr="00850E64">
        <w:rPr>
          <w:b/>
          <w:bCs/>
          <w:sz w:val="24"/>
          <w:szCs w:val="24"/>
        </w:rPr>
        <w:t>integrated</w:t>
      </w:r>
      <w:r w:rsidRPr="00850E64">
        <w:rPr>
          <w:sz w:val="24"/>
          <w:szCs w:val="24"/>
        </w:rPr>
        <w:t xml:space="preserve"> into the </w:t>
      </w:r>
      <w:r w:rsidRPr="00850E64">
        <w:rPr>
          <w:b/>
          <w:bCs/>
          <w:sz w:val="24"/>
          <w:szCs w:val="24"/>
        </w:rPr>
        <w:t>originating CAP process</w:t>
      </w:r>
      <w:r w:rsidRPr="00850E64">
        <w:rPr>
          <w:sz w:val="24"/>
          <w:szCs w:val="24"/>
        </w:rPr>
        <w:t>.</w:t>
      </w:r>
    </w:p>
    <w:p w14:paraId="17659F06" w14:textId="77777777" w:rsidR="00B53E54" w:rsidRPr="00B53E54" w:rsidRDefault="00B53E54" w:rsidP="00B53E54">
      <w:pPr>
        <w:pStyle w:val="ListParagraph"/>
        <w:ind w:left="1080"/>
        <w:rPr>
          <w:sz w:val="24"/>
          <w:szCs w:val="24"/>
          <w:lang w:val="en-US"/>
        </w:rPr>
      </w:pPr>
    </w:p>
    <w:p w14:paraId="33967611" w14:textId="2B62C0BA" w:rsidR="008E408E" w:rsidRPr="00BB3D51" w:rsidRDefault="00850E64" w:rsidP="00C17DDB">
      <w:pPr>
        <w:pStyle w:val="ListParagraph"/>
        <w:numPr>
          <w:ilvl w:val="2"/>
          <w:numId w:val="34"/>
        </w:numPr>
        <w:rPr>
          <w:sz w:val="24"/>
          <w:szCs w:val="24"/>
          <w:lang w:val="en-US"/>
        </w:rPr>
      </w:pPr>
      <w:r>
        <w:rPr>
          <w:sz w:val="24"/>
          <w:szCs w:val="24"/>
        </w:rPr>
        <w:t>A</w:t>
      </w:r>
      <w:r w:rsidRPr="00850E64">
        <w:rPr>
          <w:sz w:val="24"/>
          <w:szCs w:val="24"/>
        </w:rPr>
        <w:t xml:space="preserve">nalysis of the </w:t>
      </w:r>
      <w:r w:rsidRPr="00850E64">
        <w:rPr>
          <w:b/>
          <w:bCs/>
          <w:sz w:val="24"/>
          <w:szCs w:val="24"/>
        </w:rPr>
        <w:t>alerting agency’s event type</w:t>
      </w:r>
      <w:r>
        <w:rPr>
          <w:sz w:val="24"/>
          <w:szCs w:val="24"/>
        </w:rPr>
        <w:t xml:space="preserve"> </w:t>
      </w:r>
      <w:r w:rsidRPr="00850E64">
        <w:rPr>
          <w:b/>
          <w:bCs/>
          <w:sz w:val="24"/>
          <w:szCs w:val="24"/>
        </w:rPr>
        <w:t>“evacuation”</w:t>
      </w:r>
      <w:r>
        <w:rPr>
          <w:sz w:val="24"/>
          <w:szCs w:val="24"/>
        </w:rPr>
        <w:t xml:space="preserve"> </w:t>
      </w:r>
      <w:r w:rsidRPr="00850E64">
        <w:rPr>
          <w:sz w:val="24"/>
          <w:szCs w:val="24"/>
        </w:rPr>
        <w:t xml:space="preserve">determines that the appropriate </w:t>
      </w:r>
      <w:r w:rsidRPr="00850E64">
        <w:rPr>
          <w:b/>
          <w:bCs/>
          <w:sz w:val="24"/>
          <w:szCs w:val="24"/>
        </w:rPr>
        <w:t>CAP category</w:t>
      </w:r>
      <w:r w:rsidRPr="00850E64">
        <w:rPr>
          <w:sz w:val="24"/>
          <w:szCs w:val="24"/>
        </w:rPr>
        <w:t xml:space="preserve"> for this </w:t>
      </w:r>
      <w:r w:rsidRPr="00850E64">
        <w:rPr>
          <w:b/>
          <w:bCs/>
          <w:sz w:val="24"/>
          <w:szCs w:val="24"/>
        </w:rPr>
        <w:t>event of interest</w:t>
      </w:r>
      <w:r w:rsidRPr="00850E64">
        <w:rPr>
          <w:sz w:val="24"/>
          <w:szCs w:val="24"/>
        </w:rPr>
        <w:t xml:space="preserve"> is </w:t>
      </w:r>
      <w:r w:rsidRPr="00850E64">
        <w:rPr>
          <w:b/>
          <w:bCs/>
          <w:sz w:val="24"/>
          <w:szCs w:val="24"/>
        </w:rPr>
        <w:t>“Safety.”</w:t>
      </w:r>
      <w:r w:rsidRPr="00850E64">
        <w:rPr>
          <w:sz w:val="24"/>
          <w:szCs w:val="24"/>
        </w:rPr>
        <w:t xml:space="preserve"> This </w:t>
      </w:r>
      <w:r w:rsidR="00861ADB" w:rsidRPr="00861ADB">
        <w:rPr>
          <w:b/>
          <w:sz w:val="24"/>
          <w:szCs w:val="24"/>
        </w:rPr>
        <w:t>CAP</w:t>
      </w:r>
      <w:r w:rsidR="00861ADB">
        <w:rPr>
          <w:sz w:val="24"/>
          <w:szCs w:val="24"/>
        </w:rPr>
        <w:t xml:space="preserve"> </w:t>
      </w:r>
      <w:r w:rsidRPr="00850E64">
        <w:rPr>
          <w:b/>
          <w:bCs/>
          <w:sz w:val="24"/>
          <w:szCs w:val="24"/>
        </w:rPr>
        <w:t>category assignment</w:t>
      </w:r>
      <w:r w:rsidRPr="00850E64">
        <w:rPr>
          <w:sz w:val="24"/>
          <w:szCs w:val="24"/>
        </w:rPr>
        <w:t xml:space="preserve"> was established through </w:t>
      </w:r>
      <w:r w:rsidRPr="00850E64">
        <w:rPr>
          <w:b/>
          <w:bCs/>
          <w:sz w:val="24"/>
          <w:szCs w:val="24"/>
        </w:rPr>
        <w:t>business research</w:t>
      </w:r>
      <w:r w:rsidRPr="00850E64">
        <w:rPr>
          <w:sz w:val="24"/>
          <w:szCs w:val="24"/>
        </w:rPr>
        <w:t xml:space="preserve"> conducted </w:t>
      </w:r>
      <w:r w:rsidRPr="00850E64">
        <w:rPr>
          <w:b/>
          <w:bCs/>
          <w:sz w:val="24"/>
          <w:szCs w:val="24"/>
        </w:rPr>
        <w:t>well before</w:t>
      </w:r>
      <w:r w:rsidRPr="00850E64">
        <w:rPr>
          <w:sz w:val="24"/>
          <w:szCs w:val="24"/>
        </w:rPr>
        <w:t xml:space="preserve"> the actual event</w:t>
      </w:r>
      <w:r w:rsidR="00861ADB">
        <w:rPr>
          <w:sz w:val="24"/>
          <w:szCs w:val="24"/>
        </w:rPr>
        <w:t xml:space="preserve"> is to be alerted</w:t>
      </w:r>
      <w:r w:rsidRPr="00850E64">
        <w:rPr>
          <w:sz w:val="24"/>
          <w:szCs w:val="24"/>
        </w:rPr>
        <w:t>.</w:t>
      </w:r>
    </w:p>
    <w:p w14:paraId="28E462BF" w14:textId="77777777" w:rsidR="00BB3D51" w:rsidRPr="00BB3D51" w:rsidRDefault="00BB3D51" w:rsidP="00BB3D51">
      <w:pPr>
        <w:pStyle w:val="ListParagraph"/>
        <w:ind w:left="1080"/>
        <w:rPr>
          <w:sz w:val="24"/>
          <w:szCs w:val="24"/>
          <w:highlight w:val="yellow"/>
          <w:lang w:val="en-US"/>
        </w:rPr>
      </w:pPr>
    </w:p>
    <w:p w14:paraId="4CE546BF" w14:textId="219C2BC5" w:rsidR="00BB3D51" w:rsidRPr="00B53E54" w:rsidRDefault="00B53E54" w:rsidP="00C17DDB">
      <w:pPr>
        <w:pStyle w:val="ListParagraph"/>
        <w:numPr>
          <w:ilvl w:val="2"/>
          <w:numId w:val="34"/>
        </w:numPr>
        <w:rPr>
          <w:sz w:val="24"/>
          <w:szCs w:val="24"/>
          <w:lang w:val="en-US"/>
        </w:rPr>
      </w:pPr>
      <w:r>
        <w:rPr>
          <w:sz w:val="24"/>
          <w:szCs w:val="24"/>
        </w:rPr>
        <w:t xml:space="preserve">All </w:t>
      </w:r>
      <w:r w:rsidRPr="00B53E54">
        <w:rPr>
          <w:sz w:val="24"/>
          <w:szCs w:val="24"/>
        </w:rPr>
        <w:t xml:space="preserve">other events-of-interest </w:t>
      </w:r>
      <w:r>
        <w:rPr>
          <w:sz w:val="24"/>
          <w:szCs w:val="24"/>
        </w:rPr>
        <w:t xml:space="preserve">in the larger alerting situation </w:t>
      </w:r>
      <w:r w:rsidRPr="00B53E54">
        <w:rPr>
          <w:sz w:val="24"/>
          <w:szCs w:val="24"/>
        </w:rPr>
        <w:t xml:space="preserve">would also undergo this </w:t>
      </w:r>
      <w:r>
        <w:rPr>
          <w:sz w:val="24"/>
          <w:szCs w:val="24"/>
        </w:rPr>
        <w:t xml:space="preserve">same </w:t>
      </w:r>
      <w:r w:rsidR="00861ADB">
        <w:rPr>
          <w:sz w:val="24"/>
          <w:szCs w:val="24"/>
        </w:rPr>
        <w:t>analysis to compliment the evacuation event-of-interest.</w:t>
      </w:r>
    </w:p>
    <w:p w14:paraId="2E3C3063" w14:textId="77777777" w:rsidR="008E408E" w:rsidRPr="0058422C" w:rsidRDefault="008E408E" w:rsidP="008E408E">
      <w:pPr>
        <w:pStyle w:val="ListParagraph"/>
        <w:rPr>
          <w:sz w:val="24"/>
          <w:szCs w:val="24"/>
          <w:lang w:val="en-US"/>
        </w:rPr>
      </w:pPr>
    </w:p>
    <w:p w14:paraId="48CEC9B1" w14:textId="66102E5E" w:rsidR="003B2C5C" w:rsidRPr="003B2C5C" w:rsidRDefault="006213C2" w:rsidP="00C17DDB">
      <w:pPr>
        <w:pStyle w:val="ListParagraph"/>
        <w:numPr>
          <w:ilvl w:val="0"/>
          <w:numId w:val="34"/>
        </w:numPr>
        <w:rPr>
          <w:sz w:val="24"/>
          <w:szCs w:val="24"/>
          <w:lang w:val="en-US"/>
        </w:rPr>
      </w:pPr>
      <w:r w:rsidRPr="00CA205F">
        <w:rPr>
          <w:sz w:val="24"/>
          <w:szCs w:val="24"/>
          <w:lang w:val="en-US"/>
        </w:rPr>
        <w:t xml:space="preserve">For the </w:t>
      </w:r>
      <w:r w:rsidR="00D917C4" w:rsidRPr="00850E64">
        <w:rPr>
          <w:b/>
          <w:sz w:val="24"/>
          <w:szCs w:val="24"/>
          <w:lang w:val="en-US"/>
        </w:rPr>
        <w:t>levee collapse</w:t>
      </w:r>
      <w:r w:rsidR="00D917C4" w:rsidRPr="00CA205F">
        <w:rPr>
          <w:sz w:val="24"/>
          <w:szCs w:val="24"/>
          <w:lang w:val="en-US"/>
        </w:rPr>
        <w:t xml:space="preserve"> </w:t>
      </w:r>
      <w:r w:rsidR="00B61EFB">
        <w:rPr>
          <w:sz w:val="24"/>
          <w:szCs w:val="24"/>
          <w:lang w:val="en-US"/>
        </w:rPr>
        <w:t>event</w:t>
      </w:r>
      <w:r w:rsidR="00F0320A">
        <w:rPr>
          <w:sz w:val="24"/>
          <w:szCs w:val="24"/>
          <w:lang w:val="en-US"/>
        </w:rPr>
        <w:t xml:space="preserve">, see bullet </w:t>
      </w:r>
      <w:r w:rsidR="006B6B77">
        <w:rPr>
          <w:sz w:val="24"/>
          <w:szCs w:val="24"/>
          <w:lang w:val="en-US"/>
        </w:rPr>
        <w:t>17</w:t>
      </w:r>
      <w:r w:rsidRPr="00CA205F">
        <w:rPr>
          <w:sz w:val="24"/>
          <w:szCs w:val="24"/>
          <w:lang w:val="en-US"/>
        </w:rPr>
        <w:t xml:space="preserve"> in the simple analysis above.</w:t>
      </w:r>
      <w:r w:rsidR="00F0320A">
        <w:rPr>
          <w:sz w:val="24"/>
          <w:szCs w:val="24"/>
          <w:lang w:val="en-US"/>
        </w:rPr>
        <w:t xml:space="preserve"> The </w:t>
      </w:r>
      <w:r w:rsidR="00F0320A" w:rsidRPr="00850E64">
        <w:rPr>
          <w:b/>
          <w:sz w:val="24"/>
          <w:szCs w:val="24"/>
          <w:lang w:val="en-US"/>
        </w:rPr>
        <w:t>rainfall</w:t>
      </w:r>
      <w:r w:rsidR="00F0320A">
        <w:rPr>
          <w:sz w:val="24"/>
          <w:szCs w:val="24"/>
          <w:lang w:val="en-US"/>
        </w:rPr>
        <w:t xml:space="preserve"> event is treated in the same manner.</w:t>
      </w:r>
    </w:p>
    <w:p w14:paraId="7DBA6532" w14:textId="77777777" w:rsidR="003B2C5C" w:rsidRPr="003B2C5C" w:rsidRDefault="003B2C5C" w:rsidP="003B2C5C">
      <w:pPr>
        <w:pStyle w:val="ListParagraph"/>
        <w:ind w:left="360"/>
      </w:pPr>
    </w:p>
    <w:p w14:paraId="4639337B" w14:textId="4D11FFBA" w:rsidR="00850E64" w:rsidRPr="00850E64" w:rsidRDefault="00861ADB" w:rsidP="00C17DDB">
      <w:pPr>
        <w:pStyle w:val="ListParagraph"/>
        <w:numPr>
          <w:ilvl w:val="0"/>
          <w:numId w:val="34"/>
        </w:numPr>
      </w:pPr>
      <w:r>
        <w:rPr>
          <w:sz w:val="24"/>
          <w:szCs w:val="24"/>
        </w:rPr>
        <w:t>Note that f</w:t>
      </w:r>
      <w:r w:rsidR="00850E64" w:rsidRPr="00850E64">
        <w:rPr>
          <w:sz w:val="24"/>
          <w:szCs w:val="24"/>
        </w:rPr>
        <w:t xml:space="preserve">or any </w:t>
      </w:r>
      <w:r w:rsidR="00850E64" w:rsidRPr="00850E64">
        <w:rPr>
          <w:b/>
          <w:bCs/>
          <w:sz w:val="24"/>
          <w:szCs w:val="24"/>
        </w:rPr>
        <w:t>one event of interest</w:t>
      </w:r>
      <w:r w:rsidR="00850E64" w:rsidRPr="00850E64">
        <w:rPr>
          <w:sz w:val="24"/>
          <w:szCs w:val="24"/>
        </w:rPr>
        <w:t xml:space="preserve">, all other </w:t>
      </w:r>
      <w:r w:rsidR="00850E64" w:rsidRPr="00850E64">
        <w:rPr>
          <w:b/>
          <w:bCs/>
          <w:sz w:val="24"/>
          <w:szCs w:val="24"/>
        </w:rPr>
        <w:t>events</w:t>
      </w:r>
      <w:r w:rsidR="00850E64">
        <w:rPr>
          <w:b/>
          <w:bCs/>
          <w:sz w:val="24"/>
          <w:szCs w:val="24"/>
        </w:rPr>
        <w:t xml:space="preserve"> - </w:t>
      </w:r>
      <w:r w:rsidR="00850E64" w:rsidRPr="00850E64">
        <w:rPr>
          <w:sz w:val="24"/>
          <w:szCs w:val="24"/>
        </w:rPr>
        <w:t>including additional</w:t>
      </w:r>
      <w:r>
        <w:rPr>
          <w:sz w:val="24"/>
          <w:szCs w:val="24"/>
        </w:rPr>
        <w:t xml:space="preserve"> newly created</w:t>
      </w:r>
      <w:r w:rsidR="00850E64" w:rsidRPr="00850E64">
        <w:rPr>
          <w:sz w:val="24"/>
          <w:szCs w:val="24"/>
        </w:rPr>
        <w:t xml:space="preserve"> </w:t>
      </w:r>
      <w:r w:rsidR="00850E64" w:rsidRPr="00850E64">
        <w:rPr>
          <w:b/>
          <w:bCs/>
          <w:sz w:val="24"/>
          <w:szCs w:val="24"/>
        </w:rPr>
        <w:t>events of interest</w:t>
      </w:r>
      <w:r w:rsidR="00850E64">
        <w:rPr>
          <w:b/>
          <w:bCs/>
          <w:sz w:val="24"/>
          <w:szCs w:val="24"/>
        </w:rPr>
        <w:t xml:space="preserve"> - </w:t>
      </w:r>
      <w:r w:rsidR="00850E64" w:rsidRPr="00850E64">
        <w:rPr>
          <w:sz w:val="24"/>
          <w:szCs w:val="24"/>
        </w:rPr>
        <w:t xml:space="preserve">are classified as </w:t>
      </w:r>
      <w:r w:rsidR="00850E64" w:rsidRPr="00850E64">
        <w:rPr>
          <w:b/>
          <w:bCs/>
          <w:sz w:val="24"/>
          <w:szCs w:val="24"/>
        </w:rPr>
        <w:t>associated secondary events</w:t>
      </w:r>
      <w:r w:rsidR="00850E64" w:rsidRPr="00850E64">
        <w:rPr>
          <w:sz w:val="24"/>
          <w:szCs w:val="24"/>
        </w:rPr>
        <w:t xml:space="preserve"> related to the primary event.</w:t>
      </w:r>
    </w:p>
    <w:p w14:paraId="61B33C88" w14:textId="77777777" w:rsidR="00850E64" w:rsidRDefault="00850E64" w:rsidP="00850E64">
      <w:pPr>
        <w:pStyle w:val="ListParagraph"/>
        <w:ind w:left="1080"/>
        <w:rPr>
          <w:sz w:val="24"/>
          <w:szCs w:val="24"/>
        </w:rPr>
      </w:pPr>
    </w:p>
    <w:p w14:paraId="1B78CB8E" w14:textId="3EBC87D1" w:rsidR="00850E64" w:rsidRPr="00850E64" w:rsidRDefault="00850E64" w:rsidP="00C17DDB">
      <w:pPr>
        <w:pStyle w:val="ListParagraph"/>
        <w:numPr>
          <w:ilvl w:val="1"/>
          <w:numId w:val="34"/>
        </w:numPr>
        <w:rPr>
          <w:sz w:val="24"/>
          <w:szCs w:val="24"/>
        </w:rPr>
      </w:pPr>
      <w:r w:rsidRPr="00850E64">
        <w:rPr>
          <w:sz w:val="24"/>
          <w:szCs w:val="24"/>
        </w:rPr>
        <w:t xml:space="preserve">In this situation, </w:t>
      </w:r>
      <w:r w:rsidRPr="00850E64">
        <w:rPr>
          <w:b/>
          <w:bCs/>
          <w:sz w:val="24"/>
          <w:szCs w:val="24"/>
        </w:rPr>
        <w:t>rainfall, levee collapse, and emergency water barrier operations</w:t>
      </w:r>
      <w:r w:rsidRPr="00850E64">
        <w:rPr>
          <w:sz w:val="24"/>
          <w:szCs w:val="24"/>
        </w:rPr>
        <w:t xml:space="preserve"> do </w:t>
      </w:r>
      <w:r w:rsidRPr="00850E64">
        <w:rPr>
          <w:b/>
          <w:bCs/>
          <w:sz w:val="24"/>
          <w:szCs w:val="24"/>
        </w:rPr>
        <w:t>not qualify</w:t>
      </w:r>
      <w:r w:rsidRPr="00850E64">
        <w:rPr>
          <w:sz w:val="24"/>
          <w:szCs w:val="24"/>
        </w:rPr>
        <w:t xml:space="preserve"> as </w:t>
      </w:r>
      <w:r w:rsidRPr="00850E64">
        <w:rPr>
          <w:b/>
          <w:bCs/>
          <w:sz w:val="24"/>
          <w:szCs w:val="24"/>
        </w:rPr>
        <w:t>events of interest</w:t>
      </w:r>
      <w:r w:rsidRPr="00850E64">
        <w:rPr>
          <w:sz w:val="24"/>
          <w:szCs w:val="24"/>
        </w:rPr>
        <w:t xml:space="preserve"> for alerting purposes. However, they are still </w:t>
      </w:r>
      <w:r w:rsidRPr="00850E64">
        <w:rPr>
          <w:b/>
          <w:bCs/>
          <w:sz w:val="24"/>
          <w:szCs w:val="24"/>
        </w:rPr>
        <w:t>relevant</w:t>
      </w:r>
      <w:r w:rsidRPr="00850E64">
        <w:rPr>
          <w:sz w:val="24"/>
          <w:szCs w:val="24"/>
        </w:rPr>
        <w:t xml:space="preserve"> and may provide </w:t>
      </w:r>
      <w:r w:rsidRPr="00850E64">
        <w:rPr>
          <w:b/>
          <w:bCs/>
          <w:sz w:val="24"/>
          <w:szCs w:val="24"/>
        </w:rPr>
        <w:t>valuable contextual information</w:t>
      </w:r>
      <w:r w:rsidRPr="00850E64">
        <w:rPr>
          <w:sz w:val="24"/>
          <w:szCs w:val="24"/>
        </w:rPr>
        <w:t>.</w:t>
      </w:r>
    </w:p>
    <w:p w14:paraId="0D00E047" w14:textId="77777777" w:rsidR="00850E64" w:rsidRDefault="00850E64" w:rsidP="00850E64">
      <w:pPr>
        <w:pStyle w:val="ListParagraph"/>
        <w:ind w:left="1080"/>
        <w:rPr>
          <w:sz w:val="24"/>
          <w:szCs w:val="24"/>
        </w:rPr>
      </w:pPr>
    </w:p>
    <w:p w14:paraId="188BFA0A" w14:textId="21D625EA" w:rsidR="00AA63EA" w:rsidRDefault="00850E64" w:rsidP="00C17DDB">
      <w:pPr>
        <w:pStyle w:val="ListParagraph"/>
        <w:numPr>
          <w:ilvl w:val="2"/>
          <w:numId w:val="34"/>
        </w:numPr>
        <w:rPr>
          <w:sz w:val="24"/>
          <w:szCs w:val="24"/>
        </w:rPr>
      </w:pPr>
      <w:r w:rsidRPr="00850E64">
        <w:rPr>
          <w:sz w:val="24"/>
          <w:szCs w:val="24"/>
        </w:rPr>
        <w:t xml:space="preserve">These </w:t>
      </w:r>
      <w:r w:rsidRPr="00850E64">
        <w:rPr>
          <w:b/>
          <w:bCs/>
          <w:sz w:val="24"/>
          <w:szCs w:val="24"/>
        </w:rPr>
        <w:t>events</w:t>
      </w:r>
      <w:r w:rsidRPr="00850E64">
        <w:rPr>
          <w:sz w:val="24"/>
          <w:szCs w:val="24"/>
        </w:rPr>
        <w:t xml:space="preserve"> contribute to the </w:t>
      </w:r>
      <w:r w:rsidRPr="00850E64">
        <w:rPr>
          <w:b/>
          <w:bCs/>
          <w:sz w:val="24"/>
          <w:szCs w:val="24"/>
        </w:rPr>
        <w:t>overall story</w:t>
      </w:r>
      <w:r w:rsidRPr="00850E64">
        <w:rPr>
          <w:sz w:val="24"/>
          <w:szCs w:val="24"/>
        </w:rPr>
        <w:t xml:space="preserve"> within the </w:t>
      </w:r>
      <w:r w:rsidRPr="00850E64">
        <w:rPr>
          <w:b/>
          <w:bCs/>
          <w:sz w:val="24"/>
          <w:szCs w:val="24"/>
        </w:rPr>
        <w:t>alerting process</w:t>
      </w:r>
      <w:r w:rsidRPr="00850E64">
        <w:rPr>
          <w:sz w:val="24"/>
          <w:szCs w:val="24"/>
        </w:rPr>
        <w:t xml:space="preserve">. If any of them contain </w:t>
      </w:r>
      <w:r w:rsidRPr="00850E64">
        <w:rPr>
          <w:b/>
          <w:bCs/>
          <w:sz w:val="24"/>
          <w:szCs w:val="24"/>
        </w:rPr>
        <w:t>event-type information</w:t>
      </w:r>
      <w:r w:rsidRPr="00850E64">
        <w:rPr>
          <w:sz w:val="24"/>
          <w:szCs w:val="24"/>
        </w:rPr>
        <w:t xml:space="preserve">, that data should be </w:t>
      </w:r>
      <w:r w:rsidRPr="00850E64">
        <w:rPr>
          <w:b/>
          <w:bCs/>
          <w:sz w:val="24"/>
          <w:szCs w:val="24"/>
        </w:rPr>
        <w:t>readily available</w:t>
      </w:r>
      <w:r w:rsidRPr="00850E64">
        <w:rPr>
          <w:sz w:val="24"/>
          <w:szCs w:val="24"/>
        </w:rPr>
        <w:t xml:space="preserve"> for </w:t>
      </w:r>
      <w:r w:rsidRPr="00850E64">
        <w:rPr>
          <w:b/>
          <w:bCs/>
          <w:sz w:val="24"/>
          <w:szCs w:val="24"/>
        </w:rPr>
        <w:t>use as needed</w:t>
      </w:r>
      <w:r w:rsidRPr="00850E64">
        <w:rPr>
          <w:sz w:val="24"/>
          <w:szCs w:val="24"/>
        </w:rPr>
        <w:t>.</w:t>
      </w:r>
    </w:p>
    <w:p w14:paraId="3FCC7F6C" w14:textId="77777777" w:rsidR="00BB3D51" w:rsidRPr="00BB3D51" w:rsidRDefault="00BB3D51" w:rsidP="00BB3D51">
      <w:pPr>
        <w:pStyle w:val="ListParagraph"/>
        <w:ind w:left="360"/>
        <w:rPr>
          <w:highlight w:val="yellow"/>
        </w:rPr>
      </w:pPr>
    </w:p>
    <w:p w14:paraId="5F7B92AF" w14:textId="18D50925" w:rsidR="00BB3D51" w:rsidRPr="00BB3D51" w:rsidRDefault="00BB3D51" w:rsidP="00C17DDB">
      <w:pPr>
        <w:pStyle w:val="ListParagraph"/>
        <w:numPr>
          <w:ilvl w:val="0"/>
          <w:numId w:val="34"/>
        </w:numPr>
      </w:pPr>
      <w:r w:rsidRPr="00BB3D51">
        <w:rPr>
          <w:sz w:val="24"/>
          <w:szCs w:val="24"/>
        </w:rPr>
        <w:t xml:space="preserve">If the </w:t>
      </w:r>
      <w:r w:rsidRPr="00BB3D51">
        <w:rPr>
          <w:b/>
          <w:bCs/>
          <w:sz w:val="24"/>
          <w:szCs w:val="24"/>
        </w:rPr>
        <w:t>situation analysis</w:t>
      </w:r>
      <w:r w:rsidRPr="00BB3D51">
        <w:rPr>
          <w:sz w:val="24"/>
          <w:szCs w:val="24"/>
        </w:rPr>
        <w:t xml:space="preserve"> indicated that only a </w:t>
      </w:r>
      <w:r w:rsidRPr="00BB3D51">
        <w:rPr>
          <w:b/>
          <w:bCs/>
          <w:sz w:val="24"/>
          <w:szCs w:val="24"/>
        </w:rPr>
        <w:t>partial evacuation</w:t>
      </w:r>
      <w:r w:rsidRPr="00BB3D51">
        <w:rPr>
          <w:sz w:val="24"/>
          <w:szCs w:val="24"/>
        </w:rPr>
        <w:t xml:space="preserve"> is necessary for the larger </w:t>
      </w:r>
      <w:r w:rsidRPr="00BB3D51">
        <w:rPr>
          <w:b/>
          <w:bCs/>
          <w:sz w:val="24"/>
          <w:szCs w:val="24"/>
        </w:rPr>
        <w:t>impacted area</w:t>
      </w:r>
      <w:r w:rsidRPr="00BB3D51">
        <w:rPr>
          <w:sz w:val="24"/>
          <w:szCs w:val="24"/>
        </w:rPr>
        <w:t xml:space="preserve">, then for the </w:t>
      </w:r>
      <w:r w:rsidRPr="00BB3D51">
        <w:rPr>
          <w:b/>
          <w:sz w:val="24"/>
          <w:szCs w:val="24"/>
        </w:rPr>
        <w:t>non-evacuation</w:t>
      </w:r>
      <w:r w:rsidRPr="00BB3D51">
        <w:rPr>
          <w:sz w:val="24"/>
          <w:szCs w:val="24"/>
        </w:rPr>
        <w:t xml:space="preserve"> </w:t>
      </w:r>
      <w:r w:rsidRPr="00BB3D51">
        <w:rPr>
          <w:b/>
          <w:bCs/>
          <w:sz w:val="24"/>
          <w:szCs w:val="24"/>
        </w:rPr>
        <w:t>subset area-of-concern</w:t>
      </w:r>
      <w:r w:rsidRPr="00BB3D51">
        <w:rPr>
          <w:sz w:val="24"/>
          <w:szCs w:val="24"/>
        </w:rPr>
        <w:t xml:space="preserve">, a </w:t>
      </w:r>
      <w:r w:rsidRPr="00BB3D51">
        <w:rPr>
          <w:b/>
          <w:bCs/>
          <w:sz w:val="24"/>
          <w:szCs w:val="24"/>
        </w:rPr>
        <w:t>different primary event of interest</w:t>
      </w:r>
      <w:r w:rsidRPr="00BB3D51">
        <w:rPr>
          <w:sz w:val="24"/>
          <w:szCs w:val="24"/>
        </w:rPr>
        <w:t xml:space="preserve"> may be more appropriate. </w:t>
      </w:r>
      <w:r w:rsidRPr="00BB3D51">
        <w:rPr>
          <w:b/>
          <w:bCs/>
          <w:sz w:val="24"/>
          <w:szCs w:val="24"/>
        </w:rPr>
        <w:t>Evacuation</w:t>
      </w:r>
      <w:r w:rsidRPr="00BB3D51">
        <w:rPr>
          <w:sz w:val="24"/>
          <w:szCs w:val="24"/>
        </w:rPr>
        <w:t xml:space="preserve"> is not the </w:t>
      </w:r>
      <w:r w:rsidRPr="00BB3D51">
        <w:rPr>
          <w:b/>
          <w:bCs/>
          <w:sz w:val="24"/>
          <w:szCs w:val="24"/>
        </w:rPr>
        <w:t>top priority</w:t>
      </w:r>
      <w:r w:rsidRPr="00BB3D51">
        <w:rPr>
          <w:sz w:val="24"/>
          <w:szCs w:val="24"/>
        </w:rPr>
        <w:t xml:space="preserve"> in that other subset area.</w:t>
      </w:r>
    </w:p>
    <w:p w14:paraId="22B72DD3" w14:textId="77777777" w:rsidR="00BB3D51" w:rsidRPr="00BB3D51" w:rsidRDefault="00BB3D51" w:rsidP="00BB3D51">
      <w:pPr>
        <w:pStyle w:val="ListParagraph"/>
        <w:ind w:left="1080"/>
      </w:pPr>
    </w:p>
    <w:p w14:paraId="6865C0DB" w14:textId="437160C7" w:rsidR="00BB3D51" w:rsidRPr="00BB3D51" w:rsidRDefault="00BB3D51" w:rsidP="00C17DDB">
      <w:pPr>
        <w:pStyle w:val="ListParagraph"/>
        <w:numPr>
          <w:ilvl w:val="1"/>
          <w:numId w:val="34"/>
        </w:numPr>
      </w:pPr>
      <w:r w:rsidRPr="00BB3D51">
        <w:rPr>
          <w:sz w:val="24"/>
          <w:szCs w:val="24"/>
        </w:rPr>
        <w:t xml:space="preserve">The </w:t>
      </w:r>
      <w:r w:rsidRPr="00BB3D51">
        <w:rPr>
          <w:b/>
          <w:bCs/>
          <w:sz w:val="24"/>
          <w:szCs w:val="24"/>
        </w:rPr>
        <w:t>alerting agency</w:t>
      </w:r>
      <w:r w:rsidRPr="00BB3D51">
        <w:rPr>
          <w:sz w:val="24"/>
          <w:szCs w:val="24"/>
        </w:rPr>
        <w:t xml:space="preserve"> must decide whether to classify this </w:t>
      </w:r>
      <w:r w:rsidR="00861ADB">
        <w:rPr>
          <w:sz w:val="24"/>
          <w:szCs w:val="24"/>
        </w:rPr>
        <w:t xml:space="preserve">event situation </w:t>
      </w:r>
      <w:r w:rsidRPr="00BB3D51">
        <w:rPr>
          <w:sz w:val="24"/>
          <w:szCs w:val="24"/>
        </w:rPr>
        <w:t xml:space="preserve">as </w:t>
      </w:r>
      <w:r w:rsidRPr="00BB3D51">
        <w:rPr>
          <w:b/>
          <w:bCs/>
          <w:sz w:val="24"/>
          <w:szCs w:val="24"/>
        </w:rPr>
        <w:t>one situation</w:t>
      </w:r>
      <w:r w:rsidRPr="00BB3D51">
        <w:rPr>
          <w:sz w:val="24"/>
          <w:szCs w:val="24"/>
        </w:rPr>
        <w:t xml:space="preserve"> or </w:t>
      </w:r>
      <w:r w:rsidRPr="00BB3D51">
        <w:rPr>
          <w:b/>
          <w:bCs/>
          <w:sz w:val="24"/>
          <w:szCs w:val="24"/>
        </w:rPr>
        <w:t>two</w:t>
      </w:r>
      <w:r w:rsidRPr="00BB3D51">
        <w:rPr>
          <w:sz w:val="24"/>
          <w:szCs w:val="24"/>
        </w:rPr>
        <w:t xml:space="preserve">. If </w:t>
      </w:r>
      <w:r w:rsidRPr="00BB3D51">
        <w:rPr>
          <w:b/>
          <w:bCs/>
          <w:sz w:val="24"/>
          <w:szCs w:val="24"/>
        </w:rPr>
        <w:t>two</w:t>
      </w:r>
      <w:r w:rsidRPr="00BB3D51">
        <w:rPr>
          <w:sz w:val="24"/>
          <w:szCs w:val="24"/>
        </w:rPr>
        <w:t xml:space="preserve">, the </w:t>
      </w:r>
      <w:r w:rsidRPr="00BB3D51">
        <w:rPr>
          <w:b/>
          <w:bCs/>
          <w:sz w:val="24"/>
          <w:szCs w:val="24"/>
        </w:rPr>
        <w:t>flash flood</w:t>
      </w:r>
      <w:r w:rsidRPr="00BB3D51">
        <w:rPr>
          <w:bCs/>
          <w:sz w:val="24"/>
          <w:szCs w:val="24"/>
        </w:rPr>
        <w:t xml:space="preserve"> or </w:t>
      </w:r>
      <w:r w:rsidRPr="00BB3D51">
        <w:rPr>
          <w:b/>
          <w:bCs/>
          <w:sz w:val="24"/>
          <w:szCs w:val="24"/>
        </w:rPr>
        <w:t>flood</w:t>
      </w:r>
      <w:r w:rsidRPr="00BB3D51">
        <w:rPr>
          <w:sz w:val="24"/>
          <w:szCs w:val="24"/>
        </w:rPr>
        <w:t xml:space="preserve"> could take the </w:t>
      </w:r>
      <w:proofErr w:type="spellStart"/>
      <w:r w:rsidRPr="00BB3D51">
        <w:rPr>
          <w:sz w:val="24"/>
          <w:szCs w:val="24"/>
        </w:rPr>
        <w:t>positon</w:t>
      </w:r>
      <w:proofErr w:type="spellEnd"/>
      <w:r w:rsidRPr="00BB3D51">
        <w:rPr>
          <w:sz w:val="24"/>
          <w:szCs w:val="24"/>
        </w:rPr>
        <w:t xml:space="preserve"> of </w:t>
      </w:r>
      <w:r w:rsidRPr="00BB3D51">
        <w:rPr>
          <w:b/>
          <w:bCs/>
          <w:sz w:val="24"/>
          <w:szCs w:val="24"/>
        </w:rPr>
        <w:t>primary event of interest</w:t>
      </w:r>
      <w:r w:rsidR="00861ADB">
        <w:rPr>
          <w:sz w:val="24"/>
          <w:szCs w:val="24"/>
        </w:rPr>
        <w:t xml:space="preserve"> in the</w:t>
      </w:r>
      <w:r w:rsidRPr="00BB3D51">
        <w:rPr>
          <w:sz w:val="24"/>
          <w:szCs w:val="24"/>
        </w:rPr>
        <w:t xml:space="preserve"> </w:t>
      </w:r>
      <w:r w:rsidRPr="00BB3D51">
        <w:rPr>
          <w:b/>
          <w:bCs/>
          <w:sz w:val="24"/>
          <w:szCs w:val="24"/>
        </w:rPr>
        <w:t>other situation</w:t>
      </w:r>
      <w:r w:rsidR="00861ADB">
        <w:rPr>
          <w:sz w:val="24"/>
          <w:szCs w:val="24"/>
        </w:rPr>
        <w:t xml:space="preserve"> that does not involve an </w:t>
      </w:r>
      <w:r w:rsidR="00861ADB" w:rsidRPr="00861ADB">
        <w:rPr>
          <w:b/>
          <w:sz w:val="24"/>
          <w:szCs w:val="24"/>
        </w:rPr>
        <w:t>evacuation</w:t>
      </w:r>
      <w:r w:rsidR="00861ADB">
        <w:rPr>
          <w:sz w:val="24"/>
          <w:szCs w:val="24"/>
        </w:rPr>
        <w:t>.</w:t>
      </w:r>
    </w:p>
    <w:p w14:paraId="22A47D28" w14:textId="77777777" w:rsidR="00BB3D51" w:rsidRPr="00BB3D51" w:rsidRDefault="00BB3D51" w:rsidP="00BB3D51">
      <w:pPr>
        <w:pStyle w:val="ListParagraph"/>
        <w:ind w:left="1080"/>
      </w:pPr>
    </w:p>
    <w:p w14:paraId="1B623B14" w14:textId="00F8002B" w:rsidR="00BB3D51" w:rsidRPr="00BB3D51" w:rsidRDefault="00BB3D51" w:rsidP="00C17DDB">
      <w:pPr>
        <w:pStyle w:val="ListParagraph"/>
        <w:numPr>
          <w:ilvl w:val="1"/>
          <w:numId w:val="34"/>
        </w:numPr>
      </w:pPr>
      <w:r w:rsidRPr="00BB3D51">
        <w:rPr>
          <w:sz w:val="24"/>
          <w:szCs w:val="24"/>
        </w:rPr>
        <w:t xml:space="preserve">A possible </w:t>
      </w:r>
      <w:r w:rsidR="00861ADB">
        <w:rPr>
          <w:b/>
          <w:bCs/>
          <w:sz w:val="24"/>
          <w:szCs w:val="24"/>
        </w:rPr>
        <w:t>directive</w:t>
      </w:r>
      <w:r w:rsidRPr="00BB3D51">
        <w:rPr>
          <w:sz w:val="24"/>
          <w:szCs w:val="24"/>
        </w:rPr>
        <w:t xml:space="preserve"> in </w:t>
      </w:r>
      <w:r w:rsidRPr="00BB3D51">
        <w:rPr>
          <w:b/>
          <w:bCs/>
          <w:sz w:val="24"/>
          <w:szCs w:val="24"/>
        </w:rPr>
        <w:t xml:space="preserve">both subset areas </w:t>
      </w:r>
      <w:r w:rsidRPr="00BB3D51">
        <w:rPr>
          <w:sz w:val="24"/>
          <w:szCs w:val="24"/>
        </w:rPr>
        <w:t xml:space="preserve">would be to </w:t>
      </w:r>
      <w:r w:rsidRPr="00BB3D51">
        <w:rPr>
          <w:b/>
          <w:bCs/>
          <w:sz w:val="24"/>
          <w:szCs w:val="24"/>
        </w:rPr>
        <w:t>encourage ongoing monitoring</w:t>
      </w:r>
      <w:r w:rsidRPr="00BB3D51">
        <w:rPr>
          <w:sz w:val="24"/>
          <w:szCs w:val="24"/>
        </w:rPr>
        <w:t xml:space="preserve"> for </w:t>
      </w:r>
      <w:r w:rsidRPr="00BB3D51">
        <w:rPr>
          <w:b/>
          <w:bCs/>
          <w:sz w:val="24"/>
          <w:szCs w:val="24"/>
        </w:rPr>
        <w:t>updated messages</w:t>
      </w:r>
      <w:r w:rsidR="00861ADB">
        <w:rPr>
          <w:sz w:val="24"/>
          <w:szCs w:val="24"/>
        </w:rPr>
        <w:t xml:space="preserve">. In changing situations, especially complex-event alerting situations, the </w:t>
      </w:r>
      <w:r w:rsidRPr="00BB3D51">
        <w:rPr>
          <w:b/>
          <w:bCs/>
          <w:sz w:val="24"/>
          <w:szCs w:val="24"/>
        </w:rPr>
        <w:t>primary event of interest</w:t>
      </w:r>
      <w:r w:rsidR="00861ADB">
        <w:rPr>
          <w:b/>
          <w:bCs/>
          <w:sz w:val="24"/>
          <w:szCs w:val="24"/>
        </w:rPr>
        <w:t>,</w:t>
      </w:r>
      <w:r w:rsidRPr="00BB3D51">
        <w:rPr>
          <w:sz w:val="24"/>
          <w:szCs w:val="24"/>
        </w:rPr>
        <w:t xml:space="preserve"> areas</w:t>
      </w:r>
      <w:r w:rsidR="00ED061B">
        <w:rPr>
          <w:sz w:val="24"/>
          <w:szCs w:val="24"/>
        </w:rPr>
        <w:t>,</w:t>
      </w:r>
      <w:r w:rsidRPr="00BB3D51">
        <w:rPr>
          <w:sz w:val="24"/>
          <w:szCs w:val="24"/>
        </w:rPr>
        <w:t xml:space="preserve"> and timing</w:t>
      </w:r>
      <w:r w:rsidR="00ED061B">
        <w:rPr>
          <w:sz w:val="24"/>
          <w:szCs w:val="24"/>
        </w:rPr>
        <w:t>,</w:t>
      </w:r>
      <w:r w:rsidRPr="00BB3D51">
        <w:rPr>
          <w:sz w:val="24"/>
          <w:szCs w:val="24"/>
        </w:rPr>
        <w:t xml:space="preserve"> </w:t>
      </w:r>
      <w:r w:rsidR="00861ADB">
        <w:rPr>
          <w:sz w:val="24"/>
          <w:szCs w:val="24"/>
        </w:rPr>
        <w:t xml:space="preserve">can easily </w:t>
      </w:r>
      <w:r w:rsidRPr="00BB3D51">
        <w:rPr>
          <w:sz w:val="24"/>
          <w:szCs w:val="24"/>
        </w:rPr>
        <w:t>shift</w:t>
      </w:r>
      <w:r w:rsidR="00861ADB">
        <w:rPr>
          <w:sz w:val="24"/>
          <w:szCs w:val="24"/>
        </w:rPr>
        <w:t xml:space="preserve"> and evolve</w:t>
      </w:r>
      <w:r w:rsidRPr="00BB3D51">
        <w:rPr>
          <w:sz w:val="24"/>
          <w:szCs w:val="24"/>
        </w:rPr>
        <w:t>.</w:t>
      </w:r>
    </w:p>
    <w:p w14:paraId="5ADC71BD" w14:textId="7DC9CB18" w:rsidR="008E408E" w:rsidRDefault="008E408E">
      <w:pPr>
        <w:rPr>
          <w:rFonts w:eastAsia="Times New Roman" w:cstheme="minorHAnsi"/>
          <w:bCs/>
          <w:iCs/>
          <w:color w:val="446CAA"/>
          <w:kern w:val="32"/>
          <w:sz w:val="32"/>
          <w:szCs w:val="36"/>
          <w:lang w:val="en-US"/>
        </w:rPr>
      </w:pPr>
    </w:p>
    <w:p w14:paraId="1FE28AE2" w14:textId="77777777" w:rsidR="00BB3D51" w:rsidRDefault="00BB3D51">
      <w:pPr>
        <w:rPr>
          <w:rFonts w:eastAsia="Times New Roman" w:cstheme="minorHAnsi"/>
          <w:bCs/>
          <w:iCs/>
          <w:color w:val="446CAA"/>
          <w:kern w:val="32"/>
          <w:sz w:val="32"/>
          <w:szCs w:val="36"/>
          <w:lang w:val="en-US"/>
        </w:rPr>
      </w:pPr>
      <w:r>
        <w:br w:type="page"/>
      </w:r>
    </w:p>
    <w:p w14:paraId="24120308" w14:textId="5A593B04" w:rsidR="001C3BE6" w:rsidRPr="0058422C" w:rsidRDefault="004A7AFB" w:rsidP="001C3BE6">
      <w:pPr>
        <w:pStyle w:val="Heading3"/>
      </w:pPr>
      <w:bookmarkStart w:id="24" w:name="_Toc209523769"/>
      <w:r w:rsidRPr="0058422C">
        <w:t>CAP Originat</w:t>
      </w:r>
      <w:r w:rsidR="00556443">
        <w:t>ing</w:t>
      </w:r>
      <w:r w:rsidRPr="0058422C">
        <w:t xml:space="preserve"> </w:t>
      </w:r>
      <w:r w:rsidR="003B379E">
        <w:t>Process</w:t>
      </w:r>
      <w:bookmarkEnd w:id="24"/>
    </w:p>
    <w:p w14:paraId="5C1A3997" w14:textId="0F2022F0" w:rsidR="001C3BE6" w:rsidRPr="00C66505" w:rsidRDefault="001C3BE6" w:rsidP="001C3BE6">
      <w:pPr>
        <w:rPr>
          <w:b/>
          <w:sz w:val="24"/>
          <w:szCs w:val="24"/>
          <w:lang w:val="en-US"/>
        </w:rPr>
      </w:pPr>
      <w:r w:rsidRPr="0058422C">
        <w:rPr>
          <w:b/>
          <w:sz w:val="24"/>
          <w:szCs w:val="24"/>
          <w:lang w:val="en-US"/>
        </w:rPr>
        <w:t xml:space="preserve">CAP </w:t>
      </w:r>
      <w:r w:rsidR="006108F8" w:rsidRPr="0058422C">
        <w:rPr>
          <w:b/>
          <w:sz w:val="24"/>
          <w:szCs w:val="24"/>
          <w:lang w:val="en-US"/>
        </w:rPr>
        <w:t>subject-event</w:t>
      </w:r>
      <w:r w:rsidRPr="0058422C">
        <w:rPr>
          <w:b/>
          <w:sz w:val="24"/>
          <w:szCs w:val="24"/>
          <w:lang w:val="en-US"/>
        </w:rPr>
        <w:t>:</w:t>
      </w:r>
      <w:r w:rsidR="00294ED2" w:rsidRPr="0058422C">
        <w:rPr>
          <w:sz w:val="24"/>
          <w:szCs w:val="24"/>
          <w:lang w:val="en-US"/>
        </w:rPr>
        <w:t xml:space="preserve"> </w:t>
      </w:r>
      <w:r w:rsidR="00C66505">
        <w:rPr>
          <w:sz w:val="24"/>
          <w:szCs w:val="24"/>
          <w:lang w:val="en-US"/>
        </w:rPr>
        <w:t xml:space="preserve">primary </w:t>
      </w:r>
      <w:r w:rsidR="0031421A">
        <w:rPr>
          <w:sz w:val="24"/>
          <w:szCs w:val="24"/>
          <w:lang w:val="en-US"/>
        </w:rPr>
        <w:t>flash flood</w:t>
      </w:r>
      <w:r w:rsidR="00C66505">
        <w:rPr>
          <w:sz w:val="24"/>
          <w:szCs w:val="24"/>
          <w:lang w:val="en-US"/>
        </w:rPr>
        <w:t>(simple), primary flash flood with secondary flood (more advanced),</w:t>
      </w:r>
      <w:r w:rsidR="0031421A">
        <w:rPr>
          <w:sz w:val="24"/>
          <w:szCs w:val="24"/>
          <w:lang w:val="en-US"/>
        </w:rPr>
        <w:t xml:space="preserve"> </w:t>
      </w:r>
      <w:r w:rsidR="00556443">
        <w:rPr>
          <w:sz w:val="24"/>
          <w:szCs w:val="24"/>
          <w:lang w:val="en-US"/>
        </w:rPr>
        <w:t xml:space="preserve"> </w:t>
      </w:r>
      <w:r w:rsidR="00C66505">
        <w:rPr>
          <w:sz w:val="24"/>
          <w:szCs w:val="24"/>
          <w:lang w:val="en-US"/>
        </w:rPr>
        <w:t xml:space="preserve">primary evacuation with secondary </w:t>
      </w:r>
      <w:r w:rsidR="00556443">
        <w:rPr>
          <w:sz w:val="24"/>
          <w:szCs w:val="24"/>
          <w:lang w:val="en-US"/>
        </w:rPr>
        <w:t>flash flood</w:t>
      </w:r>
      <w:r w:rsidR="00FE7F3B">
        <w:rPr>
          <w:sz w:val="24"/>
          <w:szCs w:val="24"/>
          <w:lang w:val="en-US"/>
        </w:rPr>
        <w:t>, flood, and emergency</w:t>
      </w:r>
      <w:r w:rsidR="00556443">
        <w:rPr>
          <w:sz w:val="24"/>
          <w:szCs w:val="24"/>
          <w:lang w:val="en-US"/>
        </w:rPr>
        <w:t xml:space="preserve"> (</w:t>
      </w:r>
      <w:r w:rsidR="0031421A">
        <w:rPr>
          <w:sz w:val="24"/>
          <w:szCs w:val="24"/>
          <w:lang w:val="en-US"/>
        </w:rPr>
        <w:t xml:space="preserve">fully </w:t>
      </w:r>
      <w:r w:rsidR="00556443">
        <w:rPr>
          <w:sz w:val="24"/>
          <w:szCs w:val="24"/>
          <w:lang w:val="en-US"/>
        </w:rPr>
        <w:t>advanced)</w:t>
      </w:r>
      <w:r w:rsidRPr="0058422C">
        <w:rPr>
          <w:sz w:val="24"/>
          <w:szCs w:val="24"/>
          <w:lang w:val="en-US"/>
        </w:rPr>
        <w:br/>
      </w:r>
      <w:r w:rsidRPr="00753461">
        <w:rPr>
          <w:b/>
          <w:sz w:val="24"/>
          <w:szCs w:val="24"/>
          <w:lang w:val="en-US"/>
        </w:rPr>
        <w:t xml:space="preserve">OASIS </w:t>
      </w:r>
      <w:r w:rsidR="00753461" w:rsidRPr="00753461">
        <w:rPr>
          <w:b/>
          <w:sz w:val="24"/>
        </w:rPr>
        <w:t xml:space="preserve">Open </w:t>
      </w:r>
      <w:r w:rsidRPr="00753461">
        <w:rPr>
          <w:b/>
          <w:sz w:val="24"/>
          <w:szCs w:val="24"/>
          <w:lang w:val="en-US"/>
        </w:rPr>
        <w:t>Event</w:t>
      </w:r>
      <w:r w:rsidRPr="0058422C">
        <w:rPr>
          <w:b/>
          <w:sz w:val="24"/>
          <w:szCs w:val="24"/>
          <w:lang w:val="en-US"/>
        </w:rPr>
        <w:t xml:space="preserve"> Term:</w:t>
      </w:r>
      <w:r w:rsidR="00294ED2" w:rsidRPr="0058422C">
        <w:rPr>
          <w:sz w:val="24"/>
          <w:szCs w:val="24"/>
          <w:lang w:val="en-US"/>
        </w:rPr>
        <w:t xml:space="preserve"> flash flood</w:t>
      </w:r>
      <w:r w:rsidR="00C66505">
        <w:rPr>
          <w:sz w:val="24"/>
          <w:szCs w:val="24"/>
          <w:lang w:val="en-US"/>
        </w:rPr>
        <w:t xml:space="preserve">, </w:t>
      </w:r>
      <w:r w:rsidR="00C66505" w:rsidRPr="006378DB">
        <w:rPr>
          <w:sz w:val="24"/>
          <w:szCs w:val="24"/>
          <w:lang w:val="en-US"/>
        </w:rPr>
        <w:t xml:space="preserve">flood, </w:t>
      </w:r>
      <w:r w:rsidR="00556443" w:rsidRPr="006378DB">
        <w:rPr>
          <w:sz w:val="24"/>
          <w:szCs w:val="24"/>
          <w:lang w:val="en-US"/>
        </w:rPr>
        <w:t>evacuation</w:t>
      </w:r>
      <w:r w:rsidR="00FE7F3B" w:rsidRPr="006378DB">
        <w:rPr>
          <w:sz w:val="24"/>
          <w:szCs w:val="24"/>
          <w:lang w:val="en-US"/>
        </w:rPr>
        <w:t>, emergency</w:t>
      </w:r>
      <w:r w:rsidRPr="006378DB">
        <w:rPr>
          <w:sz w:val="24"/>
          <w:szCs w:val="24"/>
          <w:lang w:val="en-US"/>
        </w:rPr>
        <w:br/>
      </w:r>
      <w:r w:rsidRPr="006378DB">
        <w:rPr>
          <w:b/>
          <w:sz w:val="24"/>
          <w:szCs w:val="24"/>
          <w:lang w:val="en-US"/>
        </w:rPr>
        <w:t>OASIS</w:t>
      </w:r>
      <w:r w:rsidR="00753461" w:rsidRPr="006378DB">
        <w:rPr>
          <w:b/>
          <w:sz w:val="24"/>
        </w:rPr>
        <w:t xml:space="preserve"> Open</w:t>
      </w:r>
      <w:r w:rsidRPr="006378DB">
        <w:rPr>
          <w:b/>
          <w:sz w:val="24"/>
          <w:szCs w:val="24"/>
          <w:lang w:val="en-US"/>
        </w:rPr>
        <w:t xml:space="preserve"> Event Term Code</w:t>
      </w:r>
      <w:r w:rsidR="00C66505" w:rsidRPr="006378DB">
        <w:rPr>
          <w:b/>
          <w:sz w:val="24"/>
          <w:szCs w:val="24"/>
          <w:lang w:val="en-US"/>
        </w:rPr>
        <w:t xml:space="preserve"> with CAP categories</w:t>
      </w:r>
      <w:r w:rsidRPr="006378DB">
        <w:rPr>
          <w:b/>
          <w:sz w:val="24"/>
          <w:szCs w:val="24"/>
          <w:lang w:val="en-US"/>
        </w:rPr>
        <w:t>:</w:t>
      </w:r>
      <w:r w:rsidR="00294ED2" w:rsidRPr="006378DB">
        <w:rPr>
          <w:sz w:val="24"/>
          <w:szCs w:val="24"/>
          <w:lang w:val="en-US"/>
        </w:rPr>
        <w:t xml:space="preserve"> </w:t>
      </w:r>
      <w:r w:rsidR="00C66505" w:rsidRPr="006378DB">
        <w:rPr>
          <w:sz w:val="24"/>
          <w:szCs w:val="24"/>
          <w:lang w:val="en-US"/>
        </w:rPr>
        <w:t>flash flood (</w:t>
      </w:r>
      <w:r w:rsidR="00294ED2" w:rsidRPr="006378DB">
        <w:rPr>
          <w:sz w:val="24"/>
          <w:szCs w:val="24"/>
          <w:lang w:val="en-US"/>
        </w:rPr>
        <w:t>OET-080</w:t>
      </w:r>
      <w:r w:rsidR="00C66505" w:rsidRPr="006378DB">
        <w:rPr>
          <w:sz w:val="24"/>
          <w:szCs w:val="24"/>
          <w:lang w:val="en-US"/>
        </w:rPr>
        <w:t>;</w:t>
      </w:r>
      <w:r w:rsidR="00556443" w:rsidRPr="006378DB">
        <w:rPr>
          <w:sz w:val="24"/>
          <w:szCs w:val="24"/>
          <w:lang w:val="en-US"/>
        </w:rPr>
        <w:t xml:space="preserve"> </w:t>
      </w:r>
      <w:r w:rsidR="00C66505" w:rsidRPr="006378DB">
        <w:rPr>
          <w:sz w:val="24"/>
          <w:szCs w:val="24"/>
          <w:lang w:val="en-US"/>
        </w:rPr>
        <w:t>Environmental, Safety), flood (</w:t>
      </w:r>
      <w:r w:rsidR="00556443" w:rsidRPr="006378DB">
        <w:rPr>
          <w:sz w:val="24"/>
          <w:szCs w:val="24"/>
          <w:lang w:val="en-US"/>
        </w:rPr>
        <w:t>OET</w:t>
      </w:r>
      <w:r w:rsidR="00C66505" w:rsidRPr="006378DB">
        <w:rPr>
          <w:sz w:val="24"/>
          <w:szCs w:val="24"/>
          <w:lang w:val="en-US"/>
        </w:rPr>
        <w:t>-82; Environmental, Safety), evacuation (</w:t>
      </w:r>
      <w:r w:rsidR="00556443" w:rsidRPr="006378DB">
        <w:rPr>
          <w:sz w:val="24"/>
          <w:szCs w:val="24"/>
          <w:lang w:val="en-US"/>
        </w:rPr>
        <w:t>OET-XXX</w:t>
      </w:r>
      <w:r w:rsidR="006378DB">
        <w:rPr>
          <w:sz w:val="24"/>
          <w:szCs w:val="24"/>
          <w:lang w:val="en-US"/>
        </w:rPr>
        <w:t xml:space="preserve"> </w:t>
      </w:r>
      <w:r w:rsidR="006378DB">
        <w:rPr>
          <w:rStyle w:val="FootnoteReference"/>
          <w:sz w:val="24"/>
          <w:szCs w:val="24"/>
          <w:lang w:val="en-US"/>
        </w:rPr>
        <w:footnoteReference w:id="97"/>
      </w:r>
      <w:r w:rsidR="00C66505" w:rsidRPr="006378DB">
        <w:rPr>
          <w:sz w:val="24"/>
          <w:szCs w:val="24"/>
          <w:lang w:val="en-US"/>
        </w:rPr>
        <w:t>; Other)</w:t>
      </w:r>
      <w:r w:rsidR="00FE7F3B" w:rsidRPr="006378DB">
        <w:rPr>
          <w:sz w:val="24"/>
          <w:szCs w:val="24"/>
          <w:lang w:val="en-US"/>
        </w:rPr>
        <w:t>, emergency (OET-XXX; Safety)</w:t>
      </w:r>
      <w:r w:rsidRPr="0058422C">
        <w:rPr>
          <w:sz w:val="24"/>
          <w:szCs w:val="24"/>
          <w:lang w:val="en-US"/>
        </w:rPr>
        <w:br/>
      </w:r>
      <w:r w:rsidRPr="0058422C">
        <w:rPr>
          <w:sz w:val="24"/>
          <w:szCs w:val="24"/>
          <w:lang w:val="en-US"/>
        </w:rPr>
        <w:br/>
      </w:r>
      <w:r w:rsidR="00556443">
        <w:rPr>
          <w:b/>
          <w:sz w:val="24"/>
          <w:szCs w:val="24"/>
          <w:lang w:val="en-US"/>
        </w:rPr>
        <w:t xml:space="preserve">Simple </w:t>
      </w:r>
      <w:r w:rsidR="00C66505">
        <w:rPr>
          <w:b/>
          <w:sz w:val="24"/>
          <w:szCs w:val="24"/>
          <w:lang w:val="en-US"/>
        </w:rPr>
        <w:t xml:space="preserve">Message </w:t>
      </w:r>
      <w:r w:rsidR="00C66505" w:rsidRPr="007D6D77">
        <w:rPr>
          <w:sz w:val="24"/>
          <w:szCs w:val="24"/>
          <w:lang w:val="en-US"/>
        </w:rPr>
        <w:t>(Event-based CAP elements)</w:t>
      </w:r>
      <w:r w:rsidR="00556443" w:rsidRPr="007D6D77">
        <w:rPr>
          <w:sz w:val="24"/>
          <w:szCs w:val="24"/>
          <w:lang w:val="en-US"/>
        </w:rPr>
        <w:t>:</w:t>
      </w:r>
    </w:p>
    <w:p w14:paraId="752034B6" w14:textId="24E88E32" w:rsidR="001C3BE6" w:rsidRPr="00865CB3" w:rsidRDefault="001C3BE6" w:rsidP="0058095E">
      <w:pPr>
        <w:ind w:left="720"/>
        <w:rPr>
          <w:b/>
          <w:sz w:val="24"/>
          <w:szCs w:val="24"/>
          <w:lang w:val="en-US"/>
        </w:rPr>
      </w:pPr>
      <w:r w:rsidRPr="00865CB3">
        <w:rPr>
          <w:sz w:val="24"/>
          <w:szCs w:val="24"/>
          <w:lang w:val="en-US"/>
        </w:rPr>
        <w:br/>
      </w:r>
      <w:r w:rsidRPr="0058095E">
        <w:rPr>
          <w:b/>
          <w:sz w:val="24"/>
          <w:szCs w:val="24"/>
          <w:lang w:val="en-US"/>
        </w:rPr>
        <w:t>&lt;code&gt;layer:OASIS-Open:ETL</w:t>
      </w:r>
      <w:r w:rsidR="00294ED2" w:rsidRPr="0058095E">
        <w:rPr>
          <w:b/>
          <w:sz w:val="24"/>
          <w:szCs w:val="24"/>
          <w:lang w:val="en-US"/>
        </w:rPr>
        <w:t>-LT</w:t>
      </w:r>
      <w:r w:rsidR="004A7AFB" w:rsidRPr="0058095E">
        <w:rPr>
          <w:b/>
          <w:sz w:val="24"/>
          <w:szCs w:val="24"/>
          <w:lang w:val="en-US"/>
        </w:rPr>
        <w:t>:v2.0</w:t>
      </w:r>
      <w:r w:rsidRPr="0058095E">
        <w:rPr>
          <w:b/>
          <w:sz w:val="24"/>
          <w:szCs w:val="24"/>
          <w:lang w:val="en-US"/>
        </w:rPr>
        <w:t>&lt;/code&gt;</w:t>
      </w:r>
      <w:r w:rsidR="0058095E" w:rsidRPr="0058095E">
        <w:rPr>
          <w:b/>
          <w:sz w:val="24"/>
          <w:szCs w:val="24"/>
          <w:lang w:val="en-US"/>
        </w:rPr>
        <w:br/>
        <w:t>…</w:t>
      </w:r>
      <w:r w:rsidRPr="0058095E">
        <w:rPr>
          <w:b/>
          <w:sz w:val="24"/>
          <w:szCs w:val="24"/>
          <w:lang w:val="en-US"/>
        </w:rPr>
        <w:br/>
        <w:t>&lt;info&gt;</w:t>
      </w:r>
      <w:r w:rsidRPr="0058095E">
        <w:rPr>
          <w:b/>
          <w:sz w:val="24"/>
          <w:szCs w:val="24"/>
          <w:lang w:val="en-US"/>
        </w:rPr>
        <w:br/>
        <w:t>…</w:t>
      </w:r>
      <w:r w:rsidRPr="0058095E">
        <w:rPr>
          <w:b/>
          <w:sz w:val="24"/>
          <w:szCs w:val="24"/>
          <w:lang w:val="en-US"/>
        </w:rPr>
        <w:br/>
        <w:t>&lt;category&gt;</w:t>
      </w:r>
      <w:r w:rsidR="00294ED2" w:rsidRPr="0058095E">
        <w:rPr>
          <w:b/>
          <w:sz w:val="24"/>
          <w:szCs w:val="24"/>
          <w:lang w:val="en-US"/>
        </w:rPr>
        <w:t>Env&lt;/category&gt;</w:t>
      </w:r>
      <w:r w:rsidR="00307EF5" w:rsidRPr="0058095E">
        <w:rPr>
          <w:b/>
          <w:sz w:val="24"/>
          <w:szCs w:val="24"/>
          <w:lang w:val="en-US"/>
        </w:rPr>
        <w:br/>
        <w:t>&lt;category&gt;Safety&lt;/category&gt;</w:t>
      </w:r>
      <w:r w:rsidR="00294ED2" w:rsidRPr="0058095E">
        <w:rPr>
          <w:b/>
          <w:sz w:val="24"/>
          <w:szCs w:val="24"/>
          <w:lang w:val="en-US"/>
        </w:rPr>
        <w:br/>
        <w:t>&lt;event&gt;flash flood</w:t>
      </w:r>
      <w:r w:rsidRPr="0058095E">
        <w:rPr>
          <w:b/>
          <w:sz w:val="24"/>
          <w:szCs w:val="24"/>
          <w:lang w:val="en-US"/>
        </w:rPr>
        <w:t>&lt;/event&gt;</w:t>
      </w:r>
      <w:r w:rsidRPr="0058095E">
        <w:rPr>
          <w:b/>
          <w:sz w:val="24"/>
          <w:szCs w:val="24"/>
          <w:lang w:val="en-US"/>
        </w:rPr>
        <w:br/>
        <w:t>…</w:t>
      </w:r>
      <w:r w:rsidRPr="0058095E">
        <w:rPr>
          <w:b/>
          <w:sz w:val="24"/>
          <w:szCs w:val="24"/>
          <w:lang w:val="en-US"/>
        </w:rPr>
        <w:br/>
        <w:t>&lt;</w:t>
      </w:r>
      <w:proofErr w:type="spellStart"/>
      <w:r w:rsidRPr="0058095E">
        <w:rPr>
          <w:b/>
          <w:sz w:val="24"/>
          <w:szCs w:val="24"/>
          <w:lang w:val="en-US"/>
        </w:rPr>
        <w:t>eventCode</w:t>
      </w:r>
      <w:proofErr w:type="spellEnd"/>
      <w:r w:rsidRPr="0058095E">
        <w:rPr>
          <w:b/>
          <w:sz w:val="24"/>
          <w:szCs w:val="24"/>
          <w:lang w:val="en-US"/>
        </w:rPr>
        <w:t>&gt;</w:t>
      </w:r>
      <w:r w:rsidRPr="0058095E">
        <w:rPr>
          <w:b/>
          <w:sz w:val="24"/>
          <w:szCs w:val="24"/>
          <w:lang w:val="en-US"/>
        </w:rPr>
        <w:br/>
        <w:t xml:space="preserve">   &lt;</w:t>
      </w:r>
      <w:proofErr w:type="spellStart"/>
      <w:r w:rsidRPr="0058095E">
        <w:rPr>
          <w:b/>
          <w:sz w:val="24"/>
          <w:szCs w:val="24"/>
          <w:lang w:val="en-US"/>
        </w:rPr>
        <w:t>valueName</w:t>
      </w:r>
      <w:proofErr w:type="spellEnd"/>
      <w:r w:rsidRPr="0058095E">
        <w:rPr>
          <w:b/>
          <w:sz w:val="24"/>
          <w:szCs w:val="24"/>
          <w:lang w:val="en-US"/>
        </w:rPr>
        <w:t>&gt;layer:OASIS-Open:ETL</w:t>
      </w:r>
      <w:r w:rsidR="00294ED2" w:rsidRPr="0058095E">
        <w:rPr>
          <w:b/>
          <w:sz w:val="24"/>
          <w:szCs w:val="24"/>
          <w:lang w:val="en-US"/>
        </w:rPr>
        <w:t>-LT</w:t>
      </w:r>
      <w:r w:rsidRPr="0058095E">
        <w:rPr>
          <w:b/>
          <w:sz w:val="24"/>
          <w:szCs w:val="24"/>
          <w:lang w:val="en-US"/>
        </w:rPr>
        <w:t>:v2.0&lt;/</w:t>
      </w:r>
      <w:proofErr w:type="spellStart"/>
      <w:r w:rsidRPr="0058095E">
        <w:rPr>
          <w:b/>
          <w:sz w:val="24"/>
          <w:szCs w:val="24"/>
          <w:lang w:val="en-US"/>
        </w:rPr>
        <w:t>valueName</w:t>
      </w:r>
      <w:proofErr w:type="spellEnd"/>
      <w:r w:rsidRPr="0058095E">
        <w:rPr>
          <w:b/>
          <w:sz w:val="24"/>
          <w:szCs w:val="24"/>
          <w:lang w:val="en-US"/>
        </w:rPr>
        <w:t>&gt;</w:t>
      </w:r>
      <w:r w:rsidRPr="00865CB3">
        <w:rPr>
          <w:b/>
          <w:sz w:val="24"/>
          <w:szCs w:val="24"/>
          <w:lang w:val="en-US"/>
        </w:rPr>
        <w:br/>
        <w:t xml:space="preserve">   </w:t>
      </w:r>
      <w:r w:rsidR="00294ED2" w:rsidRPr="00865CB3">
        <w:rPr>
          <w:b/>
          <w:sz w:val="24"/>
          <w:szCs w:val="24"/>
          <w:lang w:val="en-US"/>
        </w:rPr>
        <w:t>&lt;value&gt;OET-080</w:t>
      </w:r>
      <w:r w:rsidRPr="00865CB3">
        <w:rPr>
          <w:b/>
          <w:sz w:val="24"/>
          <w:szCs w:val="24"/>
          <w:lang w:val="en-US"/>
        </w:rPr>
        <w:t>&lt;/value&gt;</w:t>
      </w:r>
      <w:r w:rsidRPr="00865CB3">
        <w:rPr>
          <w:b/>
          <w:sz w:val="24"/>
          <w:szCs w:val="24"/>
          <w:lang w:val="en-US"/>
        </w:rPr>
        <w:br/>
        <w:t>&lt;/</w:t>
      </w:r>
      <w:proofErr w:type="spellStart"/>
      <w:r w:rsidRPr="00865CB3">
        <w:rPr>
          <w:b/>
          <w:sz w:val="24"/>
          <w:szCs w:val="24"/>
          <w:lang w:val="en-US"/>
        </w:rPr>
        <w:t>eventCode</w:t>
      </w:r>
      <w:proofErr w:type="spellEnd"/>
      <w:r w:rsidRPr="00865CB3">
        <w:rPr>
          <w:b/>
          <w:sz w:val="24"/>
          <w:szCs w:val="24"/>
          <w:lang w:val="en-US"/>
        </w:rPr>
        <w:t>&gt;</w:t>
      </w:r>
      <w:r w:rsidRPr="00865CB3">
        <w:rPr>
          <w:b/>
          <w:sz w:val="24"/>
          <w:szCs w:val="24"/>
          <w:lang w:val="en-US"/>
        </w:rPr>
        <w:br/>
        <w:t>&lt;</w:t>
      </w:r>
      <w:proofErr w:type="spellStart"/>
      <w:r w:rsidRPr="00865CB3">
        <w:rPr>
          <w:b/>
          <w:sz w:val="24"/>
          <w:szCs w:val="24"/>
          <w:lang w:val="en-US"/>
        </w:rPr>
        <w:t>eventCode</w:t>
      </w:r>
      <w:proofErr w:type="spellEnd"/>
      <w:r w:rsidRPr="00865CB3">
        <w:rPr>
          <w:b/>
          <w:sz w:val="24"/>
          <w:szCs w:val="24"/>
          <w:lang w:val="en-US"/>
        </w:rPr>
        <w:t>&gt;</w:t>
      </w:r>
      <w:r w:rsidRPr="00865CB3">
        <w:rPr>
          <w:b/>
          <w:sz w:val="24"/>
          <w:szCs w:val="24"/>
          <w:lang w:val="en-US"/>
        </w:rPr>
        <w:br/>
        <w:t xml:space="preserve">   &lt;</w:t>
      </w:r>
      <w:proofErr w:type="spellStart"/>
      <w:r w:rsidRPr="00865CB3">
        <w:rPr>
          <w:b/>
          <w:sz w:val="24"/>
          <w:szCs w:val="24"/>
          <w:lang w:val="en-US"/>
        </w:rPr>
        <w:t>valueName</w:t>
      </w:r>
      <w:proofErr w:type="spellEnd"/>
      <w:r w:rsidRPr="00865CB3">
        <w:rPr>
          <w:b/>
          <w:sz w:val="24"/>
          <w:szCs w:val="24"/>
          <w:lang w:val="en-US"/>
        </w:rPr>
        <w:t>&gt;</w:t>
      </w:r>
      <w:r w:rsidRPr="00865CB3">
        <w:rPr>
          <w:b/>
          <w:i/>
          <w:sz w:val="24"/>
          <w:szCs w:val="24"/>
          <w:lang w:val="en-US"/>
        </w:rPr>
        <w:t>[other event code scheme</w:t>
      </w:r>
      <w:r w:rsidR="00294ED2" w:rsidRPr="00865CB3">
        <w:rPr>
          <w:b/>
          <w:i/>
          <w:sz w:val="24"/>
          <w:szCs w:val="24"/>
          <w:lang w:val="en-US"/>
        </w:rPr>
        <w:t xml:space="preserve"> reference</w:t>
      </w:r>
      <w:r w:rsidR="006B2B28">
        <w:rPr>
          <w:b/>
          <w:i/>
          <w:sz w:val="24"/>
          <w:szCs w:val="24"/>
          <w:lang w:val="en-US"/>
        </w:rPr>
        <w:t xml:space="preserve"> (non-OASIS</w:t>
      </w:r>
      <w:r w:rsidR="006B2B28" w:rsidRPr="00753461">
        <w:rPr>
          <w:sz w:val="24"/>
        </w:rPr>
        <w:t xml:space="preserve"> </w:t>
      </w:r>
      <w:r w:rsidR="006B2B28" w:rsidRPr="00753461">
        <w:rPr>
          <w:b/>
          <w:i/>
          <w:sz w:val="24"/>
          <w:szCs w:val="24"/>
          <w:lang w:val="en-US"/>
        </w:rPr>
        <w:t>Open</w:t>
      </w:r>
      <w:r w:rsidR="006B2B28">
        <w:rPr>
          <w:b/>
          <w:i/>
          <w:sz w:val="24"/>
          <w:szCs w:val="24"/>
          <w:lang w:val="en-US"/>
        </w:rPr>
        <w:t>)</w:t>
      </w:r>
      <w:r w:rsidRPr="00865CB3">
        <w:rPr>
          <w:b/>
          <w:i/>
          <w:sz w:val="24"/>
          <w:szCs w:val="24"/>
          <w:lang w:val="en-US"/>
        </w:rPr>
        <w:t>]</w:t>
      </w:r>
      <w:r w:rsidRPr="00865CB3">
        <w:rPr>
          <w:b/>
          <w:sz w:val="24"/>
          <w:szCs w:val="24"/>
          <w:lang w:val="en-US"/>
        </w:rPr>
        <w:t>&lt;/</w:t>
      </w:r>
      <w:proofErr w:type="spellStart"/>
      <w:r w:rsidRPr="00865CB3">
        <w:rPr>
          <w:b/>
          <w:sz w:val="24"/>
          <w:szCs w:val="24"/>
          <w:lang w:val="en-US"/>
        </w:rPr>
        <w:t>valueName</w:t>
      </w:r>
      <w:proofErr w:type="spellEnd"/>
      <w:r w:rsidRPr="00865CB3">
        <w:rPr>
          <w:b/>
          <w:sz w:val="24"/>
          <w:szCs w:val="24"/>
          <w:lang w:val="en-US"/>
        </w:rPr>
        <w:t>&gt;</w:t>
      </w:r>
      <w:r w:rsidRPr="00865CB3">
        <w:rPr>
          <w:b/>
          <w:sz w:val="24"/>
          <w:szCs w:val="24"/>
          <w:lang w:val="en-US"/>
        </w:rPr>
        <w:br/>
        <w:t xml:space="preserve">   &lt;value&gt;</w:t>
      </w:r>
      <w:r w:rsidRPr="00865CB3">
        <w:rPr>
          <w:b/>
          <w:i/>
          <w:sz w:val="24"/>
          <w:szCs w:val="24"/>
          <w:lang w:val="en-US"/>
        </w:rPr>
        <w:t>[other</w:t>
      </w:r>
      <w:r w:rsidR="00753461" w:rsidRPr="00753461">
        <w:rPr>
          <w:sz w:val="24"/>
        </w:rPr>
        <w:t xml:space="preserve"> </w:t>
      </w:r>
      <w:r w:rsidRPr="00865CB3">
        <w:rPr>
          <w:b/>
          <w:i/>
          <w:sz w:val="24"/>
          <w:szCs w:val="24"/>
          <w:lang w:val="en-US"/>
        </w:rPr>
        <w:t>event code value]</w:t>
      </w:r>
      <w:r w:rsidRPr="00865CB3">
        <w:rPr>
          <w:b/>
          <w:sz w:val="24"/>
          <w:szCs w:val="24"/>
          <w:lang w:val="en-US"/>
        </w:rPr>
        <w:t>&lt;/value&gt;</w:t>
      </w:r>
      <w:r w:rsidRPr="00865CB3">
        <w:rPr>
          <w:b/>
          <w:sz w:val="24"/>
          <w:szCs w:val="24"/>
          <w:lang w:val="en-US"/>
        </w:rPr>
        <w:br/>
        <w:t>&lt;/</w:t>
      </w:r>
      <w:proofErr w:type="spellStart"/>
      <w:r w:rsidRPr="00865CB3">
        <w:rPr>
          <w:b/>
          <w:sz w:val="24"/>
          <w:szCs w:val="24"/>
          <w:lang w:val="en-US"/>
        </w:rPr>
        <w:t>eve</w:t>
      </w:r>
      <w:r w:rsidR="00294ED2" w:rsidRPr="00865CB3">
        <w:rPr>
          <w:b/>
          <w:sz w:val="24"/>
          <w:szCs w:val="24"/>
          <w:lang w:val="en-US"/>
        </w:rPr>
        <w:t>ntCode</w:t>
      </w:r>
      <w:proofErr w:type="spellEnd"/>
      <w:r w:rsidR="00294ED2" w:rsidRPr="00865CB3">
        <w:rPr>
          <w:b/>
          <w:sz w:val="24"/>
          <w:szCs w:val="24"/>
          <w:lang w:val="en-US"/>
        </w:rPr>
        <w:t>&gt;</w:t>
      </w:r>
      <w:r w:rsidR="00294ED2" w:rsidRPr="00865CB3">
        <w:rPr>
          <w:b/>
          <w:sz w:val="24"/>
          <w:szCs w:val="24"/>
          <w:lang w:val="en-US"/>
        </w:rPr>
        <w:br/>
        <w:t>…</w:t>
      </w:r>
      <w:r w:rsidR="0058095E">
        <w:rPr>
          <w:b/>
          <w:sz w:val="24"/>
          <w:szCs w:val="24"/>
          <w:lang w:val="en-US"/>
        </w:rPr>
        <w:br/>
      </w:r>
      <w:r w:rsidR="0058095E" w:rsidRPr="0058095E">
        <w:rPr>
          <w:b/>
          <w:sz w:val="24"/>
          <w:szCs w:val="24"/>
          <w:lang w:val="en-US"/>
        </w:rPr>
        <w:t>&lt;expires&gt;</w:t>
      </w:r>
      <w:r w:rsidR="0058095E" w:rsidRPr="0058095E">
        <w:rPr>
          <w:b/>
          <w:i/>
          <w:sz w:val="24"/>
          <w:szCs w:val="24"/>
          <w:lang w:val="en-US"/>
        </w:rPr>
        <w:t xml:space="preserve">[end timing of </w:t>
      </w:r>
      <w:r w:rsidR="002122C0">
        <w:rPr>
          <w:b/>
          <w:i/>
          <w:sz w:val="24"/>
          <w:szCs w:val="24"/>
          <w:lang w:val="en-US"/>
        </w:rPr>
        <w:t>subject event</w:t>
      </w:r>
      <w:r w:rsidR="0058095E" w:rsidRPr="0058095E">
        <w:rPr>
          <w:b/>
          <w:i/>
          <w:sz w:val="24"/>
          <w:szCs w:val="24"/>
          <w:lang w:val="en-US"/>
        </w:rPr>
        <w:t>]</w:t>
      </w:r>
      <w:r w:rsidR="0058095E" w:rsidRPr="0058095E">
        <w:rPr>
          <w:b/>
          <w:sz w:val="24"/>
          <w:szCs w:val="24"/>
          <w:lang w:val="en-US"/>
        </w:rPr>
        <w:t>&lt;/expires&gt;</w:t>
      </w:r>
      <w:r w:rsidR="0058095E">
        <w:rPr>
          <w:b/>
          <w:sz w:val="24"/>
          <w:szCs w:val="24"/>
          <w:lang w:val="en-US"/>
        </w:rPr>
        <w:br/>
        <w:t>…</w:t>
      </w:r>
      <w:r w:rsidR="00294ED2" w:rsidRPr="00865CB3">
        <w:rPr>
          <w:b/>
          <w:sz w:val="24"/>
          <w:szCs w:val="24"/>
          <w:lang w:val="en-US"/>
        </w:rPr>
        <w:br/>
        <w:t>&lt;headline&gt;flash flood warning</w:t>
      </w:r>
      <w:r w:rsidRPr="00865CB3">
        <w:rPr>
          <w:b/>
          <w:sz w:val="24"/>
          <w:szCs w:val="24"/>
          <w:lang w:val="en-US"/>
        </w:rPr>
        <w:t xml:space="preserve"> in effect&lt;/headline&gt;</w:t>
      </w:r>
      <w:r w:rsidRPr="00865CB3">
        <w:rPr>
          <w:b/>
          <w:sz w:val="24"/>
          <w:szCs w:val="24"/>
          <w:lang w:val="en-US"/>
        </w:rPr>
        <w:br/>
        <w:t>…</w:t>
      </w:r>
      <w:r w:rsidRPr="00865CB3">
        <w:rPr>
          <w:b/>
          <w:sz w:val="24"/>
          <w:szCs w:val="24"/>
          <w:lang w:val="en-US"/>
        </w:rPr>
        <w:br/>
        <w:t>&lt;/info&gt;</w:t>
      </w:r>
    </w:p>
    <w:p w14:paraId="7B8C2061" w14:textId="5BC02B55" w:rsidR="001C3BE6" w:rsidRPr="00865CB3" w:rsidRDefault="001C3BE6" w:rsidP="001C3BE6">
      <w:pPr>
        <w:rPr>
          <w:b/>
          <w:sz w:val="24"/>
          <w:szCs w:val="24"/>
          <w:lang w:val="en-US"/>
        </w:rPr>
      </w:pPr>
    </w:p>
    <w:p w14:paraId="1BDFA13D" w14:textId="77777777" w:rsidR="0058095E" w:rsidRDefault="0058095E">
      <w:pPr>
        <w:rPr>
          <w:sz w:val="24"/>
          <w:szCs w:val="24"/>
          <w:lang w:val="en-US"/>
        </w:rPr>
      </w:pPr>
      <w:r>
        <w:rPr>
          <w:sz w:val="24"/>
          <w:szCs w:val="24"/>
          <w:lang w:val="en-US"/>
        </w:rPr>
        <w:br w:type="page"/>
      </w:r>
    </w:p>
    <w:p w14:paraId="5B5FE47C" w14:textId="544F768A" w:rsidR="00B5427D" w:rsidRDefault="00B5427D" w:rsidP="00C17DDB">
      <w:pPr>
        <w:pStyle w:val="ListParagraph"/>
        <w:numPr>
          <w:ilvl w:val="0"/>
          <w:numId w:val="26"/>
        </w:numPr>
        <w:rPr>
          <w:sz w:val="24"/>
          <w:szCs w:val="24"/>
          <w:lang w:val="en-US"/>
        </w:rPr>
      </w:pPr>
      <w:r>
        <w:rPr>
          <w:sz w:val="24"/>
          <w:szCs w:val="24"/>
          <w:lang w:val="en-US"/>
        </w:rPr>
        <w:t>T</w:t>
      </w:r>
      <w:r w:rsidRPr="00865CB3">
        <w:rPr>
          <w:sz w:val="24"/>
          <w:szCs w:val="24"/>
          <w:lang w:val="en-US"/>
        </w:rPr>
        <w:t xml:space="preserve">he </w:t>
      </w:r>
      <w:r w:rsidRPr="007D6D77">
        <w:rPr>
          <w:b/>
          <w:sz w:val="24"/>
          <w:szCs w:val="24"/>
          <w:lang w:val="en-US"/>
        </w:rPr>
        <w:t>primary</w:t>
      </w:r>
      <w:r>
        <w:rPr>
          <w:sz w:val="24"/>
          <w:szCs w:val="24"/>
          <w:lang w:val="en-US"/>
        </w:rPr>
        <w:t xml:space="preserve"> event-type for this </w:t>
      </w:r>
      <w:r w:rsidRPr="007D6D77">
        <w:rPr>
          <w:b/>
          <w:sz w:val="24"/>
          <w:szCs w:val="24"/>
          <w:lang w:val="en-US"/>
        </w:rPr>
        <w:t>baseline case</w:t>
      </w:r>
      <w:r>
        <w:rPr>
          <w:sz w:val="24"/>
          <w:szCs w:val="24"/>
          <w:lang w:val="en-US"/>
        </w:rPr>
        <w:t xml:space="preserve"> </w:t>
      </w:r>
      <w:r w:rsidRPr="007D6D77">
        <w:rPr>
          <w:b/>
          <w:sz w:val="24"/>
          <w:szCs w:val="24"/>
          <w:lang w:val="en-US"/>
        </w:rPr>
        <w:t>example situation</w:t>
      </w:r>
      <w:r>
        <w:rPr>
          <w:sz w:val="24"/>
          <w:szCs w:val="24"/>
          <w:lang w:val="en-US"/>
        </w:rPr>
        <w:t xml:space="preserve"> </w:t>
      </w:r>
      <w:r w:rsidR="00FE7F3B">
        <w:rPr>
          <w:sz w:val="24"/>
          <w:szCs w:val="24"/>
          <w:lang w:val="en-US"/>
        </w:rPr>
        <w:t xml:space="preserve">in the simple analysis </w:t>
      </w:r>
      <w:r>
        <w:rPr>
          <w:sz w:val="24"/>
          <w:szCs w:val="24"/>
          <w:lang w:val="en-US"/>
        </w:rPr>
        <w:t xml:space="preserve">is the locally defined “flash flood”. </w:t>
      </w:r>
      <w:r w:rsidRPr="007D6D77">
        <w:rPr>
          <w:sz w:val="24"/>
          <w:szCs w:val="24"/>
        </w:rPr>
        <w:t xml:space="preserve">Based on this </w:t>
      </w:r>
      <w:r w:rsidRPr="007D6D77">
        <w:rPr>
          <w:b/>
          <w:bCs/>
          <w:sz w:val="24"/>
          <w:szCs w:val="24"/>
        </w:rPr>
        <w:t>event type</w:t>
      </w:r>
      <w:r w:rsidRPr="007D6D77">
        <w:rPr>
          <w:sz w:val="24"/>
          <w:szCs w:val="24"/>
        </w:rPr>
        <w:t xml:space="preserve">, specific </w:t>
      </w:r>
      <w:r w:rsidRPr="007D6D77">
        <w:rPr>
          <w:b/>
          <w:bCs/>
          <w:sz w:val="24"/>
          <w:szCs w:val="24"/>
        </w:rPr>
        <w:t>CAP elements</w:t>
      </w:r>
      <w:r w:rsidRPr="007D6D77">
        <w:rPr>
          <w:sz w:val="24"/>
          <w:szCs w:val="24"/>
        </w:rPr>
        <w:t xml:space="preserve"> can be </w:t>
      </w:r>
      <w:r w:rsidRPr="007D6D77">
        <w:rPr>
          <w:b/>
          <w:bCs/>
          <w:sz w:val="24"/>
          <w:szCs w:val="24"/>
        </w:rPr>
        <w:t>populated</w:t>
      </w:r>
      <w:r w:rsidRPr="007D6D77">
        <w:rPr>
          <w:sz w:val="24"/>
          <w:szCs w:val="24"/>
        </w:rPr>
        <w:t xml:space="preserve"> using </w:t>
      </w:r>
      <w:r w:rsidRPr="007D6D77">
        <w:rPr>
          <w:b/>
          <w:bCs/>
          <w:sz w:val="24"/>
          <w:szCs w:val="24"/>
        </w:rPr>
        <w:t>stored values</w:t>
      </w:r>
      <w:r>
        <w:rPr>
          <w:sz w:val="24"/>
          <w:szCs w:val="24"/>
        </w:rPr>
        <w:t xml:space="preserve"> associated with this</w:t>
      </w:r>
      <w:r w:rsidRPr="007D6D77">
        <w:rPr>
          <w:sz w:val="24"/>
          <w:szCs w:val="24"/>
        </w:rPr>
        <w:t xml:space="preserve"> event</w:t>
      </w:r>
      <w:r>
        <w:rPr>
          <w:sz w:val="24"/>
          <w:szCs w:val="24"/>
        </w:rPr>
        <w:t>-type.</w:t>
      </w:r>
    </w:p>
    <w:p w14:paraId="65D3A9CD" w14:textId="77777777" w:rsidR="00B5427D" w:rsidRPr="00B5427D" w:rsidRDefault="00B5427D" w:rsidP="00B5427D">
      <w:pPr>
        <w:pStyle w:val="ListParagraph"/>
        <w:ind w:left="360"/>
      </w:pPr>
    </w:p>
    <w:p w14:paraId="13C9440C" w14:textId="58D90897" w:rsidR="003400B6" w:rsidRPr="003400B6" w:rsidRDefault="004D6DCF" w:rsidP="00C17DDB">
      <w:pPr>
        <w:pStyle w:val="ListParagraph"/>
        <w:numPr>
          <w:ilvl w:val="0"/>
          <w:numId w:val="26"/>
        </w:numPr>
      </w:pPr>
      <w:r w:rsidRPr="004D6DCF">
        <w:rPr>
          <w:sz w:val="24"/>
          <w:szCs w:val="24"/>
        </w:rPr>
        <w:t xml:space="preserve">The </w:t>
      </w:r>
      <w:r w:rsidR="003400B6" w:rsidRPr="003400B6">
        <w:rPr>
          <w:b/>
          <w:sz w:val="24"/>
          <w:szCs w:val="24"/>
        </w:rPr>
        <w:t>OASIS Ope</w:t>
      </w:r>
      <w:r>
        <w:rPr>
          <w:b/>
          <w:sz w:val="24"/>
          <w:szCs w:val="24"/>
        </w:rPr>
        <w:t>n EMTC</w:t>
      </w:r>
      <w:r w:rsidR="003400B6">
        <w:rPr>
          <w:sz w:val="24"/>
          <w:szCs w:val="24"/>
        </w:rPr>
        <w:t xml:space="preserve"> recommends t</w:t>
      </w:r>
      <w:r w:rsidR="00C66505" w:rsidRPr="00C66505">
        <w:rPr>
          <w:sz w:val="24"/>
          <w:szCs w:val="24"/>
        </w:rPr>
        <w:t>he &lt;</w:t>
      </w:r>
      <w:r w:rsidR="00C66505" w:rsidRPr="003400B6">
        <w:rPr>
          <w:b/>
          <w:sz w:val="24"/>
          <w:szCs w:val="24"/>
        </w:rPr>
        <w:t>code</w:t>
      </w:r>
      <w:r w:rsidR="00C66505" w:rsidRPr="00C66505">
        <w:rPr>
          <w:sz w:val="24"/>
          <w:szCs w:val="24"/>
        </w:rPr>
        <w:t xml:space="preserve">&gt; element is </w:t>
      </w:r>
      <w:r w:rsidR="00C66505" w:rsidRPr="00C66505">
        <w:rPr>
          <w:b/>
          <w:bCs/>
          <w:sz w:val="24"/>
          <w:szCs w:val="24"/>
        </w:rPr>
        <w:t>included</w:t>
      </w:r>
      <w:r w:rsidR="00C66505" w:rsidRPr="00C66505">
        <w:rPr>
          <w:sz w:val="24"/>
          <w:szCs w:val="24"/>
        </w:rPr>
        <w:t xml:space="preserve"> </w:t>
      </w:r>
      <w:r w:rsidR="003400B6">
        <w:rPr>
          <w:sz w:val="24"/>
          <w:szCs w:val="24"/>
        </w:rPr>
        <w:t>in all CAP messaging</w:t>
      </w:r>
      <w:r w:rsidR="00FE7F3B">
        <w:rPr>
          <w:sz w:val="24"/>
          <w:szCs w:val="24"/>
        </w:rPr>
        <w:t xml:space="preserve"> (</w:t>
      </w:r>
      <w:r w:rsidR="003400B6">
        <w:rPr>
          <w:sz w:val="24"/>
          <w:szCs w:val="24"/>
        </w:rPr>
        <w:t>from simple to advanced</w:t>
      </w:r>
      <w:r w:rsidR="00FE7F3B">
        <w:rPr>
          <w:sz w:val="24"/>
          <w:szCs w:val="24"/>
        </w:rPr>
        <w:t>)</w:t>
      </w:r>
      <w:r w:rsidR="003400B6">
        <w:rPr>
          <w:sz w:val="24"/>
          <w:szCs w:val="24"/>
        </w:rPr>
        <w:t xml:space="preserve">, where </w:t>
      </w:r>
      <w:r w:rsidR="003400B6" w:rsidRPr="003400B6">
        <w:rPr>
          <w:b/>
          <w:sz w:val="24"/>
          <w:szCs w:val="24"/>
        </w:rPr>
        <w:t>OASIS Open Event Terms List</w:t>
      </w:r>
      <w:r w:rsidR="003400B6">
        <w:rPr>
          <w:sz w:val="24"/>
          <w:szCs w:val="24"/>
        </w:rPr>
        <w:t xml:space="preserve"> information is to be present</w:t>
      </w:r>
      <w:r w:rsidR="00FE7F3B">
        <w:rPr>
          <w:sz w:val="24"/>
          <w:szCs w:val="24"/>
        </w:rPr>
        <w:t xml:space="preserve"> in the &lt;</w:t>
      </w:r>
      <w:proofErr w:type="spellStart"/>
      <w:r w:rsidR="00FE7F3B" w:rsidRPr="00FE7F3B">
        <w:rPr>
          <w:b/>
          <w:sz w:val="24"/>
          <w:szCs w:val="24"/>
        </w:rPr>
        <w:t>eventCode</w:t>
      </w:r>
      <w:proofErr w:type="spellEnd"/>
      <w:r w:rsidR="00FE7F3B">
        <w:rPr>
          <w:sz w:val="24"/>
          <w:szCs w:val="24"/>
        </w:rPr>
        <w:t>&gt; element</w:t>
      </w:r>
      <w:r w:rsidR="003400B6">
        <w:rPr>
          <w:sz w:val="24"/>
          <w:szCs w:val="24"/>
        </w:rPr>
        <w:t>.</w:t>
      </w:r>
      <w:r>
        <w:rPr>
          <w:sz w:val="24"/>
          <w:szCs w:val="24"/>
        </w:rPr>
        <w:t xml:space="preserve"> The</w:t>
      </w:r>
      <w:r w:rsidR="003400B6">
        <w:rPr>
          <w:sz w:val="24"/>
          <w:szCs w:val="24"/>
        </w:rPr>
        <w:t xml:space="preserve"> </w:t>
      </w:r>
      <w:r w:rsidR="00C66505" w:rsidRPr="00C66505">
        <w:rPr>
          <w:b/>
          <w:bCs/>
          <w:sz w:val="24"/>
          <w:szCs w:val="24"/>
        </w:rPr>
        <w:t>OASIS Ope</w:t>
      </w:r>
      <w:r>
        <w:rPr>
          <w:b/>
          <w:bCs/>
          <w:sz w:val="24"/>
          <w:szCs w:val="24"/>
        </w:rPr>
        <w:t>n EMTC</w:t>
      </w:r>
      <w:r w:rsidR="00C66505" w:rsidRPr="00C66505">
        <w:rPr>
          <w:b/>
          <w:bCs/>
          <w:sz w:val="24"/>
          <w:szCs w:val="24"/>
        </w:rPr>
        <w:t xml:space="preserve"> </w:t>
      </w:r>
      <w:r w:rsidR="00C66505" w:rsidRPr="00C66505">
        <w:rPr>
          <w:bCs/>
          <w:sz w:val="24"/>
          <w:szCs w:val="24"/>
        </w:rPr>
        <w:t>recommend</w:t>
      </w:r>
      <w:r w:rsidR="003400B6">
        <w:rPr>
          <w:bCs/>
          <w:sz w:val="24"/>
          <w:szCs w:val="24"/>
        </w:rPr>
        <w:t xml:space="preserve">s the </w:t>
      </w:r>
      <w:r w:rsidR="00FE7F3B">
        <w:rPr>
          <w:bCs/>
          <w:sz w:val="24"/>
          <w:szCs w:val="24"/>
        </w:rPr>
        <w:t>&lt;</w:t>
      </w:r>
      <w:r w:rsidR="00FE7F3B" w:rsidRPr="00FE7F3B">
        <w:rPr>
          <w:b/>
          <w:bCs/>
          <w:sz w:val="24"/>
          <w:szCs w:val="24"/>
        </w:rPr>
        <w:t>code</w:t>
      </w:r>
      <w:r w:rsidR="00FE7F3B">
        <w:rPr>
          <w:bCs/>
          <w:sz w:val="24"/>
          <w:szCs w:val="24"/>
        </w:rPr>
        <w:t xml:space="preserve">&gt; </w:t>
      </w:r>
      <w:r w:rsidR="003400B6">
        <w:rPr>
          <w:bCs/>
          <w:sz w:val="24"/>
          <w:szCs w:val="24"/>
        </w:rPr>
        <w:t xml:space="preserve">element be included exactly as shown with the value </w:t>
      </w:r>
      <w:r w:rsidR="003400B6">
        <w:rPr>
          <w:sz w:val="24"/>
          <w:szCs w:val="24"/>
        </w:rPr>
        <w:t>“</w:t>
      </w:r>
      <w:proofErr w:type="gramStart"/>
      <w:r w:rsidR="003400B6" w:rsidRPr="00C66505">
        <w:rPr>
          <w:b/>
          <w:bCs/>
          <w:sz w:val="24"/>
          <w:szCs w:val="24"/>
        </w:rPr>
        <w:t>layer:OASIS</w:t>
      </w:r>
      <w:proofErr w:type="gramEnd"/>
      <w:r w:rsidR="003400B6" w:rsidRPr="00C66505">
        <w:rPr>
          <w:b/>
          <w:bCs/>
          <w:sz w:val="24"/>
          <w:szCs w:val="24"/>
        </w:rPr>
        <w:t>-</w:t>
      </w:r>
      <w:proofErr w:type="gramStart"/>
      <w:r w:rsidR="003400B6" w:rsidRPr="00C66505">
        <w:rPr>
          <w:b/>
          <w:bCs/>
          <w:sz w:val="24"/>
          <w:szCs w:val="24"/>
        </w:rPr>
        <w:t>Open:ETL</w:t>
      </w:r>
      <w:proofErr w:type="gramEnd"/>
      <w:r w:rsidR="003400B6" w:rsidRPr="00C66505">
        <w:rPr>
          <w:b/>
          <w:bCs/>
          <w:sz w:val="24"/>
          <w:szCs w:val="24"/>
        </w:rPr>
        <w:t>-</w:t>
      </w:r>
      <w:proofErr w:type="gramStart"/>
      <w:r w:rsidR="003400B6" w:rsidRPr="00C66505">
        <w:rPr>
          <w:b/>
          <w:bCs/>
          <w:sz w:val="24"/>
          <w:szCs w:val="24"/>
        </w:rPr>
        <w:t>LT:v</w:t>
      </w:r>
      <w:proofErr w:type="gramEnd"/>
      <w:r w:rsidR="003400B6" w:rsidRPr="00C66505">
        <w:rPr>
          <w:b/>
          <w:bCs/>
          <w:sz w:val="24"/>
          <w:szCs w:val="24"/>
        </w:rPr>
        <w:t>2.0</w:t>
      </w:r>
      <w:r w:rsidR="003400B6">
        <w:rPr>
          <w:b/>
          <w:bCs/>
          <w:sz w:val="24"/>
          <w:szCs w:val="24"/>
        </w:rPr>
        <w:t>”</w:t>
      </w:r>
      <w:r w:rsidR="003400B6">
        <w:rPr>
          <w:bCs/>
          <w:sz w:val="24"/>
          <w:szCs w:val="24"/>
        </w:rPr>
        <w:t xml:space="preserve">. </w:t>
      </w:r>
      <w:r w:rsidR="003400B6" w:rsidRPr="003400B6">
        <w:rPr>
          <w:sz w:val="24"/>
          <w:szCs w:val="24"/>
        </w:rPr>
        <w:t>The inclusion of the &lt;</w:t>
      </w:r>
      <w:r w:rsidR="003400B6" w:rsidRPr="003400B6">
        <w:rPr>
          <w:b/>
          <w:sz w:val="24"/>
          <w:szCs w:val="24"/>
        </w:rPr>
        <w:t>code</w:t>
      </w:r>
      <w:r w:rsidR="003400B6" w:rsidRPr="003400B6">
        <w:rPr>
          <w:sz w:val="24"/>
          <w:szCs w:val="24"/>
        </w:rPr>
        <w:t>&gt; element</w:t>
      </w:r>
      <w:r w:rsidR="003400B6">
        <w:rPr>
          <w:sz w:val="24"/>
          <w:szCs w:val="24"/>
        </w:rPr>
        <w:t xml:space="preserve"> is a </w:t>
      </w:r>
      <w:r w:rsidR="003400B6" w:rsidRPr="003400B6">
        <w:rPr>
          <w:b/>
          <w:sz w:val="24"/>
          <w:szCs w:val="24"/>
        </w:rPr>
        <w:t>simple</w:t>
      </w:r>
      <w:r w:rsidR="003400B6">
        <w:rPr>
          <w:sz w:val="24"/>
          <w:szCs w:val="24"/>
        </w:rPr>
        <w:t xml:space="preserve"> addition to the </w:t>
      </w:r>
      <w:r w:rsidR="003400B6" w:rsidRPr="003400B6">
        <w:rPr>
          <w:b/>
          <w:sz w:val="24"/>
          <w:szCs w:val="24"/>
        </w:rPr>
        <w:t>CAP</w:t>
      </w:r>
      <w:r w:rsidR="003400B6">
        <w:rPr>
          <w:sz w:val="24"/>
          <w:szCs w:val="24"/>
        </w:rPr>
        <w:t xml:space="preserve"> message as it is a </w:t>
      </w:r>
      <w:r w:rsidR="003400B6" w:rsidRPr="003400B6">
        <w:rPr>
          <w:b/>
          <w:sz w:val="24"/>
          <w:szCs w:val="24"/>
        </w:rPr>
        <w:t>courtesy</w:t>
      </w:r>
      <w:r w:rsidR="003400B6">
        <w:rPr>
          <w:sz w:val="24"/>
          <w:szCs w:val="24"/>
        </w:rPr>
        <w:t xml:space="preserve"> element for consumer use</w:t>
      </w:r>
      <w:r w:rsidR="00FF3063">
        <w:rPr>
          <w:sz w:val="24"/>
          <w:szCs w:val="24"/>
        </w:rPr>
        <w:t xml:space="preserve"> not affecting the alerting process</w:t>
      </w:r>
      <w:r w:rsidR="003400B6">
        <w:rPr>
          <w:sz w:val="24"/>
          <w:szCs w:val="24"/>
        </w:rPr>
        <w:t xml:space="preserve">. Refer to the </w:t>
      </w:r>
      <w:r w:rsidR="003400B6" w:rsidRPr="003400B6">
        <w:rPr>
          <w:b/>
          <w:sz w:val="24"/>
          <w:szCs w:val="24"/>
        </w:rPr>
        <w:t xml:space="preserve">CAP Consuming </w:t>
      </w:r>
      <w:r w:rsidR="003B379E">
        <w:rPr>
          <w:b/>
          <w:sz w:val="24"/>
          <w:szCs w:val="24"/>
        </w:rPr>
        <w:t>Process</w:t>
      </w:r>
      <w:r w:rsidR="003400B6">
        <w:rPr>
          <w:sz w:val="24"/>
          <w:szCs w:val="24"/>
        </w:rPr>
        <w:t xml:space="preserve"> </w:t>
      </w:r>
      <w:r w:rsidR="00FF3063">
        <w:rPr>
          <w:sz w:val="24"/>
          <w:szCs w:val="24"/>
        </w:rPr>
        <w:t xml:space="preserve">below </w:t>
      </w:r>
      <w:r w:rsidR="003400B6">
        <w:rPr>
          <w:sz w:val="24"/>
          <w:szCs w:val="24"/>
        </w:rPr>
        <w:t xml:space="preserve">for additional details regarding its value in </w:t>
      </w:r>
      <w:r w:rsidR="003400B6" w:rsidRPr="003400B6">
        <w:rPr>
          <w:b/>
          <w:sz w:val="24"/>
          <w:szCs w:val="24"/>
        </w:rPr>
        <w:t>CAP</w:t>
      </w:r>
      <w:r w:rsidR="003400B6">
        <w:rPr>
          <w:sz w:val="24"/>
          <w:szCs w:val="24"/>
        </w:rPr>
        <w:t xml:space="preserve"> messaging.</w:t>
      </w:r>
    </w:p>
    <w:p w14:paraId="1B95297E" w14:textId="77777777" w:rsidR="003400B6" w:rsidRPr="003400B6" w:rsidRDefault="003400B6" w:rsidP="003400B6">
      <w:pPr>
        <w:pStyle w:val="ListParagraph"/>
        <w:rPr>
          <w:sz w:val="24"/>
          <w:szCs w:val="24"/>
        </w:rPr>
      </w:pPr>
    </w:p>
    <w:p w14:paraId="7DD60F85" w14:textId="68021FD4" w:rsidR="003400B6" w:rsidRPr="003400B6" w:rsidRDefault="00C66505" w:rsidP="00C17DDB">
      <w:pPr>
        <w:pStyle w:val="ListParagraph"/>
        <w:numPr>
          <w:ilvl w:val="1"/>
          <w:numId w:val="26"/>
        </w:numPr>
      </w:pPr>
      <w:r w:rsidRPr="00C66505">
        <w:rPr>
          <w:sz w:val="24"/>
          <w:szCs w:val="24"/>
        </w:rPr>
        <w:t xml:space="preserve"> This &lt;</w:t>
      </w:r>
      <w:r w:rsidRPr="003400B6">
        <w:rPr>
          <w:b/>
          <w:sz w:val="24"/>
          <w:szCs w:val="24"/>
        </w:rPr>
        <w:t>code</w:t>
      </w:r>
      <w:r w:rsidRPr="00C66505">
        <w:rPr>
          <w:sz w:val="24"/>
          <w:szCs w:val="24"/>
        </w:rPr>
        <w:t>&gt;</w:t>
      </w:r>
      <w:r w:rsidRPr="00C66505">
        <w:rPr>
          <w:b/>
          <w:bCs/>
          <w:sz w:val="24"/>
          <w:szCs w:val="24"/>
        </w:rPr>
        <w:t xml:space="preserve"> </w:t>
      </w:r>
      <w:r w:rsidRPr="003400B6">
        <w:rPr>
          <w:bCs/>
          <w:sz w:val="24"/>
          <w:szCs w:val="24"/>
        </w:rPr>
        <w:t>element</w:t>
      </w:r>
      <w:r w:rsidRPr="00C66505">
        <w:rPr>
          <w:b/>
          <w:bCs/>
          <w:sz w:val="24"/>
          <w:szCs w:val="24"/>
        </w:rPr>
        <w:t xml:space="preserve"> </w:t>
      </w:r>
      <w:r w:rsidRPr="003400B6">
        <w:rPr>
          <w:bCs/>
          <w:sz w:val="24"/>
          <w:szCs w:val="24"/>
        </w:rPr>
        <w:t>value</w:t>
      </w:r>
      <w:r w:rsidRPr="00C66505">
        <w:rPr>
          <w:sz w:val="24"/>
          <w:szCs w:val="24"/>
        </w:rPr>
        <w:t xml:space="preserve"> signifies the presence of an </w:t>
      </w:r>
      <w:r w:rsidRPr="00C66505">
        <w:rPr>
          <w:b/>
          <w:bCs/>
          <w:sz w:val="24"/>
          <w:szCs w:val="24"/>
        </w:rPr>
        <w:t>additional layer</w:t>
      </w:r>
      <w:r w:rsidRPr="00C66505">
        <w:rPr>
          <w:sz w:val="24"/>
          <w:szCs w:val="24"/>
        </w:rPr>
        <w:t xml:space="preserve"> of </w:t>
      </w:r>
      <w:r w:rsidRPr="00C66505">
        <w:rPr>
          <w:b/>
          <w:bCs/>
          <w:sz w:val="24"/>
          <w:szCs w:val="24"/>
        </w:rPr>
        <w:t>OASIS Open-defined event-type information</w:t>
      </w:r>
      <w:r w:rsidRPr="00C66505">
        <w:rPr>
          <w:sz w:val="24"/>
          <w:szCs w:val="24"/>
        </w:rPr>
        <w:t xml:space="preserve"> within the </w:t>
      </w:r>
      <w:r w:rsidRPr="00C66505">
        <w:rPr>
          <w:b/>
          <w:bCs/>
          <w:sz w:val="24"/>
          <w:szCs w:val="24"/>
        </w:rPr>
        <w:t>CAP message</w:t>
      </w:r>
      <w:r w:rsidRPr="00C66505">
        <w:rPr>
          <w:sz w:val="24"/>
          <w:szCs w:val="24"/>
        </w:rPr>
        <w:t xml:space="preserve">. This </w:t>
      </w:r>
      <w:r w:rsidRPr="00C66505">
        <w:rPr>
          <w:b/>
          <w:bCs/>
          <w:sz w:val="24"/>
          <w:szCs w:val="24"/>
        </w:rPr>
        <w:t>extra layer</w:t>
      </w:r>
      <w:r w:rsidRPr="00C66505">
        <w:rPr>
          <w:sz w:val="24"/>
          <w:szCs w:val="24"/>
        </w:rPr>
        <w:t xml:space="preserve"> enhances the </w:t>
      </w:r>
      <w:r w:rsidRPr="00C66505">
        <w:rPr>
          <w:b/>
          <w:bCs/>
          <w:sz w:val="24"/>
          <w:szCs w:val="24"/>
        </w:rPr>
        <w:t>standard information</w:t>
      </w:r>
      <w:r w:rsidRPr="00C66505">
        <w:rPr>
          <w:sz w:val="24"/>
          <w:szCs w:val="24"/>
        </w:rPr>
        <w:t xml:space="preserve"> contained in a </w:t>
      </w:r>
      <w:r w:rsidRPr="00C66505">
        <w:rPr>
          <w:b/>
          <w:bCs/>
          <w:sz w:val="24"/>
          <w:szCs w:val="24"/>
        </w:rPr>
        <w:t>CAP alert message</w:t>
      </w:r>
      <w:r w:rsidRPr="00C66505">
        <w:rPr>
          <w:sz w:val="24"/>
          <w:szCs w:val="24"/>
        </w:rPr>
        <w:t xml:space="preserve"> but is </w:t>
      </w:r>
      <w:r w:rsidRPr="00C66505">
        <w:rPr>
          <w:b/>
          <w:bCs/>
          <w:sz w:val="24"/>
          <w:szCs w:val="24"/>
        </w:rPr>
        <w:t>not intended to replace or override</w:t>
      </w:r>
      <w:r w:rsidRPr="00C66505">
        <w:rPr>
          <w:sz w:val="24"/>
          <w:szCs w:val="24"/>
        </w:rPr>
        <w:t xml:space="preserve"> any </w:t>
      </w:r>
      <w:r w:rsidRPr="00C66505">
        <w:rPr>
          <w:b/>
          <w:bCs/>
          <w:sz w:val="24"/>
          <w:szCs w:val="24"/>
        </w:rPr>
        <w:t>existing standard CAP elements</w:t>
      </w:r>
      <w:r w:rsidRPr="00C66505">
        <w:rPr>
          <w:sz w:val="24"/>
          <w:szCs w:val="24"/>
          <w:lang w:val="en-US"/>
        </w:rPr>
        <w:t xml:space="preserve"> </w:t>
      </w:r>
      <w:r w:rsidRPr="00C66505">
        <w:rPr>
          <w:rStyle w:val="FootnoteReference"/>
          <w:sz w:val="24"/>
          <w:szCs w:val="24"/>
          <w:lang w:val="en-US"/>
        </w:rPr>
        <w:footnoteReference w:id="98"/>
      </w:r>
      <w:r w:rsidRPr="00C66505">
        <w:rPr>
          <w:sz w:val="24"/>
          <w:szCs w:val="24"/>
        </w:rPr>
        <w:t>.</w:t>
      </w:r>
    </w:p>
    <w:p w14:paraId="2DB2F859" w14:textId="396DCF1F" w:rsidR="003400B6" w:rsidRPr="003400B6" w:rsidRDefault="003400B6" w:rsidP="003400B6">
      <w:pPr>
        <w:pStyle w:val="ListParagraph"/>
        <w:ind w:left="1080"/>
        <w:rPr>
          <w:sz w:val="24"/>
          <w:szCs w:val="24"/>
        </w:rPr>
      </w:pPr>
    </w:p>
    <w:p w14:paraId="10B2D336" w14:textId="6021F746" w:rsidR="00C66505" w:rsidRPr="003400B6" w:rsidRDefault="003400B6" w:rsidP="00C17DDB">
      <w:pPr>
        <w:pStyle w:val="ListParagraph"/>
        <w:numPr>
          <w:ilvl w:val="1"/>
          <w:numId w:val="26"/>
        </w:numPr>
        <w:rPr>
          <w:sz w:val="24"/>
          <w:szCs w:val="24"/>
        </w:rPr>
      </w:pPr>
      <w:r w:rsidRPr="003400B6">
        <w:rPr>
          <w:sz w:val="24"/>
          <w:szCs w:val="24"/>
        </w:rPr>
        <w:t>T</w:t>
      </w:r>
      <w:r w:rsidR="00C66505" w:rsidRPr="003400B6">
        <w:rPr>
          <w:sz w:val="24"/>
          <w:szCs w:val="24"/>
        </w:rPr>
        <w:t>he &lt;</w:t>
      </w:r>
      <w:r w:rsidR="00C66505" w:rsidRPr="003400B6">
        <w:rPr>
          <w:b/>
          <w:sz w:val="24"/>
          <w:szCs w:val="24"/>
        </w:rPr>
        <w:t>code</w:t>
      </w:r>
      <w:r w:rsidR="00C66505" w:rsidRPr="003400B6">
        <w:rPr>
          <w:sz w:val="24"/>
          <w:szCs w:val="24"/>
        </w:rPr>
        <w:t xml:space="preserve">&gt; element </w:t>
      </w:r>
      <w:r w:rsidRPr="003400B6">
        <w:rPr>
          <w:b/>
          <w:bCs/>
          <w:sz w:val="24"/>
          <w:szCs w:val="24"/>
        </w:rPr>
        <w:t>notifies</w:t>
      </w:r>
      <w:r w:rsidR="00C66505" w:rsidRPr="003400B6">
        <w:rPr>
          <w:b/>
          <w:bCs/>
          <w:sz w:val="24"/>
          <w:szCs w:val="24"/>
        </w:rPr>
        <w:t xml:space="preserve"> CAP consumers</w:t>
      </w:r>
      <w:r w:rsidR="00C66505" w:rsidRPr="003400B6">
        <w:rPr>
          <w:sz w:val="24"/>
          <w:szCs w:val="24"/>
        </w:rPr>
        <w:t xml:space="preserve"> that the </w:t>
      </w:r>
      <w:r w:rsidR="00C66505" w:rsidRPr="003400B6">
        <w:rPr>
          <w:b/>
          <w:bCs/>
          <w:sz w:val="24"/>
          <w:szCs w:val="24"/>
        </w:rPr>
        <w:t>OASIS Open Event Terms List</w:t>
      </w:r>
      <w:r w:rsidR="00C66505" w:rsidRPr="003400B6">
        <w:rPr>
          <w:sz w:val="24"/>
          <w:szCs w:val="24"/>
        </w:rPr>
        <w:t xml:space="preserve"> is incorporated into this </w:t>
      </w:r>
      <w:r w:rsidR="00C66505" w:rsidRPr="003400B6">
        <w:rPr>
          <w:b/>
          <w:bCs/>
          <w:sz w:val="24"/>
          <w:szCs w:val="24"/>
        </w:rPr>
        <w:t>CAP message</w:t>
      </w:r>
      <w:r w:rsidR="00C66505" w:rsidRPr="003400B6">
        <w:rPr>
          <w:sz w:val="24"/>
          <w:szCs w:val="24"/>
        </w:rPr>
        <w:t>.</w:t>
      </w:r>
      <w:r>
        <w:rPr>
          <w:sz w:val="24"/>
          <w:szCs w:val="24"/>
        </w:rPr>
        <w:t xml:space="preserve"> </w:t>
      </w:r>
      <w:r w:rsidR="00C66505" w:rsidRPr="003400B6">
        <w:rPr>
          <w:sz w:val="24"/>
          <w:szCs w:val="24"/>
        </w:rPr>
        <w:t xml:space="preserve">The </w:t>
      </w:r>
      <w:r w:rsidR="00C66505" w:rsidRPr="003400B6">
        <w:rPr>
          <w:b/>
          <w:bCs/>
          <w:sz w:val="24"/>
          <w:szCs w:val="24"/>
        </w:rPr>
        <w:t>presence</w:t>
      </w:r>
      <w:r w:rsidR="00C66505" w:rsidRPr="003400B6">
        <w:rPr>
          <w:sz w:val="24"/>
          <w:szCs w:val="24"/>
        </w:rPr>
        <w:t xml:space="preserve"> of the &lt;</w:t>
      </w:r>
      <w:r w:rsidR="00C66505" w:rsidRPr="003400B6">
        <w:rPr>
          <w:b/>
          <w:sz w:val="24"/>
          <w:szCs w:val="24"/>
        </w:rPr>
        <w:t>code</w:t>
      </w:r>
      <w:r w:rsidR="00C66505" w:rsidRPr="003400B6">
        <w:rPr>
          <w:sz w:val="24"/>
          <w:szCs w:val="24"/>
        </w:rPr>
        <w:t xml:space="preserve">&gt; element provides CAP consumers with the </w:t>
      </w:r>
      <w:r w:rsidR="00C66505" w:rsidRPr="003400B6">
        <w:rPr>
          <w:b/>
          <w:bCs/>
          <w:sz w:val="24"/>
          <w:szCs w:val="24"/>
        </w:rPr>
        <w:t>option</w:t>
      </w:r>
      <w:r w:rsidR="00C66505" w:rsidRPr="003400B6">
        <w:rPr>
          <w:sz w:val="24"/>
          <w:szCs w:val="24"/>
        </w:rPr>
        <w:t xml:space="preserve"> to enforce </w:t>
      </w:r>
      <w:r w:rsidR="00C66505" w:rsidRPr="003400B6">
        <w:rPr>
          <w:b/>
          <w:bCs/>
          <w:sz w:val="24"/>
          <w:szCs w:val="24"/>
        </w:rPr>
        <w:t>stricter process handling rules</w:t>
      </w:r>
      <w:r w:rsidR="00C66505" w:rsidRPr="003400B6">
        <w:rPr>
          <w:sz w:val="24"/>
          <w:szCs w:val="24"/>
        </w:rPr>
        <w:t xml:space="preserve"> when </w:t>
      </w:r>
      <w:r w:rsidR="00C66505" w:rsidRPr="003400B6">
        <w:rPr>
          <w:b/>
          <w:bCs/>
          <w:sz w:val="24"/>
          <w:szCs w:val="24"/>
        </w:rPr>
        <w:t>interpreting</w:t>
      </w:r>
      <w:r w:rsidR="00C66505" w:rsidRPr="003400B6">
        <w:rPr>
          <w:sz w:val="24"/>
          <w:szCs w:val="24"/>
        </w:rPr>
        <w:t xml:space="preserve"> and </w:t>
      </w:r>
      <w:r w:rsidR="00C66505" w:rsidRPr="003400B6">
        <w:rPr>
          <w:b/>
          <w:bCs/>
          <w:sz w:val="24"/>
          <w:szCs w:val="24"/>
        </w:rPr>
        <w:t>processing</w:t>
      </w:r>
      <w:r w:rsidR="00C66505" w:rsidRPr="003400B6">
        <w:rPr>
          <w:sz w:val="24"/>
          <w:szCs w:val="24"/>
        </w:rPr>
        <w:t xml:space="preserve"> </w:t>
      </w:r>
      <w:r w:rsidR="00C66505" w:rsidRPr="003400B6">
        <w:rPr>
          <w:b/>
          <w:bCs/>
          <w:sz w:val="24"/>
          <w:szCs w:val="24"/>
        </w:rPr>
        <w:t>CAP alert message</w:t>
      </w:r>
      <w:r w:rsidR="00FF3063">
        <w:rPr>
          <w:b/>
          <w:bCs/>
          <w:sz w:val="24"/>
          <w:szCs w:val="24"/>
        </w:rPr>
        <w:t>s</w:t>
      </w:r>
      <w:r w:rsidR="00C66505" w:rsidRPr="003400B6">
        <w:rPr>
          <w:sz w:val="24"/>
          <w:szCs w:val="24"/>
          <w:lang w:val="en-US"/>
        </w:rPr>
        <w:t xml:space="preserve"> </w:t>
      </w:r>
      <w:r w:rsidR="00C66505" w:rsidRPr="00C66505">
        <w:rPr>
          <w:rStyle w:val="FootnoteReference"/>
          <w:sz w:val="24"/>
          <w:szCs w:val="24"/>
          <w:lang w:val="en-US"/>
        </w:rPr>
        <w:footnoteReference w:id="99"/>
      </w:r>
      <w:r w:rsidR="00C66505" w:rsidRPr="003400B6">
        <w:rPr>
          <w:sz w:val="24"/>
          <w:szCs w:val="24"/>
        </w:rPr>
        <w:t>.</w:t>
      </w:r>
    </w:p>
    <w:p w14:paraId="677A1642" w14:textId="77777777" w:rsidR="002122C0" w:rsidRDefault="002122C0" w:rsidP="002122C0">
      <w:pPr>
        <w:pStyle w:val="ListParagraph"/>
        <w:ind w:left="360"/>
        <w:rPr>
          <w:sz w:val="24"/>
          <w:szCs w:val="24"/>
          <w:lang w:val="en-US"/>
        </w:rPr>
      </w:pPr>
    </w:p>
    <w:p w14:paraId="2324531B" w14:textId="6AD3B65F" w:rsidR="00C66505" w:rsidRDefault="00C66505" w:rsidP="00C17DDB">
      <w:pPr>
        <w:pStyle w:val="ListParagraph"/>
        <w:numPr>
          <w:ilvl w:val="0"/>
          <w:numId w:val="26"/>
        </w:numPr>
        <w:rPr>
          <w:sz w:val="24"/>
          <w:szCs w:val="24"/>
        </w:rPr>
      </w:pPr>
      <w:r w:rsidRPr="00C66505">
        <w:rPr>
          <w:sz w:val="24"/>
          <w:szCs w:val="24"/>
        </w:rPr>
        <w:t xml:space="preserve">An </w:t>
      </w:r>
      <w:r w:rsidRPr="00C66505">
        <w:rPr>
          <w:b/>
          <w:bCs/>
          <w:sz w:val="24"/>
          <w:szCs w:val="24"/>
        </w:rPr>
        <w:t>examination</w:t>
      </w:r>
      <w:r w:rsidRPr="00C66505">
        <w:rPr>
          <w:sz w:val="24"/>
          <w:szCs w:val="24"/>
        </w:rPr>
        <w:t xml:space="preserve"> of the </w:t>
      </w:r>
      <w:r w:rsidRPr="00C66505">
        <w:rPr>
          <w:b/>
          <w:bCs/>
          <w:sz w:val="24"/>
          <w:szCs w:val="24"/>
        </w:rPr>
        <w:t>OASIS Open Event Terms List</w:t>
      </w:r>
      <w:r w:rsidRPr="00C66505">
        <w:rPr>
          <w:sz w:val="24"/>
          <w:szCs w:val="24"/>
        </w:rPr>
        <w:t xml:space="preserve"> indicates that the most suitable </w:t>
      </w:r>
      <w:r w:rsidRPr="00C66505">
        <w:rPr>
          <w:b/>
          <w:bCs/>
          <w:sz w:val="24"/>
          <w:szCs w:val="24"/>
        </w:rPr>
        <w:t>event-type match</w:t>
      </w:r>
      <w:r w:rsidRPr="00C66505">
        <w:rPr>
          <w:sz w:val="24"/>
          <w:szCs w:val="24"/>
        </w:rPr>
        <w:t xml:space="preserve"> for this </w:t>
      </w:r>
      <w:r w:rsidRPr="00C66505">
        <w:rPr>
          <w:b/>
          <w:bCs/>
          <w:sz w:val="24"/>
          <w:szCs w:val="24"/>
        </w:rPr>
        <w:t>subject event</w:t>
      </w:r>
      <w:r w:rsidRPr="00C66505">
        <w:rPr>
          <w:sz w:val="24"/>
          <w:szCs w:val="24"/>
        </w:rPr>
        <w:t xml:space="preserve"> is </w:t>
      </w:r>
      <w:r w:rsidRPr="00C66505">
        <w:rPr>
          <w:b/>
          <w:bCs/>
          <w:sz w:val="24"/>
          <w:szCs w:val="24"/>
        </w:rPr>
        <w:t>“flash flood.”</w:t>
      </w:r>
      <w:r w:rsidRPr="00C66505">
        <w:rPr>
          <w:sz w:val="24"/>
          <w:szCs w:val="24"/>
        </w:rPr>
        <w:t xml:space="preserve"> The </w:t>
      </w:r>
      <w:r w:rsidRPr="00C66505">
        <w:rPr>
          <w:b/>
          <w:bCs/>
          <w:sz w:val="24"/>
          <w:szCs w:val="24"/>
        </w:rPr>
        <w:t>OASIS Open event-type code</w:t>
      </w:r>
      <w:r w:rsidRPr="00C66505">
        <w:rPr>
          <w:sz w:val="24"/>
          <w:szCs w:val="24"/>
        </w:rPr>
        <w:t xml:space="preserve"> for this </w:t>
      </w:r>
      <w:r w:rsidRPr="00B60902">
        <w:rPr>
          <w:sz w:val="24"/>
          <w:szCs w:val="24"/>
        </w:rPr>
        <w:t xml:space="preserve">situation is </w:t>
      </w:r>
      <w:r w:rsidRPr="00B60902">
        <w:rPr>
          <w:b/>
          <w:bCs/>
          <w:sz w:val="24"/>
          <w:szCs w:val="24"/>
        </w:rPr>
        <w:t>OET-</w:t>
      </w:r>
      <w:proofErr w:type="gramStart"/>
      <w:r w:rsidRPr="00B60902">
        <w:rPr>
          <w:b/>
          <w:bCs/>
          <w:sz w:val="24"/>
          <w:szCs w:val="24"/>
        </w:rPr>
        <w:t>080</w:t>
      </w:r>
      <w:proofErr w:type="gramEnd"/>
      <w:r w:rsidRPr="00B60902">
        <w:rPr>
          <w:sz w:val="24"/>
          <w:szCs w:val="24"/>
        </w:rPr>
        <w:t xml:space="preserve"> and the </w:t>
      </w:r>
      <w:r w:rsidRPr="00B60902">
        <w:rPr>
          <w:b/>
          <w:bCs/>
          <w:sz w:val="24"/>
          <w:szCs w:val="24"/>
        </w:rPr>
        <w:t>OASIS Open CAP Categories</w:t>
      </w:r>
      <w:r w:rsidRPr="00B60902">
        <w:rPr>
          <w:sz w:val="24"/>
          <w:szCs w:val="24"/>
        </w:rPr>
        <w:t xml:space="preserve"> assigned to </w:t>
      </w:r>
      <w:r w:rsidRPr="00B60902">
        <w:rPr>
          <w:b/>
          <w:bCs/>
          <w:sz w:val="24"/>
          <w:szCs w:val="24"/>
        </w:rPr>
        <w:t>“flash flood”</w:t>
      </w:r>
      <w:r w:rsidRPr="00B60902">
        <w:rPr>
          <w:sz w:val="24"/>
          <w:szCs w:val="24"/>
        </w:rPr>
        <w:t xml:space="preserve"> </w:t>
      </w:r>
      <w:r w:rsidR="00FF3063" w:rsidRPr="00B60902">
        <w:rPr>
          <w:sz w:val="24"/>
          <w:szCs w:val="24"/>
        </w:rPr>
        <w:t>is</w:t>
      </w:r>
      <w:r w:rsidRPr="00B60902">
        <w:rPr>
          <w:sz w:val="24"/>
          <w:szCs w:val="24"/>
        </w:rPr>
        <w:t xml:space="preserve"> </w:t>
      </w:r>
      <w:r w:rsidRPr="00B60902">
        <w:rPr>
          <w:b/>
          <w:bCs/>
          <w:sz w:val="24"/>
          <w:szCs w:val="24"/>
        </w:rPr>
        <w:t>“Environmental”</w:t>
      </w:r>
      <w:r w:rsidR="00FF3063" w:rsidRPr="00B60902">
        <w:rPr>
          <w:sz w:val="24"/>
          <w:szCs w:val="24"/>
        </w:rPr>
        <w:t>.</w:t>
      </w:r>
      <w:r w:rsidRPr="00B60902">
        <w:rPr>
          <w:sz w:val="24"/>
          <w:szCs w:val="24"/>
        </w:rPr>
        <w:t xml:space="preserve"> Additionally, the listed </w:t>
      </w:r>
      <w:r w:rsidR="00FF3063" w:rsidRPr="00B60902">
        <w:rPr>
          <w:b/>
          <w:bCs/>
          <w:sz w:val="24"/>
          <w:szCs w:val="24"/>
        </w:rPr>
        <w:t>OASIS Open subcategory</w:t>
      </w:r>
      <w:r w:rsidRPr="00B60902">
        <w:rPr>
          <w:sz w:val="24"/>
          <w:szCs w:val="24"/>
        </w:rPr>
        <w:t xml:space="preserve"> for this event type i</w:t>
      </w:r>
      <w:r w:rsidR="00FF3063" w:rsidRPr="00B60902">
        <w:rPr>
          <w:sz w:val="24"/>
          <w:szCs w:val="24"/>
        </w:rPr>
        <w:t xml:space="preserve">s </w:t>
      </w:r>
      <w:r w:rsidRPr="00B60902">
        <w:rPr>
          <w:b/>
          <w:bCs/>
          <w:sz w:val="24"/>
          <w:szCs w:val="24"/>
        </w:rPr>
        <w:t>“terrestrial</w:t>
      </w:r>
      <w:r w:rsidR="00FF3063" w:rsidRPr="00B60902">
        <w:rPr>
          <w:b/>
          <w:bCs/>
          <w:sz w:val="24"/>
          <w:szCs w:val="24"/>
        </w:rPr>
        <w:t>.”</w:t>
      </w:r>
      <w:r w:rsidRPr="00B60902">
        <w:rPr>
          <w:b/>
          <w:bCs/>
          <w:sz w:val="24"/>
          <w:szCs w:val="24"/>
        </w:rPr>
        <w:t xml:space="preserve"> </w:t>
      </w:r>
      <w:r w:rsidR="00FF3063" w:rsidRPr="00B60902">
        <w:rPr>
          <w:sz w:val="24"/>
          <w:szCs w:val="24"/>
        </w:rPr>
        <w:t>This</w:t>
      </w:r>
      <w:r w:rsidRPr="00B60902">
        <w:rPr>
          <w:sz w:val="24"/>
          <w:szCs w:val="24"/>
        </w:rPr>
        <w:t xml:space="preserve"> </w:t>
      </w:r>
      <w:r w:rsidR="00FF3063" w:rsidRPr="00B60902">
        <w:rPr>
          <w:b/>
          <w:sz w:val="24"/>
          <w:szCs w:val="24"/>
        </w:rPr>
        <w:t>CAP</w:t>
      </w:r>
      <w:r w:rsidR="00FF3063" w:rsidRPr="00B60902">
        <w:rPr>
          <w:sz w:val="24"/>
          <w:szCs w:val="24"/>
        </w:rPr>
        <w:t xml:space="preserve"> </w:t>
      </w:r>
      <w:r w:rsidR="00FF3063" w:rsidRPr="00B60902">
        <w:rPr>
          <w:b/>
          <w:bCs/>
          <w:sz w:val="24"/>
          <w:szCs w:val="24"/>
        </w:rPr>
        <w:t>categories and subcategory</w:t>
      </w:r>
      <w:r w:rsidRPr="00B60902">
        <w:rPr>
          <w:sz w:val="24"/>
          <w:szCs w:val="24"/>
        </w:rPr>
        <w:t xml:space="preserve"> w</w:t>
      </w:r>
      <w:r w:rsidR="00FF3063" w:rsidRPr="00B60902">
        <w:rPr>
          <w:sz w:val="24"/>
          <w:szCs w:val="24"/>
        </w:rPr>
        <w:t>as</w:t>
      </w:r>
      <w:r w:rsidRPr="00B60902">
        <w:rPr>
          <w:sz w:val="24"/>
          <w:szCs w:val="24"/>
        </w:rPr>
        <w:t xml:space="preserve"> determined by</w:t>
      </w:r>
      <w:r w:rsidR="004D6DCF">
        <w:rPr>
          <w:sz w:val="24"/>
          <w:szCs w:val="24"/>
        </w:rPr>
        <w:t xml:space="preserve"> the</w:t>
      </w:r>
      <w:r w:rsidRPr="00B60902">
        <w:rPr>
          <w:sz w:val="24"/>
          <w:szCs w:val="24"/>
        </w:rPr>
        <w:t xml:space="preserve"> </w:t>
      </w:r>
      <w:r w:rsidRPr="00B60902">
        <w:rPr>
          <w:b/>
          <w:bCs/>
          <w:sz w:val="24"/>
          <w:szCs w:val="24"/>
        </w:rPr>
        <w:t>OASIS Ope</w:t>
      </w:r>
      <w:r w:rsidR="004D6DCF">
        <w:rPr>
          <w:b/>
          <w:bCs/>
          <w:sz w:val="24"/>
          <w:szCs w:val="24"/>
        </w:rPr>
        <w:t>n EMTC</w:t>
      </w:r>
      <w:r w:rsidRPr="00B60902">
        <w:rPr>
          <w:sz w:val="24"/>
          <w:szCs w:val="24"/>
        </w:rPr>
        <w:t xml:space="preserve"> when incorporating</w:t>
      </w:r>
      <w:r w:rsidRPr="00C66505">
        <w:rPr>
          <w:sz w:val="24"/>
          <w:szCs w:val="24"/>
        </w:rPr>
        <w:t xml:space="preserve"> </w:t>
      </w:r>
      <w:r w:rsidRPr="00C66505">
        <w:rPr>
          <w:b/>
          <w:bCs/>
          <w:sz w:val="24"/>
          <w:szCs w:val="24"/>
        </w:rPr>
        <w:t>“flash flood”</w:t>
      </w:r>
      <w:r w:rsidRPr="00C66505">
        <w:rPr>
          <w:sz w:val="24"/>
          <w:szCs w:val="24"/>
        </w:rPr>
        <w:t xml:space="preserve"> into the </w:t>
      </w:r>
      <w:r w:rsidRPr="00C66505">
        <w:rPr>
          <w:b/>
          <w:bCs/>
          <w:sz w:val="24"/>
          <w:szCs w:val="24"/>
        </w:rPr>
        <w:t>OASIS Open Event Terms List</w:t>
      </w:r>
      <w:r>
        <w:rPr>
          <w:b/>
          <w:sz w:val="24"/>
          <w:szCs w:val="24"/>
          <w:lang w:val="en-US"/>
        </w:rPr>
        <w:t xml:space="preserve"> </w:t>
      </w:r>
      <w:r>
        <w:rPr>
          <w:rStyle w:val="FootnoteReference"/>
          <w:b/>
          <w:sz w:val="24"/>
          <w:szCs w:val="24"/>
          <w:lang w:val="en-US"/>
        </w:rPr>
        <w:footnoteReference w:id="100"/>
      </w:r>
      <w:r w:rsidRPr="00C66505">
        <w:rPr>
          <w:sz w:val="24"/>
          <w:szCs w:val="24"/>
        </w:rPr>
        <w:t>.</w:t>
      </w:r>
    </w:p>
    <w:p w14:paraId="1ED20E17" w14:textId="77777777" w:rsidR="00FF3063" w:rsidRDefault="00FF3063" w:rsidP="00FF3063">
      <w:pPr>
        <w:pStyle w:val="ListParagraph"/>
        <w:ind w:left="1080"/>
        <w:rPr>
          <w:sz w:val="24"/>
          <w:szCs w:val="24"/>
        </w:rPr>
      </w:pPr>
    </w:p>
    <w:p w14:paraId="082B2207" w14:textId="605519B7" w:rsidR="00FF3063" w:rsidRDefault="00FF3063" w:rsidP="00C17DDB">
      <w:pPr>
        <w:pStyle w:val="ListParagraph"/>
        <w:numPr>
          <w:ilvl w:val="1"/>
          <w:numId w:val="26"/>
        </w:numPr>
        <w:rPr>
          <w:sz w:val="24"/>
          <w:szCs w:val="24"/>
        </w:rPr>
      </w:pPr>
      <w:r>
        <w:rPr>
          <w:sz w:val="24"/>
          <w:szCs w:val="24"/>
        </w:rPr>
        <w:t xml:space="preserve">As this example is likely a Public Alert, the alerting agency has opted to include “Safety” as an additional CAP category, citing “life” and “property” as applicable </w:t>
      </w:r>
      <w:r w:rsidRPr="004D6DCF">
        <w:rPr>
          <w:b/>
          <w:sz w:val="24"/>
          <w:szCs w:val="24"/>
        </w:rPr>
        <w:t xml:space="preserve">OASIS </w:t>
      </w:r>
      <w:r w:rsidR="004D6DCF" w:rsidRPr="004D6DCF">
        <w:rPr>
          <w:b/>
          <w:sz w:val="24"/>
          <w:szCs w:val="24"/>
        </w:rPr>
        <w:t>Open</w:t>
      </w:r>
      <w:r w:rsidR="004D6DCF">
        <w:rPr>
          <w:sz w:val="24"/>
          <w:szCs w:val="24"/>
        </w:rPr>
        <w:t xml:space="preserve"> </w:t>
      </w:r>
      <w:r>
        <w:rPr>
          <w:sz w:val="24"/>
          <w:szCs w:val="24"/>
        </w:rPr>
        <w:t xml:space="preserve">subcategories in their assessment. </w:t>
      </w:r>
      <w:r w:rsidR="00B60902">
        <w:rPr>
          <w:sz w:val="24"/>
          <w:szCs w:val="24"/>
        </w:rPr>
        <w:t xml:space="preserve">“Safety/life” and “Safety/property” is added to the event-type information on file. </w:t>
      </w:r>
    </w:p>
    <w:p w14:paraId="3D6173D8" w14:textId="1C3DE92B" w:rsidR="00C66505" w:rsidRDefault="00C66505" w:rsidP="00C17DDB">
      <w:pPr>
        <w:pStyle w:val="ListParagraph"/>
        <w:numPr>
          <w:ilvl w:val="1"/>
          <w:numId w:val="26"/>
        </w:numPr>
        <w:rPr>
          <w:sz w:val="24"/>
          <w:szCs w:val="24"/>
          <w:lang w:val="en-US"/>
        </w:rPr>
      </w:pPr>
      <w:r w:rsidRPr="00865CB3">
        <w:rPr>
          <w:sz w:val="24"/>
          <w:szCs w:val="24"/>
          <w:lang w:val="en-US"/>
        </w:rPr>
        <w:t xml:space="preserve">The </w:t>
      </w:r>
      <w:r>
        <w:rPr>
          <w:sz w:val="24"/>
          <w:szCs w:val="24"/>
          <w:lang w:val="en-US"/>
        </w:rPr>
        <w:t xml:space="preserve">two </w:t>
      </w:r>
      <w:r w:rsidRPr="00865CB3">
        <w:rPr>
          <w:sz w:val="24"/>
          <w:szCs w:val="24"/>
          <w:lang w:val="en-US"/>
        </w:rPr>
        <w:t>&lt;</w:t>
      </w:r>
      <w:r w:rsidRPr="0007503E">
        <w:rPr>
          <w:b/>
          <w:sz w:val="24"/>
          <w:szCs w:val="24"/>
          <w:lang w:val="en-US"/>
        </w:rPr>
        <w:t>category</w:t>
      </w:r>
      <w:r w:rsidRPr="00865CB3">
        <w:rPr>
          <w:sz w:val="24"/>
          <w:szCs w:val="24"/>
          <w:lang w:val="en-US"/>
        </w:rPr>
        <w:t>&gt; element</w:t>
      </w:r>
      <w:r>
        <w:rPr>
          <w:sz w:val="24"/>
          <w:szCs w:val="24"/>
          <w:lang w:val="en-US"/>
        </w:rPr>
        <w:t>s, in this example, are populated with</w:t>
      </w:r>
      <w:r w:rsidRPr="00865CB3">
        <w:rPr>
          <w:sz w:val="24"/>
          <w:szCs w:val="24"/>
          <w:lang w:val="en-US"/>
        </w:rPr>
        <w:t xml:space="preserve"> “</w:t>
      </w:r>
      <w:r w:rsidRPr="00C66505">
        <w:rPr>
          <w:b/>
          <w:sz w:val="24"/>
          <w:szCs w:val="24"/>
          <w:lang w:val="en-US"/>
        </w:rPr>
        <w:t>Env</w:t>
      </w:r>
      <w:r w:rsidRPr="00865CB3">
        <w:rPr>
          <w:sz w:val="24"/>
          <w:szCs w:val="24"/>
          <w:lang w:val="en-US"/>
        </w:rPr>
        <w:t xml:space="preserve">” </w:t>
      </w:r>
      <w:r>
        <w:rPr>
          <w:sz w:val="24"/>
          <w:szCs w:val="24"/>
          <w:lang w:val="en-US"/>
        </w:rPr>
        <w:t>and “</w:t>
      </w:r>
      <w:r w:rsidRPr="00C66505">
        <w:rPr>
          <w:b/>
          <w:sz w:val="24"/>
          <w:szCs w:val="24"/>
          <w:lang w:val="en-US"/>
        </w:rPr>
        <w:t>Safety</w:t>
      </w:r>
      <w:r>
        <w:rPr>
          <w:sz w:val="24"/>
          <w:szCs w:val="24"/>
          <w:lang w:val="en-US"/>
        </w:rPr>
        <w:t xml:space="preserve">” </w:t>
      </w:r>
      <w:r>
        <w:rPr>
          <w:rStyle w:val="FootnoteReference"/>
          <w:sz w:val="24"/>
          <w:szCs w:val="24"/>
          <w:lang w:val="en-US"/>
        </w:rPr>
        <w:footnoteReference w:id="101"/>
      </w:r>
      <w:r>
        <w:rPr>
          <w:sz w:val="24"/>
          <w:szCs w:val="24"/>
          <w:lang w:val="en-US"/>
        </w:rPr>
        <w:t xml:space="preserve">. </w:t>
      </w:r>
    </w:p>
    <w:p w14:paraId="020F80F5" w14:textId="77777777" w:rsidR="00B60902" w:rsidRDefault="00B60902" w:rsidP="00B60902">
      <w:pPr>
        <w:pStyle w:val="ListParagraph"/>
        <w:ind w:left="360"/>
        <w:rPr>
          <w:sz w:val="24"/>
          <w:szCs w:val="24"/>
        </w:rPr>
      </w:pPr>
    </w:p>
    <w:p w14:paraId="06EF564C" w14:textId="3AE86FA3" w:rsidR="00C66505" w:rsidRPr="00C66505" w:rsidRDefault="00C66505" w:rsidP="00C17DDB">
      <w:pPr>
        <w:pStyle w:val="ListParagraph"/>
        <w:numPr>
          <w:ilvl w:val="0"/>
          <w:numId w:val="26"/>
        </w:numPr>
        <w:rPr>
          <w:sz w:val="24"/>
          <w:szCs w:val="24"/>
        </w:rPr>
      </w:pPr>
      <w:r>
        <w:rPr>
          <w:sz w:val="24"/>
          <w:szCs w:val="24"/>
        </w:rPr>
        <w:t>The &lt;</w:t>
      </w:r>
      <w:r w:rsidRPr="00C66505">
        <w:rPr>
          <w:b/>
          <w:sz w:val="24"/>
          <w:szCs w:val="24"/>
        </w:rPr>
        <w:t>event</w:t>
      </w:r>
      <w:r>
        <w:rPr>
          <w:sz w:val="24"/>
          <w:szCs w:val="24"/>
        </w:rPr>
        <w:t xml:space="preserve">&gt; element, in </w:t>
      </w:r>
      <w:r w:rsidRPr="00C66505">
        <w:rPr>
          <w:sz w:val="24"/>
          <w:szCs w:val="24"/>
        </w:rPr>
        <w:t>this</w:t>
      </w:r>
      <w:r>
        <w:rPr>
          <w:sz w:val="24"/>
          <w:szCs w:val="24"/>
        </w:rPr>
        <w:t xml:space="preserve"> simple </w:t>
      </w:r>
      <w:r w:rsidRPr="00C66505">
        <w:rPr>
          <w:b/>
          <w:sz w:val="24"/>
          <w:szCs w:val="24"/>
        </w:rPr>
        <w:t xml:space="preserve">baseline case </w:t>
      </w:r>
      <w:r w:rsidRPr="00C66505">
        <w:rPr>
          <w:b/>
          <w:bCs/>
          <w:sz w:val="24"/>
          <w:szCs w:val="24"/>
        </w:rPr>
        <w:t>example situation</w:t>
      </w:r>
      <w:r>
        <w:rPr>
          <w:sz w:val="24"/>
          <w:szCs w:val="24"/>
        </w:rPr>
        <w:t xml:space="preserve">, is populated with </w:t>
      </w:r>
      <w:r w:rsidRPr="00C66505">
        <w:rPr>
          <w:sz w:val="24"/>
          <w:szCs w:val="24"/>
        </w:rPr>
        <w:t xml:space="preserve">the </w:t>
      </w:r>
      <w:r w:rsidR="003400B6">
        <w:rPr>
          <w:b/>
          <w:bCs/>
          <w:sz w:val="24"/>
          <w:szCs w:val="24"/>
        </w:rPr>
        <w:t>locally defined “flash flood</w:t>
      </w:r>
      <w:r w:rsidRPr="00C66505">
        <w:rPr>
          <w:b/>
          <w:bCs/>
          <w:sz w:val="24"/>
          <w:szCs w:val="24"/>
        </w:rPr>
        <w:t>”</w:t>
      </w:r>
      <w:r w:rsidR="003400B6">
        <w:rPr>
          <w:b/>
          <w:bCs/>
          <w:sz w:val="24"/>
          <w:szCs w:val="24"/>
        </w:rPr>
        <w:t xml:space="preserve"> label.</w:t>
      </w:r>
      <w:r>
        <w:rPr>
          <w:b/>
          <w:bCs/>
          <w:sz w:val="24"/>
          <w:szCs w:val="24"/>
        </w:rPr>
        <w:t xml:space="preserve"> </w:t>
      </w:r>
      <w:r w:rsidRPr="00C66505">
        <w:rPr>
          <w:bCs/>
          <w:sz w:val="24"/>
          <w:szCs w:val="24"/>
        </w:rPr>
        <w:t>The &lt;</w:t>
      </w:r>
      <w:r w:rsidRPr="00C66505">
        <w:rPr>
          <w:b/>
          <w:bCs/>
          <w:sz w:val="24"/>
          <w:szCs w:val="24"/>
        </w:rPr>
        <w:t>event</w:t>
      </w:r>
      <w:r w:rsidRPr="00C66505">
        <w:rPr>
          <w:bCs/>
          <w:sz w:val="24"/>
          <w:szCs w:val="24"/>
        </w:rPr>
        <w:t>&gt; element</w:t>
      </w:r>
      <w:r>
        <w:rPr>
          <w:b/>
          <w:bCs/>
          <w:sz w:val="24"/>
          <w:szCs w:val="24"/>
        </w:rPr>
        <w:t xml:space="preserve"> sources </w:t>
      </w:r>
      <w:r w:rsidRPr="00C66505">
        <w:rPr>
          <w:bCs/>
          <w:sz w:val="24"/>
          <w:szCs w:val="24"/>
        </w:rPr>
        <w:t xml:space="preserve">its value </w:t>
      </w:r>
      <w:r>
        <w:rPr>
          <w:bCs/>
          <w:sz w:val="24"/>
          <w:szCs w:val="24"/>
        </w:rPr>
        <w:t>from</w:t>
      </w:r>
      <w:r w:rsidRPr="00C66505">
        <w:rPr>
          <w:bCs/>
          <w:sz w:val="24"/>
          <w:szCs w:val="24"/>
        </w:rPr>
        <w:t xml:space="preserve"> the </w:t>
      </w:r>
      <w:r w:rsidRPr="00C66505">
        <w:rPr>
          <w:b/>
          <w:bCs/>
          <w:sz w:val="24"/>
          <w:szCs w:val="24"/>
        </w:rPr>
        <w:t>subject event</w:t>
      </w:r>
      <w:r w:rsidRPr="00C66505">
        <w:rPr>
          <w:bCs/>
          <w:sz w:val="24"/>
          <w:szCs w:val="24"/>
        </w:rPr>
        <w:t>, which</w:t>
      </w:r>
      <w:r w:rsidR="003400B6">
        <w:rPr>
          <w:bCs/>
          <w:sz w:val="24"/>
          <w:szCs w:val="24"/>
        </w:rPr>
        <w:t xml:space="preserve"> for</w:t>
      </w:r>
      <w:r w:rsidRPr="00C66505">
        <w:rPr>
          <w:bCs/>
          <w:sz w:val="24"/>
          <w:szCs w:val="24"/>
        </w:rPr>
        <w:t xml:space="preserve"> this simple </w:t>
      </w:r>
      <w:r w:rsidR="003400B6">
        <w:rPr>
          <w:bCs/>
          <w:sz w:val="24"/>
          <w:szCs w:val="24"/>
        </w:rPr>
        <w:t>message</w:t>
      </w:r>
      <w:r>
        <w:rPr>
          <w:bCs/>
          <w:sz w:val="24"/>
          <w:szCs w:val="24"/>
        </w:rPr>
        <w:t>,</w:t>
      </w:r>
      <w:r w:rsidR="003400B6">
        <w:rPr>
          <w:bCs/>
          <w:sz w:val="24"/>
          <w:szCs w:val="24"/>
        </w:rPr>
        <w:t xml:space="preserve"> is composed of only </w:t>
      </w:r>
      <w:r w:rsidRPr="00C66505">
        <w:rPr>
          <w:bCs/>
          <w:sz w:val="24"/>
          <w:szCs w:val="24"/>
        </w:rPr>
        <w:t>the</w:t>
      </w:r>
      <w:r w:rsidR="003400B6">
        <w:rPr>
          <w:bCs/>
          <w:sz w:val="24"/>
          <w:szCs w:val="24"/>
        </w:rPr>
        <w:t xml:space="preserve"> </w:t>
      </w:r>
      <w:r w:rsidR="003400B6" w:rsidRPr="00C66505">
        <w:rPr>
          <w:bCs/>
          <w:sz w:val="24"/>
          <w:szCs w:val="24"/>
        </w:rPr>
        <w:t>“</w:t>
      </w:r>
      <w:r w:rsidR="003400B6" w:rsidRPr="00C66505">
        <w:rPr>
          <w:b/>
          <w:bCs/>
          <w:sz w:val="24"/>
          <w:szCs w:val="24"/>
        </w:rPr>
        <w:t>flash flood</w:t>
      </w:r>
      <w:r w:rsidR="003400B6" w:rsidRPr="00C66505">
        <w:rPr>
          <w:bCs/>
          <w:sz w:val="24"/>
          <w:szCs w:val="24"/>
        </w:rPr>
        <w:t>”</w:t>
      </w:r>
      <w:r>
        <w:rPr>
          <w:bCs/>
          <w:sz w:val="24"/>
          <w:szCs w:val="24"/>
        </w:rPr>
        <w:t xml:space="preserve"> </w:t>
      </w:r>
      <w:r w:rsidRPr="003400B6">
        <w:rPr>
          <w:b/>
          <w:bCs/>
          <w:sz w:val="24"/>
          <w:szCs w:val="24"/>
        </w:rPr>
        <w:t>primary</w:t>
      </w:r>
      <w:r>
        <w:rPr>
          <w:bCs/>
          <w:sz w:val="24"/>
          <w:szCs w:val="24"/>
        </w:rPr>
        <w:t xml:space="preserve"> event-of-interest</w:t>
      </w:r>
      <w:r w:rsidRPr="00C66505">
        <w:rPr>
          <w:bCs/>
          <w:sz w:val="24"/>
          <w:szCs w:val="24"/>
        </w:rPr>
        <w:t>.</w:t>
      </w:r>
    </w:p>
    <w:p w14:paraId="538978A2" w14:textId="77777777" w:rsidR="00C66505" w:rsidRPr="00C66505" w:rsidRDefault="00C66505" w:rsidP="00C66505">
      <w:pPr>
        <w:pStyle w:val="ListParagraph"/>
        <w:ind w:left="1080"/>
        <w:rPr>
          <w:sz w:val="24"/>
          <w:szCs w:val="24"/>
        </w:rPr>
      </w:pPr>
    </w:p>
    <w:p w14:paraId="46D519AE" w14:textId="71B96B38" w:rsidR="00C66505" w:rsidRDefault="00C66505" w:rsidP="00C17DDB">
      <w:pPr>
        <w:pStyle w:val="ListParagraph"/>
        <w:numPr>
          <w:ilvl w:val="1"/>
          <w:numId w:val="26"/>
        </w:numPr>
        <w:rPr>
          <w:sz w:val="24"/>
          <w:szCs w:val="24"/>
        </w:rPr>
      </w:pPr>
      <w:r>
        <w:rPr>
          <w:sz w:val="24"/>
          <w:szCs w:val="24"/>
        </w:rPr>
        <w:t>In</w:t>
      </w:r>
      <w:r w:rsidRPr="00C66505">
        <w:rPr>
          <w:sz w:val="24"/>
          <w:szCs w:val="24"/>
        </w:rPr>
        <w:t xml:space="preserve"> this instance, the</w:t>
      </w:r>
      <w:r w:rsidR="003400B6">
        <w:rPr>
          <w:sz w:val="24"/>
          <w:szCs w:val="24"/>
        </w:rPr>
        <w:t xml:space="preserve"> “</w:t>
      </w:r>
      <w:r w:rsidR="003400B6" w:rsidRPr="003400B6">
        <w:rPr>
          <w:b/>
          <w:sz w:val="24"/>
          <w:szCs w:val="24"/>
        </w:rPr>
        <w:t xml:space="preserve">flash </w:t>
      </w:r>
      <w:proofErr w:type="gramStart"/>
      <w:r w:rsidR="003400B6" w:rsidRPr="003400B6">
        <w:rPr>
          <w:b/>
          <w:sz w:val="24"/>
          <w:szCs w:val="24"/>
        </w:rPr>
        <w:t>flood</w:t>
      </w:r>
      <w:r w:rsidR="003400B6">
        <w:rPr>
          <w:sz w:val="24"/>
          <w:szCs w:val="24"/>
        </w:rPr>
        <w:t xml:space="preserve">” </w:t>
      </w:r>
      <w:r w:rsidRPr="00C66505">
        <w:rPr>
          <w:sz w:val="24"/>
          <w:szCs w:val="24"/>
        </w:rPr>
        <w:t xml:space="preserve"> </w:t>
      </w:r>
      <w:r w:rsidRPr="00C66505">
        <w:rPr>
          <w:b/>
          <w:bCs/>
          <w:sz w:val="24"/>
          <w:szCs w:val="24"/>
        </w:rPr>
        <w:t>local</w:t>
      </w:r>
      <w:proofErr w:type="gramEnd"/>
      <w:r w:rsidRPr="00C66505">
        <w:rPr>
          <w:b/>
          <w:bCs/>
          <w:sz w:val="24"/>
          <w:szCs w:val="24"/>
        </w:rPr>
        <w:t xml:space="preserve"> event term</w:t>
      </w:r>
      <w:r w:rsidRPr="00C66505">
        <w:rPr>
          <w:sz w:val="24"/>
          <w:szCs w:val="24"/>
        </w:rPr>
        <w:t xml:space="preserve"> and the </w:t>
      </w:r>
      <w:r w:rsidRPr="00C66505">
        <w:rPr>
          <w:b/>
          <w:bCs/>
          <w:sz w:val="24"/>
          <w:szCs w:val="24"/>
        </w:rPr>
        <w:t>OASIS Open term</w:t>
      </w:r>
      <w:r w:rsidRPr="00C66505">
        <w:rPr>
          <w:sz w:val="24"/>
          <w:szCs w:val="24"/>
        </w:rPr>
        <w:t xml:space="preserve"> are </w:t>
      </w:r>
      <w:r w:rsidRPr="00C66505">
        <w:rPr>
          <w:b/>
          <w:bCs/>
          <w:sz w:val="24"/>
          <w:szCs w:val="24"/>
        </w:rPr>
        <w:t xml:space="preserve">identical </w:t>
      </w:r>
      <w:r w:rsidRPr="00C66505">
        <w:rPr>
          <w:rStyle w:val="FootnoteReference"/>
          <w:bCs/>
          <w:sz w:val="24"/>
          <w:szCs w:val="24"/>
        </w:rPr>
        <w:footnoteReference w:id="102"/>
      </w:r>
      <w:r w:rsidRPr="00C66505">
        <w:rPr>
          <w:sz w:val="24"/>
          <w:szCs w:val="24"/>
        </w:rPr>
        <w:t>.</w:t>
      </w:r>
      <w:r>
        <w:rPr>
          <w:sz w:val="24"/>
          <w:szCs w:val="24"/>
        </w:rPr>
        <w:t xml:space="preserve"> </w:t>
      </w:r>
    </w:p>
    <w:p w14:paraId="0A7CA6E6" w14:textId="77777777" w:rsidR="00C66505" w:rsidRPr="00C66505" w:rsidRDefault="00C66505" w:rsidP="00C66505">
      <w:pPr>
        <w:pStyle w:val="ListParagraph"/>
        <w:ind w:left="360"/>
      </w:pPr>
    </w:p>
    <w:p w14:paraId="0048B907" w14:textId="22FE446D" w:rsidR="00C66505" w:rsidRPr="00296C94" w:rsidRDefault="00C66505" w:rsidP="00C17DDB">
      <w:pPr>
        <w:pStyle w:val="ListParagraph"/>
        <w:numPr>
          <w:ilvl w:val="0"/>
          <w:numId w:val="26"/>
        </w:numPr>
        <w:rPr>
          <w:sz w:val="24"/>
          <w:szCs w:val="24"/>
          <w:lang w:val="en-US"/>
        </w:rPr>
      </w:pPr>
      <w:r w:rsidRPr="00865CB3">
        <w:rPr>
          <w:sz w:val="24"/>
          <w:szCs w:val="24"/>
          <w:lang w:val="en-US"/>
        </w:rPr>
        <w:t xml:space="preserve">Other terms that are </w:t>
      </w:r>
      <w:r w:rsidRPr="00556443">
        <w:rPr>
          <w:b/>
          <w:sz w:val="24"/>
          <w:szCs w:val="24"/>
          <w:lang w:val="en-US"/>
        </w:rPr>
        <w:t>not</w:t>
      </w:r>
      <w:r w:rsidRPr="00865CB3">
        <w:rPr>
          <w:sz w:val="24"/>
          <w:szCs w:val="24"/>
          <w:lang w:val="en-US"/>
        </w:rPr>
        <w:t xml:space="preserve"> recommended</w:t>
      </w:r>
      <w:r>
        <w:rPr>
          <w:sz w:val="24"/>
          <w:szCs w:val="24"/>
          <w:lang w:val="en-US"/>
        </w:rPr>
        <w:t xml:space="preserve"> for the &lt;</w:t>
      </w:r>
      <w:r w:rsidRPr="00C22ADF">
        <w:rPr>
          <w:b/>
          <w:sz w:val="24"/>
          <w:szCs w:val="24"/>
          <w:lang w:val="en-US"/>
        </w:rPr>
        <w:t>event</w:t>
      </w:r>
      <w:r>
        <w:rPr>
          <w:sz w:val="24"/>
          <w:szCs w:val="24"/>
          <w:lang w:val="en-US"/>
        </w:rPr>
        <w:t>&gt; element include.</w:t>
      </w:r>
    </w:p>
    <w:p w14:paraId="00EEED01" w14:textId="77777777" w:rsidR="00C66505" w:rsidRDefault="00C66505" w:rsidP="00C66505">
      <w:pPr>
        <w:pStyle w:val="ListParagraph"/>
        <w:ind w:left="1080"/>
        <w:rPr>
          <w:sz w:val="24"/>
          <w:szCs w:val="24"/>
          <w:lang w:val="en-US"/>
        </w:rPr>
      </w:pPr>
    </w:p>
    <w:p w14:paraId="69070053" w14:textId="2FBCE8EF" w:rsidR="00C66505" w:rsidRPr="00865CB3" w:rsidRDefault="00C66505" w:rsidP="00C17DDB">
      <w:pPr>
        <w:pStyle w:val="ListParagraph"/>
        <w:numPr>
          <w:ilvl w:val="0"/>
          <w:numId w:val="24"/>
        </w:numPr>
        <w:rPr>
          <w:sz w:val="24"/>
          <w:szCs w:val="24"/>
          <w:lang w:val="en-US"/>
        </w:rPr>
      </w:pPr>
      <w:r w:rsidRPr="00865CB3">
        <w:rPr>
          <w:sz w:val="24"/>
          <w:szCs w:val="24"/>
          <w:lang w:val="en-US"/>
        </w:rPr>
        <w:t>“</w:t>
      </w:r>
      <w:proofErr w:type="gramStart"/>
      <w:r w:rsidRPr="00C66505">
        <w:rPr>
          <w:b/>
          <w:sz w:val="24"/>
          <w:szCs w:val="24"/>
          <w:lang w:val="en-US"/>
        </w:rPr>
        <w:t>flash</w:t>
      </w:r>
      <w:proofErr w:type="gramEnd"/>
      <w:r w:rsidRPr="00C66505">
        <w:rPr>
          <w:b/>
          <w:sz w:val="24"/>
          <w:szCs w:val="24"/>
          <w:lang w:val="en-US"/>
        </w:rPr>
        <w:t xml:space="preserve"> flood warning</w:t>
      </w:r>
      <w:r w:rsidRPr="00865CB3">
        <w:rPr>
          <w:sz w:val="24"/>
          <w:szCs w:val="24"/>
          <w:lang w:val="en-US"/>
        </w:rPr>
        <w:t>”, as this is a</w:t>
      </w:r>
      <w:r>
        <w:rPr>
          <w:sz w:val="24"/>
          <w:szCs w:val="24"/>
          <w:lang w:val="en-US"/>
        </w:rPr>
        <w:t>n incorrect</w:t>
      </w:r>
      <w:r w:rsidRPr="00865CB3">
        <w:rPr>
          <w:sz w:val="24"/>
          <w:szCs w:val="24"/>
          <w:lang w:val="en-US"/>
        </w:rPr>
        <w:t xml:space="preserve"> reference to the named alert, not the </w:t>
      </w:r>
      <w:r>
        <w:rPr>
          <w:sz w:val="24"/>
          <w:szCs w:val="24"/>
          <w:lang w:val="en-US"/>
        </w:rPr>
        <w:t>event-type</w:t>
      </w:r>
    </w:p>
    <w:p w14:paraId="4CA46ADF" w14:textId="77777777" w:rsidR="00C66505" w:rsidRDefault="00C66505" w:rsidP="00C66505">
      <w:pPr>
        <w:pStyle w:val="ListParagraph"/>
        <w:ind w:left="1080"/>
        <w:rPr>
          <w:sz w:val="24"/>
          <w:szCs w:val="24"/>
          <w:lang w:val="en-US"/>
        </w:rPr>
      </w:pPr>
    </w:p>
    <w:p w14:paraId="5AA4CFB1" w14:textId="68941841" w:rsidR="00C66505" w:rsidRPr="00865CB3" w:rsidRDefault="00C66505" w:rsidP="00C17DDB">
      <w:pPr>
        <w:pStyle w:val="ListParagraph"/>
        <w:numPr>
          <w:ilvl w:val="0"/>
          <w:numId w:val="24"/>
        </w:numPr>
        <w:rPr>
          <w:sz w:val="24"/>
          <w:szCs w:val="24"/>
          <w:lang w:val="en-US"/>
        </w:rPr>
      </w:pPr>
      <w:r w:rsidRPr="00865CB3">
        <w:rPr>
          <w:sz w:val="24"/>
          <w:szCs w:val="24"/>
          <w:lang w:val="en-US"/>
        </w:rPr>
        <w:t>“</w:t>
      </w:r>
      <w:proofErr w:type="gramStart"/>
      <w:r w:rsidRPr="00C66505">
        <w:rPr>
          <w:b/>
          <w:sz w:val="24"/>
          <w:szCs w:val="24"/>
          <w:lang w:val="en-US"/>
        </w:rPr>
        <w:t>flash</w:t>
      </w:r>
      <w:proofErr w:type="gramEnd"/>
      <w:r w:rsidRPr="00C66505">
        <w:rPr>
          <w:b/>
          <w:sz w:val="24"/>
          <w:szCs w:val="24"/>
          <w:lang w:val="en-US"/>
        </w:rPr>
        <w:t xml:space="preserve"> flood event</w:t>
      </w:r>
      <w:r w:rsidRPr="00865CB3">
        <w:rPr>
          <w:sz w:val="24"/>
          <w:szCs w:val="24"/>
          <w:lang w:val="en-US"/>
        </w:rPr>
        <w:t xml:space="preserve">”, as this is </w:t>
      </w:r>
      <w:r>
        <w:rPr>
          <w:sz w:val="24"/>
          <w:szCs w:val="24"/>
          <w:lang w:val="en-US"/>
        </w:rPr>
        <w:t xml:space="preserve">not the look and feel of the </w:t>
      </w:r>
      <w:r w:rsidRPr="00B35A35">
        <w:rPr>
          <w:b/>
          <w:sz w:val="24"/>
          <w:szCs w:val="24"/>
          <w:lang w:val="en-US"/>
        </w:rPr>
        <w:t>OASIS Ope</w:t>
      </w:r>
      <w:r w:rsidR="004D6DCF">
        <w:rPr>
          <w:b/>
          <w:sz w:val="24"/>
          <w:szCs w:val="24"/>
          <w:lang w:val="en-US"/>
        </w:rPr>
        <w:t>n EMTC</w:t>
      </w:r>
      <w:r>
        <w:rPr>
          <w:sz w:val="24"/>
          <w:szCs w:val="24"/>
          <w:lang w:val="en-US"/>
        </w:rPr>
        <w:t xml:space="preserve"> recommended event-type naming format. The recommended format does not include the word “</w:t>
      </w:r>
      <w:r w:rsidRPr="00C66505">
        <w:rPr>
          <w:b/>
          <w:sz w:val="24"/>
          <w:szCs w:val="24"/>
          <w:lang w:val="en-US"/>
        </w:rPr>
        <w:t>event</w:t>
      </w:r>
      <w:r>
        <w:rPr>
          <w:sz w:val="24"/>
          <w:szCs w:val="24"/>
          <w:lang w:val="en-US"/>
        </w:rPr>
        <w:t>”.</w:t>
      </w:r>
    </w:p>
    <w:p w14:paraId="7FC09B9A" w14:textId="77777777" w:rsidR="00C66505" w:rsidRDefault="00C66505" w:rsidP="00C66505">
      <w:pPr>
        <w:pStyle w:val="ListParagraph"/>
        <w:ind w:left="1080"/>
        <w:rPr>
          <w:sz w:val="24"/>
          <w:szCs w:val="24"/>
          <w:lang w:val="en-US"/>
        </w:rPr>
      </w:pPr>
    </w:p>
    <w:p w14:paraId="1B1E6F24" w14:textId="5FF34C3F" w:rsidR="00C66505" w:rsidRPr="00865CB3" w:rsidRDefault="00C66505" w:rsidP="00C17DDB">
      <w:pPr>
        <w:pStyle w:val="ListParagraph"/>
        <w:numPr>
          <w:ilvl w:val="0"/>
          <w:numId w:val="24"/>
        </w:numPr>
        <w:rPr>
          <w:sz w:val="24"/>
          <w:szCs w:val="24"/>
          <w:lang w:val="en-US"/>
        </w:rPr>
      </w:pPr>
      <w:r w:rsidRPr="00865CB3">
        <w:rPr>
          <w:sz w:val="24"/>
          <w:szCs w:val="24"/>
          <w:lang w:val="en-US"/>
        </w:rPr>
        <w:t>“</w:t>
      </w:r>
      <w:proofErr w:type="gramStart"/>
      <w:r w:rsidRPr="00C66505">
        <w:rPr>
          <w:b/>
          <w:sz w:val="24"/>
          <w:szCs w:val="24"/>
          <w:lang w:val="en-US"/>
        </w:rPr>
        <w:t>flash</w:t>
      </w:r>
      <w:proofErr w:type="gramEnd"/>
      <w:r w:rsidRPr="00C66505">
        <w:rPr>
          <w:b/>
          <w:sz w:val="24"/>
          <w:szCs w:val="24"/>
          <w:lang w:val="en-US"/>
        </w:rPr>
        <w:t xml:space="preserve"> flood warning issued</w:t>
      </w:r>
      <w:r w:rsidRPr="00865CB3">
        <w:rPr>
          <w:sz w:val="24"/>
          <w:szCs w:val="24"/>
          <w:lang w:val="en-US"/>
        </w:rPr>
        <w:t>”, as this a</w:t>
      </w:r>
      <w:r>
        <w:rPr>
          <w:sz w:val="24"/>
          <w:szCs w:val="24"/>
          <w:lang w:val="en-US"/>
        </w:rPr>
        <w:t>n incorrect</w:t>
      </w:r>
      <w:r w:rsidRPr="00865CB3">
        <w:rPr>
          <w:sz w:val="24"/>
          <w:szCs w:val="24"/>
          <w:lang w:val="en-US"/>
        </w:rPr>
        <w:t xml:space="preserve"> reference to </w:t>
      </w:r>
      <w:r>
        <w:rPr>
          <w:sz w:val="24"/>
          <w:szCs w:val="24"/>
          <w:lang w:val="en-US"/>
        </w:rPr>
        <w:t xml:space="preserve">the </w:t>
      </w:r>
      <w:r w:rsidRPr="00B35A35">
        <w:rPr>
          <w:b/>
          <w:sz w:val="24"/>
          <w:szCs w:val="24"/>
          <w:lang w:val="en-US"/>
        </w:rPr>
        <w:t>alert</w:t>
      </w:r>
      <w:r>
        <w:rPr>
          <w:sz w:val="24"/>
          <w:szCs w:val="24"/>
          <w:lang w:val="en-US"/>
        </w:rPr>
        <w:t xml:space="preserve">, not the </w:t>
      </w:r>
      <w:r w:rsidRPr="00C66505">
        <w:rPr>
          <w:b/>
          <w:sz w:val="24"/>
          <w:szCs w:val="24"/>
          <w:lang w:val="en-US"/>
        </w:rPr>
        <w:t>event</w:t>
      </w:r>
      <w:r>
        <w:rPr>
          <w:sz w:val="24"/>
          <w:szCs w:val="24"/>
          <w:lang w:val="en-US"/>
        </w:rPr>
        <w:t xml:space="preserve">. Such text is </w:t>
      </w:r>
      <w:r w:rsidRPr="00865CB3">
        <w:rPr>
          <w:sz w:val="24"/>
          <w:szCs w:val="24"/>
          <w:lang w:val="en-US"/>
        </w:rPr>
        <w:t xml:space="preserve">more </w:t>
      </w:r>
      <w:r>
        <w:rPr>
          <w:sz w:val="24"/>
          <w:szCs w:val="24"/>
          <w:lang w:val="en-US"/>
        </w:rPr>
        <w:t>appropriate</w:t>
      </w:r>
      <w:r w:rsidRPr="00865CB3">
        <w:rPr>
          <w:sz w:val="24"/>
          <w:szCs w:val="24"/>
          <w:lang w:val="en-US"/>
        </w:rPr>
        <w:t xml:space="preserve"> to a headline, not the </w:t>
      </w:r>
      <w:r>
        <w:rPr>
          <w:sz w:val="24"/>
          <w:szCs w:val="24"/>
          <w:lang w:val="en-US"/>
        </w:rPr>
        <w:t>event-type in the &lt;</w:t>
      </w:r>
      <w:r w:rsidRPr="00C66505">
        <w:rPr>
          <w:b/>
          <w:sz w:val="24"/>
          <w:szCs w:val="24"/>
          <w:lang w:val="en-US"/>
        </w:rPr>
        <w:t>event</w:t>
      </w:r>
      <w:r>
        <w:rPr>
          <w:sz w:val="24"/>
          <w:szCs w:val="24"/>
          <w:lang w:val="en-US"/>
        </w:rPr>
        <w:t>&gt; element.</w:t>
      </w:r>
    </w:p>
    <w:p w14:paraId="799A65DB" w14:textId="77777777" w:rsidR="00C66505" w:rsidRDefault="00C66505" w:rsidP="00C66505">
      <w:pPr>
        <w:pStyle w:val="ListParagraph"/>
        <w:ind w:left="1080"/>
        <w:rPr>
          <w:sz w:val="24"/>
          <w:szCs w:val="24"/>
          <w:lang w:val="en-US"/>
        </w:rPr>
      </w:pPr>
    </w:p>
    <w:p w14:paraId="33428216" w14:textId="77777777" w:rsidR="00C66505" w:rsidRPr="00865CB3" w:rsidRDefault="00C66505" w:rsidP="00C17DDB">
      <w:pPr>
        <w:pStyle w:val="ListParagraph"/>
        <w:numPr>
          <w:ilvl w:val="0"/>
          <w:numId w:val="24"/>
        </w:numPr>
        <w:rPr>
          <w:sz w:val="24"/>
          <w:szCs w:val="24"/>
          <w:lang w:val="en-US"/>
        </w:rPr>
      </w:pPr>
      <w:r w:rsidRPr="00865CB3">
        <w:rPr>
          <w:sz w:val="24"/>
          <w:szCs w:val="24"/>
          <w:lang w:val="en-US"/>
        </w:rPr>
        <w:t>“</w:t>
      </w:r>
      <w:r w:rsidRPr="00C66505">
        <w:rPr>
          <w:b/>
          <w:sz w:val="24"/>
          <w:szCs w:val="24"/>
          <w:lang w:val="en-US"/>
        </w:rPr>
        <w:t>Main Street flood</w:t>
      </w:r>
      <w:r w:rsidRPr="00865CB3">
        <w:rPr>
          <w:sz w:val="24"/>
          <w:szCs w:val="24"/>
          <w:lang w:val="en-US"/>
        </w:rPr>
        <w:t xml:space="preserve">”, as this a reference to </w:t>
      </w:r>
      <w:r>
        <w:rPr>
          <w:sz w:val="24"/>
          <w:szCs w:val="24"/>
          <w:lang w:val="en-US"/>
        </w:rPr>
        <w:t xml:space="preserve">an actual </w:t>
      </w:r>
      <w:r w:rsidRPr="00C66505">
        <w:rPr>
          <w:b/>
          <w:sz w:val="24"/>
          <w:szCs w:val="24"/>
          <w:lang w:val="en-US"/>
        </w:rPr>
        <w:t>named</w:t>
      </w:r>
      <w:r>
        <w:rPr>
          <w:sz w:val="24"/>
          <w:szCs w:val="24"/>
          <w:lang w:val="en-US"/>
        </w:rPr>
        <w:t xml:space="preserve"> </w:t>
      </w:r>
      <w:r w:rsidRPr="00C66505">
        <w:rPr>
          <w:b/>
          <w:sz w:val="24"/>
          <w:szCs w:val="24"/>
          <w:lang w:val="en-US"/>
        </w:rPr>
        <w:t>event</w:t>
      </w:r>
      <w:r w:rsidRPr="00865CB3">
        <w:rPr>
          <w:sz w:val="24"/>
          <w:szCs w:val="24"/>
          <w:lang w:val="en-US"/>
        </w:rPr>
        <w:t xml:space="preserve">, not the </w:t>
      </w:r>
      <w:r w:rsidRPr="00C66505">
        <w:rPr>
          <w:b/>
          <w:sz w:val="24"/>
          <w:szCs w:val="24"/>
          <w:lang w:val="en-US"/>
        </w:rPr>
        <w:t>event-type</w:t>
      </w:r>
      <w:r w:rsidRPr="00865CB3">
        <w:rPr>
          <w:sz w:val="24"/>
          <w:szCs w:val="24"/>
          <w:lang w:val="en-US"/>
        </w:rPr>
        <w:t xml:space="preserve">. </w:t>
      </w:r>
    </w:p>
    <w:p w14:paraId="2B9C94EF" w14:textId="77777777" w:rsidR="00C66505" w:rsidRPr="00C66505" w:rsidRDefault="00C66505" w:rsidP="00C66505">
      <w:pPr>
        <w:pStyle w:val="ListParagraph"/>
        <w:ind w:left="360"/>
      </w:pPr>
    </w:p>
    <w:p w14:paraId="3FF383A0" w14:textId="18121D3C" w:rsidR="00B5427D" w:rsidRPr="003400B6" w:rsidRDefault="00C66505" w:rsidP="00C17DDB">
      <w:pPr>
        <w:pStyle w:val="ListParagraph"/>
        <w:numPr>
          <w:ilvl w:val="0"/>
          <w:numId w:val="26"/>
        </w:numPr>
        <w:rPr>
          <w:sz w:val="24"/>
          <w:szCs w:val="24"/>
          <w:lang w:val="en-US"/>
        </w:rPr>
      </w:pPr>
      <w:r w:rsidRPr="003400B6">
        <w:rPr>
          <w:sz w:val="24"/>
          <w:szCs w:val="24"/>
        </w:rPr>
        <w:t>&lt;</w:t>
      </w:r>
      <w:proofErr w:type="spellStart"/>
      <w:r w:rsidRPr="003400B6">
        <w:rPr>
          <w:b/>
          <w:sz w:val="24"/>
          <w:szCs w:val="24"/>
        </w:rPr>
        <w:t>eventCode</w:t>
      </w:r>
      <w:proofErr w:type="spellEnd"/>
      <w:r w:rsidRPr="003400B6">
        <w:rPr>
          <w:sz w:val="24"/>
          <w:szCs w:val="24"/>
        </w:rPr>
        <w:t xml:space="preserve">&gt; group elements may </w:t>
      </w:r>
      <w:r w:rsidRPr="003400B6">
        <w:rPr>
          <w:b/>
          <w:bCs/>
          <w:sz w:val="24"/>
          <w:szCs w:val="24"/>
        </w:rPr>
        <w:t>optionally</w:t>
      </w:r>
      <w:r w:rsidRPr="003400B6">
        <w:rPr>
          <w:sz w:val="24"/>
          <w:szCs w:val="24"/>
        </w:rPr>
        <w:t xml:space="preserve"> be included in the </w:t>
      </w:r>
      <w:r w:rsidRPr="003400B6">
        <w:rPr>
          <w:b/>
          <w:bCs/>
          <w:sz w:val="24"/>
          <w:szCs w:val="24"/>
        </w:rPr>
        <w:t>CAP message</w:t>
      </w:r>
      <w:r w:rsidRPr="003400B6">
        <w:rPr>
          <w:sz w:val="24"/>
          <w:szCs w:val="24"/>
        </w:rPr>
        <w:t xml:space="preserve"> and should associate with the </w:t>
      </w:r>
      <w:r w:rsidR="00B60902">
        <w:rPr>
          <w:b/>
          <w:bCs/>
          <w:sz w:val="24"/>
          <w:szCs w:val="24"/>
        </w:rPr>
        <w:t xml:space="preserve">subject event </w:t>
      </w:r>
      <w:r w:rsidR="00B60902" w:rsidRPr="00B60902">
        <w:rPr>
          <w:bCs/>
          <w:sz w:val="24"/>
          <w:szCs w:val="24"/>
        </w:rPr>
        <w:t>and</w:t>
      </w:r>
      <w:r w:rsidRPr="00B60902">
        <w:rPr>
          <w:sz w:val="24"/>
          <w:szCs w:val="24"/>
        </w:rPr>
        <w:t xml:space="preserve"> t</w:t>
      </w:r>
      <w:r w:rsidRPr="003400B6">
        <w:rPr>
          <w:sz w:val="24"/>
          <w:szCs w:val="24"/>
        </w:rPr>
        <w:t xml:space="preserve">he </w:t>
      </w:r>
      <w:r w:rsidRPr="003400B6">
        <w:rPr>
          <w:b/>
          <w:bCs/>
          <w:sz w:val="24"/>
          <w:szCs w:val="24"/>
        </w:rPr>
        <w:t>larger</w:t>
      </w:r>
      <w:r w:rsidRPr="003400B6">
        <w:rPr>
          <w:bCs/>
          <w:sz w:val="24"/>
          <w:szCs w:val="24"/>
        </w:rPr>
        <w:t xml:space="preserve"> </w:t>
      </w:r>
      <w:r w:rsidRPr="003400B6">
        <w:rPr>
          <w:b/>
          <w:bCs/>
          <w:sz w:val="24"/>
          <w:szCs w:val="24"/>
        </w:rPr>
        <w:t>alerting situation</w:t>
      </w:r>
      <w:r w:rsidRPr="003400B6">
        <w:rPr>
          <w:bCs/>
          <w:sz w:val="24"/>
          <w:szCs w:val="24"/>
        </w:rPr>
        <w:t xml:space="preserve">. In simple cases it is </w:t>
      </w:r>
      <w:r w:rsidR="00B60902">
        <w:rPr>
          <w:bCs/>
          <w:sz w:val="24"/>
          <w:szCs w:val="24"/>
        </w:rPr>
        <w:t xml:space="preserve">one. </w:t>
      </w:r>
      <w:r w:rsidRPr="003400B6">
        <w:rPr>
          <w:sz w:val="24"/>
          <w:szCs w:val="24"/>
          <w:lang w:val="en-US"/>
        </w:rPr>
        <w:t xml:space="preserve">With this User’s Guide, the aim is to have at least one instance of this group element be present and populated with an </w:t>
      </w:r>
      <w:r w:rsidRPr="003400B6">
        <w:rPr>
          <w:b/>
          <w:sz w:val="24"/>
          <w:szCs w:val="24"/>
          <w:lang w:val="en-US"/>
        </w:rPr>
        <w:t>OASIS Open</w:t>
      </w:r>
      <w:r w:rsidRPr="003400B6">
        <w:rPr>
          <w:sz w:val="24"/>
          <w:szCs w:val="24"/>
          <w:lang w:val="en-US"/>
        </w:rPr>
        <w:t xml:space="preserve"> event code.</w:t>
      </w:r>
      <w:r w:rsidR="00B5427D" w:rsidRPr="003400B6">
        <w:rPr>
          <w:sz w:val="24"/>
          <w:szCs w:val="24"/>
          <w:lang w:val="en-US"/>
        </w:rPr>
        <w:br w:type="page"/>
      </w:r>
    </w:p>
    <w:p w14:paraId="494C6383" w14:textId="1C38C2AF" w:rsidR="00C66505" w:rsidRPr="00865CB3" w:rsidRDefault="00C66505" w:rsidP="00C17DDB">
      <w:pPr>
        <w:pStyle w:val="ListParagraph"/>
        <w:numPr>
          <w:ilvl w:val="0"/>
          <w:numId w:val="26"/>
        </w:numPr>
        <w:rPr>
          <w:sz w:val="24"/>
          <w:szCs w:val="24"/>
          <w:lang w:val="en-US"/>
        </w:rPr>
      </w:pPr>
      <w:r w:rsidRPr="00865CB3">
        <w:rPr>
          <w:sz w:val="24"/>
          <w:szCs w:val="24"/>
          <w:lang w:val="en-US"/>
        </w:rPr>
        <w:t>One of the</w:t>
      </w:r>
      <w:r>
        <w:rPr>
          <w:sz w:val="24"/>
          <w:szCs w:val="24"/>
          <w:lang w:val="en-US"/>
        </w:rPr>
        <w:t xml:space="preserve"> multi-instanced</w:t>
      </w:r>
      <w:r w:rsidRPr="00865CB3">
        <w:rPr>
          <w:sz w:val="24"/>
          <w:szCs w:val="24"/>
          <w:lang w:val="en-US"/>
        </w:rPr>
        <w:t xml:space="preserve"> &lt;</w:t>
      </w:r>
      <w:proofErr w:type="spellStart"/>
      <w:r w:rsidRPr="00C22ADF">
        <w:rPr>
          <w:b/>
          <w:sz w:val="24"/>
          <w:szCs w:val="24"/>
          <w:lang w:val="en-US"/>
        </w:rPr>
        <w:t>eventCode</w:t>
      </w:r>
      <w:proofErr w:type="spellEnd"/>
      <w:proofErr w:type="gramStart"/>
      <w:r w:rsidRPr="00865CB3">
        <w:rPr>
          <w:sz w:val="24"/>
          <w:szCs w:val="24"/>
          <w:lang w:val="en-US"/>
        </w:rPr>
        <w:t>&gt;</w:t>
      </w:r>
      <w:r>
        <w:rPr>
          <w:sz w:val="24"/>
          <w:szCs w:val="24"/>
          <w:lang w:val="en-US"/>
        </w:rPr>
        <w:t>.</w:t>
      </w:r>
      <w:r w:rsidRPr="00865CB3">
        <w:rPr>
          <w:sz w:val="24"/>
          <w:szCs w:val="24"/>
          <w:lang w:val="en-US"/>
        </w:rPr>
        <w:t>&lt;</w:t>
      </w:r>
      <w:proofErr w:type="spellStart"/>
      <w:proofErr w:type="gramEnd"/>
      <w:r w:rsidRPr="00C22ADF">
        <w:rPr>
          <w:b/>
          <w:sz w:val="24"/>
          <w:szCs w:val="24"/>
          <w:lang w:val="en-US"/>
        </w:rPr>
        <w:t>valueName</w:t>
      </w:r>
      <w:proofErr w:type="spellEnd"/>
      <w:r w:rsidRPr="00865CB3">
        <w:rPr>
          <w:sz w:val="24"/>
          <w:szCs w:val="24"/>
          <w:lang w:val="en-US"/>
        </w:rPr>
        <w:t>&gt; elements in the CAP message, the one of interest to</w:t>
      </w:r>
      <w:r w:rsidR="004D6DCF">
        <w:rPr>
          <w:sz w:val="24"/>
          <w:szCs w:val="24"/>
          <w:lang w:val="en-US"/>
        </w:rPr>
        <w:t xml:space="preserve"> the</w:t>
      </w:r>
      <w:r w:rsidRPr="00865CB3">
        <w:rPr>
          <w:sz w:val="24"/>
          <w:szCs w:val="24"/>
          <w:lang w:val="en-US"/>
        </w:rPr>
        <w:t xml:space="preserve"> </w:t>
      </w:r>
      <w:r w:rsidRPr="007234A4">
        <w:rPr>
          <w:b/>
          <w:sz w:val="24"/>
          <w:szCs w:val="24"/>
          <w:lang w:val="en-US"/>
        </w:rPr>
        <w:t>OASIS Ope</w:t>
      </w:r>
      <w:r w:rsidR="004D6DCF">
        <w:rPr>
          <w:b/>
          <w:sz w:val="24"/>
          <w:szCs w:val="24"/>
          <w:lang w:val="en-US"/>
        </w:rPr>
        <w:t>n EMTC</w:t>
      </w:r>
      <w:r>
        <w:rPr>
          <w:sz w:val="24"/>
          <w:szCs w:val="24"/>
          <w:lang w:val="en-US"/>
        </w:rPr>
        <w:t xml:space="preserve"> regarding interoperability</w:t>
      </w:r>
      <w:r w:rsidRPr="00865CB3">
        <w:rPr>
          <w:sz w:val="24"/>
          <w:szCs w:val="24"/>
          <w:lang w:val="en-US"/>
        </w:rPr>
        <w:t xml:space="preserve">, is populated with </w:t>
      </w:r>
      <w:r>
        <w:rPr>
          <w:sz w:val="24"/>
          <w:szCs w:val="24"/>
          <w:lang w:val="en-US"/>
        </w:rPr>
        <w:t>“</w:t>
      </w:r>
      <w:proofErr w:type="gramStart"/>
      <w:r w:rsidRPr="00865CB3">
        <w:rPr>
          <w:b/>
          <w:sz w:val="24"/>
          <w:szCs w:val="24"/>
          <w:lang w:val="en-US"/>
        </w:rPr>
        <w:t>layer:OASIS</w:t>
      </w:r>
      <w:proofErr w:type="gramEnd"/>
      <w:r w:rsidRPr="00865CB3">
        <w:rPr>
          <w:b/>
          <w:sz w:val="24"/>
          <w:szCs w:val="24"/>
          <w:lang w:val="en-US"/>
        </w:rPr>
        <w:t>-</w:t>
      </w:r>
      <w:proofErr w:type="gramStart"/>
      <w:r w:rsidRPr="00865CB3">
        <w:rPr>
          <w:b/>
          <w:sz w:val="24"/>
          <w:szCs w:val="24"/>
          <w:lang w:val="en-US"/>
        </w:rPr>
        <w:t>Open:ETL</w:t>
      </w:r>
      <w:proofErr w:type="gramEnd"/>
      <w:r>
        <w:rPr>
          <w:b/>
          <w:sz w:val="24"/>
          <w:szCs w:val="24"/>
          <w:lang w:val="en-US"/>
        </w:rPr>
        <w:t>-</w:t>
      </w:r>
      <w:proofErr w:type="gramStart"/>
      <w:r>
        <w:rPr>
          <w:b/>
          <w:sz w:val="24"/>
          <w:szCs w:val="24"/>
          <w:lang w:val="en-US"/>
        </w:rPr>
        <w:t>LT</w:t>
      </w:r>
      <w:r w:rsidRPr="00865CB3">
        <w:rPr>
          <w:b/>
          <w:sz w:val="24"/>
          <w:szCs w:val="24"/>
          <w:lang w:val="en-US"/>
        </w:rPr>
        <w:t>:v</w:t>
      </w:r>
      <w:proofErr w:type="gramEnd"/>
      <w:r w:rsidRPr="00C66505">
        <w:rPr>
          <w:b/>
          <w:sz w:val="24"/>
          <w:szCs w:val="24"/>
          <w:lang w:val="en-US"/>
        </w:rPr>
        <w:t>2.0.</w:t>
      </w:r>
      <w:r>
        <w:rPr>
          <w:b/>
          <w:sz w:val="24"/>
          <w:szCs w:val="24"/>
          <w:lang w:val="en-US"/>
        </w:rPr>
        <w:t>”</w:t>
      </w:r>
      <w:r w:rsidRPr="00865CB3">
        <w:rPr>
          <w:b/>
          <w:sz w:val="24"/>
          <w:szCs w:val="24"/>
          <w:lang w:val="en-US"/>
        </w:rPr>
        <w:t xml:space="preserve"> </w:t>
      </w:r>
      <w:r w:rsidRPr="00865CB3">
        <w:rPr>
          <w:sz w:val="24"/>
          <w:szCs w:val="24"/>
          <w:lang w:val="en-US"/>
        </w:rPr>
        <w:t>It indicates a reference to version 2</w:t>
      </w:r>
      <w:r>
        <w:rPr>
          <w:sz w:val="24"/>
          <w:szCs w:val="24"/>
          <w:lang w:val="en-US"/>
        </w:rPr>
        <w:t xml:space="preserve">.0 of the </w:t>
      </w:r>
      <w:r w:rsidRPr="004D6DCF">
        <w:rPr>
          <w:b/>
          <w:sz w:val="24"/>
          <w:szCs w:val="24"/>
          <w:lang w:val="en-US"/>
        </w:rPr>
        <w:t>OASIS Open</w:t>
      </w:r>
      <w:r w:rsidRPr="00556443">
        <w:rPr>
          <w:b/>
          <w:sz w:val="24"/>
          <w:szCs w:val="24"/>
          <w:lang w:val="en-US"/>
        </w:rPr>
        <w:t xml:space="preserve"> Event Terms List - Lookup Table</w:t>
      </w:r>
      <w:r w:rsidRPr="00865CB3">
        <w:rPr>
          <w:sz w:val="24"/>
          <w:szCs w:val="24"/>
          <w:lang w:val="en-US"/>
        </w:rPr>
        <w:t xml:space="preserve"> for cross referencing purposes. </w:t>
      </w:r>
      <w:r>
        <w:rPr>
          <w:sz w:val="24"/>
          <w:szCs w:val="24"/>
          <w:lang w:val="en-US"/>
        </w:rPr>
        <w:t xml:space="preserve">In the simple case, other </w:t>
      </w:r>
      <w:r w:rsidR="00B60902">
        <w:rPr>
          <w:sz w:val="24"/>
          <w:szCs w:val="24"/>
          <w:lang w:val="en-US"/>
        </w:rPr>
        <w:t>non-</w:t>
      </w:r>
      <w:r w:rsidR="00B60902" w:rsidRPr="004D6DCF">
        <w:rPr>
          <w:b/>
          <w:sz w:val="24"/>
          <w:szCs w:val="24"/>
          <w:lang w:val="en-US"/>
        </w:rPr>
        <w:t>OASIS Open</w:t>
      </w:r>
      <w:r w:rsidR="00B60902">
        <w:rPr>
          <w:sz w:val="24"/>
          <w:szCs w:val="24"/>
          <w:lang w:val="en-US"/>
        </w:rPr>
        <w:t xml:space="preserve"> </w:t>
      </w:r>
      <w:r w:rsidRPr="00865CB3">
        <w:rPr>
          <w:sz w:val="24"/>
          <w:szCs w:val="24"/>
          <w:lang w:val="en-US"/>
        </w:rPr>
        <w:t>&lt;</w:t>
      </w:r>
      <w:proofErr w:type="spellStart"/>
      <w:r w:rsidRPr="00C22ADF">
        <w:rPr>
          <w:b/>
          <w:sz w:val="24"/>
          <w:szCs w:val="24"/>
          <w:lang w:val="en-US"/>
        </w:rPr>
        <w:t>eventCode</w:t>
      </w:r>
      <w:proofErr w:type="spellEnd"/>
      <w:proofErr w:type="gramStart"/>
      <w:r w:rsidRPr="00865CB3">
        <w:rPr>
          <w:sz w:val="24"/>
          <w:szCs w:val="24"/>
          <w:lang w:val="en-US"/>
        </w:rPr>
        <w:t>&gt;</w:t>
      </w:r>
      <w:r>
        <w:rPr>
          <w:sz w:val="24"/>
          <w:szCs w:val="24"/>
          <w:lang w:val="en-US"/>
        </w:rPr>
        <w:t>.</w:t>
      </w:r>
      <w:r w:rsidRPr="00865CB3">
        <w:rPr>
          <w:sz w:val="24"/>
          <w:szCs w:val="24"/>
          <w:lang w:val="en-US"/>
        </w:rPr>
        <w:t>&lt;</w:t>
      </w:r>
      <w:proofErr w:type="spellStart"/>
      <w:proofErr w:type="gramEnd"/>
      <w:r w:rsidRPr="00C22ADF">
        <w:rPr>
          <w:b/>
          <w:sz w:val="24"/>
          <w:szCs w:val="24"/>
          <w:lang w:val="en-US"/>
        </w:rPr>
        <w:t>valueName</w:t>
      </w:r>
      <w:proofErr w:type="spellEnd"/>
      <w:r w:rsidRPr="00865CB3">
        <w:rPr>
          <w:sz w:val="24"/>
          <w:szCs w:val="24"/>
          <w:lang w:val="en-US"/>
        </w:rPr>
        <w:t>&gt; elements</w:t>
      </w:r>
      <w:r>
        <w:rPr>
          <w:sz w:val="24"/>
          <w:szCs w:val="24"/>
          <w:lang w:val="en-US"/>
        </w:rPr>
        <w:t xml:space="preserve"> in other &lt;</w:t>
      </w:r>
      <w:proofErr w:type="spellStart"/>
      <w:r w:rsidRPr="00C66505">
        <w:rPr>
          <w:b/>
          <w:sz w:val="24"/>
          <w:szCs w:val="24"/>
          <w:lang w:val="en-US"/>
        </w:rPr>
        <w:t>eventCode</w:t>
      </w:r>
      <w:proofErr w:type="spellEnd"/>
      <w:r>
        <w:rPr>
          <w:sz w:val="24"/>
          <w:szCs w:val="24"/>
          <w:lang w:val="en-US"/>
        </w:rPr>
        <w:t>&gt; group elements would be populated with a reference t</w:t>
      </w:r>
      <w:r w:rsidR="00B60902">
        <w:rPr>
          <w:sz w:val="24"/>
          <w:szCs w:val="24"/>
          <w:lang w:val="en-US"/>
        </w:rPr>
        <w:t>o another event code scheme.</w:t>
      </w:r>
    </w:p>
    <w:p w14:paraId="5CA79678" w14:textId="77777777" w:rsidR="00C66505" w:rsidRPr="00C66505" w:rsidRDefault="00C66505" w:rsidP="00C66505">
      <w:pPr>
        <w:pStyle w:val="ListParagraph"/>
        <w:rPr>
          <w:b/>
          <w:sz w:val="24"/>
          <w:szCs w:val="24"/>
        </w:rPr>
      </w:pPr>
    </w:p>
    <w:p w14:paraId="16C6C48B" w14:textId="2B22286C" w:rsidR="00C66505" w:rsidRPr="00C66505" w:rsidRDefault="00C66505" w:rsidP="00C17DDB">
      <w:pPr>
        <w:pStyle w:val="ListParagraph"/>
        <w:numPr>
          <w:ilvl w:val="0"/>
          <w:numId w:val="26"/>
        </w:numPr>
        <w:rPr>
          <w:sz w:val="24"/>
          <w:szCs w:val="24"/>
          <w:lang w:val="en-US"/>
        </w:rPr>
      </w:pPr>
      <w:r w:rsidRPr="00865CB3">
        <w:rPr>
          <w:sz w:val="24"/>
          <w:szCs w:val="24"/>
          <w:lang w:val="en-US"/>
        </w:rPr>
        <w:t>The corresponding &lt;</w:t>
      </w:r>
      <w:proofErr w:type="spellStart"/>
      <w:r w:rsidRPr="000808C7">
        <w:rPr>
          <w:b/>
          <w:sz w:val="24"/>
          <w:szCs w:val="24"/>
          <w:lang w:val="en-US"/>
        </w:rPr>
        <w:t>eventCode</w:t>
      </w:r>
      <w:proofErr w:type="spellEnd"/>
      <w:proofErr w:type="gramStart"/>
      <w:r w:rsidRPr="00865CB3">
        <w:rPr>
          <w:sz w:val="24"/>
          <w:szCs w:val="24"/>
          <w:lang w:val="en-US"/>
        </w:rPr>
        <w:t>&gt;</w:t>
      </w:r>
      <w:r>
        <w:rPr>
          <w:sz w:val="24"/>
          <w:szCs w:val="24"/>
          <w:lang w:val="en-US"/>
        </w:rPr>
        <w:t>.</w:t>
      </w:r>
      <w:r w:rsidRPr="00865CB3">
        <w:rPr>
          <w:sz w:val="24"/>
          <w:szCs w:val="24"/>
          <w:lang w:val="en-US"/>
        </w:rPr>
        <w:t>&lt;</w:t>
      </w:r>
      <w:proofErr w:type="gramEnd"/>
      <w:r w:rsidRPr="000808C7">
        <w:rPr>
          <w:b/>
          <w:sz w:val="24"/>
          <w:szCs w:val="24"/>
          <w:lang w:val="en-US"/>
        </w:rPr>
        <w:t>value</w:t>
      </w:r>
      <w:r w:rsidRPr="00865CB3">
        <w:rPr>
          <w:sz w:val="24"/>
          <w:szCs w:val="24"/>
          <w:lang w:val="en-US"/>
        </w:rPr>
        <w:t>&gt; element to the &lt;</w:t>
      </w:r>
      <w:proofErr w:type="spellStart"/>
      <w:r w:rsidRPr="000808C7">
        <w:rPr>
          <w:b/>
          <w:sz w:val="24"/>
          <w:szCs w:val="24"/>
          <w:lang w:val="en-US"/>
        </w:rPr>
        <w:t>eventCode</w:t>
      </w:r>
      <w:proofErr w:type="spellEnd"/>
      <w:proofErr w:type="gramStart"/>
      <w:r w:rsidRPr="00865CB3">
        <w:rPr>
          <w:sz w:val="24"/>
          <w:szCs w:val="24"/>
          <w:lang w:val="en-US"/>
        </w:rPr>
        <w:t>&gt;</w:t>
      </w:r>
      <w:r>
        <w:rPr>
          <w:sz w:val="24"/>
          <w:szCs w:val="24"/>
          <w:lang w:val="en-US"/>
        </w:rPr>
        <w:t>.</w:t>
      </w:r>
      <w:r w:rsidRPr="00865CB3">
        <w:rPr>
          <w:sz w:val="24"/>
          <w:szCs w:val="24"/>
          <w:lang w:val="en-US"/>
        </w:rPr>
        <w:t>&lt;</w:t>
      </w:r>
      <w:proofErr w:type="spellStart"/>
      <w:proofErr w:type="gramEnd"/>
      <w:r w:rsidRPr="000808C7">
        <w:rPr>
          <w:b/>
          <w:sz w:val="24"/>
          <w:szCs w:val="24"/>
          <w:lang w:val="en-US"/>
        </w:rPr>
        <w:t>valueName</w:t>
      </w:r>
      <w:proofErr w:type="spellEnd"/>
      <w:r w:rsidRPr="00865CB3">
        <w:rPr>
          <w:sz w:val="24"/>
          <w:szCs w:val="24"/>
          <w:lang w:val="en-US"/>
        </w:rPr>
        <w:t xml:space="preserve">&gt; of </w:t>
      </w:r>
      <w:r>
        <w:rPr>
          <w:sz w:val="24"/>
          <w:szCs w:val="24"/>
          <w:lang w:val="en-US"/>
        </w:rPr>
        <w:t>“</w:t>
      </w:r>
      <w:proofErr w:type="gramStart"/>
      <w:r w:rsidRPr="00865CB3">
        <w:rPr>
          <w:b/>
          <w:sz w:val="24"/>
          <w:szCs w:val="24"/>
          <w:lang w:val="en-US"/>
        </w:rPr>
        <w:t>layer:OASIS</w:t>
      </w:r>
      <w:proofErr w:type="gramEnd"/>
      <w:r w:rsidRPr="00865CB3">
        <w:rPr>
          <w:b/>
          <w:sz w:val="24"/>
          <w:szCs w:val="24"/>
          <w:lang w:val="en-US"/>
        </w:rPr>
        <w:t>-</w:t>
      </w:r>
      <w:proofErr w:type="gramStart"/>
      <w:r w:rsidRPr="00865CB3">
        <w:rPr>
          <w:b/>
          <w:sz w:val="24"/>
          <w:szCs w:val="24"/>
          <w:lang w:val="en-US"/>
        </w:rPr>
        <w:t>Open:ETL</w:t>
      </w:r>
      <w:proofErr w:type="gramEnd"/>
      <w:r>
        <w:rPr>
          <w:b/>
          <w:sz w:val="24"/>
          <w:szCs w:val="24"/>
          <w:lang w:val="en-US"/>
        </w:rPr>
        <w:t>-</w:t>
      </w:r>
      <w:proofErr w:type="gramStart"/>
      <w:r w:rsidRPr="00C66505">
        <w:rPr>
          <w:b/>
          <w:sz w:val="24"/>
          <w:szCs w:val="24"/>
          <w:lang w:val="en-US"/>
        </w:rPr>
        <w:t>LT:v</w:t>
      </w:r>
      <w:proofErr w:type="gramEnd"/>
      <w:r w:rsidRPr="00C66505">
        <w:rPr>
          <w:b/>
          <w:sz w:val="24"/>
          <w:szCs w:val="24"/>
          <w:lang w:val="en-US"/>
        </w:rPr>
        <w:t>2.0</w:t>
      </w:r>
      <w:r>
        <w:rPr>
          <w:b/>
          <w:sz w:val="24"/>
          <w:szCs w:val="24"/>
          <w:lang w:val="en-US"/>
        </w:rPr>
        <w:t>”</w:t>
      </w:r>
      <w:r w:rsidRPr="00C66505">
        <w:rPr>
          <w:sz w:val="24"/>
          <w:szCs w:val="24"/>
          <w:lang w:val="en-US"/>
        </w:rPr>
        <w:t xml:space="preserve"> in</w:t>
      </w:r>
      <w:r w:rsidRPr="00865CB3">
        <w:rPr>
          <w:sz w:val="24"/>
          <w:szCs w:val="24"/>
          <w:lang w:val="en-US"/>
        </w:rPr>
        <w:t xml:space="preserve"> the &lt;</w:t>
      </w:r>
      <w:proofErr w:type="spellStart"/>
      <w:r w:rsidRPr="007234A4">
        <w:rPr>
          <w:b/>
          <w:sz w:val="24"/>
          <w:szCs w:val="24"/>
          <w:lang w:val="en-US"/>
        </w:rPr>
        <w:t>eventCode</w:t>
      </w:r>
      <w:proofErr w:type="spellEnd"/>
      <w:r>
        <w:rPr>
          <w:sz w:val="24"/>
          <w:szCs w:val="24"/>
          <w:lang w:val="en-US"/>
        </w:rPr>
        <w:t xml:space="preserve">&gt; block in </w:t>
      </w:r>
      <w:r w:rsidRPr="00C66505">
        <w:rPr>
          <w:sz w:val="24"/>
          <w:szCs w:val="24"/>
        </w:rPr>
        <w:t xml:space="preserve">this simple </w:t>
      </w:r>
      <w:r w:rsidRPr="00C66505">
        <w:rPr>
          <w:b/>
          <w:sz w:val="24"/>
          <w:szCs w:val="24"/>
        </w:rPr>
        <w:t xml:space="preserve">baseline case </w:t>
      </w:r>
      <w:r w:rsidRPr="00C66505">
        <w:rPr>
          <w:b/>
          <w:bCs/>
          <w:sz w:val="24"/>
          <w:szCs w:val="24"/>
        </w:rPr>
        <w:t>example situation</w:t>
      </w:r>
      <w:r w:rsidR="00B5427D">
        <w:rPr>
          <w:b/>
          <w:bCs/>
          <w:sz w:val="24"/>
          <w:szCs w:val="24"/>
        </w:rPr>
        <w:t xml:space="preserve"> </w:t>
      </w:r>
      <w:r w:rsidRPr="00865CB3">
        <w:rPr>
          <w:sz w:val="24"/>
          <w:szCs w:val="24"/>
          <w:lang w:val="en-US"/>
        </w:rPr>
        <w:t xml:space="preserve">is populated </w:t>
      </w:r>
      <w:r w:rsidRPr="00B60902">
        <w:rPr>
          <w:sz w:val="24"/>
          <w:szCs w:val="24"/>
          <w:lang w:val="en-US"/>
        </w:rPr>
        <w:t xml:space="preserve">with </w:t>
      </w:r>
      <w:r w:rsidRPr="00B60902">
        <w:rPr>
          <w:b/>
          <w:sz w:val="24"/>
          <w:szCs w:val="24"/>
          <w:lang w:val="en-US"/>
        </w:rPr>
        <w:t xml:space="preserve">OET-080 </w:t>
      </w:r>
      <w:r w:rsidRPr="00B60902">
        <w:rPr>
          <w:sz w:val="24"/>
          <w:szCs w:val="24"/>
        </w:rPr>
        <w:t>for</w:t>
      </w:r>
      <w:r w:rsidRPr="00C66505">
        <w:rPr>
          <w:sz w:val="24"/>
          <w:szCs w:val="24"/>
        </w:rPr>
        <w:t xml:space="preserve"> flash flood.</w:t>
      </w:r>
    </w:p>
    <w:p w14:paraId="7F59DA75" w14:textId="77777777" w:rsidR="00C66505" w:rsidRPr="00C66505" w:rsidRDefault="00C66505" w:rsidP="00C66505">
      <w:pPr>
        <w:pStyle w:val="ListParagraph"/>
        <w:ind w:left="360"/>
      </w:pPr>
    </w:p>
    <w:p w14:paraId="1CF3631B" w14:textId="573DD09F" w:rsidR="00C66505" w:rsidRPr="00C66505" w:rsidRDefault="004D6DCF" w:rsidP="00C17DDB">
      <w:pPr>
        <w:pStyle w:val="ListParagraph"/>
        <w:numPr>
          <w:ilvl w:val="1"/>
          <w:numId w:val="26"/>
        </w:numPr>
      </w:pPr>
      <w:r w:rsidRPr="004D6DCF">
        <w:rPr>
          <w:sz w:val="24"/>
          <w:szCs w:val="24"/>
        </w:rPr>
        <w:t xml:space="preserve">The </w:t>
      </w:r>
      <w:r w:rsidR="00C66505" w:rsidRPr="00C66505">
        <w:rPr>
          <w:b/>
          <w:sz w:val="24"/>
          <w:szCs w:val="24"/>
        </w:rPr>
        <w:t>OASIS Ope</w:t>
      </w:r>
      <w:r>
        <w:rPr>
          <w:b/>
          <w:sz w:val="24"/>
          <w:szCs w:val="24"/>
        </w:rPr>
        <w:t>n EMTC</w:t>
      </w:r>
      <w:r w:rsidR="00C66505" w:rsidRPr="00C66505">
        <w:rPr>
          <w:sz w:val="24"/>
          <w:szCs w:val="24"/>
        </w:rPr>
        <w:t xml:space="preserve"> recommends that at least </w:t>
      </w:r>
      <w:r w:rsidR="00C66505" w:rsidRPr="00C66505">
        <w:rPr>
          <w:b/>
          <w:bCs/>
          <w:sz w:val="24"/>
          <w:szCs w:val="24"/>
        </w:rPr>
        <w:t>one OASIS Open event-type code</w:t>
      </w:r>
      <w:r w:rsidR="00C66505" w:rsidRPr="00C66505">
        <w:rPr>
          <w:sz w:val="24"/>
          <w:szCs w:val="24"/>
        </w:rPr>
        <w:t xml:space="preserve"> be present in every </w:t>
      </w:r>
      <w:r w:rsidR="00C66505" w:rsidRPr="00C66505">
        <w:rPr>
          <w:b/>
          <w:bCs/>
          <w:sz w:val="24"/>
          <w:szCs w:val="24"/>
        </w:rPr>
        <w:t>CAP message</w:t>
      </w:r>
      <w:r w:rsidR="00C66505" w:rsidRPr="00C66505">
        <w:rPr>
          <w:sz w:val="24"/>
          <w:szCs w:val="24"/>
        </w:rPr>
        <w:t xml:space="preserve"> to reinforce the goal of </w:t>
      </w:r>
      <w:r w:rsidR="00C66505" w:rsidRPr="00C66505">
        <w:rPr>
          <w:b/>
          <w:bCs/>
          <w:sz w:val="24"/>
          <w:szCs w:val="24"/>
        </w:rPr>
        <w:t>interoperability</w:t>
      </w:r>
      <w:r w:rsidR="00C66505">
        <w:rPr>
          <w:sz w:val="24"/>
          <w:szCs w:val="24"/>
        </w:rPr>
        <w:t xml:space="preserve">.  </w:t>
      </w:r>
    </w:p>
    <w:p w14:paraId="4AA56D20" w14:textId="77777777" w:rsidR="001C3BE6" w:rsidRPr="00865CB3" w:rsidRDefault="001C3BE6" w:rsidP="001C3BE6">
      <w:pPr>
        <w:pStyle w:val="ListParagraph"/>
        <w:rPr>
          <w:sz w:val="24"/>
          <w:szCs w:val="24"/>
          <w:lang w:val="en-US"/>
        </w:rPr>
      </w:pPr>
    </w:p>
    <w:p w14:paraId="475833F9" w14:textId="09A9B369" w:rsidR="001C3BE6" w:rsidRPr="00865CB3" w:rsidRDefault="001C3BE6" w:rsidP="00C17DDB">
      <w:pPr>
        <w:pStyle w:val="ListParagraph"/>
        <w:numPr>
          <w:ilvl w:val="1"/>
          <w:numId w:val="26"/>
        </w:numPr>
        <w:rPr>
          <w:sz w:val="24"/>
          <w:szCs w:val="24"/>
          <w:lang w:val="en-US"/>
        </w:rPr>
      </w:pPr>
      <w:r w:rsidRPr="00865CB3">
        <w:rPr>
          <w:sz w:val="24"/>
          <w:szCs w:val="24"/>
          <w:lang w:val="en-US"/>
        </w:rPr>
        <w:t>Any other &lt;</w:t>
      </w:r>
      <w:proofErr w:type="spellStart"/>
      <w:r w:rsidRPr="000808C7">
        <w:rPr>
          <w:b/>
          <w:sz w:val="24"/>
          <w:szCs w:val="24"/>
          <w:lang w:val="en-US"/>
        </w:rPr>
        <w:t>eventCode</w:t>
      </w:r>
      <w:proofErr w:type="spellEnd"/>
      <w:r w:rsidR="00C66505">
        <w:rPr>
          <w:sz w:val="24"/>
          <w:szCs w:val="24"/>
          <w:lang w:val="en-US"/>
        </w:rPr>
        <w:t>&gt; group element</w:t>
      </w:r>
      <w:r w:rsidR="000808C7">
        <w:rPr>
          <w:sz w:val="24"/>
          <w:szCs w:val="24"/>
          <w:lang w:val="en-US"/>
        </w:rPr>
        <w:t>,</w:t>
      </w:r>
      <w:r w:rsidRPr="00865CB3">
        <w:rPr>
          <w:sz w:val="24"/>
          <w:szCs w:val="24"/>
          <w:lang w:val="en-US"/>
        </w:rPr>
        <w:t xml:space="preserve"> based on the same or </w:t>
      </w:r>
      <w:r w:rsidR="00C06ED3">
        <w:rPr>
          <w:sz w:val="24"/>
          <w:szCs w:val="24"/>
          <w:lang w:val="en-US"/>
        </w:rPr>
        <w:t xml:space="preserve">a different </w:t>
      </w:r>
      <w:r w:rsidRPr="00865CB3">
        <w:rPr>
          <w:sz w:val="24"/>
          <w:szCs w:val="24"/>
          <w:lang w:val="en-US"/>
        </w:rPr>
        <w:t>event typing scheme</w:t>
      </w:r>
      <w:r w:rsidR="000808C7">
        <w:rPr>
          <w:sz w:val="24"/>
          <w:szCs w:val="24"/>
          <w:lang w:val="en-US"/>
        </w:rPr>
        <w:t>,</w:t>
      </w:r>
      <w:r w:rsidRPr="00865CB3">
        <w:rPr>
          <w:sz w:val="24"/>
          <w:szCs w:val="24"/>
          <w:lang w:val="en-US"/>
        </w:rPr>
        <w:t xml:space="preserve"> can be populated in a similar fashion (see </w:t>
      </w:r>
      <w:r w:rsidR="00C66505">
        <w:rPr>
          <w:sz w:val="24"/>
          <w:szCs w:val="24"/>
          <w:lang w:val="en-US"/>
        </w:rPr>
        <w:t xml:space="preserve">the more advanced </w:t>
      </w:r>
      <w:r w:rsidR="00B35A35" w:rsidRPr="00B5427D">
        <w:rPr>
          <w:b/>
          <w:sz w:val="24"/>
          <w:szCs w:val="24"/>
          <w:lang w:val="en-US"/>
        </w:rPr>
        <w:t xml:space="preserve">baseline case </w:t>
      </w:r>
      <w:r w:rsidRPr="00B5427D">
        <w:rPr>
          <w:b/>
          <w:sz w:val="24"/>
          <w:szCs w:val="24"/>
          <w:lang w:val="en-US"/>
        </w:rPr>
        <w:t>example</w:t>
      </w:r>
      <w:r w:rsidR="00C66505" w:rsidRPr="00B5427D">
        <w:rPr>
          <w:b/>
          <w:sz w:val="24"/>
          <w:szCs w:val="24"/>
          <w:lang w:val="en-US"/>
        </w:rPr>
        <w:t xml:space="preserve"> situation</w:t>
      </w:r>
      <w:r w:rsidR="00C66505">
        <w:rPr>
          <w:sz w:val="24"/>
          <w:szCs w:val="24"/>
          <w:lang w:val="en-US"/>
        </w:rPr>
        <w:t xml:space="preserve"> section for a case where the same event typing scheme is used more than once</w:t>
      </w:r>
      <w:r w:rsidRPr="00865CB3">
        <w:rPr>
          <w:sz w:val="24"/>
          <w:szCs w:val="24"/>
          <w:lang w:val="en-US"/>
        </w:rPr>
        <w:t>).</w:t>
      </w:r>
    </w:p>
    <w:p w14:paraId="1DCEBF03" w14:textId="77777777" w:rsidR="001C3BE6" w:rsidRPr="00865CB3" w:rsidRDefault="001C3BE6" w:rsidP="001C3BE6">
      <w:pPr>
        <w:pStyle w:val="ListParagraph"/>
        <w:rPr>
          <w:sz w:val="24"/>
          <w:szCs w:val="24"/>
          <w:lang w:val="en-US"/>
        </w:rPr>
      </w:pPr>
    </w:p>
    <w:p w14:paraId="5B252FB9" w14:textId="35541724" w:rsidR="00133E41" w:rsidRPr="00C66505" w:rsidRDefault="00C66505" w:rsidP="00C17DDB">
      <w:pPr>
        <w:pStyle w:val="ListParagraph"/>
        <w:numPr>
          <w:ilvl w:val="0"/>
          <w:numId w:val="26"/>
        </w:numPr>
      </w:pPr>
      <w:r w:rsidRPr="00C66505">
        <w:rPr>
          <w:sz w:val="24"/>
          <w:szCs w:val="24"/>
        </w:rPr>
        <w:t xml:space="preserve">The </w:t>
      </w:r>
      <w:r w:rsidRPr="00C66505">
        <w:rPr>
          <w:b/>
          <w:bCs/>
          <w:sz w:val="24"/>
          <w:szCs w:val="24"/>
        </w:rPr>
        <w:t>CAP originator</w:t>
      </w:r>
      <w:r w:rsidRPr="00C66505">
        <w:rPr>
          <w:sz w:val="24"/>
          <w:szCs w:val="24"/>
        </w:rPr>
        <w:t xml:space="preserve"> does not generate the &lt;</w:t>
      </w:r>
      <w:proofErr w:type="spellStart"/>
      <w:r w:rsidRPr="00C66505">
        <w:rPr>
          <w:b/>
          <w:sz w:val="24"/>
          <w:szCs w:val="24"/>
        </w:rPr>
        <w:t>eventCode</w:t>
      </w:r>
      <w:proofErr w:type="spellEnd"/>
      <w:r w:rsidRPr="00C66505">
        <w:rPr>
          <w:sz w:val="24"/>
          <w:szCs w:val="24"/>
        </w:rPr>
        <w:t xml:space="preserve">&gt; element for </w:t>
      </w:r>
      <w:r w:rsidRPr="00C66505">
        <w:rPr>
          <w:b/>
          <w:bCs/>
          <w:sz w:val="24"/>
          <w:szCs w:val="24"/>
        </w:rPr>
        <w:t>direct audience consumption</w:t>
      </w:r>
      <w:r w:rsidRPr="00C66505">
        <w:rPr>
          <w:sz w:val="24"/>
          <w:szCs w:val="24"/>
        </w:rPr>
        <w:t xml:space="preserve">, as it is not typically </w:t>
      </w:r>
      <w:r w:rsidRPr="00C66505">
        <w:rPr>
          <w:b/>
          <w:bCs/>
          <w:sz w:val="24"/>
          <w:szCs w:val="24"/>
        </w:rPr>
        <w:t>presented to them in its raw form</w:t>
      </w:r>
      <w:r w:rsidRPr="00C66505">
        <w:rPr>
          <w:sz w:val="24"/>
          <w:szCs w:val="24"/>
        </w:rPr>
        <w:t>.</w:t>
      </w:r>
      <w:r>
        <w:rPr>
          <w:sz w:val="24"/>
          <w:szCs w:val="24"/>
        </w:rPr>
        <w:t xml:space="preserve"> </w:t>
      </w:r>
      <w:r w:rsidRPr="00C66505">
        <w:rPr>
          <w:sz w:val="24"/>
          <w:szCs w:val="24"/>
        </w:rPr>
        <w:t>Instead, the &lt;</w:t>
      </w:r>
      <w:proofErr w:type="spellStart"/>
      <w:r w:rsidRPr="00C66505">
        <w:rPr>
          <w:b/>
          <w:sz w:val="24"/>
          <w:szCs w:val="24"/>
        </w:rPr>
        <w:t>eventCode</w:t>
      </w:r>
      <w:proofErr w:type="spellEnd"/>
      <w:r w:rsidRPr="00C66505">
        <w:rPr>
          <w:sz w:val="24"/>
          <w:szCs w:val="24"/>
        </w:rPr>
        <w:t xml:space="preserve">&gt; serves primarily as a </w:t>
      </w:r>
      <w:r w:rsidRPr="00C66505">
        <w:rPr>
          <w:b/>
          <w:bCs/>
          <w:sz w:val="24"/>
          <w:szCs w:val="24"/>
        </w:rPr>
        <w:t>technical reference</w:t>
      </w:r>
      <w:r w:rsidRPr="00C66505">
        <w:rPr>
          <w:sz w:val="24"/>
          <w:szCs w:val="24"/>
        </w:rPr>
        <w:t xml:space="preserve"> for </w:t>
      </w:r>
      <w:r w:rsidRPr="00C66505">
        <w:rPr>
          <w:b/>
          <w:bCs/>
          <w:sz w:val="24"/>
          <w:szCs w:val="24"/>
        </w:rPr>
        <w:t>agents</w:t>
      </w:r>
      <w:r w:rsidRPr="00C66505">
        <w:rPr>
          <w:sz w:val="24"/>
          <w:szCs w:val="24"/>
        </w:rPr>
        <w:t xml:space="preserve"> involved in </w:t>
      </w:r>
      <w:r w:rsidRPr="00C66505">
        <w:rPr>
          <w:b/>
          <w:bCs/>
          <w:sz w:val="24"/>
          <w:szCs w:val="24"/>
        </w:rPr>
        <w:t xml:space="preserve">filtering, routing, and presenting </w:t>
      </w:r>
      <w:r w:rsidR="00B60902">
        <w:rPr>
          <w:b/>
          <w:bCs/>
          <w:sz w:val="24"/>
          <w:szCs w:val="24"/>
        </w:rPr>
        <w:t>activities</w:t>
      </w:r>
      <w:r w:rsidRPr="00C66505">
        <w:rPr>
          <w:sz w:val="24"/>
          <w:szCs w:val="24"/>
        </w:rPr>
        <w:t xml:space="preserve">. By incorporating an </w:t>
      </w:r>
      <w:r w:rsidRPr="00C66505">
        <w:rPr>
          <w:b/>
          <w:bCs/>
          <w:sz w:val="24"/>
          <w:szCs w:val="24"/>
        </w:rPr>
        <w:t>event code</w:t>
      </w:r>
      <w:r w:rsidRPr="00C66505">
        <w:rPr>
          <w:sz w:val="24"/>
          <w:szCs w:val="24"/>
        </w:rPr>
        <w:t xml:space="preserve">, these agents can </w:t>
      </w:r>
      <w:r w:rsidRPr="00C66505">
        <w:rPr>
          <w:b/>
          <w:bCs/>
          <w:sz w:val="24"/>
          <w:szCs w:val="24"/>
        </w:rPr>
        <w:t xml:space="preserve">enhance </w:t>
      </w:r>
      <w:r>
        <w:rPr>
          <w:b/>
          <w:bCs/>
          <w:sz w:val="24"/>
          <w:szCs w:val="24"/>
        </w:rPr>
        <w:t xml:space="preserve">presentations </w:t>
      </w:r>
      <w:r w:rsidRPr="00C66505">
        <w:rPr>
          <w:sz w:val="24"/>
          <w:szCs w:val="24"/>
        </w:rPr>
        <w:t xml:space="preserve">and execute </w:t>
      </w:r>
      <w:r w:rsidRPr="00C66505">
        <w:rPr>
          <w:b/>
          <w:bCs/>
          <w:sz w:val="24"/>
          <w:szCs w:val="24"/>
        </w:rPr>
        <w:t>processing actions</w:t>
      </w:r>
      <w:r w:rsidRPr="00C66505">
        <w:rPr>
          <w:sz w:val="24"/>
          <w:szCs w:val="24"/>
        </w:rPr>
        <w:t xml:space="preserve"> with greater </w:t>
      </w:r>
      <w:r w:rsidRPr="00C66505">
        <w:rPr>
          <w:b/>
          <w:bCs/>
          <w:sz w:val="24"/>
          <w:szCs w:val="24"/>
        </w:rPr>
        <w:t>detail and precision</w:t>
      </w:r>
      <w:r w:rsidR="00B60902">
        <w:rPr>
          <w:b/>
          <w:bCs/>
          <w:sz w:val="24"/>
          <w:szCs w:val="24"/>
        </w:rPr>
        <w:t>.</w:t>
      </w:r>
    </w:p>
    <w:p w14:paraId="32F04D1D" w14:textId="77777777" w:rsidR="00C66505" w:rsidRDefault="00C66505" w:rsidP="00C66505">
      <w:pPr>
        <w:pStyle w:val="ListParagraph"/>
        <w:ind w:left="360"/>
        <w:rPr>
          <w:sz w:val="24"/>
          <w:szCs w:val="24"/>
          <w:lang w:val="en-US"/>
        </w:rPr>
      </w:pPr>
    </w:p>
    <w:p w14:paraId="67B71772" w14:textId="45F2D36C" w:rsidR="0058095E" w:rsidRPr="00C66505" w:rsidRDefault="00C66505" w:rsidP="00C17DDB">
      <w:pPr>
        <w:pStyle w:val="ListParagraph"/>
        <w:numPr>
          <w:ilvl w:val="0"/>
          <w:numId w:val="26"/>
        </w:numPr>
      </w:pPr>
      <w:r w:rsidRPr="00C66505">
        <w:rPr>
          <w:sz w:val="24"/>
          <w:szCs w:val="24"/>
        </w:rPr>
        <w:t xml:space="preserve">The </w:t>
      </w:r>
      <w:r w:rsidRPr="00C66505">
        <w:rPr>
          <w:b/>
          <w:bCs/>
          <w:sz w:val="24"/>
          <w:szCs w:val="24"/>
        </w:rPr>
        <w:t>expectation</w:t>
      </w:r>
      <w:r w:rsidR="00B60902">
        <w:rPr>
          <w:sz w:val="24"/>
          <w:szCs w:val="24"/>
        </w:rPr>
        <w:t xml:space="preserve"> is that prior to &lt;expires&gt; time of the CAP </w:t>
      </w:r>
      <w:r w:rsidR="00BD1B2D">
        <w:rPr>
          <w:sz w:val="24"/>
          <w:szCs w:val="24"/>
        </w:rPr>
        <w:t>alert messag</w:t>
      </w:r>
      <w:r w:rsidR="00B60902">
        <w:rPr>
          <w:sz w:val="24"/>
          <w:szCs w:val="24"/>
        </w:rPr>
        <w:t>e</w:t>
      </w:r>
      <w:r w:rsidRPr="00C66505">
        <w:rPr>
          <w:sz w:val="24"/>
          <w:szCs w:val="24"/>
        </w:rPr>
        <w:t xml:space="preserve">, the initial message’s </w:t>
      </w:r>
      <w:r>
        <w:rPr>
          <w:b/>
          <w:bCs/>
          <w:sz w:val="24"/>
          <w:szCs w:val="24"/>
        </w:rPr>
        <w:t>content would likely</w:t>
      </w:r>
      <w:r w:rsidRPr="00C66505">
        <w:rPr>
          <w:b/>
          <w:bCs/>
          <w:sz w:val="24"/>
          <w:szCs w:val="24"/>
        </w:rPr>
        <w:t xml:space="preserve"> become outdated</w:t>
      </w:r>
      <w:r w:rsidRPr="00C66505">
        <w:rPr>
          <w:sz w:val="24"/>
          <w:szCs w:val="24"/>
        </w:rPr>
        <w:t xml:space="preserve">, prompting the need for a </w:t>
      </w:r>
      <w:r w:rsidRPr="00C66505">
        <w:rPr>
          <w:b/>
          <w:bCs/>
          <w:sz w:val="24"/>
          <w:szCs w:val="24"/>
        </w:rPr>
        <w:t>new message</w:t>
      </w:r>
      <w:r w:rsidRPr="00C66505">
        <w:rPr>
          <w:sz w:val="24"/>
          <w:szCs w:val="24"/>
        </w:rPr>
        <w:t xml:space="preserve"> to be issued</w:t>
      </w:r>
      <w:r>
        <w:rPr>
          <w:sz w:val="24"/>
          <w:szCs w:val="24"/>
        </w:rPr>
        <w:t xml:space="preserve">. This new issue would be </w:t>
      </w:r>
      <w:r w:rsidRPr="00C66505">
        <w:rPr>
          <w:b/>
          <w:bCs/>
          <w:sz w:val="24"/>
          <w:szCs w:val="24"/>
        </w:rPr>
        <w:t xml:space="preserve">before </w:t>
      </w:r>
      <w:r w:rsidR="00B60902">
        <w:rPr>
          <w:b/>
          <w:bCs/>
          <w:sz w:val="24"/>
          <w:szCs w:val="24"/>
        </w:rPr>
        <w:t>the &lt;expires&gt; time</w:t>
      </w:r>
      <w:r>
        <w:rPr>
          <w:b/>
          <w:bCs/>
          <w:sz w:val="24"/>
          <w:szCs w:val="24"/>
        </w:rPr>
        <w:t>,</w:t>
      </w:r>
      <w:r w:rsidRPr="00C66505">
        <w:rPr>
          <w:sz w:val="24"/>
          <w:szCs w:val="24"/>
        </w:rPr>
        <w:t xml:space="preserve"> </w:t>
      </w:r>
      <w:r>
        <w:rPr>
          <w:sz w:val="24"/>
          <w:szCs w:val="24"/>
        </w:rPr>
        <w:t xml:space="preserve">as an act </w:t>
      </w:r>
      <w:r w:rsidRPr="00C66505">
        <w:rPr>
          <w:sz w:val="24"/>
          <w:szCs w:val="24"/>
        </w:rPr>
        <w:t xml:space="preserve">to </w:t>
      </w:r>
      <w:r w:rsidRPr="00C66505">
        <w:rPr>
          <w:b/>
          <w:bCs/>
          <w:sz w:val="24"/>
          <w:szCs w:val="24"/>
        </w:rPr>
        <w:t>supersede</w:t>
      </w:r>
      <w:r w:rsidRPr="00C66505">
        <w:rPr>
          <w:sz w:val="24"/>
          <w:szCs w:val="24"/>
        </w:rPr>
        <w:t xml:space="preserve"> the original </w:t>
      </w:r>
      <w:r w:rsidRPr="00C66505">
        <w:rPr>
          <w:b/>
          <w:bCs/>
          <w:sz w:val="24"/>
          <w:szCs w:val="24"/>
        </w:rPr>
        <w:t>Point A</w:t>
      </w:r>
      <w:r w:rsidRPr="00C66505">
        <w:rPr>
          <w:sz w:val="24"/>
          <w:szCs w:val="24"/>
        </w:rPr>
        <w:t xml:space="preserve"> publication.</w:t>
      </w:r>
      <w:r w:rsidR="004D6DCF">
        <w:rPr>
          <w:sz w:val="24"/>
          <w:szCs w:val="24"/>
        </w:rPr>
        <w:t xml:space="preserve"> The</w:t>
      </w:r>
      <w:r>
        <w:rPr>
          <w:sz w:val="24"/>
          <w:szCs w:val="24"/>
        </w:rPr>
        <w:t xml:space="preserve"> </w:t>
      </w:r>
      <w:r w:rsidRPr="00C66505">
        <w:rPr>
          <w:b/>
          <w:sz w:val="24"/>
          <w:szCs w:val="24"/>
        </w:rPr>
        <w:t>OASIS Ope</w:t>
      </w:r>
      <w:r w:rsidR="004D6DCF">
        <w:rPr>
          <w:b/>
          <w:sz w:val="24"/>
          <w:szCs w:val="24"/>
        </w:rPr>
        <w:t>n EMTC</w:t>
      </w:r>
      <w:r w:rsidRPr="00C66505">
        <w:rPr>
          <w:sz w:val="24"/>
          <w:szCs w:val="24"/>
        </w:rPr>
        <w:t xml:space="preserve"> recommends setting the &lt;</w:t>
      </w:r>
      <w:r w:rsidRPr="00C66505">
        <w:rPr>
          <w:b/>
          <w:sz w:val="24"/>
          <w:szCs w:val="24"/>
        </w:rPr>
        <w:t>expires</w:t>
      </w:r>
      <w:r w:rsidRPr="00C66505">
        <w:rPr>
          <w:sz w:val="24"/>
          <w:szCs w:val="24"/>
        </w:rPr>
        <w:t xml:space="preserve">&gt; value to </w:t>
      </w:r>
      <w:r w:rsidRPr="00C66505">
        <w:rPr>
          <w:b/>
          <w:bCs/>
          <w:sz w:val="24"/>
          <w:szCs w:val="24"/>
        </w:rPr>
        <w:t>the end time of the subject event</w:t>
      </w:r>
      <w:r w:rsidRPr="00C66505">
        <w:rPr>
          <w:sz w:val="24"/>
          <w:szCs w:val="24"/>
        </w:rPr>
        <w:t xml:space="preserve">, even if the </w:t>
      </w:r>
      <w:r w:rsidR="00AC4310">
        <w:rPr>
          <w:b/>
          <w:bCs/>
          <w:sz w:val="24"/>
          <w:szCs w:val="24"/>
        </w:rPr>
        <w:t>event-of-</w:t>
      </w:r>
      <w:r w:rsidRPr="00C66505">
        <w:rPr>
          <w:b/>
          <w:bCs/>
          <w:sz w:val="24"/>
          <w:szCs w:val="24"/>
        </w:rPr>
        <w:t>interest</w:t>
      </w:r>
      <w:r w:rsidR="00AC4310">
        <w:rPr>
          <w:sz w:val="24"/>
          <w:szCs w:val="24"/>
        </w:rPr>
        <w:t xml:space="preserve"> is expected to be</w:t>
      </w:r>
      <w:r>
        <w:rPr>
          <w:sz w:val="24"/>
          <w:szCs w:val="24"/>
        </w:rPr>
        <w:t xml:space="preserve"> </w:t>
      </w:r>
      <w:r w:rsidRPr="00C66505">
        <w:rPr>
          <w:sz w:val="24"/>
          <w:szCs w:val="24"/>
        </w:rPr>
        <w:t xml:space="preserve">ongoing </w:t>
      </w:r>
      <w:proofErr w:type="gramStart"/>
      <w:r w:rsidRPr="00C66505">
        <w:rPr>
          <w:sz w:val="24"/>
          <w:szCs w:val="24"/>
        </w:rPr>
        <w:t xml:space="preserve">in the </w:t>
      </w:r>
      <w:r w:rsidRPr="00C66505">
        <w:rPr>
          <w:b/>
          <w:bCs/>
          <w:sz w:val="24"/>
          <w:szCs w:val="24"/>
        </w:rPr>
        <w:t>area of</w:t>
      </w:r>
      <w:proofErr w:type="gramEnd"/>
      <w:r w:rsidRPr="00C66505">
        <w:rPr>
          <w:b/>
          <w:bCs/>
          <w:sz w:val="24"/>
          <w:szCs w:val="24"/>
        </w:rPr>
        <w:t xml:space="preserve"> concern</w:t>
      </w:r>
      <w:r>
        <w:rPr>
          <w:b/>
          <w:bCs/>
          <w:sz w:val="24"/>
          <w:szCs w:val="24"/>
        </w:rPr>
        <w:t xml:space="preserve"> </w:t>
      </w:r>
      <w:r w:rsidRPr="00C66505">
        <w:rPr>
          <w:bCs/>
          <w:sz w:val="24"/>
          <w:szCs w:val="24"/>
        </w:rPr>
        <w:t>at</w:t>
      </w:r>
      <w:r>
        <w:rPr>
          <w:b/>
          <w:bCs/>
          <w:sz w:val="24"/>
          <w:szCs w:val="24"/>
        </w:rPr>
        <w:t xml:space="preserve"> </w:t>
      </w:r>
      <w:r w:rsidR="00AC4310">
        <w:rPr>
          <w:b/>
          <w:bCs/>
          <w:sz w:val="24"/>
          <w:szCs w:val="24"/>
        </w:rPr>
        <w:t>that time</w:t>
      </w:r>
      <w:r w:rsidRPr="00C66505">
        <w:rPr>
          <w:sz w:val="24"/>
          <w:szCs w:val="24"/>
        </w:rPr>
        <w:t xml:space="preserve">. If the </w:t>
      </w:r>
      <w:r w:rsidRPr="00C66505">
        <w:rPr>
          <w:b/>
          <w:bCs/>
          <w:sz w:val="24"/>
          <w:szCs w:val="24"/>
        </w:rPr>
        <w:t>event of interest</w:t>
      </w:r>
      <w:r w:rsidRPr="00C66505">
        <w:rPr>
          <w:sz w:val="24"/>
          <w:szCs w:val="24"/>
        </w:rPr>
        <w:t xml:space="preserve"> </w:t>
      </w:r>
      <w:r>
        <w:rPr>
          <w:sz w:val="24"/>
          <w:szCs w:val="24"/>
        </w:rPr>
        <w:t>is expected to conclude</w:t>
      </w:r>
      <w:r w:rsidRPr="00C66505">
        <w:rPr>
          <w:sz w:val="24"/>
          <w:szCs w:val="24"/>
        </w:rPr>
        <w:t xml:space="preserve"> before the </w:t>
      </w:r>
      <w:r w:rsidR="00AC4310">
        <w:rPr>
          <w:b/>
          <w:bCs/>
          <w:sz w:val="24"/>
          <w:szCs w:val="24"/>
        </w:rPr>
        <w:t>timing-of-responsibility</w:t>
      </w:r>
      <w:r w:rsidRPr="00C66505">
        <w:rPr>
          <w:b/>
          <w:bCs/>
          <w:sz w:val="24"/>
          <w:szCs w:val="24"/>
        </w:rPr>
        <w:t xml:space="preserve"> period</w:t>
      </w:r>
      <w:r w:rsidRPr="00C66505">
        <w:rPr>
          <w:bCs/>
          <w:sz w:val="24"/>
          <w:szCs w:val="24"/>
        </w:rPr>
        <w:t xml:space="preserve"> ends</w:t>
      </w:r>
      <w:r w:rsidRPr="00C66505">
        <w:rPr>
          <w:sz w:val="24"/>
          <w:szCs w:val="24"/>
        </w:rPr>
        <w:t>, the &lt;</w:t>
      </w:r>
      <w:r w:rsidRPr="00C66505">
        <w:rPr>
          <w:b/>
          <w:sz w:val="24"/>
          <w:szCs w:val="24"/>
        </w:rPr>
        <w:t>expires</w:t>
      </w:r>
      <w:r w:rsidRPr="00C66505">
        <w:rPr>
          <w:sz w:val="24"/>
          <w:szCs w:val="24"/>
        </w:rPr>
        <w:t xml:space="preserve">&gt; element can alternatively be set to </w:t>
      </w:r>
      <w:r>
        <w:rPr>
          <w:b/>
          <w:bCs/>
          <w:sz w:val="24"/>
          <w:szCs w:val="24"/>
        </w:rPr>
        <w:t>the end timing of the larger event</w:t>
      </w:r>
      <w:r w:rsidRPr="00C66505">
        <w:rPr>
          <w:b/>
          <w:bCs/>
          <w:sz w:val="24"/>
          <w:szCs w:val="24"/>
        </w:rPr>
        <w:t xml:space="preserve"> situation</w:t>
      </w:r>
      <w:r w:rsidRPr="00C66505">
        <w:rPr>
          <w:sz w:val="24"/>
          <w:szCs w:val="24"/>
        </w:rPr>
        <w:t>, which</w:t>
      </w:r>
      <w:r>
        <w:rPr>
          <w:sz w:val="24"/>
          <w:szCs w:val="24"/>
        </w:rPr>
        <w:t xml:space="preserve"> - </w:t>
      </w:r>
      <w:r w:rsidRPr="00C66505">
        <w:rPr>
          <w:sz w:val="24"/>
          <w:szCs w:val="24"/>
        </w:rPr>
        <w:t>under most circumstances</w:t>
      </w:r>
      <w:r>
        <w:rPr>
          <w:sz w:val="24"/>
          <w:szCs w:val="24"/>
        </w:rPr>
        <w:t xml:space="preserve"> - </w:t>
      </w:r>
      <w:r w:rsidRPr="00C66505">
        <w:rPr>
          <w:sz w:val="24"/>
          <w:szCs w:val="24"/>
        </w:rPr>
        <w:t xml:space="preserve">would typically align with </w:t>
      </w:r>
      <w:r>
        <w:rPr>
          <w:sz w:val="24"/>
          <w:szCs w:val="24"/>
        </w:rPr>
        <w:t xml:space="preserve">the </w:t>
      </w:r>
      <w:r w:rsidRPr="00C66505">
        <w:rPr>
          <w:b/>
          <w:bCs/>
          <w:sz w:val="24"/>
          <w:szCs w:val="24"/>
        </w:rPr>
        <w:t>subject event</w:t>
      </w:r>
      <w:r w:rsidRPr="00C66505">
        <w:rPr>
          <w:sz w:val="24"/>
          <w:szCs w:val="24"/>
        </w:rPr>
        <w:t xml:space="preserve"> and the </w:t>
      </w:r>
      <w:r w:rsidRPr="00C66505">
        <w:rPr>
          <w:b/>
          <w:bCs/>
          <w:sz w:val="24"/>
          <w:szCs w:val="24"/>
        </w:rPr>
        <w:t>event of interest’s</w:t>
      </w:r>
      <w:r w:rsidRPr="00C66505">
        <w:rPr>
          <w:bCs/>
          <w:sz w:val="24"/>
          <w:szCs w:val="24"/>
        </w:rPr>
        <w:t xml:space="preserve"> conclusion</w:t>
      </w:r>
      <w:r>
        <w:rPr>
          <w:sz w:val="24"/>
          <w:szCs w:val="24"/>
          <w:lang w:val="en-US"/>
        </w:rPr>
        <w:t xml:space="preserve"> as analyzed </w:t>
      </w:r>
      <w:r>
        <w:rPr>
          <w:rStyle w:val="FootnoteReference"/>
          <w:sz w:val="24"/>
          <w:szCs w:val="24"/>
          <w:lang w:val="en-US"/>
        </w:rPr>
        <w:footnoteReference w:id="103"/>
      </w:r>
      <w:r w:rsidRPr="00C66505">
        <w:rPr>
          <w:sz w:val="24"/>
          <w:szCs w:val="24"/>
        </w:rPr>
        <w:t>.</w:t>
      </w:r>
    </w:p>
    <w:p w14:paraId="37FDB20A" w14:textId="77777777" w:rsidR="0058095E" w:rsidRPr="0058095E" w:rsidRDefault="0058095E" w:rsidP="0058095E">
      <w:pPr>
        <w:pStyle w:val="ListParagraph"/>
        <w:rPr>
          <w:sz w:val="24"/>
          <w:szCs w:val="24"/>
          <w:lang w:val="en-US"/>
        </w:rPr>
      </w:pPr>
    </w:p>
    <w:p w14:paraId="21311FCC" w14:textId="77777777" w:rsidR="003400B6" w:rsidRDefault="003400B6">
      <w:pPr>
        <w:rPr>
          <w:sz w:val="24"/>
          <w:szCs w:val="24"/>
          <w:lang w:val="en-US"/>
        </w:rPr>
      </w:pPr>
      <w:r>
        <w:rPr>
          <w:sz w:val="24"/>
          <w:szCs w:val="24"/>
          <w:lang w:val="en-US"/>
        </w:rPr>
        <w:br w:type="page"/>
      </w:r>
    </w:p>
    <w:p w14:paraId="108196C4" w14:textId="77777777" w:rsidR="003400B6" w:rsidRPr="003400B6" w:rsidRDefault="001C3BE6" w:rsidP="00C17DDB">
      <w:pPr>
        <w:pStyle w:val="ListParagraph"/>
        <w:numPr>
          <w:ilvl w:val="0"/>
          <w:numId w:val="26"/>
        </w:numPr>
        <w:rPr>
          <w:sz w:val="24"/>
          <w:szCs w:val="24"/>
          <w:lang w:val="en-US"/>
        </w:rPr>
      </w:pPr>
      <w:r w:rsidRPr="00133E41">
        <w:rPr>
          <w:sz w:val="24"/>
          <w:szCs w:val="24"/>
          <w:lang w:val="en-US"/>
        </w:rPr>
        <w:t>The &lt;</w:t>
      </w:r>
      <w:r w:rsidRPr="000808C7">
        <w:rPr>
          <w:b/>
          <w:sz w:val="24"/>
          <w:szCs w:val="24"/>
          <w:lang w:val="en-US"/>
        </w:rPr>
        <w:t>headline</w:t>
      </w:r>
      <w:r w:rsidRPr="00133E41">
        <w:rPr>
          <w:sz w:val="24"/>
          <w:szCs w:val="24"/>
          <w:lang w:val="en-US"/>
        </w:rPr>
        <w:t xml:space="preserve">&gt; element typically contains a free text </w:t>
      </w:r>
      <w:r w:rsidRPr="00C66505">
        <w:rPr>
          <w:b/>
          <w:sz w:val="24"/>
          <w:szCs w:val="24"/>
          <w:lang w:val="en-US"/>
        </w:rPr>
        <w:t>headline</w:t>
      </w:r>
      <w:r w:rsidRPr="00133E41">
        <w:rPr>
          <w:sz w:val="24"/>
          <w:szCs w:val="24"/>
          <w:lang w:val="en-US"/>
        </w:rPr>
        <w:t xml:space="preserve"> with the </w:t>
      </w:r>
      <w:r w:rsidRPr="00C66505">
        <w:rPr>
          <w:b/>
          <w:sz w:val="24"/>
          <w:szCs w:val="24"/>
          <w:lang w:val="en-US"/>
        </w:rPr>
        <w:t>name</w:t>
      </w:r>
      <w:r w:rsidR="00556443" w:rsidRPr="00C66505">
        <w:rPr>
          <w:b/>
          <w:sz w:val="24"/>
          <w:szCs w:val="24"/>
          <w:lang w:val="en-US"/>
        </w:rPr>
        <w:t>d alert</w:t>
      </w:r>
      <w:r w:rsidR="00556443">
        <w:rPr>
          <w:sz w:val="24"/>
          <w:szCs w:val="24"/>
          <w:lang w:val="en-US"/>
        </w:rPr>
        <w:t xml:space="preserve"> as part of the headline: </w:t>
      </w:r>
      <w:r w:rsidR="00556443" w:rsidRPr="00133E41">
        <w:rPr>
          <w:sz w:val="24"/>
          <w:szCs w:val="24"/>
          <w:lang w:val="en-US"/>
        </w:rPr>
        <w:t>&lt;</w:t>
      </w:r>
      <w:r w:rsidR="00556443" w:rsidRPr="000808C7">
        <w:rPr>
          <w:b/>
          <w:sz w:val="24"/>
          <w:szCs w:val="24"/>
          <w:lang w:val="en-US"/>
        </w:rPr>
        <w:t>headline</w:t>
      </w:r>
      <w:r w:rsidR="00556443" w:rsidRPr="00133E41">
        <w:rPr>
          <w:sz w:val="24"/>
          <w:szCs w:val="24"/>
          <w:lang w:val="en-US"/>
        </w:rPr>
        <w:t>&gt;</w:t>
      </w:r>
      <w:r w:rsidR="00556443" w:rsidRPr="00865CB3">
        <w:rPr>
          <w:b/>
          <w:sz w:val="24"/>
          <w:szCs w:val="24"/>
          <w:lang w:val="en-US"/>
        </w:rPr>
        <w:t>flash flood warning in effect</w:t>
      </w:r>
      <w:r w:rsidR="00556443" w:rsidRPr="00133E41">
        <w:rPr>
          <w:sz w:val="24"/>
          <w:szCs w:val="24"/>
          <w:lang w:val="en-US"/>
        </w:rPr>
        <w:t>&lt;</w:t>
      </w:r>
      <w:r w:rsidR="00556443">
        <w:rPr>
          <w:sz w:val="24"/>
          <w:szCs w:val="24"/>
          <w:lang w:val="en-US"/>
        </w:rPr>
        <w:t>/</w:t>
      </w:r>
      <w:r w:rsidR="00556443" w:rsidRPr="000808C7">
        <w:rPr>
          <w:b/>
          <w:sz w:val="24"/>
          <w:szCs w:val="24"/>
          <w:lang w:val="en-US"/>
        </w:rPr>
        <w:t>headline</w:t>
      </w:r>
      <w:r w:rsidR="00556443" w:rsidRPr="00133E41">
        <w:rPr>
          <w:sz w:val="24"/>
          <w:szCs w:val="24"/>
          <w:lang w:val="en-US"/>
        </w:rPr>
        <w:t>&gt;</w:t>
      </w:r>
      <w:r w:rsidR="00556443">
        <w:t>.</w:t>
      </w:r>
    </w:p>
    <w:p w14:paraId="25705ADA" w14:textId="77777777" w:rsidR="003400B6" w:rsidRPr="003400B6" w:rsidRDefault="003400B6" w:rsidP="003400B6">
      <w:pPr>
        <w:pStyle w:val="ListParagraph"/>
        <w:ind w:left="1080"/>
        <w:rPr>
          <w:sz w:val="24"/>
          <w:szCs w:val="24"/>
        </w:rPr>
      </w:pPr>
    </w:p>
    <w:p w14:paraId="707C9FDB" w14:textId="657F850F" w:rsidR="003400B6" w:rsidRPr="003400B6" w:rsidRDefault="003400B6" w:rsidP="00C17DDB">
      <w:pPr>
        <w:pStyle w:val="ListParagraph"/>
        <w:numPr>
          <w:ilvl w:val="1"/>
          <w:numId w:val="26"/>
        </w:numPr>
        <w:rPr>
          <w:sz w:val="24"/>
          <w:szCs w:val="24"/>
        </w:rPr>
      </w:pPr>
      <w:r>
        <w:rPr>
          <w:b/>
          <w:sz w:val="24"/>
          <w:szCs w:val="24"/>
        </w:rPr>
        <w:t xml:space="preserve">&lt;headline&gt; </w:t>
      </w:r>
      <w:r w:rsidRPr="003400B6">
        <w:rPr>
          <w:sz w:val="24"/>
          <w:szCs w:val="24"/>
        </w:rPr>
        <w:t xml:space="preserve">may or may not be a fully formed sentence and should </w:t>
      </w:r>
      <w:r>
        <w:rPr>
          <w:sz w:val="24"/>
          <w:szCs w:val="24"/>
        </w:rPr>
        <w:t xml:space="preserve">be devoid of capitalization and punctuation – aside from proper nouns and intrinsic punctuation such as an apostrophe as part of a name. </w:t>
      </w:r>
      <w:r w:rsidRPr="003400B6">
        <w:rPr>
          <w:sz w:val="24"/>
          <w:szCs w:val="24"/>
        </w:rPr>
        <w:t>Full sentence elements (such as &lt;</w:t>
      </w:r>
      <w:r w:rsidRPr="003400B6">
        <w:rPr>
          <w:b/>
          <w:sz w:val="24"/>
          <w:szCs w:val="24"/>
        </w:rPr>
        <w:t>description</w:t>
      </w:r>
      <w:r>
        <w:rPr>
          <w:sz w:val="24"/>
          <w:szCs w:val="24"/>
        </w:rPr>
        <w:t>&gt;</w:t>
      </w:r>
      <w:r w:rsidRPr="003400B6">
        <w:rPr>
          <w:sz w:val="24"/>
          <w:szCs w:val="24"/>
        </w:rPr>
        <w:t xml:space="preserve"> and &lt;</w:t>
      </w:r>
      <w:r w:rsidRPr="003400B6">
        <w:rPr>
          <w:b/>
          <w:sz w:val="24"/>
          <w:szCs w:val="24"/>
        </w:rPr>
        <w:t>instruction</w:t>
      </w:r>
      <w:r w:rsidRPr="003400B6">
        <w:rPr>
          <w:sz w:val="24"/>
          <w:szCs w:val="24"/>
        </w:rPr>
        <w:t xml:space="preserve">&gt;) should follow standard capitalization rules, while non-sentence elements (such as </w:t>
      </w:r>
      <w:r>
        <w:rPr>
          <w:sz w:val="24"/>
          <w:szCs w:val="24"/>
        </w:rPr>
        <w:t>&lt;</w:t>
      </w:r>
      <w:r w:rsidRPr="003400B6">
        <w:rPr>
          <w:b/>
          <w:sz w:val="24"/>
          <w:szCs w:val="24"/>
        </w:rPr>
        <w:t>headline</w:t>
      </w:r>
      <w:r>
        <w:rPr>
          <w:sz w:val="24"/>
          <w:szCs w:val="24"/>
        </w:rPr>
        <w:t xml:space="preserve">&gt; and </w:t>
      </w:r>
      <w:r w:rsidRPr="003400B6">
        <w:rPr>
          <w:sz w:val="24"/>
          <w:szCs w:val="24"/>
        </w:rPr>
        <w:t>&lt;</w:t>
      </w:r>
      <w:r w:rsidRPr="003400B6">
        <w:rPr>
          <w:b/>
          <w:sz w:val="24"/>
          <w:szCs w:val="24"/>
        </w:rPr>
        <w:t>event</w:t>
      </w:r>
      <w:r w:rsidRPr="003400B6">
        <w:rPr>
          <w:sz w:val="24"/>
          <w:szCs w:val="24"/>
        </w:rPr>
        <w:t xml:space="preserve">&gt;) should be treated as text snippets. These snippets may later be merged into larger structured text within presentations. </w:t>
      </w:r>
      <w:r w:rsidRPr="003400B6">
        <w:rPr>
          <w:b/>
          <w:sz w:val="24"/>
          <w:szCs w:val="24"/>
        </w:rPr>
        <w:t>Capitalization</w:t>
      </w:r>
      <w:r w:rsidRPr="003400B6">
        <w:rPr>
          <w:sz w:val="24"/>
          <w:szCs w:val="24"/>
        </w:rPr>
        <w:t xml:space="preserve"> of text snippets is the </w:t>
      </w:r>
      <w:r w:rsidRPr="003400B6">
        <w:rPr>
          <w:b/>
          <w:sz w:val="24"/>
          <w:szCs w:val="24"/>
        </w:rPr>
        <w:t>responsibility</w:t>
      </w:r>
      <w:r w:rsidRPr="003400B6">
        <w:rPr>
          <w:sz w:val="24"/>
          <w:szCs w:val="24"/>
        </w:rPr>
        <w:t xml:space="preserve"> of the </w:t>
      </w:r>
      <w:r w:rsidRPr="003400B6">
        <w:rPr>
          <w:b/>
          <w:sz w:val="24"/>
          <w:szCs w:val="24"/>
        </w:rPr>
        <w:t>presentation agent</w:t>
      </w:r>
      <w:r w:rsidR="00AC4310" w:rsidRPr="00AC4310">
        <w:rPr>
          <w:sz w:val="24"/>
          <w:szCs w:val="24"/>
        </w:rPr>
        <w:t xml:space="preserve"> after the merging</w:t>
      </w:r>
      <w:r w:rsidRPr="00AC4310">
        <w:rPr>
          <w:sz w:val="24"/>
          <w:szCs w:val="24"/>
        </w:rPr>
        <w:t>.</w:t>
      </w:r>
      <w:r w:rsidRPr="003400B6">
        <w:rPr>
          <w:sz w:val="24"/>
          <w:szCs w:val="24"/>
        </w:rPr>
        <w:t xml:space="preserve"> </w:t>
      </w:r>
      <w:r>
        <w:rPr>
          <w:sz w:val="24"/>
          <w:szCs w:val="24"/>
        </w:rPr>
        <w:t>The consuming agency should apply</w:t>
      </w:r>
      <w:r w:rsidRPr="003400B6">
        <w:rPr>
          <w:sz w:val="24"/>
          <w:szCs w:val="24"/>
        </w:rPr>
        <w:t xml:space="preserve"> capitalization based on sentence structure rules once a complete sentence has been formed.</w:t>
      </w:r>
    </w:p>
    <w:p w14:paraId="780D8F10" w14:textId="77777777" w:rsidR="003400B6" w:rsidRDefault="003400B6" w:rsidP="003400B6">
      <w:pPr>
        <w:pStyle w:val="ListParagraph"/>
        <w:ind w:left="1080"/>
      </w:pPr>
    </w:p>
    <w:p w14:paraId="3B36586A" w14:textId="77777777" w:rsidR="003400B6" w:rsidRPr="003400B6" w:rsidRDefault="003400B6" w:rsidP="00C17DDB">
      <w:pPr>
        <w:pStyle w:val="ListParagraph"/>
        <w:numPr>
          <w:ilvl w:val="1"/>
          <w:numId w:val="26"/>
        </w:numPr>
        <w:rPr>
          <w:sz w:val="24"/>
          <w:szCs w:val="24"/>
        </w:rPr>
      </w:pPr>
      <w:r w:rsidRPr="003400B6">
        <w:rPr>
          <w:sz w:val="24"/>
          <w:szCs w:val="24"/>
        </w:rPr>
        <w:t xml:space="preserve">For further guidance on presentation practices, refer to the </w:t>
      </w:r>
      <w:r w:rsidRPr="004D6DCF">
        <w:rPr>
          <w:b/>
          <w:sz w:val="24"/>
          <w:szCs w:val="24"/>
        </w:rPr>
        <w:t xml:space="preserve">OASIS Open Alerting Practices </w:t>
      </w:r>
      <w:r w:rsidRPr="003400B6">
        <w:rPr>
          <w:sz w:val="24"/>
          <w:szCs w:val="24"/>
        </w:rPr>
        <w:t>family of documents.</w:t>
      </w:r>
    </w:p>
    <w:p w14:paraId="4057662C" w14:textId="50240285" w:rsidR="00C06ED3" w:rsidRPr="00C06ED3" w:rsidRDefault="00556443" w:rsidP="00C17DDB">
      <w:pPr>
        <w:pStyle w:val="ListParagraph"/>
        <w:numPr>
          <w:ilvl w:val="0"/>
          <w:numId w:val="26"/>
        </w:numPr>
        <w:rPr>
          <w:sz w:val="24"/>
          <w:szCs w:val="24"/>
          <w:lang w:val="en-US"/>
        </w:rPr>
      </w:pPr>
      <w:r>
        <w:br w:type="page"/>
      </w:r>
    </w:p>
    <w:p w14:paraId="168706CA" w14:textId="1C25A0FB" w:rsidR="00C06ED3" w:rsidRPr="00C06ED3" w:rsidRDefault="00C06ED3" w:rsidP="00C06ED3">
      <w:pPr>
        <w:rPr>
          <w:sz w:val="24"/>
          <w:szCs w:val="24"/>
          <w:lang w:val="en-US"/>
        </w:rPr>
      </w:pPr>
      <w:r w:rsidRPr="00C06ED3">
        <w:rPr>
          <w:b/>
        </w:rPr>
        <w:t xml:space="preserve">More </w:t>
      </w:r>
      <w:r w:rsidR="007D6D77">
        <w:rPr>
          <w:b/>
          <w:sz w:val="24"/>
          <w:szCs w:val="24"/>
          <w:lang w:val="en-US"/>
        </w:rPr>
        <w:t xml:space="preserve">Advanced Message </w:t>
      </w:r>
      <w:r w:rsidR="007D6D77" w:rsidRPr="007D6D77">
        <w:rPr>
          <w:sz w:val="24"/>
          <w:szCs w:val="24"/>
          <w:lang w:val="en-US"/>
        </w:rPr>
        <w:t xml:space="preserve">(Event-based </w:t>
      </w:r>
      <w:r w:rsidRPr="007D6D77">
        <w:rPr>
          <w:sz w:val="24"/>
          <w:szCs w:val="24"/>
          <w:lang w:val="en-US"/>
        </w:rPr>
        <w:t xml:space="preserve">CAP </w:t>
      </w:r>
      <w:r w:rsidR="007D6D77" w:rsidRPr="007D6D77">
        <w:rPr>
          <w:sz w:val="24"/>
          <w:szCs w:val="24"/>
          <w:lang w:val="en-US"/>
        </w:rPr>
        <w:t xml:space="preserve">elements with </w:t>
      </w:r>
      <w:r w:rsidRPr="007D6D77">
        <w:rPr>
          <w:sz w:val="24"/>
          <w:szCs w:val="24"/>
          <w:lang w:val="en-US"/>
        </w:rPr>
        <w:t xml:space="preserve">differences from </w:t>
      </w:r>
      <w:r w:rsidR="007D6D77" w:rsidRPr="007D6D77">
        <w:rPr>
          <w:sz w:val="24"/>
          <w:szCs w:val="24"/>
          <w:lang w:val="en-US"/>
        </w:rPr>
        <w:t xml:space="preserve">the </w:t>
      </w:r>
      <w:r w:rsidRPr="007D6D77">
        <w:rPr>
          <w:sz w:val="24"/>
          <w:szCs w:val="24"/>
          <w:lang w:val="en-US"/>
        </w:rPr>
        <w:t xml:space="preserve">simple </w:t>
      </w:r>
      <w:r w:rsidR="007D6D77" w:rsidRPr="007D6D77">
        <w:rPr>
          <w:sz w:val="24"/>
          <w:szCs w:val="24"/>
          <w:lang w:val="en-US"/>
        </w:rPr>
        <w:t>messaging highlighted in grey</w:t>
      </w:r>
      <w:r w:rsidR="007D6D77">
        <w:rPr>
          <w:sz w:val="24"/>
          <w:szCs w:val="24"/>
          <w:lang w:val="en-US"/>
        </w:rPr>
        <w:t xml:space="preserve"> discussed</w:t>
      </w:r>
      <w:r w:rsidR="007D6D77" w:rsidRPr="007D6D77">
        <w:rPr>
          <w:sz w:val="24"/>
          <w:szCs w:val="24"/>
          <w:lang w:val="en-US"/>
        </w:rPr>
        <w:t>):</w:t>
      </w:r>
    </w:p>
    <w:p w14:paraId="551C218A" w14:textId="578AB298" w:rsidR="00C06ED3" w:rsidRPr="00C06ED3" w:rsidRDefault="00C06ED3" w:rsidP="00C06ED3">
      <w:pPr>
        <w:pStyle w:val="ListParagraph"/>
        <w:rPr>
          <w:b/>
          <w:sz w:val="24"/>
          <w:szCs w:val="24"/>
          <w:lang w:val="en-US"/>
        </w:rPr>
      </w:pPr>
      <w:r w:rsidRPr="00C06ED3">
        <w:rPr>
          <w:sz w:val="24"/>
          <w:szCs w:val="24"/>
          <w:lang w:val="en-US"/>
        </w:rPr>
        <w:br/>
      </w:r>
      <w:r w:rsidRPr="007D6D77">
        <w:rPr>
          <w:b/>
          <w:sz w:val="24"/>
          <w:szCs w:val="24"/>
          <w:lang w:val="en-US"/>
        </w:rPr>
        <w:t>&lt;code&gt;layer:OASIS-Open:ETL-LT:v2.0&lt;/code&gt;</w:t>
      </w:r>
      <w:r w:rsidRPr="00C06ED3">
        <w:rPr>
          <w:b/>
          <w:sz w:val="24"/>
          <w:szCs w:val="24"/>
          <w:lang w:val="en-US"/>
        </w:rPr>
        <w:br/>
        <w:t>…</w:t>
      </w:r>
      <w:r w:rsidRPr="00C06ED3">
        <w:rPr>
          <w:b/>
          <w:sz w:val="24"/>
          <w:szCs w:val="24"/>
          <w:lang w:val="en-US"/>
        </w:rPr>
        <w:br/>
        <w:t>&lt;info&gt;</w:t>
      </w:r>
      <w:r w:rsidRPr="00C06ED3">
        <w:rPr>
          <w:b/>
          <w:sz w:val="24"/>
          <w:szCs w:val="24"/>
          <w:lang w:val="en-US"/>
        </w:rPr>
        <w:br/>
        <w:t>…</w:t>
      </w:r>
      <w:r w:rsidRPr="00C06ED3">
        <w:rPr>
          <w:b/>
          <w:sz w:val="24"/>
          <w:szCs w:val="24"/>
          <w:lang w:val="en-US"/>
        </w:rPr>
        <w:br/>
        <w:t>&lt;category&gt;Env&lt;/category&gt;</w:t>
      </w:r>
      <w:r w:rsidRPr="00C06ED3">
        <w:rPr>
          <w:b/>
          <w:sz w:val="24"/>
          <w:szCs w:val="24"/>
          <w:lang w:val="en-US"/>
        </w:rPr>
        <w:br/>
        <w:t>&lt;category&gt;Safety&lt;/category&gt;</w:t>
      </w:r>
      <w:r w:rsidRPr="00C06ED3">
        <w:rPr>
          <w:b/>
          <w:sz w:val="24"/>
          <w:szCs w:val="24"/>
          <w:lang w:val="en-US"/>
        </w:rPr>
        <w:br/>
        <w:t>…</w:t>
      </w:r>
      <w:r w:rsidRPr="00C06ED3">
        <w:rPr>
          <w:b/>
          <w:sz w:val="24"/>
          <w:szCs w:val="24"/>
          <w:lang w:val="en-US"/>
        </w:rPr>
        <w:br/>
      </w:r>
      <w:r w:rsidRPr="00B15FDA">
        <w:rPr>
          <w:b/>
          <w:sz w:val="24"/>
          <w:szCs w:val="24"/>
          <w:lang w:val="en-US"/>
        </w:rPr>
        <w:t>&lt;</w:t>
      </w:r>
      <w:proofErr w:type="spellStart"/>
      <w:r w:rsidRPr="00B15FDA">
        <w:rPr>
          <w:b/>
          <w:sz w:val="24"/>
          <w:szCs w:val="24"/>
          <w:lang w:val="en-US"/>
        </w:rPr>
        <w:t>eventCode</w:t>
      </w:r>
      <w:proofErr w:type="spellEnd"/>
      <w:r w:rsidRPr="00B15FDA">
        <w:rPr>
          <w:b/>
          <w:sz w:val="24"/>
          <w:szCs w:val="24"/>
          <w:lang w:val="en-US"/>
        </w:rPr>
        <w:t>&gt;</w:t>
      </w:r>
      <w:r w:rsidRPr="00B15FDA">
        <w:rPr>
          <w:b/>
          <w:sz w:val="24"/>
          <w:szCs w:val="24"/>
          <w:lang w:val="en-US"/>
        </w:rPr>
        <w:br/>
        <w:t xml:space="preserve">   &lt;</w:t>
      </w:r>
      <w:proofErr w:type="spellStart"/>
      <w:r w:rsidRPr="00B15FDA">
        <w:rPr>
          <w:b/>
          <w:sz w:val="24"/>
          <w:szCs w:val="24"/>
          <w:lang w:val="en-US"/>
        </w:rPr>
        <w:t>valueName</w:t>
      </w:r>
      <w:proofErr w:type="spellEnd"/>
      <w:r w:rsidRPr="00B15FDA">
        <w:rPr>
          <w:b/>
          <w:sz w:val="24"/>
          <w:szCs w:val="24"/>
          <w:lang w:val="en-US"/>
        </w:rPr>
        <w:t>&gt;layer:OASIS-Open:ETL-LT:v2.0&lt;/</w:t>
      </w:r>
      <w:proofErr w:type="spellStart"/>
      <w:r w:rsidRPr="00B15FDA">
        <w:rPr>
          <w:b/>
          <w:sz w:val="24"/>
          <w:szCs w:val="24"/>
          <w:lang w:val="en-US"/>
        </w:rPr>
        <w:t>valueName</w:t>
      </w:r>
      <w:proofErr w:type="spellEnd"/>
      <w:r w:rsidRPr="00B15FDA">
        <w:rPr>
          <w:b/>
          <w:sz w:val="24"/>
          <w:szCs w:val="24"/>
          <w:lang w:val="en-US"/>
        </w:rPr>
        <w:t>&gt;</w:t>
      </w:r>
      <w:r w:rsidRPr="00B15FDA">
        <w:rPr>
          <w:b/>
          <w:sz w:val="24"/>
          <w:szCs w:val="24"/>
          <w:lang w:val="en-US"/>
        </w:rPr>
        <w:br/>
        <w:t xml:space="preserve">   &lt;value&gt;OET-080&lt;/value&gt;</w:t>
      </w:r>
      <w:r w:rsidRPr="00B15FDA">
        <w:rPr>
          <w:b/>
          <w:sz w:val="24"/>
          <w:szCs w:val="24"/>
          <w:lang w:val="en-US"/>
        </w:rPr>
        <w:br/>
        <w:t>&lt;/</w:t>
      </w:r>
      <w:proofErr w:type="spellStart"/>
      <w:r w:rsidRPr="00B15FDA">
        <w:rPr>
          <w:b/>
          <w:sz w:val="24"/>
          <w:szCs w:val="24"/>
          <w:lang w:val="en-US"/>
        </w:rPr>
        <w:t>eventCode</w:t>
      </w:r>
      <w:proofErr w:type="spellEnd"/>
      <w:r w:rsidRPr="00B15FDA">
        <w:rPr>
          <w:b/>
          <w:sz w:val="24"/>
          <w:szCs w:val="24"/>
          <w:lang w:val="en-US"/>
        </w:rPr>
        <w:t>&gt;</w:t>
      </w:r>
      <w:r w:rsidRPr="00C06ED3">
        <w:rPr>
          <w:b/>
          <w:sz w:val="24"/>
          <w:szCs w:val="24"/>
          <w:highlight w:val="lightGray"/>
          <w:lang w:val="en-US"/>
        </w:rPr>
        <w:br/>
        <w:t>&lt;</w:t>
      </w:r>
      <w:proofErr w:type="spellStart"/>
      <w:r w:rsidRPr="00C06ED3">
        <w:rPr>
          <w:b/>
          <w:sz w:val="24"/>
          <w:szCs w:val="24"/>
          <w:highlight w:val="lightGray"/>
          <w:lang w:val="en-US"/>
        </w:rPr>
        <w:t>eventCode</w:t>
      </w:r>
      <w:proofErr w:type="spellEnd"/>
      <w:r w:rsidRPr="00C06ED3">
        <w:rPr>
          <w:b/>
          <w:sz w:val="24"/>
          <w:szCs w:val="24"/>
          <w:highlight w:val="lightGray"/>
          <w:lang w:val="en-US"/>
        </w:rPr>
        <w:t>&gt;</w:t>
      </w:r>
      <w:r w:rsidRPr="00C06ED3">
        <w:rPr>
          <w:b/>
          <w:sz w:val="24"/>
          <w:szCs w:val="24"/>
          <w:highlight w:val="lightGray"/>
          <w:lang w:val="en-US"/>
        </w:rPr>
        <w:br/>
        <w:t xml:space="preserve">   &lt;</w:t>
      </w:r>
      <w:proofErr w:type="spellStart"/>
      <w:r w:rsidRPr="00C06ED3">
        <w:rPr>
          <w:b/>
          <w:sz w:val="24"/>
          <w:szCs w:val="24"/>
          <w:highlight w:val="lightGray"/>
          <w:lang w:val="en-US"/>
        </w:rPr>
        <w:t>valueName</w:t>
      </w:r>
      <w:proofErr w:type="spellEnd"/>
      <w:r w:rsidRPr="00C06ED3">
        <w:rPr>
          <w:b/>
          <w:sz w:val="24"/>
          <w:szCs w:val="24"/>
          <w:highlight w:val="lightGray"/>
          <w:lang w:val="en-US"/>
        </w:rPr>
        <w:t>&gt;layer:OASIS-Open:ETL-LT:v2.0&lt;/</w:t>
      </w:r>
      <w:proofErr w:type="spellStart"/>
      <w:r w:rsidRPr="00C06ED3">
        <w:rPr>
          <w:b/>
          <w:sz w:val="24"/>
          <w:szCs w:val="24"/>
          <w:highlight w:val="lightGray"/>
          <w:lang w:val="en-US"/>
        </w:rPr>
        <w:t>valueName</w:t>
      </w:r>
      <w:proofErr w:type="spellEnd"/>
      <w:r w:rsidRPr="00C06ED3">
        <w:rPr>
          <w:b/>
          <w:sz w:val="24"/>
          <w:szCs w:val="24"/>
          <w:highlight w:val="lightGray"/>
          <w:lang w:val="en-US"/>
        </w:rPr>
        <w:t>&gt;</w:t>
      </w:r>
      <w:r w:rsidRPr="00C06ED3">
        <w:rPr>
          <w:b/>
          <w:sz w:val="24"/>
          <w:szCs w:val="24"/>
          <w:highlight w:val="lightGray"/>
          <w:lang w:val="en-US"/>
        </w:rPr>
        <w:br/>
        <w:t xml:space="preserve">   &lt;value&gt;OET-082&lt;/value&gt;</w:t>
      </w:r>
      <w:r w:rsidRPr="00C06ED3">
        <w:rPr>
          <w:b/>
          <w:sz w:val="24"/>
          <w:szCs w:val="24"/>
          <w:highlight w:val="lightGray"/>
          <w:lang w:val="en-US"/>
        </w:rPr>
        <w:br/>
        <w:t>&lt;/</w:t>
      </w:r>
      <w:proofErr w:type="spellStart"/>
      <w:r w:rsidRPr="00C06ED3">
        <w:rPr>
          <w:b/>
          <w:sz w:val="24"/>
          <w:szCs w:val="24"/>
          <w:highlight w:val="lightGray"/>
          <w:lang w:val="en-US"/>
        </w:rPr>
        <w:t>eventCode</w:t>
      </w:r>
      <w:proofErr w:type="spellEnd"/>
      <w:r w:rsidRPr="00C06ED3">
        <w:rPr>
          <w:b/>
          <w:sz w:val="24"/>
          <w:szCs w:val="24"/>
          <w:highlight w:val="lightGray"/>
          <w:lang w:val="en-US"/>
        </w:rPr>
        <w:t>&gt;</w:t>
      </w:r>
      <w:r w:rsidRPr="00C06ED3">
        <w:rPr>
          <w:b/>
          <w:sz w:val="24"/>
          <w:szCs w:val="24"/>
          <w:lang w:val="en-US"/>
        </w:rPr>
        <w:br/>
        <w:t>&lt;</w:t>
      </w:r>
      <w:proofErr w:type="spellStart"/>
      <w:r w:rsidRPr="00C06ED3">
        <w:rPr>
          <w:b/>
          <w:sz w:val="24"/>
          <w:szCs w:val="24"/>
          <w:lang w:val="en-US"/>
        </w:rPr>
        <w:t>eventCode</w:t>
      </w:r>
      <w:proofErr w:type="spellEnd"/>
      <w:r w:rsidRPr="00C06ED3">
        <w:rPr>
          <w:b/>
          <w:sz w:val="24"/>
          <w:szCs w:val="24"/>
          <w:lang w:val="en-US"/>
        </w:rPr>
        <w:t>&gt;</w:t>
      </w:r>
      <w:r w:rsidRPr="00C06ED3">
        <w:rPr>
          <w:b/>
          <w:sz w:val="24"/>
          <w:szCs w:val="24"/>
          <w:lang w:val="en-US"/>
        </w:rPr>
        <w:br/>
        <w:t xml:space="preserve">   &lt;</w:t>
      </w:r>
      <w:proofErr w:type="spellStart"/>
      <w:r w:rsidRPr="00C06ED3">
        <w:rPr>
          <w:b/>
          <w:sz w:val="24"/>
          <w:szCs w:val="24"/>
          <w:lang w:val="en-US"/>
        </w:rPr>
        <w:t>valueName</w:t>
      </w:r>
      <w:proofErr w:type="spellEnd"/>
      <w:r w:rsidRPr="00C06ED3">
        <w:rPr>
          <w:b/>
          <w:sz w:val="24"/>
          <w:szCs w:val="24"/>
          <w:lang w:val="en-US"/>
        </w:rPr>
        <w:t>&gt;</w:t>
      </w:r>
      <w:r w:rsidRPr="00C06ED3">
        <w:rPr>
          <w:b/>
          <w:i/>
          <w:sz w:val="24"/>
          <w:szCs w:val="24"/>
          <w:lang w:val="en-US"/>
        </w:rPr>
        <w:t xml:space="preserve">[other non-OASIS </w:t>
      </w:r>
      <w:r w:rsidR="00955BEB" w:rsidRPr="00955BEB">
        <w:rPr>
          <w:b/>
          <w:i/>
          <w:sz w:val="24"/>
          <w:szCs w:val="24"/>
          <w:lang w:val="en-US"/>
        </w:rPr>
        <w:t>Open</w:t>
      </w:r>
      <w:r w:rsidR="00955BEB" w:rsidRPr="00C06ED3">
        <w:rPr>
          <w:b/>
          <w:i/>
          <w:sz w:val="24"/>
          <w:szCs w:val="24"/>
          <w:lang w:val="en-US"/>
        </w:rPr>
        <w:t xml:space="preserve"> </w:t>
      </w:r>
      <w:r w:rsidRPr="00C06ED3">
        <w:rPr>
          <w:b/>
          <w:i/>
          <w:sz w:val="24"/>
          <w:szCs w:val="24"/>
          <w:lang w:val="en-US"/>
        </w:rPr>
        <w:t>event code scheme reference]</w:t>
      </w:r>
      <w:r w:rsidRPr="00C06ED3">
        <w:rPr>
          <w:b/>
          <w:sz w:val="24"/>
          <w:szCs w:val="24"/>
          <w:lang w:val="en-US"/>
        </w:rPr>
        <w:t>&lt;/</w:t>
      </w:r>
      <w:proofErr w:type="spellStart"/>
      <w:r w:rsidRPr="00C06ED3">
        <w:rPr>
          <w:b/>
          <w:sz w:val="24"/>
          <w:szCs w:val="24"/>
          <w:lang w:val="en-US"/>
        </w:rPr>
        <w:t>valueName</w:t>
      </w:r>
      <w:proofErr w:type="spellEnd"/>
      <w:r w:rsidRPr="00C06ED3">
        <w:rPr>
          <w:b/>
          <w:sz w:val="24"/>
          <w:szCs w:val="24"/>
          <w:lang w:val="en-US"/>
        </w:rPr>
        <w:t>&gt;</w:t>
      </w:r>
      <w:r w:rsidRPr="00C06ED3">
        <w:rPr>
          <w:b/>
          <w:sz w:val="24"/>
          <w:szCs w:val="24"/>
          <w:lang w:val="en-US"/>
        </w:rPr>
        <w:br/>
        <w:t xml:space="preserve">   &lt;value&gt;</w:t>
      </w:r>
      <w:r w:rsidRPr="00C06ED3">
        <w:rPr>
          <w:b/>
          <w:i/>
          <w:sz w:val="24"/>
          <w:szCs w:val="24"/>
          <w:lang w:val="en-US"/>
        </w:rPr>
        <w:t xml:space="preserve">[other non-OASIS </w:t>
      </w:r>
      <w:r w:rsidR="00955BEB" w:rsidRPr="00955BEB">
        <w:rPr>
          <w:b/>
          <w:i/>
          <w:sz w:val="24"/>
          <w:szCs w:val="24"/>
          <w:lang w:val="en-US"/>
        </w:rPr>
        <w:t>Open</w:t>
      </w:r>
      <w:r w:rsidR="00955BEB" w:rsidRPr="00C06ED3">
        <w:rPr>
          <w:b/>
          <w:i/>
          <w:sz w:val="24"/>
          <w:szCs w:val="24"/>
          <w:lang w:val="en-US"/>
        </w:rPr>
        <w:t xml:space="preserve"> </w:t>
      </w:r>
      <w:r w:rsidRPr="00C06ED3">
        <w:rPr>
          <w:b/>
          <w:i/>
          <w:sz w:val="24"/>
          <w:szCs w:val="24"/>
          <w:lang w:val="en-US"/>
        </w:rPr>
        <w:t>event code value]</w:t>
      </w:r>
      <w:r w:rsidRPr="00C06ED3">
        <w:rPr>
          <w:b/>
          <w:sz w:val="24"/>
          <w:szCs w:val="24"/>
          <w:lang w:val="en-US"/>
        </w:rPr>
        <w:t>&lt;/value&gt;</w:t>
      </w:r>
      <w:r w:rsidRPr="00C06ED3">
        <w:rPr>
          <w:b/>
          <w:sz w:val="24"/>
          <w:szCs w:val="24"/>
          <w:lang w:val="en-US"/>
        </w:rPr>
        <w:br/>
        <w:t>&lt;/</w:t>
      </w:r>
      <w:proofErr w:type="spellStart"/>
      <w:r w:rsidRPr="00C06ED3">
        <w:rPr>
          <w:b/>
          <w:sz w:val="24"/>
          <w:szCs w:val="24"/>
          <w:lang w:val="en-US"/>
        </w:rPr>
        <w:t>eventCode</w:t>
      </w:r>
      <w:proofErr w:type="spellEnd"/>
      <w:r w:rsidRPr="00C06ED3">
        <w:rPr>
          <w:b/>
          <w:sz w:val="24"/>
          <w:szCs w:val="24"/>
          <w:lang w:val="en-US"/>
        </w:rPr>
        <w:t>&gt;</w:t>
      </w:r>
      <w:r w:rsidRPr="00C06ED3">
        <w:rPr>
          <w:b/>
          <w:sz w:val="24"/>
          <w:szCs w:val="24"/>
          <w:lang w:val="en-US"/>
        </w:rPr>
        <w:br/>
        <w:t>…</w:t>
      </w:r>
      <w:r w:rsidRPr="00C06ED3">
        <w:rPr>
          <w:b/>
          <w:sz w:val="24"/>
          <w:szCs w:val="24"/>
          <w:lang w:val="en-US"/>
        </w:rPr>
        <w:br/>
        <w:t>&lt;expires&gt;</w:t>
      </w:r>
      <w:r w:rsidRPr="00C06ED3">
        <w:rPr>
          <w:b/>
          <w:i/>
          <w:sz w:val="24"/>
          <w:szCs w:val="24"/>
          <w:lang w:val="en-US"/>
        </w:rPr>
        <w:t xml:space="preserve">[end timing of </w:t>
      </w:r>
      <w:r w:rsidR="00B15FDA">
        <w:rPr>
          <w:b/>
          <w:i/>
          <w:sz w:val="24"/>
          <w:szCs w:val="24"/>
          <w:lang w:val="en-US"/>
        </w:rPr>
        <w:t>subject event</w:t>
      </w:r>
      <w:r w:rsidRPr="00C06ED3">
        <w:rPr>
          <w:b/>
          <w:i/>
          <w:sz w:val="24"/>
          <w:szCs w:val="24"/>
          <w:lang w:val="en-US"/>
        </w:rPr>
        <w:t>]</w:t>
      </w:r>
      <w:r w:rsidRPr="00C06ED3">
        <w:rPr>
          <w:b/>
          <w:sz w:val="24"/>
          <w:szCs w:val="24"/>
          <w:lang w:val="en-US"/>
        </w:rPr>
        <w:t>&lt;/expires&gt;</w:t>
      </w:r>
      <w:r w:rsidRPr="00C06ED3">
        <w:rPr>
          <w:b/>
          <w:sz w:val="24"/>
          <w:szCs w:val="24"/>
          <w:lang w:val="en-US"/>
        </w:rPr>
        <w:br/>
        <w:t>…</w:t>
      </w:r>
      <w:r w:rsidRPr="00C06ED3">
        <w:rPr>
          <w:b/>
          <w:sz w:val="24"/>
          <w:szCs w:val="24"/>
          <w:lang w:val="en-US"/>
        </w:rPr>
        <w:br/>
      </w:r>
      <w:r w:rsidRPr="00B15FDA">
        <w:rPr>
          <w:b/>
          <w:sz w:val="24"/>
          <w:szCs w:val="24"/>
          <w:lang w:val="en-US"/>
        </w:rPr>
        <w:t>&lt;headline&gt;</w:t>
      </w:r>
      <w:r w:rsidR="00B15FDA" w:rsidRPr="00B15FDA">
        <w:rPr>
          <w:b/>
          <w:sz w:val="24"/>
          <w:szCs w:val="24"/>
          <w:lang w:val="en-US"/>
        </w:rPr>
        <w:t xml:space="preserve">flash flood warning </w:t>
      </w:r>
      <w:r w:rsidRPr="00B15FDA">
        <w:rPr>
          <w:b/>
          <w:sz w:val="24"/>
          <w:szCs w:val="24"/>
          <w:lang w:val="en-US"/>
        </w:rPr>
        <w:t>in effect&lt;/headline&gt;</w:t>
      </w:r>
      <w:r w:rsidRPr="00C06ED3">
        <w:rPr>
          <w:b/>
          <w:sz w:val="24"/>
          <w:szCs w:val="24"/>
          <w:lang w:val="en-US"/>
        </w:rPr>
        <w:br/>
        <w:t>…</w:t>
      </w:r>
      <w:r w:rsidRPr="00C06ED3">
        <w:rPr>
          <w:b/>
          <w:sz w:val="24"/>
          <w:szCs w:val="24"/>
          <w:lang w:val="en-US"/>
        </w:rPr>
        <w:br/>
        <w:t>&lt;/info&gt;</w:t>
      </w:r>
    </w:p>
    <w:p w14:paraId="277074BF" w14:textId="77777777" w:rsidR="00B134F9" w:rsidRDefault="00B134F9">
      <w:pPr>
        <w:rPr>
          <w:sz w:val="24"/>
          <w:szCs w:val="24"/>
          <w:lang w:val="en-US"/>
        </w:rPr>
      </w:pPr>
      <w:r>
        <w:rPr>
          <w:sz w:val="24"/>
          <w:szCs w:val="24"/>
          <w:lang w:val="en-US"/>
        </w:rPr>
        <w:br w:type="page"/>
      </w:r>
    </w:p>
    <w:p w14:paraId="1CA6462B" w14:textId="15681A3B" w:rsidR="00B134F9" w:rsidRDefault="00CA101A" w:rsidP="00C17DDB">
      <w:pPr>
        <w:pStyle w:val="ListParagraph"/>
        <w:numPr>
          <w:ilvl w:val="0"/>
          <w:numId w:val="35"/>
        </w:numPr>
        <w:rPr>
          <w:sz w:val="24"/>
          <w:szCs w:val="24"/>
          <w:lang w:val="en-US"/>
        </w:rPr>
      </w:pPr>
      <w:r>
        <w:rPr>
          <w:sz w:val="24"/>
          <w:szCs w:val="24"/>
          <w:lang w:val="en-US"/>
        </w:rPr>
        <w:t xml:space="preserve">As per bullet 1 in the </w:t>
      </w:r>
      <w:r w:rsidRPr="007D6D77">
        <w:rPr>
          <w:b/>
          <w:sz w:val="24"/>
          <w:szCs w:val="24"/>
          <w:lang w:val="en-US"/>
        </w:rPr>
        <w:t>simple</w:t>
      </w:r>
      <w:r>
        <w:rPr>
          <w:sz w:val="24"/>
          <w:szCs w:val="24"/>
          <w:lang w:val="en-US"/>
        </w:rPr>
        <w:t xml:space="preserve"> </w:t>
      </w:r>
      <w:r w:rsidR="007D6D77">
        <w:rPr>
          <w:sz w:val="24"/>
          <w:szCs w:val="24"/>
          <w:lang w:val="en-US"/>
        </w:rPr>
        <w:t>message</w:t>
      </w:r>
      <w:r>
        <w:rPr>
          <w:sz w:val="24"/>
          <w:szCs w:val="24"/>
          <w:lang w:val="en-US"/>
        </w:rPr>
        <w:t>, t</w:t>
      </w:r>
      <w:r w:rsidR="00B134F9" w:rsidRPr="00865CB3">
        <w:rPr>
          <w:sz w:val="24"/>
          <w:szCs w:val="24"/>
          <w:lang w:val="en-US"/>
        </w:rPr>
        <w:t xml:space="preserve">he </w:t>
      </w:r>
      <w:r w:rsidR="00B134F9" w:rsidRPr="007D6D77">
        <w:rPr>
          <w:b/>
          <w:sz w:val="24"/>
          <w:szCs w:val="24"/>
          <w:lang w:val="en-US"/>
        </w:rPr>
        <w:t>primary</w:t>
      </w:r>
      <w:r w:rsidR="00B134F9">
        <w:rPr>
          <w:sz w:val="24"/>
          <w:szCs w:val="24"/>
          <w:lang w:val="en-US"/>
        </w:rPr>
        <w:t xml:space="preserve"> event-type for this</w:t>
      </w:r>
      <w:r w:rsidR="00B5427D">
        <w:rPr>
          <w:sz w:val="24"/>
          <w:szCs w:val="24"/>
          <w:lang w:val="en-US"/>
        </w:rPr>
        <w:t xml:space="preserve"> analysis of </w:t>
      </w:r>
      <w:r w:rsidR="007D6D77" w:rsidRPr="007D6D77">
        <w:rPr>
          <w:b/>
          <w:sz w:val="24"/>
          <w:szCs w:val="24"/>
          <w:lang w:val="en-US"/>
        </w:rPr>
        <w:t>baseline case</w:t>
      </w:r>
      <w:r w:rsidR="00B134F9">
        <w:rPr>
          <w:sz w:val="24"/>
          <w:szCs w:val="24"/>
          <w:lang w:val="en-US"/>
        </w:rPr>
        <w:t xml:space="preserve"> </w:t>
      </w:r>
      <w:r w:rsidR="00B134F9" w:rsidRPr="007D6D77">
        <w:rPr>
          <w:b/>
          <w:sz w:val="24"/>
          <w:szCs w:val="24"/>
          <w:lang w:val="en-US"/>
        </w:rPr>
        <w:t>example situation</w:t>
      </w:r>
      <w:r w:rsidR="00B134F9">
        <w:rPr>
          <w:sz w:val="24"/>
          <w:szCs w:val="24"/>
          <w:lang w:val="en-US"/>
        </w:rPr>
        <w:t xml:space="preserve"> is still the locally defined “flash flood</w:t>
      </w:r>
      <w:r>
        <w:rPr>
          <w:sz w:val="24"/>
          <w:szCs w:val="24"/>
          <w:lang w:val="en-US"/>
        </w:rPr>
        <w:t>”.</w:t>
      </w:r>
      <w:r w:rsidR="00B5427D">
        <w:rPr>
          <w:sz w:val="24"/>
          <w:szCs w:val="24"/>
          <w:lang w:val="en-US"/>
        </w:rPr>
        <w:t xml:space="preserve"> </w:t>
      </w:r>
      <w:r w:rsidR="00B5427D" w:rsidRPr="007D6D77">
        <w:rPr>
          <w:sz w:val="24"/>
          <w:szCs w:val="24"/>
        </w:rPr>
        <w:t xml:space="preserve">Based on this </w:t>
      </w:r>
      <w:r w:rsidR="00B5427D" w:rsidRPr="007D6D77">
        <w:rPr>
          <w:b/>
          <w:bCs/>
          <w:sz w:val="24"/>
          <w:szCs w:val="24"/>
        </w:rPr>
        <w:t>event type</w:t>
      </w:r>
      <w:r w:rsidR="00B5427D" w:rsidRPr="007D6D77">
        <w:rPr>
          <w:sz w:val="24"/>
          <w:szCs w:val="24"/>
        </w:rPr>
        <w:t xml:space="preserve">, specific </w:t>
      </w:r>
      <w:r w:rsidR="00B5427D" w:rsidRPr="007D6D77">
        <w:rPr>
          <w:b/>
          <w:bCs/>
          <w:sz w:val="24"/>
          <w:szCs w:val="24"/>
        </w:rPr>
        <w:t>CAP elements</w:t>
      </w:r>
      <w:r w:rsidR="00B5427D" w:rsidRPr="007D6D77">
        <w:rPr>
          <w:sz w:val="24"/>
          <w:szCs w:val="24"/>
        </w:rPr>
        <w:t xml:space="preserve"> can be </w:t>
      </w:r>
      <w:r w:rsidR="00B5427D" w:rsidRPr="007D6D77">
        <w:rPr>
          <w:b/>
          <w:bCs/>
          <w:sz w:val="24"/>
          <w:szCs w:val="24"/>
        </w:rPr>
        <w:t>populated</w:t>
      </w:r>
      <w:r w:rsidR="00B5427D" w:rsidRPr="007D6D77">
        <w:rPr>
          <w:sz w:val="24"/>
          <w:szCs w:val="24"/>
        </w:rPr>
        <w:t xml:space="preserve"> using </w:t>
      </w:r>
      <w:r w:rsidR="00B5427D" w:rsidRPr="007D6D77">
        <w:rPr>
          <w:b/>
          <w:bCs/>
          <w:sz w:val="24"/>
          <w:szCs w:val="24"/>
        </w:rPr>
        <w:t>stored values</w:t>
      </w:r>
      <w:r w:rsidR="00B5427D">
        <w:rPr>
          <w:sz w:val="24"/>
          <w:szCs w:val="24"/>
        </w:rPr>
        <w:t xml:space="preserve"> associated with this</w:t>
      </w:r>
      <w:r w:rsidR="00B5427D" w:rsidRPr="007D6D77">
        <w:rPr>
          <w:sz w:val="24"/>
          <w:szCs w:val="24"/>
        </w:rPr>
        <w:t xml:space="preserve"> event</w:t>
      </w:r>
      <w:r w:rsidR="00B5427D">
        <w:rPr>
          <w:sz w:val="24"/>
          <w:szCs w:val="24"/>
        </w:rPr>
        <w:t>-type</w:t>
      </w:r>
    </w:p>
    <w:p w14:paraId="0956443D" w14:textId="3C175A28" w:rsidR="00CA101A" w:rsidRDefault="00CA101A" w:rsidP="00CA101A">
      <w:pPr>
        <w:pStyle w:val="ListParagraph"/>
        <w:ind w:left="360"/>
        <w:rPr>
          <w:sz w:val="24"/>
          <w:szCs w:val="24"/>
          <w:lang w:val="en-US"/>
        </w:rPr>
      </w:pPr>
    </w:p>
    <w:p w14:paraId="61516B56" w14:textId="72165ABA" w:rsidR="007D6D77" w:rsidRPr="007D6D77" w:rsidRDefault="007D6D77" w:rsidP="00C17DDB">
      <w:pPr>
        <w:pStyle w:val="ListParagraph"/>
        <w:numPr>
          <w:ilvl w:val="0"/>
          <w:numId w:val="35"/>
        </w:numPr>
      </w:pPr>
      <w:r w:rsidRPr="007D6D77">
        <w:rPr>
          <w:sz w:val="24"/>
          <w:szCs w:val="24"/>
        </w:rPr>
        <w:t xml:space="preserve">The </w:t>
      </w:r>
      <w:r w:rsidRPr="007D6D77">
        <w:rPr>
          <w:b/>
          <w:bCs/>
          <w:sz w:val="24"/>
          <w:szCs w:val="24"/>
        </w:rPr>
        <w:t>secondary event-type</w:t>
      </w:r>
      <w:r w:rsidRPr="007D6D77">
        <w:rPr>
          <w:sz w:val="24"/>
          <w:szCs w:val="24"/>
        </w:rPr>
        <w:t xml:space="preserve"> for this </w:t>
      </w:r>
      <w:r w:rsidRPr="007D6D77">
        <w:rPr>
          <w:b/>
          <w:bCs/>
          <w:sz w:val="24"/>
          <w:szCs w:val="24"/>
        </w:rPr>
        <w:t>example situation</w:t>
      </w:r>
      <w:r w:rsidRPr="007D6D77">
        <w:rPr>
          <w:sz w:val="24"/>
          <w:szCs w:val="24"/>
        </w:rPr>
        <w:t xml:space="preserve"> is the </w:t>
      </w:r>
      <w:r w:rsidRPr="007D6D77">
        <w:rPr>
          <w:b/>
          <w:bCs/>
          <w:sz w:val="24"/>
          <w:szCs w:val="24"/>
        </w:rPr>
        <w:t>locally defined “flood.”</w:t>
      </w:r>
      <w:r w:rsidRPr="007D6D77">
        <w:rPr>
          <w:sz w:val="24"/>
          <w:szCs w:val="24"/>
        </w:rPr>
        <w:t xml:space="preserve"> Based on this </w:t>
      </w:r>
      <w:r w:rsidRPr="007D6D77">
        <w:rPr>
          <w:b/>
          <w:bCs/>
          <w:sz w:val="24"/>
          <w:szCs w:val="24"/>
        </w:rPr>
        <w:t>event type</w:t>
      </w:r>
      <w:r w:rsidRPr="007D6D77">
        <w:rPr>
          <w:sz w:val="24"/>
          <w:szCs w:val="24"/>
        </w:rPr>
        <w:t xml:space="preserve">, specific </w:t>
      </w:r>
      <w:r w:rsidRPr="007D6D77">
        <w:rPr>
          <w:b/>
          <w:bCs/>
          <w:sz w:val="24"/>
          <w:szCs w:val="24"/>
        </w:rPr>
        <w:t>CAP elements</w:t>
      </w:r>
      <w:r w:rsidRPr="007D6D77">
        <w:rPr>
          <w:sz w:val="24"/>
          <w:szCs w:val="24"/>
        </w:rPr>
        <w:t xml:space="preserve"> can be </w:t>
      </w:r>
      <w:r w:rsidRPr="007D6D77">
        <w:rPr>
          <w:b/>
          <w:bCs/>
          <w:sz w:val="24"/>
          <w:szCs w:val="24"/>
        </w:rPr>
        <w:t>populated</w:t>
      </w:r>
      <w:r w:rsidRPr="007D6D77">
        <w:rPr>
          <w:sz w:val="24"/>
          <w:szCs w:val="24"/>
        </w:rPr>
        <w:t xml:space="preserve"> using </w:t>
      </w:r>
      <w:r w:rsidRPr="007D6D77">
        <w:rPr>
          <w:b/>
          <w:bCs/>
          <w:sz w:val="24"/>
          <w:szCs w:val="24"/>
        </w:rPr>
        <w:t>stored values</w:t>
      </w:r>
      <w:r>
        <w:rPr>
          <w:sz w:val="24"/>
          <w:szCs w:val="24"/>
        </w:rPr>
        <w:t xml:space="preserve"> associated with this</w:t>
      </w:r>
      <w:r w:rsidRPr="007D6D77">
        <w:rPr>
          <w:sz w:val="24"/>
          <w:szCs w:val="24"/>
        </w:rPr>
        <w:t xml:space="preserve"> event</w:t>
      </w:r>
      <w:r>
        <w:rPr>
          <w:sz w:val="24"/>
          <w:szCs w:val="24"/>
        </w:rPr>
        <w:t>-type</w:t>
      </w:r>
      <w:r w:rsidRPr="007D6D77">
        <w:rPr>
          <w:sz w:val="24"/>
          <w:szCs w:val="24"/>
        </w:rPr>
        <w:t>.</w:t>
      </w:r>
      <w:r>
        <w:rPr>
          <w:sz w:val="24"/>
          <w:szCs w:val="24"/>
        </w:rPr>
        <w:t xml:space="preserve"> </w:t>
      </w:r>
      <w:r w:rsidRPr="007D6D77">
        <w:rPr>
          <w:sz w:val="24"/>
          <w:szCs w:val="24"/>
        </w:rPr>
        <w:t xml:space="preserve">The </w:t>
      </w:r>
      <w:r w:rsidRPr="007D6D77">
        <w:rPr>
          <w:b/>
          <w:bCs/>
          <w:sz w:val="24"/>
          <w:szCs w:val="24"/>
        </w:rPr>
        <w:t>OASIS Open event-type code</w:t>
      </w:r>
      <w:r w:rsidRPr="007D6D77">
        <w:rPr>
          <w:sz w:val="24"/>
          <w:szCs w:val="24"/>
        </w:rPr>
        <w:t xml:space="preserve"> for </w:t>
      </w:r>
      <w:r w:rsidRPr="007D6D77">
        <w:rPr>
          <w:b/>
          <w:bCs/>
          <w:sz w:val="24"/>
          <w:szCs w:val="24"/>
        </w:rPr>
        <w:t>“flood</w:t>
      </w:r>
      <w:r w:rsidRPr="00AC4310">
        <w:rPr>
          <w:b/>
          <w:bCs/>
          <w:sz w:val="24"/>
          <w:szCs w:val="24"/>
        </w:rPr>
        <w:t>”</w:t>
      </w:r>
      <w:r w:rsidRPr="00AC4310">
        <w:rPr>
          <w:sz w:val="24"/>
          <w:szCs w:val="24"/>
        </w:rPr>
        <w:t xml:space="preserve"> is </w:t>
      </w:r>
      <w:r w:rsidRPr="00AC4310">
        <w:rPr>
          <w:b/>
          <w:bCs/>
          <w:sz w:val="24"/>
          <w:szCs w:val="24"/>
        </w:rPr>
        <w:t>OET-082</w:t>
      </w:r>
      <w:r w:rsidRPr="00AC4310">
        <w:rPr>
          <w:sz w:val="24"/>
          <w:szCs w:val="24"/>
        </w:rPr>
        <w:t>. Such</w:t>
      </w:r>
      <w:r w:rsidRPr="007D6D77">
        <w:rPr>
          <w:sz w:val="24"/>
          <w:szCs w:val="24"/>
        </w:rPr>
        <w:t xml:space="preserve"> </w:t>
      </w:r>
      <w:r w:rsidRPr="007D6D77">
        <w:rPr>
          <w:b/>
          <w:bCs/>
          <w:sz w:val="24"/>
          <w:szCs w:val="24"/>
        </w:rPr>
        <w:t>secondary codes</w:t>
      </w:r>
      <w:r w:rsidRPr="007D6D77">
        <w:rPr>
          <w:sz w:val="24"/>
          <w:szCs w:val="24"/>
        </w:rPr>
        <w:t xml:space="preserve"> may </w:t>
      </w:r>
      <w:r w:rsidRPr="007D6D77">
        <w:rPr>
          <w:b/>
          <w:bCs/>
          <w:sz w:val="24"/>
          <w:szCs w:val="24"/>
        </w:rPr>
        <w:t>optionally</w:t>
      </w:r>
      <w:r w:rsidRPr="007D6D77">
        <w:rPr>
          <w:sz w:val="24"/>
          <w:szCs w:val="24"/>
        </w:rPr>
        <w:t xml:space="preserve"> be included in the </w:t>
      </w:r>
      <w:r w:rsidRPr="007D6D77">
        <w:rPr>
          <w:b/>
          <w:bCs/>
          <w:sz w:val="24"/>
          <w:szCs w:val="24"/>
        </w:rPr>
        <w:t>CAP message</w:t>
      </w:r>
      <w:r w:rsidRPr="007D6D77">
        <w:rPr>
          <w:bCs/>
          <w:sz w:val="24"/>
          <w:szCs w:val="24"/>
        </w:rPr>
        <w:t xml:space="preserve"> and </w:t>
      </w:r>
      <w:r>
        <w:rPr>
          <w:bCs/>
          <w:sz w:val="24"/>
          <w:szCs w:val="24"/>
        </w:rPr>
        <w:t xml:space="preserve">like the </w:t>
      </w:r>
      <w:r w:rsidRPr="007D6D77">
        <w:rPr>
          <w:b/>
          <w:bCs/>
          <w:sz w:val="24"/>
          <w:szCs w:val="24"/>
        </w:rPr>
        <w:t>primary codes</w:t>
      </w:r>
      <w:r>
        <w:rPr>
          <w:bCs/>
          <w:sz w:val="24"/>
          <w:szCs w:val="24"/>
        </w:rPr>
        <w:t xml:space="preserve"> </w:t>
      </w:r>
      <w:r w:rsidRPr="007D6D77">
        <w:rPr>
          <w:sz w:val="24"/>
          <w:szCs w:val="24"/>
        </w:rPr>
        <w:t xml:space="preserve">are linked to </w:t>
      </w:r>
      <w:r>
        <w:rPr>
          <w:sz w:val="24"/>
          <w:szCs w:val="24"/>
        </w:rPr>
        <w:t xml:space="preserve">either </w:t>
      </w:r>
      <w:r w:rsidRPr="007D6D77">
        <w:rPr>
          <w:sz w:val="24"/>
          <w:szCs w:val="24"/>
        </w:rPr>
        <w:t xml:space="preserve">the </w:t>
      </w:r>
      <w:r w:rsidRPr="007D6D77">
        <w:rPr>
          <w:b/>
          <w:bCs/>
          <w:sz w:val="24"/>
          <w:szCs w:val="24"/>
        </w:rPr>
        <w:t>subject event</w:t>
      </w:r>
      <w:r w:rsidR="00AC4310" w:rsidRPr="00AC4310">
        <w:rPr>
          <w:bCs/>
          <w:sz w:val="24"/>
          <w:szCs w:val="24"/>
        </w:rPr>
        <w:t xml:space="preserve"> </w:t>
      </w:r>
      <w:proofErr w:type="gramStart"/>
      <w:r w:rsidR="00AC4310" w:rsidRPr="00AC4310">
        <w:rPr>
          <w:bCs/>
          <w:sz w:val="24"/>
          <w:szCs w:val="24"/>
        </w:rPr>
        <w:t>and</w:t>
      </w:r>
      <w:proofErr w:type="gramEnd"/>
      <w:r w:rsidRPr="007D6D77">
        <w:rPr>
          <w:sz w:val="24"/>
          <w:szCs w:val="24"/>
        </w:rPr>
        <w:t xml:space="preserve"> </w:t>
      </w:r>
      <w:r w:rsidRPr="007D6D77">
        <w:rPr>
          <w:b/>
          <w:bCs/>
          <w:sz w:val="24"/>
          <w:szCs w:val="24"/>
        </w:rPr>
        <w:t>larger alerting situation</w:t>
      </w:r>
      <w:r w:rsidRPr="007D6D77">
        <w:rPr>
          <w:sz w:val="24"/>
          <w:szCs w:val="24"/>
        </w:rPr>
        <w:t>.</w:t>
      </w:r>
      <w:r>
        <w:rPr>
          <w:sz w:val="24"/>
          <w:szCs w:val="24"/>
        </w:rPr>
        <w:t xml:space="preserve"> </w:t>
      </w:r>
    </w:p>
    <w:p w14:paraId="4D6C2DA4" w14:textId="77777777" w:rsidR="00CA101A" w:rsidRPr="00556443" w:rsidRDefault="00CA101A" w:rsidP="00CA101A">
      <w:pPr>
        <w:pStyle w:val="ListParagraph"/>
        <w:rPr>
          <w:sz w:val="24"/>
          <w:szCs w:val="24"/>
          <w:lang w:val="en-US"/>
        </w:rPr>
      </w:pPr>
    </w:p>
    <w:p w14:paraId="4A1FBC4D" w14:textId="01790AEC" w:rsidR="00CA101A" w:rsidRDefault="007D6D77" w:rsidP="00C17DDB">
      <w:pPr>
        <w:pStyle w:val="ListParagraph"/>
        <w:numPr>
          <w:ilvl w:val="1"/>
          <w:numId w:val="35"/>
        </w:numPr>
        <w:rPr>
          <w:sz w:val="24"/>
          <w:szCs w:val="24"/>
          <w:lang w:val="en-US"/>
        </w:rPr>
      </w:pPr>
      <w:r w:rsidRPr="007D6D77">
        <w:rPr>
          <w:sz w:val="24"/>
          <w:szCs w:val="24"/>
        </w:rPr>
        <w:t>The &lt;</w:t>
      </w:r>
      <w:proofErr w:type="spellStart"/>
      <w:r w:rsidRPr="007D6D77">
        <w:rPr>
          <w:sz w:val="24"/>
          <w:szCs w:val="24"/>
        </w:rPr>
        <w:t>eventCode</w:t>
      </w:r>
      <w:proofErr w:type="spellEnd"/>
      <w:r w:rsidRPr="007D6D77">
        <w:rPr>
          <w:sz w:val="24"/>
          <w:szCs w:val="24"/>
        </w:rPr>
        <w:t xml:space="preserve">&gt; element is a </w:t>
      </w:r>
      <w:r w:rsidRPr="007D6D77">
        <w:rPr>
          <w:b/>
          <w:bCs/>
          <w:sz w:val="24"/>
          <w:szCs w:val="24"/>
        </w:rPr>
        <w:t>multi-instanced element</w:t>
      </w:r>
      <w:r w:rsidRPr="007D6D77">
        <w:rPr>
          <w:sz w:val="24"/>
          <w:szCs w:val="24"/>
        </w:rPr>
        <w:t xml:space="preserve">, meaning it can contain </w:t>
      </w:r>
      <w:r w:rsidRPr="007D6D77">
        <w:rPr>
          <w:b/>
          <w:bCs/>
          <w:sz w:val="24"/>
          <w:szCs w:val="24"/>
        </w:rPr>
        <w:t>instances from multiple event code schemes</w:t>
      </w:r>
      <w:r w:rsidRPr="007D6D77">
        <w:rPr>
          <w:sz w:val="24"/>
          <w:szCs w:val="24"/>
        </w:rPr>
        <w:t>. However, in some cases</w:t>
      </w:r>
      <w:r>
        <w:rPr>
          <w:sz w:val="24"/>
          <w:szCs w:val="24"/>
        </w:rPr>
        <w:t xml:space="preserve"> - </w:t>
      </w:r>
      <w:r w:rsidRPr="007D6D77">
        <w:rPr>
          <w:sz w:val="24"/>
          <w:szCs w:val="24"/>
        </w:rPr>
        <w:t>such as this example</w:t>
      </w:r>
      <w:r>
        <w:rPr>
          <w:sz w:val="24"/>
          <w:szCs w:val="24"/>
        </w:rPr>
        <w:t xml:space="preserve"> - </w:t>
      </w:r>
      <w:r w:rsidRPr="007D6D77">
        <w:rPr>
          <w:sz w:val="24"/>
          <w:szCs w:val="24"/>
        </w:rPr>
        <w:t xml:space="preserve">it may also include </w:t>
      </w:r>
      <w:r w:rsidRPr="007D6D77">
        <w:rPr>
          <w:b/>
          <w:bCs/>
          <w:sz w:val="24"/>
          <w:szCs w:val="24"/>
        </w:rPr>
        <w:t>multiple instances</w:t>
      </w:r>
      <w:r w:rsidRPr="007D6D77">
        <w:rPr>
          <w:sz w:val="24"/>
          <w:szCs w:val="24"/>
        </w:rPr>
        <w:t xml:space="preserve"> from a </w:t>
      </w:r>
      <w:r w:rsidRPr="007D6D77">
        <w:rPr>
          <w:b/>
          <w:bCs/>
          <w:sz w:val="24"/>
          <w:szCs w:val="24"/>
        </w:rPr>
        <w:t>single event code scheme</w:t>
      </w:r>
      <w:r w:rsidRPr="007D6D77">
        <w:rPr>
          <w:sz w:val="24"/>
          <w:szCs w:val="24"/>
        </w:rPr>
        <w:t>.</w:t>
      </w:r>
      <w:r>
        <w:rPr>
          <w:sz w:val="24"/>
          <w:szCs w:val="24"/>
        </w:rPr>
        <w:t xml:space="preserve"> See the later</w:t>
      </w:r>
      <w:r w:rsidRPr="007D6D77">
        <w:rPr>
          <w:b/>
          <w:sz w:val="24"/>
          <w:szCs w:val="24"/>
        </w:rPr>
        <w:t xml:space="preserve"> CAP Consuming </w:t>
      </w:r>
      <w:r w:rsidR="003B379E">
        <w:rPr>
          <w:b/>
          <w:sz w:val="24"/>
          <w:szCs w:val="24"/>
        </w:rPr>
        <w:t>Process</w:t>
      </w:r>
      <w:r w:rsidRPr="007D6D77">
        <w:rPr>
          <w:b/>
          <w:sz w:val="24"/>
          <w:szCs w:val="24"/>
        </w:rPr>
        <w:t xml:space="preserve"> </w:t>
      </w:r>
      <w:r>
        <w:rPr>
          <w:sz w:val="24"/>
          <w:szCs w:val="24"/>
        </w:rPr>
        <w:t xml:space="preserve">discussion for this </w:t>
      </w:r>
      <w:r w:rsidRPr="007D6D77">
        <w:rPr>
          <w:b/>
          <w:sz w:val="24"/>
          <w:szCs w:val="24"/>
        </w:rPr>
        <w:t>baseline case example situation</w:t>
      </w:r>
      <w:r>
        <w:rPr>
          <w:sz w:val="24"/>
          <w:szCs w:val="24"/>
        </w:rPr>
        <w:t xml:space="preserve"> for a discussion on this point and why it is an </w:t>
      </w:r>
      <w:r w:rsidRPr="007D6D77">
        <w:rPr>
          <w:b/>
          <w:sz w:val="24"/>
          <w:szCs w:val="24"/>
        </w:rPr>
        <w:t>advantage</w:t>
      </w:r>
      <w:r>
        <w:rPr>
          <w:sz w:val="24"/>
          <w:szCs w:val="24"/>
        </w:rPr>
        <w:t xml:space="preserve"> to </w:t>
      </w:r>
      <w:r w:rsidRPr="007D6D77">
        <w:rPr>
          <w:b/>
          <w:sz w:val="24"/>
          <w:szCs w:val="24"/>
        </w:rPr>
        <w:t>advanced</w:t>
      </w:r>
      <w:r>
        <w:rPr>
          <w:sz w:val="24"/>
          <w:szCs w:val="24"/>
        </w:rPr>
        <w:t xml:space="preserve"> </w:t>
      </w:r>
      <w:r w:rsidRPr="007D6D77">
        <w:rPr>
          <w:b/>
          <w:sz w:val="24"/>
          <w:szCs w:val="24"/>
        </w:rPr>
        <w:t>systems</w:t>
      </w:r>
      <w:r>
        <w:rPr>
          <w:sz w:val="24"/>
          <w:szCs w:val="24"/>
        </w:rPr>
        <w:t>.</w:t>
      </w:r>
    </w:p>
    <w:p w14:paraId="1D53DD4F" w14:textId="77777777" w:rsidR="00890971" w:rsidRDefault="00890971" w:rsidP="00890971">
      <w:pPr>
        <w:pStyle w:val="ListParagraph"/>
        <w:ind w:left="1080"/>
        <w:rPr>
          <w:sz w:val="24"/>
          <w:szCs w:val="24"/>
          <w:lang w:val="en-US"/>
        </w:rPr>
      </w:pPr>
    </w:p>
    <w:p w14:paraId="4CC83000" w14:textId="52B3DE95" w:rsidR="00890971" w:rsidRPr="007D6D77" w:rsidRDefault="007D6D77" w:rsidP="00C17DDB">
      <w:pPr>
        <w:pStyle w:val="ListParagraph"/>
        <w:numPr>
          <w:ilvl w:val="1"/>
          <w:numId w:val="35"/>
        </w:numPr>
      </w:pPr>
      <w:r w:rsidRPr="007D6D77">
        <w:rPr>
          <w:sz w:val="24"/>
          <w:szCs w:val="24"/>
        </w:rPr>
        <w:t xml:space="preserve">The </w:t>
      </w:r>
      <w:r w:rsidRPr="007D6D77">
        <w:rPr>
          <w:b/>
          <w:bCs/>
          <w:sz w:val="24"/>
          <w:szCs w:val="24"/>
        </w:rPr>
        <w:t>primary event-of-interest</w:t>
      </w:r>
      <w:r w:rsidRPr="007D6D77">
        <w:rPr>
          <w:sz w:val="24"/>
          <w:szCs w:val="24"/>
        </w:rPr>
        <w:t xml:space="preserve"> &lt;</w:t>
      </w:r>
      <w:proofErr w:type="spellStart"/>
      <w:r w:rsidRPr="007D6D77">
        <w:rPr>
          <w:b/>
          <w:sz w:val="24"/>
          <w:szCs w:val="24"/>
        </w:rPr>
        <w:t>eventCode</w:t>
      </w:r>
      <w:proofErr w:type="spellEnd"/>
      <w:r w:rsidRPr="007D6D77">
        <w:rPr>
          <w:sz w:val="24"/>
          <w:szCs w:val="24"/>
        </w:rPr>
        <w:t xml:space="preserve">&gt; for each </w:t>
      </w:r>
      <w:r w:rsidRPr="007D6D77">
        <w:rPr>
          <w:b/>
          <w:bCs/>
          <w:sz w:val="24"/>
          <w:szCs w:val="24"/>
        </w:rPr>
        <w:t>event code scheme</w:t>
      </w:r>
      <w:r w:rsidRPr="007D6D77">
        <w:rPr>
          <w:sz w:val="24"/>
          <w:szCs w:val="24"/>
        </w:rPr>
        <w:t xml:space="preserve"> should be </w:t>
      </w:r>
      <w:r w:rsidRPr="007D6D77">
        <w:rPr>
          <w:b/>
          <w:bCs/>
          <w:sz w:val="24"/>
          <w:szCs w:val="24"/>
        </w:rPr>
        <w:t>placed first</w:t>
      </w:r>
      <w:r w:rsidRPr="007D6D77">
        <w:rPr>
          <w:sz w:val="24"/>
          <w:szCs w:val="24"/>
        </w:rPr>
        <w:t xml:space="preserve"> in the </w:t>
      </w:r>
      <w:r w:rsidRPr="007D6D77">
        <w:rPr>
          <w:b/>
          <w:bCs/>
          <w:sz w:val="24"/>
          <w:szCs w:val="24"/>
        </w:rPr>
        <w:t>CAP file</w:t>
      </w:r>
      <w:r w:rsidRPr="007D6D77">
        <w:rPr>
          <w:sz w:val="24"/>
          <w:szCs w:val="24"/>
        </w:rPr>
        <w:t xml:space="preserve">. While this is </w:t>
      </w:r>
      <w:r w:rsidRPr="007D6D77">
        <w:rPr>
          <w:b/>
          <w:bCs/>
          <w:sz w:val="24"/>
          <w:szCs w:val="24"/>
        </w:rPr>
        <w:t>not a requirement</w:t>
      </w:r>
      <w:r w:rsidRPr="007D6D77">
        <w:rPr>
          <w:sz w:val="24"/>
          <w:szCs w:val="24"/>
        </w:rPr>
        <w:t xml:space="preserve"> of </w:t>
      </w:r>
      <w:r w:rsidRPr="007D6D77">
        <w:rPr>
          <w:b/>
          <w:bCs/>
          <w:sz w:val="24"/>
          <w:szCs w:val="24"/>
        </w:rPr>
        <w:t>XML</w:t>
      </w:r>
      <w:r w:rsidRPr="007D6D77">
        <w:rPr>
          <w:sz w:val="24"/>
          <w:szCs w:val="24"/>
        </w:rPr>
        <w:t xml:space="preserve"> or </w:t>
      </w:r>
      <w:r w:rsidRPr="007D6D77">
        <w:rPr>
          <w:b/>
          <w:bCs/>
          <w:sz w:val="24"/>
          <w:szCs w:val="24"/>
        </w:rPr>
        <w:t>data management</w:t>
      </w:r>
      <w:r w:rsidRPr="007D6D77">
        <w:rPr>
          <w:sz w:val="24"/>
          <w:szCs w:val="24"/>
        </w:rPr>
        <w:t xml:space="preserve">, it is a </w:t>
      </w:r>
      <w:r w:rsidRPr="007D6D77">
        <w:rPr>
          <w:b/>
          <w:bCs/>
          <w:sz w:val="24"/>
          <w:szCs w:val="24"/>
        </w:rPr>
        <w:t>practical consideration</w:t>
      </w:r>
      <w:r w:rsidR="009C580E">
        <w:rPr>
          <w:bCs/>
          <w:sz w:val="24"/>
          <w:szCs w:val="24"/>
        </w:rPr>
        <w:t>;</w:t>
      </w:r>
      <w:r w:rsidRPr="007D6D77">
        <w:rPr>
          <w:bCs/>
          <w:sz w:val="24"/>
          <w:szCs w:val="24"/>
        </w:rPr>
        <w:t xml:space="preserve"> </w:t>
      </w:r>
      <w:r w:rsidRPr="007D6D77">
        <w:rPr>
          <w:sz w:val="24"/>
          <w:szCs w:val="24"/>
        </w:rPr>
        <w:t xml:space="preserve">some </w:t>
      </w:r>
      <w:r w:rsidRPr="007D6D77">
        <w:rPr>
          <w:b/>
          <w:bCs/>
          <w:sz w:val="24"/>
          <w:szCs w:val="24"/>
        </w:rPr>
        <w:t>consuming systems</w:t>
      </w:r>
      <w:r w:rsidRPr="007D6D77">
        <w:rPr>
          <w:sz w:val="24"/>
          <w:szCs w:val="24"/>
        </w:rPr>
        <w:t xml:space="preserve"> only process the </w:t>
      </w:r>
      <w:r w:rsidRPr="007D6D77">
        <w:rPr>
          <w:b/>
          <w:bCs/>
          <w:sz w:val="24"/>
          <w:szCs w:val="24"/>
        </w:rPr>
        <w:t>first code</w:t>
      </w:r>
      <w:r w:rsidRPr="007D6D77">
        <w:rPr>
          <w:sz w:val="24"/>
          <w:szCs w:val="24"/>
        </w:rPr>
        <w:t xml:space="preserve"> they encounter and do </w:t>
      </w:r>
      <w:r w:rsidRPr="007D6D77">
        <w:rPr>
          <w:b/>
          <w:bCs/>
          <w:sz w:val="24"/>
          <w:szCs w:val="24"/>
        </w:rPr>
        <w:t>not search further</w:t>
      </w:r>
      <w:r w:rsidRPr="007D6D77">
        <w:rPr>
          <w:sz w:val="24"/>
          <w:szCs w:val="24"/>
        </w:rPr>
        <w:t xml:space="preserve">. By ensuring the </w:t>
      </w:r>
      <w:r w:rsidRPr="007D6D77">
        <w:rPr>
          <w:b/>
          <w:bCs/>
          <w:sz w:val="24"/>
          <w:szCs w:val="24"/>
        </w:rPr>
        <w:t>primary event-of-interest code</w:t>
      </w:r>
      <w:r w:rsidRPr="007D6D77">
        <w:rPr>
          <w:sz w:val="24"/>
          <w:szCs w:val="24"/>
        </w:rPr>
        <w:t xml:space="preserve"> appears </w:t>
      </w:r>
      <w:r w:rsidRPr="007D6D77">
        <w:rPr>
          <w:b/>
          <w:bCs/>
          <w:sz w:val="24"/>
          <w:szCs w:val="24"/>
        </w:rPr>
        <w:t>first</w:t>
      </w:r>
      <w:r w:rsidRPr="007D6D77">
        <w:rPr>
          <w:sz w:val="24"/>
          <w:szCs w:val="24"/>
        </w:rPr>
        <w:t xml:space="preserve">, it increases the likelihood that it is </w:t>
      </w:r>
      <w:r w:rsidRPr="007D6D77">
        <w:rPr>
          <w:b/>
          <w:bCs/>
          <w:sz w:val="24"/>
          <w:szCs w:val="24"/>
        </w:rPr>
        <w:t>successfully identified</w:t>
      </w:r>
      <w:r w:rsidRPr="007D6D77">
        <w:rPr>
          <w:sz w:val="24"/>
          <w:szCs w:val="24"/>
        </w:rPr>
        <w:t xml:space="preserve"> by these consuming processes</w:t>
      </w:r>
      <w:r>
        <w:rPr>
          <w:sz w:val="24"/>
          <w:szCs w:val="24"/>
          <w:lang w:val="en-US"/>
        </w:rPr>
        <w:t xml:space="preserve"> </w:t>
      </w:r>
      <w:r>
        <w:rPr>
          <w:rStyle w:val="FootnoteReference"/>
          <w:sz w:val="24"/>
          <w:szCs w:val="24"/>
          <w:lang w:val="en-US"/>
        </w:rPr>
        <w:footnoteReference w:id="104"/>
      </w:r>
      <w:r w:rsidRPr="007D6D77">
        <w:rPr>
          <w:sz w:val="24"/>
          <w:szCs w:val="24"/>
        </w:rPr>
        <w:t>.</w:t>
      </w:r>
    </w:p>
    <w:p w14:paraId="56760F7C" w14:textId="77777777" w:rsidR="00C06ED3" w:rsidRDefault="00C06ED3">
      <w:pPr>
        <w:rPr>
          <w:b/>
        </w:rPr>
      </w:pPr>
      <w:r>
        <w:rPr>
          <w:b/>
        </w:rPr>
        <w:br w:type="page"/>
      </w:r>
    </w:p>
    <w:p w14:paraId="55AC6F87" w14:textId="3A52BC55" w:rsidR="00556443" w:rsidRPr="00556443" w:rsidRDefault="00C06ED3" w:rsidP="00556443">
      <w:pPr>
        <w:rPr>
          <w:sz w:val="24"/>
          <w:szCs w:val="24"/>
          <w:lang w:val="en-US"/>
        </w:rPr>
      </w:pPr>
      <w:r>
        <w:rPr>
          <w:b/>
        </w:rPr>
        <w:t>Fully</w:t>
      </w:r>
      <w:r w:rsidRPr="00C06ED3">
        <w:rPr>
          <w:b/>
        </w:rPr>
        <w:t xml:space="preserve"> </w:t>
      </w:r>
      <w:r w:rsidR="00556443" w:rsidRPr="00C06ED3">
        <w:rPr>
          <w:b/>
          <w:sz w:val="24"/>
          <w:szCs w:val="24"/>
          <w:lang w:val="en-US"/>
        </w:rPr>
        <w:t>A</w:t>
      </w:r>
      <w:r w:rsidR="00556443">
        <w:rPr>
          <w:b/>
          <w:sz w:val="24"/>
          <w:szCs w:val="24"/>
          <w:lang w:val="en-US"/>
        </w:rPr>
        <w:t xml:space="preserve">dvanced </w:t>
      </w:r>
      <w:r w:rsidR="00B5427D">
        <w:rPr>
          <w:b/>
          <w:sz w:val="24"/>
          <w:szCs w:val="24"/>
          <w:lang w:val="en-US"/>
        </w:rPr>
        <w:t xml:space="preserve">Message </w:t>
      </w:r>
      <w:r w:rsidR="00B15FDA">
        <w:rPr>
          <w:sz w:val="24"/>
          <w:szCs w:val="24"/>
          <w:lang w:val="en-US"/>
        </w:rPr>
        <w:t>(</w:t>
      </w:r>
      <w:r w:rsidR="00B5427D">
        <w:rPr>
          <w:sz w:val="24"/>
          <w:szCs w:val="24"/>
          <w:lang w:val="en-US"/>
        </w:rPr>
        <w:t xml:space="preserve">Event-based CAP elements with </w:t>
      </w:r>
      <w:r w:rsidR="00890971" w:rsidRPr="00C06ED3">
        <w:rPr>
          <w:sz w:val="24"/>
          <w:szCs w:val="24"/>
          <w:lang w:val="en-US"/>
        </w:rPr>
        <w:t xml:space="preserve">differences from </w:t>
      </w:r>
      <w:r w:rsidR="00B5427D">
        <w:rPr>
          <w:sz w:val="24"/>
          <w:szCs w:val="24"/>
          <w:lang w:val="en-US"/>
        </w:rPr>
        <w:t xml:space="preserve">the </w:t>
      </w:r>
      <w:r w:rsidR="00890971" w:rsidRPr="00C06ED3">
        <w:rPr>
          <w:sz w:val="24"/>
          <w:szCs w:val="24"/>
          <w:lang w:val="en-US"/>
        </w:rPr>
        <w:t xml:space="preserve">simple </w:t>
      </w:r>
      <w:r w:rsidR="00B5427D">
        <w:rPr>
          <w:sz w:val="24"/>
          <w:szCs w:val="24"/>
          <w:lang w:val="en-US"/>
        </w:rPr>
        <w:t xml:space="preserve">and more </w:t>
      </w:r>
      <w:r w:rsidR="00890971">
        <w:rPr>
          <w:sz w:val="24"/>
          <w:szCs w:val="24"/>
          <w:lang w:val="en-US"/>
        </w:rPr>
        <w:t xml:space="preserve">advanced </w:t>
      </w:r>
      <w:r w:rsidR="00B5427D">
        <w:rPr>
          <w:sz w:val="24"/>
          <w:szCs w:val="24"/>
          <w:lang w:val="en-US"/>
        </w:rPr>
        <w:t xml:space="preserve">messaging </w:t>
      </w:r>
      <w:r w:rsidR="00890971" w:rsidRPr="00C06ED3">
        <w:rPr>
          <w:sz w:val="24"/>
          <w:szCs w:val="24"/>
          <w:lang w:val="en-US"/>
        </w:rPr>
        <w:t>highlighted in grey</w:t>
      </w:r>
      <w:r w:rsidR="00B5427D">
        <w:rPr>
          <w:sz w:val="24"/>
          <w:szCs w:val="24"/>
          <w:lang w:val="en-US"/>
        </w:rPr>
        <w:t>):</w:t>
      </w:r>
    </w:p>
    <w:p w14:paraId="791338B9" w14:textId="79BE9A3B" w:rsidR="00556443" w:rsidRPr="00AC4310" w:rsidRDefault="00556443" w:rsidP="00AC4310">
      <w:pPr>
        <w:ind w:left="720"/>
        <w:rPr>
          <w:b/>
          <w:lang w:val="en-US"/>
        </w:rPr>
      </w:pPr>
      <w:r w:rsidRPr="00865CB3">
        <w:rPr>
          <w:sz w:val="24"/>
          <w:szCs w:val="24"/>
          <w:lang w:val="en-US"/>
        </w:rPr>
        <w:br/>
      </w:r>
      <w:r w:rsidRPr="00AC4310">
        <w:rPr>
          <w:b/>
          <w:lang w:val="en-US"/>
        </w:rPr>
        <w:t>&lt;code&gt;layer:OASIS-Open:ETL-LT:v2.0&lt;/code&gt;</w:t>
      </w:r>
      <w:r w:rsidRPr="00AC4310">
        <w:rPr>
          <w:b/>
          <w:lang w:val="en-US"/>
        </w:rPr>
        <w:br/>
      </w:r>
      <w:r w:rsidR="0058095E" w:rsidRPr="00AC4310">
        <w:rPr>
          <w:b/>
          <w:lang w:val="en-US"/>
        </w:rPr>
        <w:t>…</w:t>
      </w:r>
      <w:r w:rsidR="0058095E" w:rsidRPr="00AC4310">
        <w:rPr>
          <w:b/>
          <w:lang w:val="en-US"/>
        </w:rPr>
        <w:br/>
      </w:r>
      <w:r w:rsidR="0058095E" w:rsidRPr="00AC4310">
        <w:rPr>
          <w:b/>
          <w:highlight w:val="lightGray"/>
          <w:lang w:val="en-US"/>
        </w:rPr>
        <w:t>&lt;incidents&gt;</w:t>
      </w:r>
      <w:r w:rsidR="00CF6F37" w:rsidRPr="00AC4310">
        <w:rPr>
          <w:b/>
          <w:i/>
          <w:highlight w:val="lightGray"/>
          <w:lang w:val="en-US"/>
        </w:rPr>
        <w:t xml:space="preserve">[incident ID (i.e. </w:t>
      </w:r>
      <w:r w:rsidR="0058095E" w:rsidRPr="00AC4310">
        <w:rPr>
          <w:b/>
          <w:i/>
          <w:highlight w:val="lightGray"/>
          <w:lang w:val="en-US"/>
        </w:rPr>
        <w:t>EMS-001</w:t>
      </w:r>
      <w:r w:rsidR="00CF6F37" w:rsidRPr="00AC4310">
        <w:rPr>
          <w:b/>
          <w:i/>
          <w:highlight w:val="lightGray"/>
          <w:lang w:val="en-US"/>
        </w:rPr>
        <w:t>)]</w:t>
      </w:r>
      <w:r w:rsidR="0058095E" w:rsidRPr="00AC4310">
        <w:rPr>
          <w:b/>
          <w:highlight w:val="lightGray"/>
          <w:lang w:val="en-US"/>
        </w:rPr>
        <w:t>&lt;/incidents&gt;</w:t>
      </w:r>
      <w:r w:rsidR="0058095E" w:rsidRPr="00AC4310">
        <w:rPr>
          <w:b/>
          <w:lang w:val="en-US"/>
        </w:rPr>
        <w:br/>
        <w:t>…</w:t>
      </w:r>
      <w:r w:rsidR="0058095E" w:rsidRPr="00AC4310">
        <w:rPr>
          <w:b/>
          <w:lang w:val="en-US"/>
        </w:rPr>
        <w:br/>
      </w:r>
      <w:r w:rsidRPr="00AC4310">
        <w:rPr>
          <w:b/>
          <w:lang w:val="en-US"/>
        </w:rPr>
        <w:t>&lt;info&gt;</w:t>
      </w:r>
      <w:r w:rsidRPr="00AC4310">
        <w:rPr>
          <w:b/>
          <w:lang w:val="en-US"/>
        </w:rPr>
        <w:br/>
        <w:t>…</w:t>
      </w:r>
      <w:r w:rsidRPr="00AC4310">
        <w:rPr>
          <w:b/>
          <w:lang w:val="en-US"/>
        </w:rPr>
        <w:br/>
      </w:r>
      <w:r w:rsidRPr="00AC4310">
        <w:rPr>
          <w:b/>
          <w:highlight w:val="lightGray"/>
          <w:lang w:val="en-US"/>
        </w:rPr>
        <w:t>&lt;category&gt;Other&lt;/category&gt;</w:t>
      </w:r>
      <w:r w:rsidRPr="00AC4310">
        <w:rPr>
          <w:b/>
          <w:lang w:val="en-US"/>
        </w:rPr>
        <w:br/>
        <w:t>&lt;category&gt;Env&lt;/category&gt;</w:t>
      </w:r>
      <w:r w:rsidRPr="00AC4310">
        <w:rPr>
          <w:b/>
          <w:lang w:val="en-US"/>
        </w:rPr>
        <w:br/>
        <w:t>&lt;category&gt;Safety&lt;/category&gt;</w:t>
      </w:r>
      <w:r w:rsidRPr="00AC4310">
        <w:rPr>
          <w:b/>
          <w:lang w:val="en-US"/>
        </w:rPr>
        <w:br/>
      </w:r>
      <w:r w:rsidRPr="00AC4310">
        <w:rPr>
          <w:b/>
          <w:highlight w:val="lightGray"/>
          <w:lang w:val="en-US"/>
        </w:rPr>
        <w:t>&lt;event&gt;</w:t>
      </w:r>
      <w:r w:rsidR="00AC4310" w:rsidRPr="00AC4310">
        <w:rPr>
          <w:b/>
          <w:highlight w:val="lightGray"/>
          <w:lang w:val="en-US"/>
        </w:rPr>
        <w:t xml:space="preserve">emergency </w:t>
      </w:r>
      <w:r w:rsidRPr="00AC4310">
        <w:rPr>
          <w:b/>
          <w:highlight w:val="lightGray"/>
          <w:lang w:val="en-US"/>
        </w:rPr>
        <w:t>evacuation&lt;/event&gt;</w:t>
      </w:r>
      <w:r w:rsidRPr="00AC4310">
        <w:rPr>
          <w:b/>
          <w:lang w:val="en-US"/>
        </w:rPr>
        <w:br/>
        <w:t>…</w:t>
      </w:r>
      <w:r w:rsidRPr="00AC4310">
        <w:rPr>
          <w:b/>
          <w:lang w:val="en-US"/>
        </w:rPr>
        <w:br/>
      </w:r>
      <w:r w:rsidRPr="00AC4310">
        <w:rPr>
          <w:b/>
          <w:highlight w:val="lightGray"/>
          <w:lang w:val="en-US"/>
        </w:rPr>
        <w:t>&lt;</w:t>
      </w:r>
      <w:proofErr w:type="spellStart"/>
      <w:r w:rsidRPr="00AC4310">
        <w:rPr>
          <w:b/>
          <w:highlight w:val="lightGray"/>
          <w:lang w:val="en-US"/>
        </w:rPr>
        <w:t>eventCode</w:t>
      </w:r>
      <w:proofErr w:type="spellEnd"/>
      <w:r w:rsidRPr="00AC4310">
        <w:rPr>
          <w:b/>
          <w:highlight w:val="lightGray"/>
          <w:lang w:val="en-US"/>
        </w:rPr>
        <w:t>&gt;</w:t>
      </w:r>
      <w:r w:rsidRPr="00AC4310">
        <w:rPr>
          <w:b/>
          <w:highlight w:val="lightGray"/>
          <w:lang w:val="en-US"/>
        </w:rPr>
        <w:br/>
        <w:t xml:space="preserve">   &lt;</w:t>
      </w:r>
      <w:proofErr w:type="spellStart"/>
      <w:r w:rsidRPr="00AC4310">
        <w:rPr>
          <w:b/>
          <w:highlight w:val="lightGray"/>
          <w:lang w:val="en-US"/>
        </w:rPr>
        <w:t>valueName</w:t>
      </w:r>
      <w:proofErr w:type="spellEnd"/>
      <w:r w:rsidRPr="00AC4310">
        <w:rPr>
          <w:b/>
          <w:highlight w:val="lightGray"/>
          <w:lang w:val="en-US"/>
        </w:rPr>
        <w:t>&gt;layer:OASIS-Open:ETL-LT:v2.0&lt;/</w:t>
      </w:r>
      <w:proofErr w:type="spellStart"/>
      <w:r w:rsidRPr="00AC4310">
        <w:rPr>
          <w:b/>
          <w:highlight w:val="lightGray"/>
          <w:lang w:val="en-US"/>
        </w:rPr>
        <w:t>valueName</w:t>
      </w:r>
      <w:proofErr w:type="spellEnd"/>
      <w:r w:rsidRPr="00AC4310">
        <w:rPr>
          <w:b/>
          <w:highlight w:val="lightGray"/>
          <w:lang w:val="en-US"/>
        </w:rPr>
        <w:t>&gt;</w:t>
      </w:r>
      <w:r w:rsidRPr="00AC4310">
        <w:rPr>
          <w:b/>
          <w:highlight w:val="lightGray"/>
          <w:lang w:val="en-US"/>
        </w:rPr>
        <w:br/>
        <w:t xml:space="preserve">   &lt;value&gt;OET-</w:t>
      </w:r>
      <w:r w:rsidRPr="006378DB">
        <w:rPr>
          <w:b/>
          <w:highlight w:val="lightGray"/>
          <w:lang w:val="en-US"/>
        </w:rPr>
        <w:t>XXX</w:t>
      </w:r>
      <w:r w:rsidRPr="00AC4310">
        <w:rPr>
          <w:b/>
          <w:highlight w:val="lightGray"/>
          <w:lang w:val="en-US"/>
        </w:rPr>
        <w:t>&lt;/value&gt;</w:t>
      </w:r>
      <w:r w:rsidR="00AC4310" w:rsidRPr="00AC4310">
        <w:rPr>
          <w:b/>
          <w:highlight w:val="lightGray"/>
          <w:lang w:val="en-US"/>
        </w:rPr>
        <w:t xml:space="preserve"> /* evacuation */</w:t>
      </w:r>
      <w:r w:rsidRPr="00AC4310">
        <w:rPr>
          <w:b/>
          <w:highlight w:val="lightGray"/>
          <w:lang w:val="en-US"/>
        </w:rPr>
        <w:br/>
        <w:t>&lt;/</w:t>
      </w:r>
      <w:proofErr w:type="spellStart"/>
      <w:r w:rsidRPr="00AC4310">
        <w:rPr>
          <w:b/>
          <w:highlight w:val="lightGray"/>
          <w:lang w:val="en-US"/>
        </w:rPr>
        <w:t>eventCode</w:t>
      </w:r>
      <w:proofErr w:type="spellEnd"/>
      <w:r w:rsidRPr="00AC4310">
        <w:rPr>
          <w:b/>
          <w:highlight w:val="lightGray"/>
          <w:lang w:val="en-US"/>
        </w:rPr>
        <w:t>&gt;</w:t>
      </w:r>
      <w:r w:rsidRPr="00AC4310">
        <w:rPr>
          <w:b/>
          <w:highlight w:val="lightGray"/>
          <w:lang w:val="en-US"/>
        </w:rPr>
        <w:br/>
      </w:r>
      <w:r w:rsidR="00AC4310" w:rsidRPr="00AC4310">
        <w:rPr>
          <w:b/>
          <w:highlight w:val="lightGray"/>
          <w:lang w:val="en-US"/>
        </w:rPr>
        <w:t>&lt;</w:t>
      </w:r>
      <w:proofErr w:type="spellStart"/>
      <w:r w:rsidR="00AC4310" w:rsidRPr="00AC4310">
        <w:rPr>
          <w:b/>
          <w:highlight w:val="lightGray"/>
          <w:lang w:val="en-US"/>
        </w:rPr>
        <w:t>eventCode</w:t>
      </w:r>
      <w:proofErr w:type="spellEnd"/>
      <w:r w:rsidR="00AC4310" w:rsidRPr="00AC4310">
        <w:rPr>
          <w:b/>
          <w:highlight w:val="lightGray"/>
          <w:lang w:val="en-US"/>
        </w:rPr>
        <w:t>&gt;</w:t>
      </w:r>
      <w:r w:rsidR="00AC4310" w:rsidRPr="00AC4310">
        <w:rPr>
          <w:b/>
          <w:highlight w:val="lightGray"/>
          <w:lang w:val="en-US"/>
        </w:rPr>
        <w:br/>
        <w:t xml:space="preserve">   &lt;</w:t>
      </w:r>
      <w:proofErr w:type="spellStart"/>
      <w:r w:rsidR="00AC4310" w:rsidRPr="00AC4310">
        <w:rPr>
          <w:b/>
          <w:highlight w:val="lightGray"/>
          <w:lang w:val="en-US"/>
        </w:rPr>
        <w:t>valueName</w:t>
      </w:r>
      <w:proofErr w:type="spellEnd"/>
      <w:r w:rsidR="00AC4310" w:rsidRPr="00AC4310">
        <w:rPr>
          <w:b/>
          <w:highlight w:val="lightGray"/>
          <w:lang w:val="en-US"/>
        </w:rPr>
        <w:t>&gt;layer:OASIS-Open:ETL-LT:v2.0&lt;/</w:t>
      </w:r>
      <w:proofErr w:type="spellStart"/>
      <w:r w:rsidR="00AC4310" w:rsidRPr="00AC4310">
        <w:rPr>
          <w:b/>
          <w:highlight w:val="lightGray"/>
          <w:lang w:val="en-US"/>
        </w:rPr>
        <w:t>valueName</w:t>
      </w:r>
      <w:proofErr w:type="spellEnd"/>
      <w:r w:rsidR="00AC4310" w:rsidRPr="00AC4310">
        <w:rPr>
          <w:b/>
          <w:highlight w:val="lightGray"/>
          <w:lang w:val="en-US"/>
        </w:rPr>
        <w:t>&gt;</w:t>
      </w:r>
      <w:r w:rsidR="00AC4310" w:rsidRPr="00AC4310">
        <w:rPr>
          <w:b/>
          <w:highlight w:val="lightGray"/>
          <w:lang w:val="en-US"/>
        </w:rPr>
        <w:br/>
        <w:t xml:space="preserve">   &lt;value&gt;OET-</w:t>
      </w:r>
      <w:r w:rsidR="00AC4310" w:rsidRPr="006378DB">
        <w:rPr>
          <w:b/>
          <w:highlight w:val="lightGray"/>
          <w:lang w:val="en-US"/>
        </w:rPr>
        <w:t>XXX</w:t>
      </w:r>
      <w:r w:rsidR="00AC4310" w:rsidRPr="00AC4310">
        <w:rPr>
          <w:b/>
          <w:highlight w:val="lightGray"/>
          <w:lang w:val="en-US"/>
        </w:rPr>
        <w:t>&lt;/value&gt; /* emergency */</w:t>
      </w:r>
      <w:r w:rsidR="00AC4310" w:rsidRPr="00AC4310">
        <w:rPr>
          <w:b/>
          <w:highlight w:val="lightGray"/>
          <w:lang w:val="en-US"/>
        </w:rPr>
        <w:br/>
        <w:t>&lt;/</w:t>
      </w:r>
      <w:proofErr w:type="spellStart"/>
      <w:r w:rsidR="00AC4310" w:rsidRPr="00AC4310">
        <w:rPr>
          <w:b/>
          <w:highlight w:val="lightGray"/>
          <w:lang w:val="en-US"/>
        </w:rPr>
        <w:t>eventCode</w:t>
      </w:r>
      <w:proofErr w:type="spellEnd"/>
      <w:r w:rsidR="00AC4310" w:rsidRPr="00AC4310">
        <w:rPr>
          <w:b/>
          <w:highlight w:val="lightGray"/>
          <w:lang w:val="en-US"/>
        </w:rPr>
        <w:t>&gt;</w:t>
      </w:r>
      <w:r w:rsidR="00AC4310" w:rsidRPr="00AC4310">
        <w:rPr>
          <w:b/>
          <w:lang w:val="en-US"/>
        </w:rPr>
        <w:br/>
      </w:r>
      <w:r w:rsidRPr="00AC4310">
        <w:rPr>
          <w:b/>
          <w:lang w:val="en-US"/>
        </w:rPr>
        <w:t>&lt;</w:t>
      </w:r>
      <w:proofErr w:type="spellStart"/>
      <w:r w:rsidRPr="00AC4310">
        <w:rPr>
          <w:b/>
          <w:lang w:val="en-US"/>
        </w:rPr>
        <w:t>eventCode</w:t>
      </w:r>
      <w:proofErr w:type="spellEnd"/>
      <w:r w:rsidRPr="00AC4310">
        <w:rPr>
          <w:b/>
          <w:lang w:val="en-US"/>
        </w:rPr>
        <w:t>&gt;</w:t>
      </w:r>
      <w:r w:rsidRPr="00AC4310">
        <w:rPr>
          <w:b/>
          <w:lang w:val="en-US"/>
        </w:rPr>
        <w:br/>
        <w:t xml:space="preserve">   &lt;</w:t>
      </w:r>
      <w:proofErr w:type="spellStart"/>
      <w:r w:rsidRPr="00AC4310">
        <w:rPr>
          <w:b/>
          <w:lang w:val="en-US"/>
        </w:rPr>
        <w:t>valueName</w:t>
      </w:r>
      <w:proofErr w:type="spellEnd"/>
      <w:r w:rsidRPr="00AC4310">
        <w:rPr>
          <w:b/>
          <w:lang w:val="en-US"/>
        </w:rPr>
        <w:t>&gt;layer:OASIS-Open:ETL-LT:v2.0&lt;/</w:t>
      </w:r>
      <w:proofErr w:type="spellStart"/>
      <w:r w:rsidRPr="00AC4310">
        <w:rPr>
          <w:b/>
          <w:lang w:val="en-US"/>
        </w:rPr>
        <w:t>valueName</w:t>
      </w:r>
      <w:proofErr w:type="spellEnd"/>
      <w:r w:rsidRPr="00AC4310">
        <w:rPr>
          <w:b/>
          <w:lang w:val="en-US"/>
        </w:rPr>
        <w:t>&gt;</w:t>
      </w:r>
      <w:r w:rsidRPr="00AC4310">
        <w:rPr>
          <w:b/>
          <w:lang w:val="en-US"/>
        </w:rPr>
        <w:br/>
        <w:t xml:space="preserve">   &lt;value&gt;OET-080&lt;/value&gt;</w:t>
      </w:r>
      <w:r w:rsidRPr="00AC4310">
        <w:rPr>
          <w:b/>
          <w:lang w:val="en-US"/>
        </w:rPr>
        <w:br/>
        <w:t>&lt;/</w:t>
      </w:r>
      <w:proofErr w:type="spellStart"/>
      <w:r w:rsidRPr="00AC4310">
        <w:rPr>
          <w:b/>
          <w:lang w:val="en-US"/>
        </w:rPr>
        <w:t>eventCode</w:t>
      </w:r>
      <w:proofErr w:type="spellEnd"/>
      <w:r w:rsidRPr="00AC4310">
        <w:rPr>
          <w:b/>
          <w:lang w:val="en-US"/>
        </w:rPr>
        <w:t>&gt;</w:t>
      </w:r>
      <w:r w:rsidRPr="00AC4310">
        <w:rPr>
          <w:b/>
          <w:lang w:val="en-US"/>
        </w:rPr>
        <w:br/>
        <w:t>&lt;</w:t>
      </w:r>
      <w:proofErr w:type="spellStart"/>
      <w:r w:rsidRPr="00AC4310">
        <w:rPr>
          <w:b/>
          <w:lang w:val="en-US"/>
        </w:rPr>
        <w:t>eventCode</w:t>
      </w:r>
      <w:proofErr w:type="spellEnd"/>
      <w:r w:rsidRPr="00AC4310">
        <w:rPr>
          <w:b/>
          <w:lang w:val="en-US"/>
        </w:rPr>
        <w:t>&gt;</w:t>
      </w:r>
      <w:r w:rsidRPr="00AC4310">
        <w:rPr>
          <w:b/>
          <w:lang w:val="en-US"/>
        </w:rPr>
        <w:br/>
        <w:t xml:space="preserve">   &lt;</w:t>
      </w:r>
      <w:proofErr w:type="spellStart"/>
      <w:r w:rsidRPr="00AC4310">
        <w:rPr>
          <w:b/>
          <w:lang w:val="en-US"/>
        </w:rPr>
        <w:t>valueName</w:t>
      </w:r>
      <w:proofErr w:type="spellEnd"/>
      <w:r w:rsidRPr="00AC4310">
        <w:rPr>
          <w:b/>
          <w:lang w:val="en-US"/>
        </w:rPr>
        <w:t>&gt;layer:OASIS-Open:ETL-LT:v2.0&lt;/</w:t>
      </w:r>
      <w:proofErr w:type="spellStart"/>
      <w:r w:rsidRPr="00AC4310">
        <w:rPr>
          <w:b/>
          <w:lang w:val="en-US"/>
        </w:rPr>
        <w:t>valueName</w:t>
      </w:r>
      <w:proofErr w:type="spellEnd"/>
      <w:r w:rsidRPr="00AC4310">
        <w:rPr>
          <w:b/>
          <w:lang w:val="en-US"/>
        </w:rPr>
        <w:t>&gt;</w:t>
      </w:r>
      <w:r w:rsidRPr="00AC4310">
        <w:rPr>
          <w:b/>
          <w:lang w:val="en-US"/>
        </w:rPr>
        <w:br/>
        <w:t xml:space="preserve">   &lt;value&gt;OET-082&lt;/value&gt;</w:t>
      </w:r>
      <w:r w:rsidRPr="00AC4310">
        <w:rPr>
          <w:b/>
          <w:lang w:val="en-US"/>
        </w:rPr>
        <w:br/>
        <w:t>&lt;/</w:t>
      </w:r>
      <w:proofErr w:type="spellStart"/>
      <w:r w:rsidRPr="00AC4310">
        <w:rPr>
          <w:b/>
          <w:lang w:val="en-US"/>
        </w:rPr>
        <w:t>eventCode</w:t>
      </w:r>
      <w:proofErr w:type="spellEnd"/>
      <w:r w:rsidRPr="00AC4310">
        <w:rPr>
          <w:b/>
          <w:lang w:val="en-US"/>
        </w:rPr>
        <w:t>&gt;</w:t>
      </w:r>
      <w:r w:rsidRPr="00AC4310">
        <w:rPr>
          <w:b/>
          <w:lang w:val="en-US"/>
        </w:rPr>
        <w:br/>
        <w:t>&lt;</w:t>
      </w:r>
      <w:proofErr w:type="spellStart"/>
      <w:r w:rsidRPr="00AC4310">
        <w:rPr>
          <w:b/>
          <w:lang w:val="en-US"/>
        </w:rPr>
        <w:t>eventCode</w:t>
      </w:r>
      <w:proofErr w:type="spellEnd"/>
      <w:r w:rsidRPr="00AC4310">
        <w:rPr>
          <w:b/>
          <w:lang w:val="en-US"/>
        </w:rPr>
        <w:t>&gt;</w:t>
      </w:r>
      <w:r w:rsidRPr="00AC4310">
        <w:rPr>
          <w:b/>
          <w:lang w:val="en-US"/>
        </w:rPr>
        <w:br/>
        <w:t xml:space="preserve">   &lt;</w:t>
      </w:r>
      <w:proofErr w:type="spellStart"/>
      <w:r w:rsidRPr="00AC4310">
        <w:rPr>
          <w:b/>
          <w:lang w:val="en-US"/>
        </w:rPr>
        <w:t>valueName</w:t>
      </w:r>
      <w:proofErr w:type="spellEnd"/>
      <w:r w:rsidRPr="00AC4310">
        <w:rPr>
          <w:b/>
          <w:lang w:val="en-US"/>
        </w:rPr>
        <w:t>&gt;</w:t>
      </w:r>
      <w:r w:rsidRPr="00AC4310">
        <w:rPr>
          <w:b/>
          <w:i/>
          <w:lang w:val="en-US"/>
        </w:rPr>
        <w:t xml:space="preserve">[other non-OASIS </w:t>
      </w:r>
      <w:r w:rsidR="00955BEB" w:rsidRPr="00AC4310">
        <w:rPr>
          <w:b/>
          <w:i/>
          <w:lang w:val="en-US"/>
        </w:rPr>
        <w:t xml:space="preserve">Open </w:t>
      </w:r>
      <w:r w:rsidRPr="00AC4310">
        <w:rPr>
          <w:b/>
          <w:i/>
          <w:lang w:val="en-US"/>
        </w:rPr>
        <w:t>event code scheme reference]</w:t>
      </w:r>
      <w:r w:rsidRPr="00AC4310">
        <w:rPr>
          <w:b/>
          <w:lang w:val="en-US"/>
        </w:rPr>
        <w:t>&lt;/</w:t>
      </w:r>
      <w:proofErr w:type="spellStart"/>
      <w:r w:rsidRPr="00AC4310">
        <w:rPr>
          <w:b/>
          <w:lang w:val="en-US"/>
        </w:rPr>
        <w:t>valueName</w:t>
      </w:r>
      <w:proofErr w:type="spellEnd"/>
      <w:r w:rsidRPr="00AC4310">
        <w:rPr>
          <w:b/>
          <w:lang w:val="en-US"/>
        </w:rPr>
        <w:t>&gt;</w:t>
      </w:r>
      <w:r w:rsidRPr="00AC4310">
        <w:rPr>
          <w:b/>
          <w:lang w:val="en-US"/>
        </w:rPr>
        <w:br/>
        <w:t xml:space="preserve">   &lt;value&gt;</w:t>
      </w:r>
      <w:r w:rsidRPr="00AC4310">
        <w:rPr>
          <w:b/>
          <w:i/>
          <w:lang w:val="en-US"/>
        </w:rPr>
        <w:t xml:space="preserve">[other non-OASIS </w:t>
      </w:r>
      <w:r w:rsidR="00955BEB" w:rsidRPr="00AC4310">
        <w:rPr>
          <w:b/>
          <w:i/>
          <w:lang w:val="en-US"/>
        </w:rPr>
        <w:t xml:space="preserve">Open </w:t>
      </w:r>
      <w:r w:rsidRPr="00AC4310">
        <w:rPr>
          <w:b/>
          <w:i/>
          <w:lang w:val="en-US"/>
        </w:rPr>
        <w:t>event code value]</w:t>
      </w:r>
      <w:r w:rsidRPr="00AC4310">
        <w:rPr>
          <w:b/>
          <w:lang w:val="en-US"/>
        </w:rPr>
        <w:t>&lt;/value&gt;</w:t>
      </w:r>
      <w:r w:rsidRPr="00AC4310">
        <w:rPr>
          <w:b/>
          <w:lang w:val="en-US"/>
        </w:rPr>
        <w:br/>
        <w:t>&lt;/</w:t>
      </w:r>
      <w:proofErr w:type="spellStart"/>
      <w:r w:rsidRPr="00AC4310">
        <w:rPr>
          <w:b/>
          <w:lang w:val="en-US"/>
        </w:rPr>
        <w:t>eventCode</w:t>
      </w:r>
      <w:proofErr w:type="spellEnd"/>
      <w:r w:rsidRPr="00AC4310">
        <w:rPr>
          <w:b/>
          <w:lang w:val="en-US"/>
        </w:rPr>
        <w:t>&gt;</w:t>
      </w:r>
      <w:r w:rsidRPr="00AC4310">
        <w:rPr>
          <w:b/>
          <w:lang w:val="en-US"/>
        </w:rPr>
        <w:br/>
        <w:t>…</w:t>
      </w:r>
      <w:r w:rsidRPr="00AC4310">
        <w:rPr>
          <w:b/>
          <w:lang w:val="en-US"/>
        </w:rPr>
        <w:br/>
      </w:r>
      <w:r w:rsidR="0058095E" w:rsidRPr="00AC4310">
        <w:rPr>
          <w:b/>
          <w:highlight w:val="lightGray"/>
          <w:lang w:val="en-US"/>
        </w:rPr>
        <w:t>&lt;onset&gt;</w:t>
      </w:r>
      <w:r w:rsidR="0058095E" w:rsidRPr="00AC4310">
        <w:rPr>
          <w:b/>
          <w:i/>
          <w:highlight w:val="lightGray"/>
          <w:lang w:val="en-US"/>
        </w:rPr>
        <w:t>[current publish time]</w:t>
      </w:r>
      <w:r w:rsidR="0058095E" w:rsidRPr="00AC4310">
        <w:rPr>
          <w:b/>
          <w:highlight w:val="lightGray"/>
          <w:lang w:val="en-US"/>
        </w:rPr>
        <w:t>&lt;/onset&gt;</w:t>
      </w:r>
      <w:r w:rsidR="0058095E" w:rsidRPr="00AC4310">
        <w:rPr>
          <w:b/>
          <w:lang w:val="en-US"/>
        </w:rPr>
        <w:br/>
        <w:t>&lt;expires&gt;</w:t>
      </w:r>
      <w:r w:rsidR="0058095E" w:rsidRPr="00AC4310">
        <w:rPr>
          <w:b/>
          <w:i/>
          <w:lang w:val="en-US"/>
        </w:rPr>
        <w:t>[end timing of concern]</w:t>
      </w:r>
      <w:r w:rsidR="0058095E" w:rsidRPr="00AC4310">
        <w:rPr>
          <w:b/>
          <w:lang w:val="en-US"/>
        </w:rPr>
        <w:t>&lt;/expires&gt;</w:t>
      </w:r>
      <w:r w:rsidR="0058095E" w:rsidRPr="00AC4310">
        <w:rPr>
          <w:b/>
          <w:lang w:val="en-US"/>
        </w:rPr>
        <w:br/>
        <w:t>…</w:t>
      </w:r>
      <w:r w:rsidR="0058095E" w:rsidRPr="00AC4310">
        <w:rPr>
          <w:b/>
          <w:lang w:val="en-US"/>
        </w:rPr>
        <w:br/>
      </w:r>
      <w:r w:rsidRPr="00AC4310">
        <w:rPr>
          <w:b/>
          <w:highlight w:val="lightGray"/>
          <w:lang w:val="en-US"/>
        </w:rPr>
        <w:t>&lt;headline&gt;emergency evacuation order in effect&lt;/headline&gt;</w:t>
      </w:r>
      <w:r w:rsidRPr="00AC4310">
        <w:rPr>
          <w:b/>
          <w:lang w:val="en-US"/>
        </w:rPr>
        <w:br/>
        <w:t>…</w:t>
      </w:r>
      <w:r w:rsidRPr="00AC4310">
        <w:rPr>
          <w:b/>
          <w:lang w:val="en-US"/>
        </w:rPr>
        <w:br/>
        <w:t>&lt;/info&gt;</w:t>
      </w:r>
    </w:p>
    <w:p w14:paraId="6455C29C" w14:textId="77777777" w:rsidR="00556443" w:rsidRDefault="00556443" w:rsidP="00556443">
      <w:pPr>
        <w:rPr>
          <w:b/>
          <w:sz w:val="24"/>
          <w:szCs w:val="24"/>
          <w:lang w:val="en-US"/>
        </w:rPr>
      </w:pPr>
    </w:p>
    <w:p w14:paraId="5DA92AC4" w14:textId="77777777" w:rsidR="00556443" w:rsidRDefault="00556443" w:rsidP="00556443">
      <w:pPr>
        <w:pStyle w:val="ListParagraph"/>
        <w:ind w:left="360"/>
        <w:rPr>
          <w:sz w:val="24"/>
          <w:szCs w:val="24"/>
          <w:lang w:val="en-US"/>
        </w:rPr>
      </w:pPr>
    </w:p>
    <w:p w14:paraId="5AADE598" w14:textId="62EA103E" w:rsidR="00B5427D" w:rsidRDefault="00B5427D" w:rsidP="00C17DDB">
      <w:pPr>
        <w:pStyle w:val="ListParagraph"/>
        <w:numPr>
          <w:ilvl w:val="0"/>
          <w:numId w:val="48"/>
        </w:numPr>
        <w:rPr>
          <w:sz w:val="24"/>
          <w:szCs w:val="24"/>
          <w:lang w:val="en-US"/>
        </w:rPr>
      </w:pPr>
      <w:r>
        <w:rPr>
          <w:sz w:val="24"/>
          <w:szCs w:val="24"/>
          <w:lang w:val="en-US"/>
        </w:rPr>
        <w:t xml:space="preserve">Unlike bullet 1 in the </w:t>
      </w:r>
      <w:r w:rsidRPr="007D6D77">
        <w:rPr>
          <w:b/>
          <w:sz w:val="24"/>
          <w:szCs w:val="24"/>
          <w:lang w:val="en-US"/>
        </w:rPr>
        <w:t>simple</w:t>
      </w:r>
      <w:r>
        <w:rPr>
          <w:sz w:val="24"/>
          <w:szCs w:val="24"/>
          <w:lang w:val="en-US"/>
        </w:rPr>
        <w:t xml:space="preserve"> and </w:t>
      </w:r>
      <w:r w:rsidRPr="00B5427D">
        <w:rPr>
          <w:b/>
          <w:sz w:val="24"/>
          <w:szCs w:val="24"/>
          <w:lang w:val="en-US"/>
        </w:rPr>
        <w:t>more advanced</w:t>
      </w:r>
      <w:r>
        <w:rPr>
          <w:sz w:val="24"/>
          <w:szCs w:val="24"/>
          <w:lang w:val="en-US"/>
        </w:rPr>
        <w:t xml:space="preserve"> messages, t</w:t>
      </w:r>
      <w:r w:rsidRPr="00865CB3">
        <w:rPr>
          <w:sz w:val="24"/>
          <w:szCs w:val="24"/>
          <w:lang w:val="en-US"/>
        </w:rPr>
        <w:t xml:space="preserve">he </w:t>
      </w:r>
      <w:r w:rsidRPr="007D6D77">
        <w:rPr>
          <w:b/>
          <w:sz w:val="24"/>
          <w:szCs w:val="24"/>
          <w:lang w:val="en-US"/>
        </w:rPr>
        <w:t>primary</w:t>
      </w:r>
      <w:r>
        <w:rPr>
          <w:sz w:val="24"/>
          <w:szCs w:val="24"/>
          <w:lang w:val="en-US"/>
        </w:rPr>
        <w:t xml:space="preserve"> event-type for this analysis of the </w:t>
      </w:r>
      <w:r w:rsidRPr="007D6D77">
        <w:rPr>
          <w:b/>
          <w:sz w:val="24"/>
          <w:szCs w:val="24"/>
          <w:lang w:val="en-US"/>
        </w:rPr>
        <w:t>baseline case</w:t>
      </w:r>
      <w:r>
        <w:rPr>
          <w:sz w:val="24"/>
          <w:szCs w:val="24"/>
          <w:lang w:val="en-US"/>
        </w:rPr>
        <w:t xml:space="preserve"> </w:t>
      </w:r>
      <w:r w:rsidRPr="007D6D77">
        <w:rPr>
          <w:b/>
          <w:sz w:val="24"/>
          <w:szCs w:val="24"/>
          <w:lang w:val="en-US"/>
        </w:rPr>
        <w:t>example situation</w:t>
      </w:r>
      <w:r>
        <w:rPr>
          <w:sz w:val="24"/>
          <w:szCs w:val="24"/>
          <w:lang w:val="en-US"/>
        </w:rPr>
        <w:t xml:space="preserve"> is the locally defined “emergency evacuation”.</w:t>
      </w:r>
      <w:r w:rsidRPr="00B5427D">
        <w:rPr>
          <w:sz w:val="24"/>
          <w:szCs w:val="24"/>
        </w:rPr>
        <w:t xml:space="preserve"> Based on this </w:t>
      </w:r>
      <w:r w:rsidRPr="00B5427D">
        <w:rPr>
          <w:b/>
          <w:bCs/>
          <w:sz w:val="24"/>
          <w:szCs w:val="24"/>
        </w:rPr>
        <w:t>event type</w:t>
      </w:r>
      <w:r w:rsidRPr="00B5427D">
        <w:rPr>
          <w:sz w:val="24"/>
          <w:szCs w:val="24"/>
        </w:rPr>
        <w:t xml:space="preserve">, specific </w:t>
      </w:r>
      <w:r w:rsidRPr="00B5427D">
        <w:rPr>
          <w:b/>
          <w:bCs/>
          <w:sz w:val="24"/>
          <w:szCs w:val="24"/>
        </w:rPr>
        <w:t>CAP elements</w:t>
      </w:r>
      <w:r w:rsidRPr="00B5427D">
        <w:rPr>
          <w:sz w:val="24"/>
          <w:szCs w:val="24"/>
        </w:rPr>
        <w:t xml:space="preserve"> can be </w:t>
      </w:r>
      <w:r w:rsidRPr="00B5427D">
        <w:rPr>
          <w:b/>
          <w:bCs/>
          <w:sz w:val="24"/>
          <w:szCs w:val="24"/>
        </w:rPr>
        <w:t>populated</w:t>
      </w:r>
      <w:r w:rsidRPr="00B5427D">
        <w:rPr>
          <w:sz w:val="24"/>
          <w:szCs w:val="24"/>
        </w:rPr>
        <w:t xml:space="preserve"> using </w:t>
      </w:r>
      <w:r w:rsidRPr="00B5427D">
        <w:rPr>
          <w:b/>
          <w:bCs/>
          <w:sz w:val="24"/>
          <w:szCs w:val="24"/>
        </w:rPr>
        <w:t>stored values</w:t>
      </w:r>
      <w:r w:rsidRPr="00B5427D">
        <w:rPr>
          <w:sz w:val="24"/>
          <w:szCs w:val="24"/>
        </w:rPr>
        <w:t xml:space="preserve"> associated with this event-type</w:t>
      </w:r>
      <w:r>
        <w:rPr>
          <w:sz w:val="24"/>
          <w:szCs w:val="24"/>
        </w:rPr>
        <w:t>.</w:t>
      </w:r>
    </w:p>
    <w:p w14:paraId="42E69A54" w14:textId="77777777" w:rsidR="00B5427D" w:rsidRDefault="00B5427D" w:rsidP="00B5427D">
      <w:pPr>
        <w:pStyle w:val="ListParagraph"/>
        <w:ind w:left="360"/>
        <w:rPr>
          <w:sz w:val="24"/>
          <w:szCs w:val="24"/>
          <w:lang w:val="en-US"/>
        </w:rPr>
      </w:pPr>
    </w:p>
    <w:p w14:paraId="293C461C" w14:textId="55B3D1EE" w:rsidR="00B5427D" w:rsidRPr="00B5427D" w:rsidRDefault="00AC4310" w:rsidP="00C17DDB">
      <w:pPr>
        <w:pStyle w:val="ListParagraph"/>
        <w:numPr>
          <w:ilvl w:val="0"/>
          <w:numId w:val="48"/>
        </w:numPr>
        <w:rPr>
          <w:sz w:val="24"/>
          <w:szCs w:val="24"/>
        </w:rPr>
      </w:pPr>
      <w:r>
        <w:rPr>
          <w:sz w:val="24"/>
          <w:szCs w:val="24"/>
          <w:lang w:val="en-US"/>
        </w:rPr>
        <w:t>I</w:t>
      </w:r>
      <w:r w:rsidR="00B5427D">
        <w:rPr>
          <w:sz w:val="24"/>
          <w:szCs w:val="24"/>
          <w:lang w:val="en-US"/>
        </w:rPr>
        <w:t xml:space="preserve">n the </w:t>
      </w:r>
      <w:r w:rsidR="00E04306">
        <w:rPr>
          <w:b/>
          <w:sz w:val="24"/>
          <w:szCs w:val="24"/>
          <w:lang w:val="en-US"/>
        </w:rPr>
        <w:t>fully</w:t>
      </w:r>
      <w:r w:rsidR="00B5427D" w:rsidRPr="00B5427D">
        <w:rPr>
          <w:b/>
          <w:sz w:val="24"/>
          <w:szCs w:val="24"/>
          <w:lang w:val="en-US"/>
        </w:rPr>
        <w:t xml:space="preserve"> advanced</w:t>
      </w:r>
      <w:r w:rsidR="00B5427D">
        <w:rPr>
          <w:sz w:val="24"/>
          <w:szCs w:val="24"/>
          <w:lang w:val="en-US"/>
        </w:rPr>
        <w:t xml:space="preserve"> message, t</w:t>
      </w:r>
      <w:r w:rsidR="00B5427D" w:rsidRPr="00865CB3">
        <w:rPr>
          <w:sz w:val="24"/>
          <w:szCs w:val="24"/>
          <w:lang w:val="en-US"/>
        </w:rPr>
        <w:t>he</w:t>
      </w:r>
      <w:r w:rsidR="00B5427D" w:rsidRPr="00B5427D">
        <w:rPr>
          <w:sz w:val="24"/>
          <w:szCs w:val="24"/>
        </w:rPr>
        <w:t xml:space="preserve"> </w:t>
      </w:r>
      <w:r w:rsidR="00B5427D" w:rsidRPr="00B5427D">
        <w:rPr>
          <w:b/>
          <w:bCs/>
          <w:sz w:val="24"/>
          <w:szCs w:val="24"/>
        </w:rPr>
        <w:t>secondary event-type</w:t>
      </w:r>
      <w:r w:rsidR="00B5427D">
        <w:rPr>
          <w:b/>
          <w:bCs/>
          <w:sz w:val="24"/>
          <w:szCs w:val="24"/>
        </w:rPr>
        <w:t>s</w:t>
      </w:r>
      <w:r w:rsidR="00B5427D" w:rsidRPr="00B5427D">
        <w:rPr>
          <w:sz w:val="24"/>
          <w:szCs w:val="24"/>
        </w:rPr>
        <w:t xml:space="preserve"> for this </w:t>
      </w:r>
      <w:r w:rsidR="00B5427D" w:rsidRPr="00B5427D">
        <w:rPr>
          <w:b/>
          <w:bCs/>
          <w:sz w:val="24"/>
          <w:szCs w:val="24"/>
        </w:rPr>
        <w:t>example situation</w:t>
      </w:r>
      <w:r w:rsidR="00B5427D" w:rsidRPr="00B5427D">
        <w:rPr>
          <w:sz w:val="24"/>
          <w:szCs w:val="24"/>
        </w:rPr>
        <w:t xml:space="preserve"> </w:t>
      </w:r>
      <w:r>
        <w:rPr>
          <w:sz w:val="24"/>
          <w:szCs w:val="24"/>
        </w:rPr>
        <w:t>are</w:t>
      </w:r>
      <w:r w:rsidR="00B5427D" w:rsidRPr="00B5427D">
        <w:rPr>
          <w:sz w:val="24"/>
          <w:szCs w:val="24"/>
        </w:rPr>
        <w:t xml:space="preserve"> the </w:t>
      </w:r>
      <w:r w:rsidR="00B5427D" w:rsidRPr="00B5427D">
        <w:rPr>
          <w:b/>
          <w:bCs/>
          <w:sz w:val="24"/>
          <w:szCs w:val="24"/>
        </w:rPr>
        <w:t>locally defined “</w:t>
      </w:r>
      <w:r w:rsidR="00B5427D">
        <w:rPr>
          <w:b/>
          <w:bCs/>
          <w:sz w:val="24"/>
          <w:szCs w:val="24"/>
        </w:rPr>
        <w:t>flash flood</w:t>
      </w:r>
      <w:r w:rsidR="00B5427D" w:rsidRPr="00B5427D">
        <w:rPr>
          <w:b/>
          <w:bCs/>
          <w:sz w:val="24"/>
          <w:szCs w:val="24"/>
        </w:rPr>
        <w:t>”</w:t>
      </w:r>
      <w:r w:rsidR="00E04306">
        <w:rPr>
          <w:b/>
          <w:bCs/>
          <w:sz w:val="24"/>
          <w:szCs w:val="24"/>
        </w:rPr>
        <w:t xml:space="preserve">, </w:t>
      </w:r>
      <w:r w:rsidR="00B5427D">
        <w:rPr>
          <w:b/>
          <w:bCs/>
          <w:sz w:val="24"/>
          <w:szCs w:val="24"/>
        </w:rPr>
        <w:t>“flood”</w:t>
      </w:r>
      <w:r w:rsidR="00E04306">
        <w:rPr>
          <w:b/>
          <w:bCs/>
          <w:sz w:val="24"/>
          <w:szCs w:val="24"/>
        </w:rPr>
        <w:t xml:space="preserve">, </w:t>
      </w:r>
      <w:r w:rsidR="00E04306" w:rsidRPr="00E04306">
        <w:rPr>
          <w:bCs/>
          <w:sz w:val="24"/>
          <w:szCs w:val="24"/>
        </w:rPr>
        <w:t>and</w:t>
      </w:r>
      <w:r w:rsidR="00E04306">
        <w:rPr>
          <w:b/>
          <w:bCs/>
          <w:sz w:val="24"/>
          <w:szCs w:val="24"/>
        </w:rPr>
        <w:t xml:space="preserve"> “emergency”</w:t>
      </w:r>
      <w:r w:rsidR="00B5427D">
        <w:rPr>
          <w:b/>
          <w:bCs/>
          <w:sz w:val="24"/>
          <w:szCs w:val="24"/>
        </w:rPr>
        <w:t>.</w:t>
      </w:r>
      <w:r w:rsidR="00B5427D">
        <w:rPr>
          <w:sz w:val="24"/>
          <w:szCs w:val="24"/>
        </w:rPr>
        <w:t xml:space="preserve"> Based on these</w:t>
      </w:r>
      <w:r w:rsidR="00B5427D" w:rsidRPr="00B5427D">
        <w:rPr>
          <w:sz w:val="24"/>
          <w:szCs w:val="24"/>
        </w:rPr>
        <w:t xml:space="preserve"> </w:t>
      </w:r>
      <w:r w:rsidR="00B5427D" w:rsidRPr="00B5427D">
        <w:rPr>
          <w:b/>
          <w:bCs/>
          <w:sz w:val="24"/>
          <w:szCs w:val="24"/>
        </w:rPr>
        <w:t>event type</w:t>
      </w:r>
      <w:r w:rsidR="00B5427D">
        <w:rPr>
          <w:b/>
          <w:bCs/>
          <w:sz w:val="24"/>
          <w:szCs w:val="24"/>
        </w:rPr>
        <w:t>s</w:t>
      </w:r>
      <w:r w:rsidR="00B5427D" w:rsidRPr="00B5427D">
        <w:rPr>
          <w:sz w:val="24"/>
          <w:szCs w:val="24"/>
        </w:rPr>
        <w:t xml:space="preserve">, specific </w:t>
      </w:r>
      <w:r w:rsidR="00B5427D" w:rsidRPr="00B5427D">
        <w:rPr>
          <w:b/>
          <w:bCs/>
          <w:sz w:val="24"/>
          <w:szCs w:val="24"/>
        </w:rPr>
        <w:t>CAP elements</w:t>
      </w:r>
      <w:r w:rsidR="00B5427D" w:rsidRPr="00B5427D">
        <w:rPr>
          <w:sz w:val="24"/>
          <w:szCs w:val="24"/>
        </w:rPr>
        <w:t xml:space="preserve"> can be </w:t>
      </w:r>
      <w:r w:rsidR="00B5427D" w:rsidRPr="00B5427D">
        <w:rPr>
          <w:b/>
          <w:bCs/>
          <w:sz w:val="24"/>
          <w:szCs w:val="24"/>
        </w:rPr>
        <w:t>populated</w:t>
      </w:r>
      <w:r w:rsidR="00B5427D" w:rsidRPr="00B5427D">
        <w:rPr>
          <w:sz w:val="24"/>
          <w:szCs w:val="24"/>
        </w:rPr>
        <w:t xml:space="preserve"> using </w:t>
      </w:r>
      <w:r w:rsidR="00B5427D" w:rsidRPr="00B5427D">
        <w:rPr>
          <w:b/>
          <w:bCs/>
          <w:sz w:val="24"/>
          <w:szCs w:val="24"/>
        </w:rPr>
        <w:t>stored values</w:t>
      </w:r>
      <w:r w:rsidR="00B5427D">
        <w:rPr>
          <w:sz w:val="24"/>
          <w:szCs w:val="24"/>
        </w:rPr>
        <w:t xml:space="preserve"> associated with these</w:t>
      </w:r>
      <w:r w:rsidR="00B5427D" w:rsidRPr="00B5427D">
        <w:rPr>
          <w:sz w:val="24"/>
          <w:szCs w:val="24"/>
        </w:rPr>
        <w:t xml:space="preserve"> event-type</w:t>
      </w:r>
      <w:r w:rsidR="00B5427D">
        <w:rPr>
          <w:sz w:val="24"/>
          <w:szCs w:val="24"/>
        </w:rPr>
        <w:t>s</w:t>
      </w:r>
      <w:r w:rsidR="00B5427D" w:rsidRPr="00B5427D">
        <w:rPr>
          <w:sz w:val="24"/>
          <w:szCs w:val="24"/>
        </w:rPr>
        <w:t>.</w:t>
      </w:r>
      <w:r w:rsidR="00B5427D">
        <w:rPr>
          <w:sz w:val="24"/>
          <w:szCs w:val="24"/>
        </w:rPr>
        <w:t xml:space="preserve"> These </w:t>
      </w:r>
      <w:r w:rsidR="00B5427D">
        <w:rPr>
          <w:b/>
          <w:bCs/>
          <w:sz w:val="24"/>
          <w:szCs w:val="24"/>
        </w:rPr>
        <w:t>s</w:t>
      </w:r>
      <w:r w:rsidR="007D6D77" w:rsidRPr="00B5427D">
        <w:rPr>
          <w:b/>
          <w:bCs/>
          <w:sz w:val="24"/>
          <w:szCs w:val="24"/>
        </w:rPr>
        <w:t>econdary codes</w:t>
      </w:r>
      <w:r w:rsidR="007D6D77" w:rsidRPr="00B5427D">
        <w:rPr>
          <w:sz w:val="24"/>
          <w:szCs w:val="24"/>
        </w:rPr>
        <w:t xml:space="preserve"> may </w:t>
      </w:r>
      <w:r w:rsidR="007D6D77" w:rsidRPr="00B5427D">
        <w:rPr>
          <w:b/>
          <w:bCs/>
          <w:sz w:val="24"/>
          <w:szCs w:val="24"/>
        </w:rPr>
        <w:t>optionally</w:t>
      </w:r>
      <w:r w:rsidR="007D6D77" w:rsidRPr="00B5427D">
        <w:rPr>
          <w:sz w:val="24"/>
          <w:szCs w:val="24"/>
        </w:rPr>
        <w:t xml:space="preserve"> be included in the </w:t>
      </w:r>
      <w:r w:rsidR="007D6D77" w:rsidRPr="00B5427D">
        <w:rPr>
          <w:b/>
          <w:bCs/>
          <w:sz w:val="24"/>
          <w:szCs w:val="24"/>
        </w:rPr>
        <w:t>CAP message</w:t>
      </w:r>
      <w:r w:rsidR="00B5427D" w:rsidRPr="00B5427D">
        <w:rPr>
          <w:bCs/>
          <w:sz w:val="24"/>
          <w:szCs w:val="24"/>
        </w:rPr>
        <w:t xml:space="preserve"> and like the </w:t>
      </w:r>
      <w:r w:rsidR="00B5427D" w:rsidRPr="00B5427D">
        <w:rPr>
          <w:b/>
          <w:bCs/>
          <w:sz w:val="24"/>
          <w:szCs w:val="24"/>
        </w:rPr>
        <w:t>primary codes</w:t>
      </w:r>
      <w:r w:rsidR="00B5427D" w:rsidRPr="00B5427D">
        <w:rPr>
          <w:bCs/>
          <w:sz w:val="24"/>
          <w:szCs w:val="24"/>
        </w:rPr>
        <w:t xml:space="preserve"> </w:t>
      </w:r>
      <w:r w:rsidR="007D6D77" w:rsidRPr="00B5427D">
        <w:rPr>
          <w:sz w:val="24"/>
          <w:szCs w:val="24"/>
        </w:rPr>
        <w:t xml:space="preserve">are linked to the </w:t>
      </w:r>
      <w:r w:rsidR="007D6D77" w:rsidRPr="00B5427D">
        <w:rPr>
          <w:b/>
          <w:bCs/>
          <w:sz w:val="24"/>
          <w:szCs w:val="24"/>
        </w:rPr>
        <w:t>subject event</w:t>
      </w:r>
      <w:r w:rsidR="00E04306" w:rsidRPr="00E04306">
        <w:rPr>
          <w:bCs/>
          <w:sz w:val="24"/>
          <w:szCs w:val="24"/>
        </w:rPr>
        <w:t xml:space="preserve"> and</w:t>
      </w:r>
      <w:r w:rsidR="007D6D77" w:rsidRPr="00B5427D">
        <w:rPr>
          <w:sz w:val="24"/>
          <w:szCs w:val="24"/>
        </w:rPr>
        <w:t xml:space="preserve"> </w:t>
      </w:r>
      <w:r w:rsidR="007D6D77" w:rsidRPr="00B5427D">
        <w:rPr>
          <w:b/>
          <w:bCs/>
          <w:sz w:val="24"/>
          <w:szCs w:val="24"/>
        </w:rPr>
        <w:t>larger alerting situation</w:t>
      </w:r>
      <w:r w:rsidR="007D6D77" w:rsidRPr="00B5427D">
        <w:rPr>
          <w:sz w:val="24"/>
          <w:szCs w:val="24"/>
        </w:rPr>
        <w:t>.</w:t>
      </w:r>
      <w:r w:rsidR="00B5427D" w:rsidRPr="00B5427D">
        <w:rPr>
          <w:sz w:val="24"/>
          <w:szCs w:val="24"/>
        </w:rPr>
        <w:t xml:space="preserve"> </w:t>
      </w:r>
    </w:p>
    <w:p w14:paraId="05309848" w14:textId="77777777" w:rsidR="00B5427D" w:rsidRDefault="00B5427D" w:rsidP="00B5427D">
      <w:pPr>
        <w:pStyle w:val="ListParagraph"/>
        <w:ind w:left="360"/>
        <w:rPr>
          <w:sz w:val="24"/>
          <w:szCs w:val="24"/>
          <w:lang w:val="en-US"/>
        </w:rPr>
      </w:pPr>
    </w:p>
    <w:p w14:paraId="5CCBDA0F" w14:textId="6CF3651A" w:rsidR="00B5427D" w:rsidRPr="006378DB" w:rsidRDefault="00E04306" w:rsidP="00C17DDB">
      <w:pPr>
        <w:pStyle w:val="ListParagraph"/>
        <w:numPr>
          <w:ilvl w:val="0"/>
          <w:numId w:val="48"/>
        </w:numPr>
        <w:rPr>
          <w:sz w:val="24"/>
          <w:szCs w:val="24"/>
        </w:rPr>
      </w:pPr>
      <w:r>
        <w:rPr>
          <w:sz w:val="24"/>
          <w:szCs w:val="24"/>
          <w:lang w:val="en-US"/>
        </w:rPr>
        <w:t xml:space="preserve">In the </w:t>
      </w:r>
      <w:r>
        <w:rPr>
          <w:b/>
          <w:sz w:val="24"/>
          <w:szCs w:val="24"/>
          <w:lang w:val="en-US"/>
        </w:rPr>
        <w:t>fully</w:t>
      </w:r>
      <w:r w:rsidRPr="00B5427D">
        <w:rPr>
          <w:b/>
          <w:sz w:val="24"/>
          <w:szCs w:val="24"/>
          <w:lang w:val="en-US"/>
        </w:rPr>
        <w:t xml:space="preserve"> advanced</w:t>
      </w:r>
      <w:r>
        <w:rPr>
          <w:sz w:val="24"/>
          <w:szCs w:val="24"/>
          <w:lang w:val="en-US"/>
        </w:rPr>
        <w:t xml:space="preserve"> message,</w:t>
      </w:r>
      <w:r w:rsidR="00B5427D">
        <w:rPr>
          <w:sz w:val="24"/>
          <w:szCs w:val="24"/>
          <w:lang w:val="en-US"/>
        </w:rPr>
        <w:t xml:space="preserve"> </w:t>
      </w:r>
      <w:r w:rsidR="00B5427D">
        <w:rPr>
          <w:sz w:val="24"/>
          <w:szCs w:val="24"/>
        </w:rPr>
        <w:t>a</w:t>
      </w:r>
      <w:r w:rsidR="00B5427D" w:rsidRPr="00C66505">
        <w:rPr>
          <w:sz w:val="24"/>
          <w:szCs w:val="24"/>
        </w:rPr>
        <w:t xml:space="preserve">n </w:t>
      </w:r>
      <w:r w:rsidR="00B5427D" w:rsidRPr="00C66505">
        <w:rPr>
          <w:b/>
          <w:bCs/>
          <w:sz w:val="24"/>
          <w:szCs w:val="24"/>
        </w:rPr>
        <w:t>examination</w:t>
      </w:r>
      <w:r w:rsidR="00B5427D" w:rsidRPr="00C66505">
        <w:rPr>
          <w:sz w:val="24"/>
          <w:szCs w:val="24"/>
        </w:rPr>
        <w:t xml:space="preserve"> of the </w:t>
      </w:r>
      <w:r w:rsidR="00B5427D" w:rsidRPr="006378DB">
        <w:rPr>
          <w:b/>
          <w:bCs/>
          <w:sz w:val="24"/>
          <w:szCs w:val="24"/>
        </w:rPr>
        <w:t>OASIS Open Event Terms List</w:t>
      </w:r>
      <w:r w:rsidR="00B5427D" w:rsidRPr="006378DB">
        <w:rPr>
          <w:sz w:val="24"/>
          <w:szCs w:val="24"/>
        </w:rPr>
        <w:t xml:space="preserve"> indicates that the most suitable </w:t>
      </w:r>
      <w:r w:rsidR="00B5427D" w:rsidRPr="006378DB">
        <w:rPr>
          <w:b/>
          <w:bCs/>
          <w:sz w:val="24"/>
          <w:szCs w:val="24"/>
        </w:rPr>
        <w:t>event-type match</w:t>
      </w:r>
      <w:r w:rsidR="00B5427D" w:rsidRPr="006378DB">
        <w:rPr>
          <w:sz w:val="24"/>
          <w:szCs w:val="24"/>
        </w:rPr>
        <w:t xml:space="preserve"> for this </w:t>
      </w:r>
      <w:r w:rsidR="00B5427D" w:rsidRPr="006378DB">
        <w:rPr>
          <w:b/>
          <w:bCs/>
          <w:sz w:val="24"/>
          <w:szCs w:val="24"/>
        </w:rPr>
        <w:t>subject event</w:t>
      </w:r>
      <w:r w:rsidR="00B5427D" w:rsidRPr="006378DB">
        <w:rPr>
          <w:sz w:val="24"/>
          <w:szCs w:val="24"/>
        </w:rPr>
        <w:t xml:space="preserve"> is </w:t>
      </w:r>
      <w:r w:rsidR="00B5427D" w:rsidRPr="006378DB">
        <w:rPr>
          <w:b/>
          <w:bCs/>
          <w:sz w:val="24"/>
          <w:szCs w:val="24"/>
        </w:rPr>
        <w:t>“evacuation.”</w:t>
      </w:r>
      <w:r w:rsidR="00B5427D" w:rsidRPr="006378DB">
        <w:rPr>
          <w:sz w:val="24"/>
          <w:szCs w:val="24"/>
        </w:rPr>
        <w:t xml:space="preserve"> The </w:t>
      </w:r>
      <w:r w:rsidR="00B5427D" w:rsidRPr="006378DB">
        <w:rPr>
          <w:b/>
          <w:bCs/>
          <w:sz w:val="24"/>
          <w:szCs w:val="24"/>
        </w:rPr>
        <w:t>OASIS Open event-type code</w:t>
      </w:r>
      <w:r w:rsidR="00B5427D" w:rsidRPr="006378DB">
        <w:rPr>
          <w:sz w:val="24"/>
          <w:szCs w:val="24"/>
        </w:rPr>
        <w:t xml:space="preserve"> for this situation is </w:t>
      </w:r>
      <w:r w:rsidR="00B5427D" w:rsidRPr="006378DB">
        <w:rPr>
          <w:b/>
          <w:bCs/>
          <w:sz w:val="24"/>
          <w:szCs w:val="24"/>
        </w:rPr>
        <w:t>OET-XXX</w:t>
      </w:r>
      <w:r w:rsidR="00B5427D" w:rsidRPr="006378DB">
        <w:rPr>
          <w:sz w:val="24"/>
          <w:szCs w:val="24"/>
        </w:rPr>
        <w:t xml:space="preserve"> and the </w:t>
      </w:r>
      <w:r w:rsidR="00B5427D" w:rsidRPr="006378DB">
        <w:rPr>
          <w:b/>
          <w:bCs/>
          <w:sz w:val="24"/>
          <w:szCs w:val="24"/>
        </w:rPr>
        <w:t>OASIS Open CAP Category</w:t>
      </w:r>
      <w:r w:rsidR="00B5427D" w:rsidRPr="006378DB">
        <w:rPr>
          <w:sz w:val="24"/>
          <w:szCs w:val="24"/>
        </w:rPr>
        <w:t xml:space="preserve"> assigned to </w:t>
      </w:r>
      <w:r w:rsidR="00B5427D" w:rsidRPr="006378DB">
        <w:rPr>
          <w:b/>
          <w:bCs/>
          <w:sz w:val="24"/>
          <w:szCs w:val="24"/>
        </w:rPr>
        <w:t>“evacuation”</w:t>
      </w:r>
      <w:r w:rsidR="00B5427D" w:rsidRPr="006378DB">
        <w:rPr>
          <w:sz w:val="24"/>
          <w:szCs w:val="24"/>
        </w:rPr>
        <w:t xml:space="preserve"> is </w:t>
      </w:r>
      <w:r w:rsidR="00B5427D" w:rsidRPr="006378DB">
        <w:rPr>
          <w:b/>
          <w:bCs/>
          <w:sz w:val="24"/>
          <w:szCs w:val="24"/>
        </w:rPr>
        <w:t>“Other”.</w:t>
      </w:r>
      <w:r w:rsidR="00B5427D" w:rsidRPr="006378DB">
        <w:rPr>
          <w:sz w:val="24"/>
          <w:szCs w:val="24"/>
        </w:rPr>
        <w:t xml:space="preserve"> Additionally, the listed </w:t>
      </w:r>
      <w:r w:rsidR="00B5427D" w:rsidRPr="006378DB">
        <w:rPr>
          <w:b/>
          <w:bCs/>
          <w:sz w:val="24"/>
          <w:szCs w:val="24"/>
        </w:rPr>
        <w:t>OASIS Open subcategories</w:t>
      </w:r>
      <w:r w:rsidR="00B5427D" w:rsidRPr="006378DB">
        <w:rPr>
          <w:sz w:val="24"/>
          <w:szCs w:val="24"/>
        </w:rPr>
        <w:t xml:space="preserve"> for this event type include </w:t>
      </w:r>
      <w:r w:rsidR="00B5427D" w:rsidRPr="006378DB">
        <w:rPr>
          <w:b/>
          <w:bCs/>
          <w:sz w:val="24"/>
          <w:szCs w:val="24"/>
        </w:rPr>
        <w:t xml:space="preserve">“other”. </w:t>
      </w:r>
      <w:r w:rsidR="00B5427D" w:rsidRPr="006378DB">
        <w:rPr>
          <w:sz w:val="24"/>
          <w:szCs w:val="24"/>
        </w:rPr>
        <w:t xml:space="preserve">These </w:t>
      </w:r>
      <w:r w:rsidR="00B5427D" w:rsidRPr="006378DB">
        <w:rPr>
          <w:b/>
          <w:bCs/>
          <w:sz w:val="24"/>
          <w:szCs w:val="24"/>
        </w:rPr>
        <w:t>categories and subcategories</w:t>
      </w:r>
      <w:r w:rsidR="00B5427D" w:rsidRPr="006378DB">
        <w:rPr>
          <w:sz w:val="24"/>
          <w:szCs w:val="24"/>
        </w:rPr>
        <w:t xml:space="preserve"> were determined by </w:t>
      </w:r>
      <w:r w:rsidR="00B5427D" w:rsidRPr="006378DB">
        <w:rPr>
          <w:b/>
          <w:bCs/>
          <w:sz w:val="24"/>
          <w:szCs w:val="24"/>
        </w:rPr>
        <w:t>OASIS Open</w:t>
      </w:r>
      <w:r w:rsidR="00B5427D" w:rsidRPr="006378DB">
        <w:rPr>
          <w:sz w:val="24"/>
          <w:szCs w:val="24"/>
        </w:rPr>
        <w:t xml:space="preserve"> when incorporating </w:t>
      </w:r>
      <w:r w:rsidR="00B5427D" w:rsidRPr="006378DB">
        <w:rPr>
          <w:b/>
          <w:bCs/>
          <w:sz w:val="24"/>
          <w:szCs w:val="24"/>
        </w:rPr>
        <w:t>“evacuation”</w:t>
      </w:r>
      <w:r w:rsidR="00B5427D" w:rsidRPr="006378DB">
        <w:rPr>
          <w:sz w:val="24"/>
          <w:szCs w:val="24"/>
        </w:rPr>
        <w:t xml:space="preserve"> into the </w:t>
      </w:r>
      <w:r w:rsidR="00B5427D" w:rsidRPr="006378DB">
        <w:rPr>
          <w:b/>
          <w:bCs/>
          <w:sz w:val="24"/>
          <w:szCs w:val="24"/>
        </w:rPr>
        <w:t>OASIS Open Event Terms List</w:t>
      </w:r>
      <w:r w:rsidR="00B5427D" w:rsidRPr="006378DB">
        <w:rPr>
          <w:b/>
          <w:sz w:val="24"/>
          <w:szCs w:val="24"/>
          <w:lang w:val="en-US"/>
        </w:rPr>
        <w:t xml:space="preserve"> </w:t>
      </w:r>
      <w:r w:rsidR="00B5427D" w:rsidRPr="006378DB">
        <w:rPr>
          <w:rStyle w:val="FootnoteReference"/>
          <w:b/>
          <w:sz w:val="24"/>
          <w:szCs w:val="24"/>
          <w:lang w:val="en-US"/>
        </w:rPr>
        <w:footnoteReference w:id="105"/>
      </w:r>
      <w:r w:rsidR="00B5427D" w:rsidRPr="006378DB">
        <w:rPr>
          <w:sz w:val="24"/>
          <w:szCs w:val="24"/>
        </w:rPr>
        <w:t>.</w:t>
      </w:r>
    </w:p>
    <w:p w14:paraId="57088F44" w14:textId="77777777" w:rsidR="00E04306" w:rsidRPr="006378DB" w:rsidRDefault="00E04306" w:rsidP="00E04306">
      <w:pPr>
        <w:pStyle w:val="ListParagraph"/>
        <w:rPr>
          <w:sz w:val="24"/>
          <w:szCs w:val="24"/>
        </w:rPr>
      </w:pPr>
    </w:p>
    <w:p w14:paraId="507A8A22" w14:textId="62D001EE" w:rsidR="00E04306" w:rsidRPr="006378DB" w:rsidRDefault="00E04306" w:rsidP="00C17DDB">
      <w:pPr>
        <w:pStyle w:val="ListParagraph"/>
        <w:numPr>
          <w:ilvl w:val="1"/>
          <w:numId w:val="48"/>
        </w:numPr>
        <w:rPr>
          <w:sz w:val="24"/>
          <w:szCs w:val="24"/>
        </w:rPr>
      </w:pPr>
      <w:r w:rsidRPr="006378DB">
        <w:rPr>
          <w:sz w:val="24"/>
          <w:szCs w:val="24"/>
        </w:rPr>
        <w:t xml:space="preserve">Additionally, the secondary alert-worthy events that helped devise and form the subject event, the </w:t>
      </w:r>
      <w:r w:rsidRPr="006378DB">
        <w:rPr>
          <w:b/>
          <w:bCs/>
          <w:sz w:val="24"/>
          <w:szCs w:val="24"/>
        </w:rPr>
        <w:t xml:space="preserve">“flash flood”, “flood”, </w:t>
      </w:r>
      <w:r w:rsidRPr="006378DB">
        <w:rPr>
          <w:bCs/>
          <w:sz w:val="24"/>
          <w:szCs w:val="24"/>
        </w:rPr>
        <w:t>and</w:t>
      </w:r>
      <w:r w:rsidRPr="006378DB">
        <w:rPr>
          <w:b/>
          <w:bCs/>
          <w:sz w:val="24"/>
          <w:szCs w:val="24"/>
        </w:rPr>
        <w:t xml:space="preserve"> “emergency”</w:t>
      </w:r>
      <w:r w:rsidRPr="006378DB">
        <w:rPr>
          <w:bCs/>
          <w:sz w:val="24"/>
          <w:szCs w:val="24"/>
        </w:rPr>
        <w:t>, are also checked for an</w:t>
      </w:r>
      <w:r w:rsidRPr="006378DB">
        <w:rPr>
          <w:b/>
          <w:bCs/>
          <w:sz w:val="24"/>
          <w:szCs w:val="24"/>
        </w:rPr>
        <w:t xml:space="preserve"> OASIS Open event-type code. </w:t>
      </w:r>
      <w:r w:rsidRPr="006378DB">
        <w:rPr>
          <w:sz w:val="24"/>
          <w:szCs w:val="24"/>
        </w:rPr>
        <w:t xml:space="preserve">The </w:t>
      </w:r>
      <w:r w:rsidRPr="006378DB">
        <w:rPr>
          <w:b/>
          <w:bCs/>
          <w:sz w:val="24"/>
          <w:szCs w:val="24"/>
        </w:rPr>
        <w:t>OASIS Open event-type code</w:t>
      </w:r>
      <w:r w:rsidRPr="006378DB">
        <w:rPr>
          <w:sz w:val="24"/>
          <w:szCs w:val="24"/>
        </w:rPr>
        <w:t xml:space="preserve"> for </w:t>
      </w:r>
      <w:r w:rsidRPr="006378DB">
        <w:rPr>
          <w:b/>
          <w:sz w:val="24"/>
          <w:szCs w:val="24"/>
        </w:rPr>
        <w:t>emergency</w:t>
      </w:r>
      <w:r w:rsidRPr="006378DB">
        <w:rPr>
          <w:sz w:val="24"/>
          <w:szCs w:val="24"/>
        </w:rPr>
        <w:t xml:space="preserve"> is </w:t>
      </w:r>
      <w:r w:rsidRPr="006378DB">
        <w:rPr>
          <w:b/>
          <w:bCs/>
          <w:sz w:val="24"/>
          <w:szCs w:val="24"/>
        </w:rPr>
        <w:t>OET-XXX</w:t>
      </w:r>
      <w:r w:rsidRPr="006378DB">
        <w:rPr>
          <w:sz w:val="24"/>
          <w:szCs w:val="24"/>
        </w:rPr>
        <w:t xml:space="preserve"> and the </w:t>
      </w:r>
      <w:r w:rsidRPr="006378DB">
        <w:rPr>
          <w:b/>
          <w:bCs/>
          <w:sz w:val="24"/>
          <w:szCs w:val="24"/>
        </w:rPr>
        <w:t>OASIS Open CAP Category</w:t>
      </w:r>
      <w:r w:rsidRPr="006378DB">
        <w:rPr>
          <w:sz w:val="24"/>
          <w:szCs w:val="24"/>
        </w:rPr>
        <w:t xml:space="preserve"> assigned to </w:t>
      </w:r>
      <w:r w:rsidRPr="006378DB">
        <w:rPr>
          <w:b/>
          <w:bCs/>
          <w:sz w:val="24"/>
          <w:szCs w:val="24"/>
        </w:rPr>
        <w:t>“emergency”</w:t>
      </w:r>
      <w:r w:rsidRPr="006378DB">
        <w:rPr>
          <w:sz w:val="24"/>
          <w:szCs w:val="24"/>
        </w:rPr>
        <w:t xml:space="preserve"> is </w:t>
      </w:r>
      <w:r w:rsidRPr="006378DB">
        <w:rPr>
          <w:b/>
          <w:bCs/>
          <w:sz w:val="24"/>
          <w:szCs w:val="24"/>
        </w:rPr>
        <w:t>“Other”.</w:t>
      </w:r>
      <w:r w:rsidRPr="006378DB">
        <w:rPr>
          <w:sz w:val="24"/>
          <w:szCs w:val="24"/>
        </w:rPr>
        <w:t xml:space="preserve"> Additionally, the listed </w:t>
      </w:r>
      <w:r w:rsidRPr="006378DB">
        <w:rPr>
          <w:b/>
          <w:bCs/>
          <w:sz w:val="24"/>
          <w:szCs w:val="24"/>
        </w:rPr>
        <w:t>OASIS Open subcategories</w:t>
      </w:r>
      <w:r w:rsidRPr="006378DB">
        <w:rPr>
          <w:sz w:val="24"/>
          <w:szCs w:val="24"/>
        </w:rPr>
        <w:t xml:space="preserve"> for this event type include </w:t>
      </w:r>
      <w:r w:rsidRPr="006378DB">
        <w:rPr>
          <w:b/>
          <w:bCs/>
          <w:sz w:val="24"/>
          <w:szCs w:val="24"/>
        </w:rPr>
        <w:t>“other”.</w:t>
      </w:r>
    </w:p>
    <w:p w14:paraId="0491870A" w14:textId="77777777" w:rsidR="00B5427D" w:rsidRPr="00C66505" w:rsidRDefault="00B5427D" w:rsidP="00B5427D">
      <w:pPr>
        <w:pStyle w:val="ListParagraph"/>
        <w:ind w:left="360"/>
        <w:rPr>
          <w:sz w:val="24"/>
          <w:szCs w:val="24"/>
        </w:rPr>
      </w:pPr>
    </w:p>
    <w:p w14:paraId="6B7F7CCB" w14:textId="0BFAADC1" w:rsidR="00B5427D" w:rsidRDefault="00B5427D" w:rsidP="00C17DDB">
      <w:pPr>
        <w:pStyle w:val="ListParagraph"/>
        <w:numPr>
          <w:ilvl w:val="0"/>
          <w:numId w:val="48"/>
        </w:numPr>
        <w:rPr>
          <w:sz w:val="24"/>
          <w:szCs w:val="24"/>
          <w:lang w:val="en-US"/>
        </w:rPr>
      </w:pPr>
      <w:r>
        <w:rPr>
          <w:sz w:val="24"/>
          <w:szCs w:val="24"/>
          <w:lang w:val="en-US"/>
        </w:rPr>
        <w:t>Like bullet 4 in the simple message, t</w:t>
      </w:r>
      <w:r w:rsidRPr="00865CB3">
        <w:rPr>
          <w:sz w:val="24"/>
          <w:szCs w:val="24"/>
          <w:lang w:val="en-US"/>
        </w:rPr>
        <w:t xml:space="preserve">he </w:t>
      </w:r>
      <w:r>
        <w:rPr>
          <w:sz w:val="24"/>
          <w:szCs w:val="24"/>
          <w:lang w:val="en-US"/>
        </w:rPr>
        <w:t xml:space="preserve">three </w:t>
      </w:r>
      <w:r w:rsidRPr="00865CB3">
        <w:rPr>
          <w:sz w:val="24"/>
          <w:szCs w:val="24"/>
          <w:lang w:val="en-US"/>
        </w:rPr>
        <w:t>&lt;</w:t>
      </w:r>
      <w:r w:rsidRPr="0007503E">
        <w:rPr>
          <w:b/>
          <w:sz w:val="24"/>
          <w:szCs w:val="24"/>
          <w:lang w:val="en-US"/>
        </w:rPr>
        <w:t>category</w:t>
      </w:r>
      <w:r w:rsidRPr="00865CB3">
        <w:rPr>
          <w:sz w:val="24"/>
          <w:szCs w:val="24"/>
          <w:lang w:val="en-US"/>
        </w:rPr>
        <w:t>&gt; element</w:t>
      </w:r>
      <w:r>
        <w:rPr>
          <w:sz w:val="24"/>
          <w:szCs w:val="24"/>
          <w:lang w:val="en-US"/>
        </w:rPr>
        <w:t>s, in this example, are populated with</w:t>
      </w:r>
      <w:r w:rsidRPr="00865CB3">
        <w:rPr>
          <w:sz w:val="24"/>
          <w:szCs w:val="24"/>
          <w:lang w:val="en-US"/>
        </w:rPr>
        <w:t xml:space="preserve"> “</w:t>
      </w:r>
      <w:r w:rsidRPr="00B5427D">
        <w:rPr>
          <w:b/>
          <w:sz w:val="24"/>
          <w:szCs w:val="24"/>
          <w:lang w:val="en-US"/>
        </w:rPr>
        <w:t>Other</w:t>
      </w:r>
      <w:r>
        <w:rPr>
          <w:sz w:val="24"/>
          <w:szCs w:val="24"/>
          <w:lang w:val="en-US"/>
        </w:rPr>
        <w:t>”, “</w:t>
      </w:r>
      <w:r w:rsidRPr="00C66505">
        <w:rPr>
          <w:b/>
          <w:sz w:val="24"/>
          <w:szCs w:val="24"/>
          <w:lang w:val="en-US"/>
        </w:rPr>
        <w:t>Env</w:t>
      </w:r>
      <w:r w:rsidRPr="00865CB3">
        <w:rPr>
          <w:sz w:val="24"/>
          <w:szCs w:val="24"/>
          <w:lang w:val="en-US"/>
        </w:rPr>
        <w:t xml:space="preserve">” </w:t>
      </w:r>
      <w:r>
        <w:rPr>
          <w:sz w:val="24"/>
          <w:szCs w:val="24"/>
          <w:lang w:val="en-US"/>
        </w:rPr>
        <w:t>and “</w:t>
      </w:r>
      <w:r w:rsidRPr="00C66505">
        <w:rPr>
          <w:b/>
          <w:sz w:val="24"/>
          <w:szCs w:val="24"/>
          <w:lang w:val="en-US"/>
        </w:rPr>
        <w:t>Safety</w:t>
      </w:r>
      <w:r>
        <w:rPr>
          <w:sz w:val="24"/>
          <w:szCs w:val="24"/>
          <w:lang w:val="en-US"/>
        </w:rPr>
        <w:t>”. The a</w:t>
      </w:r>
      <w:r w:rsidRPr="00865CB3">
        <w:rPr>
          <w:sz w:val="24"/>
          <w:szCs w:val="24"/>
          <w:lang w:val="en-US"/>
        </w:rPr>
        <w:t>lerting agency pol</w:t>
      </w:r>
      <w:r>
        <w:rPr>
          <w:sz w:val="24"/>
          <w:szCs w:val="24"/>
          <w:lang w:val="en-US"/>
        </w:rPr>
        <w:t>icy had selected “</w:t>
      </w:r>
      <w:r w:rsidRPr="00B5427D">
        <w:rPr>
          <w:b/>
          <w:sz w:val="24"/>
          <w:szCs w:val="24"/>
          <w:lang w:val="en-US"/>
        </w:rPr>
        <w:t>Other</w:t>
      </w:r>
      <w:r>
        <w:rPr>
          <w:b/>
          <w:sz w:val="24"/>
          <w:szCs w:val="24"/>
          <w:lang w:val="en-US"/>
        </w:rPr>
        <w:t>”</w:t>
      </w:r>
      <w:r>
        <w:rPr>
          <w:sz w:val="24"/>
          <w:szCs w:val="24"/>
          <w:lang w:val="en-US"/>
        </w:rPr>
        <w:t xml:space="preserve"> </w:t>
      </w:r>
      <w:r w:rsidRPr="00865CB3">
        <w:rPr>
          <w:sz w:val="24"/>
          <w:szCs w:val="24"/>
          <w:lang w:val="en-US"/>
        </w:rPr>
        <w:t>previously as th</w:t>
      </w:r>
      <w:r>
        <w:rPr>
          <w:sz w:val="24"/>
          <w:szCs w:val="24"/>
          <w:lang w:val="en-US"/>
        </w:rPr>
        <w:t xml:space="preserve">e </w:t>
      </w:r>
      <w:r w:rsidRPr="00C66505">
        <w:rPr>
          <w:b/>
          <w:sz w:val="24"/>
          <w:szCs w:val="24"/>
          <w:lang w:val="en-US"/>
        </w:rPr>
        <w:t>CAP</w:t>
      </w:r>
      <w:r>
        <w:rPr>
          <w:sz w:val="24"/>
          <w:szCs w:val="24"/>
          <w:lang w:val="en-US"/>
        </w:rPr>
        <w:t xml:space="preserve"> </w:t>
      </w:r>
      <w:r w:rsidRPr="00C66505">
        <w:rPr>
          <w:b/>
          <w:sz w:val="24"/>
          <w:szCs w:val="24"/>
          <w:lang w:val="en-US"/>
        </w:rPr>
        <w:t>category</w:t>
      </w:r>
      <w:r>
        <w:rPr>
          <w:sz w:val="24"/>
          <w:szCs w:val="24"/>
          <w:lang w:val="en-US"/>
        </w:rPr>
        <w:t xml:space="preserve"> value to store with their locally defined </w:t>
      </w:r>
      <w:r w:rsidRPr="00C66505">
        <w:rPr>
          <w:b/>
          <w:sz w:val="24"/>
          <w:szCs w:val="24"/>
          <w:lang w:val="en-US"/>
        </w:rPr>
        <w:t>e</w:t>
      </w:r>
      <w:r>
        <w:rPr>
          <w:b/>
          <w:sz w:val="24"/>
          <w:szCs w:val="24"/>
          <w:lang w:val="en-US"/>
        </w:rPr>
        <w:t>mergency evacuation.</w:t>
      </w:r>
    </w:p>
    <w:p w14:paraId="40A68952" w14:textId="2A833580" w:rsidR="00B5427D" w:rsidRDefault="00B5427D" w:rsidP="00B5427D">
      <w:pPr>
        <w:pStyle w:val="ListParagraph"/>
        <w:ind w:left="360"/>
        <w:rPr>
          <w:sz w:val="24"/>
          <w:szCs w:val="24"/>
          <w:lang w:val="en-US"/>
        </w:rPr>
      </w:pPr>
    </w:p>
    <w:p w14:paraId="6F21F8A6" w14:textId="620C85B3" w:rsidR="00B5427D" w:rsidRPr="00C66505" w:rsidRDefault="00B5427D" w:rsidP="00C17DDB">
      <w:pPr>
        <w:pStyle w:val="ListParagraph"/>
        <w:numPr>
          <w:ilvl w:val="0"/>
          <w:numId w:val="48"/>
        </w:numPr>
        <w:rPr>
          <w:sz w:val="24"/>
          <w:szCs w:val="24"/>
        </w:rPr>
      </w:pPr>
      <w:r>
        <w:rPr>
          <w:sz w:val="24"/>
          <w:szCs w:val="24"/>
        </w:rPr>
        <w:t>The &lt;</w:t>
      </w:r>
      <w:r w:rsidRPr="00C66505">
        <w:rPr>
          <w:b/>
          <w:sz w:val="24"/>
          <w:szCs w:val="24"/>
        </w:rPr>
        <w:t>event</w:t>
      </w:r>
      <w:r>
        <w:rPr>
          <w:sz w:val="24"/>
          <w:szCs w:val="24"/>
        </w:rPr>
        <w:t xml:space="preserve">&gt; element, in </w:t>
      </w:r>
      <w:r w:rsidRPr="00C66505">
        <w:rPr>
          <w:sz w:val="24"/>
          <w:szCs w:val="24"/>
        </w:rPr>
        <w:t>this</w:t>
      </w:r>
      <w:r>
        <w:rPr>
          <w:sz w:val="24"/>
          <w:szCs w:val="24"/>
        </w:rPr>
        <w:t xml:space="preserve"> fully advanced </w:t>
      </w:r>
      <w:r w:rsidRPr="00C66505">
        <w:rPr>
          <w:b/>
          <w:sz w:val="24"/>
          <w:szCs w:val="24"/>
        </w:rPr>
        <w:t xml:space="preserve">baseline case </w:t>
      </w:r>
      <w:r w:rsidRPr="00C66505">
        <w:rPr>
          <w:b/>
          <w:bCs/>
          <w:sz w:val="24"/>
          <w:szCs w:val="24"/>
        </w:rPr>
        <w:t>example situation</w:t>
      </w:r>
      <w:r>
        <w:rPr>
          <w:sz w:val="24"/>
          <w:szCs w:val="24"/>
        </w:rPr>
        <w:t xml:space="preserve">, is populated with </w:t>
      </w:r>
      <w:r w:rsidRPr="00C66505">
        <w:rPr>
          <w:sz w:val="24"/>
          <w:szCs w:val="24"/>
        </w:rPr>
        <w:t xml:space="preserve">the </w:t>
      </w:r>
      <w:r w:rsidRPr="00C66505">
        <w:rPr>
          <w:b/>
          <w:bCs/>
          <w:sz w:val="24"/>
          <w:szCs w:val="24"/>
        </w:rPr>
        <w:t>locally defined “</w:t>
      </w:r>
      <w:r>
        <w:rPr>
          <w:b/>
          <w:bCs/>
          <w:sz w:val="24"/>
          <w:szCs w:val="24"/>
        </w:rPr>
        <w:t>emergency evacuation</w:t>
      </w:r>
      <w:r w:rsidRPr="00C66505">
        <w:rPr>
          <w:b/>
          <w:bCs/>
          <w:sz w:val="24"/>
          <w:szCs w:val="24"/>
        </w:rPr>
        <w:t>.”</w:t>
      </w:r>
      <w:r>
        <w:rPr>
          <w:b/>
          <w:bCs/>
          <w:sz w:val="24"/>
          <w:szCs w:val="24"/>
        </w:rPr>
        <w:t xml:space="preserve"> </w:t>
      </w:r>
      <w:r w:rsidRPr="00C66505">
        <w:rPr>
          <w:bCs/>
          <w:sz w:val="24"/>
          <w:szCs w:val="24"/>
        </w:rPr>
        <w:t>The &lt;</w:t>
      </w:r>
      <w:r w:rsidRPr="00C66505">
        <w:rPr>
          <w:b/>
          <w:bCs/>
          <w:sz w:val="24"/>
          <w:szCs w:val="24"/>
        </w:rPr>
        <w:t>event</w:t>
      </w:r>
      <w:r w:rsidRPr="00C66505">
        <w:rPr>
          <w:bCs/>
          <w:sz w:val="24"/>
          <w:szCs w:val="24"/>
        </w:rPr>
        <w:t>&gt; element</w:t>
      </w:r>
      <w:r>
        <w:rPr>
          <w:b/>
          <w:bCs/>
          <w:sz w:val="24"/>
          <w:szCs w:val="24"/>
        </w:rPr>
        <w:t xml:space="preserve"> sources </w:t>
      </w:r>
      <w:r w:rsidRPr="00C66505">
        <w:rPr>
          <w:bCs/>
          <w:sz w:val="24"/>
          <w:szCs w:val="24"/>
        </w:rPr>
        <w:t xml:space="preserve">its value </w:t>
      </w:r>
      <w:r>
        <w:rPr>
          <w:bCs/>
          <w:sz w:val="24"/>
          <w:szCs w:val="24"/>
        </w:rPr>
        <w:t>from</w:t>
      </w:r>
      <w:r w:rsidRPr="00C66505">
        <w:rPr>
          <w:bCs/>
          <w:sz w:val="24"/>
          <w:szCs w:val="24"/>
        </w:rPr>
        <w:t xml:space="preserve"> the </w:t>
      </w:r>
      <w:r w:rsidRPr="00C66505">
        <w:rPr>
          <w:b/>
          <w:bCs/>
          <w:sz w:val="24"/>
          <w:szCs w:val="24"/>
        </w:rPr>
        <w:t>subject event</w:t>
      </w:r>
      <w:r w:rsidR="00E04306">
        <w:rPr>
          <w:bCs/>
          <w:sz w:val="24"/>
          <w:szCs w:val="24"/>
        </w:rPr>
        <w:t>.</w:t>
      </w:r>
    </w:p>
    <w:p w14:paraId="054CFE0E" w14:textId="77777777" w:rsidR="00B5427D" w:rsidRPr="00C66505" w:rsidRDefault="00B5427D" w:rsidP="00B5427D">
      <w:pPr>
        <w:pStyle w:val="ListParagraph"/>
        <w:ind w:left="1080"/>
        <w:rPr>
          <w:sz w:val="24"/>
          <w:szCs w:val="24"/>
        </w:rPr>
      </w:pPr>
    </w:p>
    <w:p w14:paraId="7E5FF4CB" w14:textId="7BF3364D" w:rsidR="00B5427D" w:rsidRPr="00B5427D" w:rsidRDefault="00B5427D" w:rsidP="00C17DDB">
      <w:pPr>
        <w:pStyle w:val="ListParagraph"/>
        <w:numPr>
          <w:ilvl w:val="1"/>
          <w:numId w:val="26"/>
        </w:numPr>
        <w:rPr>
          <w:sz w:val="24"/>
          <w:szCs w:val="24"/>
        </w:rPr>
      </w:pPr>
      <w:r>
        <w:rPr>
          <w:sz w:val="24"/>
          <w:szCs w:val="24"/>
        </w:rPr>
        <w:t>In</w:t>
      </w:r>
      <w:r w:rsidRPr="00C66505">
        <w:rPr>
          <w:sz w:val="24"/>
          <w:szCs w:val="24"/>
        </w:rPr>
        <w:t xml:space="preserve"> this instance, the </w:t>
      </w:r>
      <w:r w:rsidRPr="00C66505">
        <w:rPr>
          <w:b/>
          <w:bCs/>
          <w:sz w:val="24"/>
          <w:szCs w:val="24"/>
        </w:rPr>
        <w:t>local event term</w:t>
      </w:r>
      <w:r w:rsidRPr="00C66505">
        <w:rPr>
          <w:sz w:val="24"/>
          <w:szCs w:val="24"/>
        </w:rPr>
        <w:t xml:space="preserve"> </w:t>
      </w:r>
      <w:r>
        <w:rPr>
          <w:sz w:val="24"/>
          <w:szCs w:val="24"/>
        </w:rPr>
        <w:t>“</w:t>
      </w:r>
      <w:r w:rsidRPr="00B5427D">
        <w:rPr>
          <w:b/>
          <w:sz w:val="24"/>
          <w:szCs w:val="24"/>
        </w:rPr>
        <w:t>emergency</w:t>
      </w:r>
      <w:r>
        <w:rPr>
          <w:sz w:val="24"/>
          <w:szCs w:val="24"/>
        </w:rPr>
        <w:t xml:space="preserve"> </w:t>
      </w:r>
      <w:r w:rsidRPr="00B5427D">
        <w:rPr>
          <w:b/>
          <w:sz w:val="24"/>
          <w:szCs w:val="24"/>
        </w:rPr>
        <w:t>evacuation</w:t>
      </w:r>
      <w:r>
        <w:rPr>
          <w:sz w:val="24"/>
          <w:szCs w:val="24"/>
        </w:rPr>
        <w:t xml:space="preserve">” </w:t>
      </w:r>
      <w:r w:rsidRPr="00C66505">
        <w:rPr>
          <w:sz w:val="24"/>
          <w:szCs w:val="24"/>
        </w:rPr>
        <w:t xml:space="preserve">and the </w:t>
      </w:r>
      <w:r w:rsidRPr="00C66505">
        <w:rPr>
          <w:b/>
          <w:bCs/>
          <w:sz w:val="24"/>
          <w:szCs w:val="24"/>
        </w:rPr>
        <w:t>OASIS Open term</w:t>
      </w:r>
      <w:r w:rsidRPr="00C66505">
        <w:rPr>
          <w:sz w:val="24"/>
          <w:szCs w:val="24"/>
        </w:rPr>
        <w:t xml:space="preserve"> </w:t>
      </w:r>
      <w:r>
        <w:rPr>
          <w:sz w:val="24"/>
          <w:szCs w:val="24"/>
        </w:rPr>
        <w:t>“</w:t>
      </w:r>
      <w:r w:rsidRPr="00B5427D">
        <w:rPr>
          <w:b/>
          <w:sz w:val="24"/>
          <w:szCs w:val="24"/>
        </w:rPr>
        <w:t>evacuation</w:t>
      </w:r>
      <w:r>
        <w:rPr>
          <w:sz w:val="24"/>
          <w:szCs w:val="24"/>
        </w:rPr>
        <w:t xml:space="preserve">” </w:t>
      </w:r>
      <w:r w:rsidRPr="00C66505">
        <w:rPr>
          <w:sz w:val="24"/>
          <w:szCs w:val="24"/>
        </w:rPr>
        <w:t>are</w:t>
      </w:r>
      <w:r>
        <w:rPr>
          <w:sz w:val="24"/>
          <w:szCs w:val="24"/>
        </w:rPr>
        <w:t xml:space="preserve"> </w:t>
      </w:r>
      <w:r w:rsidRPr="00B5427D">
        <w:rPr>
          <w:b/>
          <w:sz w:val="24"/>
          <w:szCs w:val="24"/>
        </w:rPr>
        <w:t>not</w:t>
      </w:r>
      <w:r w:rsidRPr="00C66505">
        <w:rPr>
          <w:sz w:val="24"/>
          <w:szCs w:val="24"/>
        </w:rPr>
        <w:t xml:space="preserve"> </w:t>
      </w:r>
      <w:r w:rsidRPr="00C66505">
        <w:rPr>
          <w:b/>
          <w:bCs/>
          <w:sz w:val="24"/>
          <w:szCs w:val="24"/>
        </w:rPr>
        <w:t>identical</w:t>
      </w:r>
      <w:r w:rsidRPr="00C66505">
        <w:rPr>
          <w:sz w:val="24"/>
          <w:szCs w:val="24"/>
        </w:rPr>
        <w:t>.</w:t>
      </w:r>
      <w:r>
        <w:rPr>
          <w:sz w:val="24"/>
          <w:szCs w:val="24"/>
        </w:rPr>
        <w:t xml:space="preserve"> The local term “emergency evacuation” should appear in the </w:t>
      </w:r>
      <w:r w:rsidRPr="00B5427D">
        <w:rPr>
          <w:b/>
          <w:sz w:val="24"/>
          <w:szCs w:val="24"/>
        </w:rPr>
        <w:t>CAP</w:t>
      </w:r>
      <w:r>
        <w:rPr>
          <w:sz w:val="24"/>
          <w:szCs w:val="24"/>
        </w:rPr>
        <w:t xml:space="preserve"> message </w:t>
      </w:r>
      <w:r w:rsidR="004F1883">
        <w:rPr>
          <w:sz w:val="24"/>
          <w:szCs w:val="24"/>
        </w:rPr>
        <w:t xml:space="preserve">&lt;event&gt; </w:t>
      </w:r>
      <w:r>
        <w:rPr>
          <w:sz w:val="24"/>
          <w:szCs w:val="24"/>
        </w:rPr>
        <w:t xml:space="preserve">while the </w:t>
      </w:r>
      <w:r w:rsidRPr="00B5427D">
        <w:rPr>
          <w:b/>
          <w:sz w:val="24"/>
          <w:szCs w:val="24"/>
        </w:rPr>
        <w:t>OASIS Open</w:t>
      </w:r>
      <w:r>
        <w:rPr>
          <w:sz w:val="24"/>
          <w:szCs w:val="24"/>
        </w:rPr>
        <w:t xml:space="preserve"> term can be obtained, if </w:t>
      </w:r>
      <w:r w:rsidR="004F1883">
        <w:rPr>
          <w:sz w:val="24"/>
          <w:szCs w:val="24"/>
        </w:rPr>
        <w:t>desired</w:t>
      </w:r>
      <w:r>
        <w:rPr>
          <w:sz w:val="24"/>
          <w:szCs w:val="24"/>
        </w:rPr>
        <w:t xml:space="preserve">, by consumers using the </w:t>
      </w:r>
      <w:r w:rsidRPr="00B5427D">
        <w:rPr>
          <w:b/>
          <w:sz w:val="24"/>
          <w:szCs w:val="24"/>
        </w:rPr>
        <w:t>OASIS Open</w:t>
      </w:r>
      <w:r w:rsidRPr="00B5427D">
        <w:rPr>
          <w:sz w:val="24"/>
          <w:szCs w:val="24"/>
        </w:rPr>
        <w:t xml:space="preserve"> based</w:t>
      </w:r>
      <w:r>
        <w:rPr>
          <w:sz w:val="24"/>
          <w:szCs w:val="24"/>
        </w:rPr>
        <w:t xml:space="preserve"> &lt;</w:t>
      </w:r>
      <w:proofErr w:type="spellStart"/>
      <w:r>
        <w:rPr>
          <w:sz w:val="24"/>
          <w:szCs w:val="24"/>
        </w:rPr>
        <w:t>eventCode</w:t>
      </w:r>
      <w:proofErr w:type="spellEnd"/>
      <w:r>
        <w:rPr>
          <w:sz w:val="24"/>
          <w:szCs w:val="24"/>
        </w:rPr>
        <w:t>&gt; element value</w:t>
      </w:r>
      <w:r w:rsidR="004F1883">
        <w:rPr>
          <w:sz w:val="24"/>
          <w:szCs w:val="24"/>
        </w:rPr>
        <w:t>s</w:t>
      </w:r>
      <w:r>
        <w:rPr>
          <w:sz w:val="24"/>
          <w:szCs w:val="24"/>
        </w:rPr>
        <w:t xml:space="preserve"> and indexing the value</w:t>
      </w:r>
      <w:r w:rsidR="004F1883">
        <w:rPr>
          <w:sz w:val="24"/>
          <w:szCs w:val="24"/>
        </w:rPr>
        <w:t>s</w:t>
      </w:r>
      <w:r>
        <w:rPr>
          <w:sz w:val="24"/>
          <w:szCs w:val="24"/>
        </w:rPr>
        <w:t xml:space="preserve"> into the </w:t>
      </w:r>
      <w:r w:rsidRPr="00B5427D">
        <w:rPr>
          <w:b/>
          <w:sz w:val="24"/>
          <w:szCs w:val="24"/>
        </w:rPr>
        <w:t>OASIS Open Event Terms List – Lookup Table.</w:t>
      </w:r>
    </w:p>
    <w:p w14:paraId="0284EA7E" w14:textId="77777777" w:rsidR="00B5427D" w:rsidRDefault="00B5427D" w:rsidP="00B5427D">
      <w:pPr>
        <w:pStyle w:val="ListParagraph"/>
        <w:ind w:left="1080"/>
        <w:rPr>
          <w:sz w:val="24"/>
          <w:szCs w:val="24"/>
        </w:rPr>
      </w:pPr>
    </w:p>
    <w:p w14:paraId="4958524C" w14:textId="1A63D23B" w:rsidR="00B5427D" w:rsidRPr="00B5427D" w:rsidRDefault="00B5427D" w:rsidP="00C17DDB">
      <w:pPr>
        <w:pStyle w:val="ListParagraph"/>
        <w:numPr>
          <w:ilvl w:val="1"/>
          <w:numId w:val="26"/>
        </w:numPr>
        <w:rPr>
          <w:sz w:val="24"/>
          <w:szCs w:val="24"/>
        </w:rPr>
      </w:pPr>
      <w:r w:rsidRPr="00B5427D">
        <w:rPr>
          <w:sz w:val="24"/>
          <w:szCs w:val="24"/>
        </w:rPr>
        <w:t xml:space="preserve">If no local term is available, or if the alerting agency uses the </w:t>
      </w:r>
      <w:r w:rsidRPr="00B5427D">
        <w:rPr>
          <w:b/>
          <w:sz w:val="24"/>
          <w:szCs w:val="24"/>
        </w:rPr>
        <w:t xml:space="preserve">OASIS Open Event Terms List </w:t>
      </w:r>
      <w:r w:rsidRPr="00B5427D">
        <w:rPr>
          <w:sz w:val="24"/>
          <w:szCs w:val="24"/>
        </w:rPr>
        <w:t xml:space="preserve">as provided, the terms </w:t>
      </w:r>
      <w:proofErr w:type="gramStart"/>
      <w:r w:rsidRPr="00B5427D">
        <w:rPr>
          <w:sz w:val="24"/>
          <w:szCs w:val="24"/>
        </w:rPr>
        <w:t>would</w:t>
      </w:r>
      <w:proofErr w:type="gramEnd"/>
      <w:r w:rsidRPr="00B5427D">
        <w:rPr>
          <w:sz w:val="24"/>
          <w:szCs w:val="24"/>
        </w:rPr>
        <w:t xml:space="preserve"> then match.</w:t>
      </w:r>
    </w:p>
    <w:p w14:paraId="4E39B942" w14:textId="77777777" w:rsidR="004F1883" w:rsidRDefault="004F1883" w:rsidP="004F1883">
      <w:pPr>
        <w:pStyle w:val="ListParagraph"/>
        <w:ind w:left="360"/>
        <w:rPr>
          <w:sz w:val="24"/>
          <w:szCs w:val="24"/>
          <w:lang w:val="en-US"/>
        </w:rPr>
      </w:pPr>
    </w:p>
    <w:p w14:paraId="60B0BECE" w14:textId="7CFE98D2" w:rsidR="00B5427D" w:rsidRPr="00296C94" w:rsidRDefault="00B5427D" w:rsidP="00C17DDB">
      <w:pPr>
        <w:pStyle w:val="ListParagraph"/>
        <w:numPr>
          <w:ilvl w:val="0"/>
          <w:numId w:val="48"/>
        </w:numPr>
        <w:rPr>
          <w:sz w:val="24"/>
          <w:szCs w:val="24"/>
          <w:lang w:val="en-US"/>
        </w:rPr>
      </w:pPr>
      <w:r w:rsidRPr="00865CB3">
        <w:rPr>
          <w:sz w:val="24"/>
          <w:szCs w:val="24"/>
          <w:lang w:val="en-US"/>
        </w:rPr>
        <w:t xml:space="preserve">Other terms that are </w:t>
      </w:r>
      <w:r w:rsidRPr="00556443">
        <w:rPr>
          <w:b/>
          <w:sz w:val="24"/>
          <w:szCs w:val="24"/>
          <w:lang w:val="en-US"/>
        </w:rPr>
        <w:t>not</w:t>
      </w:r>
      <w:r w:rsidRPr="00865CB3">
        <w:rPr>
          <w:sz w:val="24"/>
          <w:szCs w:val="24"/>
          <w:lang w:val="en-US"/>
        </w:rPr>
        <w:t xml:space="preserve"> recommended</w:t>
      </w:r>
      <w:r>
        <w:rPr>
          <w:sz w:val="24"/>
          <w:szCs w:val="24"/>
          <w:lang w:val="en-US"/>
        </w:rPr>
        <w:t xml:space="preserve"> for the &lt;</w:t>
      </w:r>
      <w:r w:rsidRPr="00C22ADF">
        <w:rPr>
          <w:b/>
          <w:sz w:val="24"/>
          <w:szCs w:val="24"/>
          <w:lang w:val="en-US"/>
        </w:rPr>
        <w:t>event</w:t>
      </w:r>
      <w:r>
        <w:rPr>
          <w:sz w:val="24"/>
          <w:szCs w:val="24"/>
          <w:lang w:val="en-US"/>
        </w:rPr>
        <w:t>&gt; element include.</w:t>
      </w:r>
    </w:p>
    <w:p w14:paraId="7794C8A3" w14:textId="77777777" w:rsidR="00B5427D" w:rsidRDefault="00B5427D" w:rsidP="00B5427D">
      <w:pPr>
        <w:pStyle w:val="ListParagraph"/>
        <w:ind w:left="1080"/>
        <w:rPr>
          <w:sz w:val="24"/>
          <w:szCs w:val="24"/>
          <w:lang w:val="en-US"/>
        </w:rPr>
      </w:pPr>
    </w:p>
    <w:p w14:paraId="21E21352" w14:textId="0F09422A" w:rsidR="00B5427D" w:rsidRPr="00865CB3" w:rsidRDefault="00B5427D" w:rsidP="00C17DDB">
      <w:pPr>
        <w:pStyle w:val="ListParagraph"/>
        <w:numPr>
          <w:ilvl w:val="0"/>
          <w:numId w:val="56"/>
        </w:numPr>
        <w:rPr>
          <w:sz w:val="24"/>
          <w:szCs w:val="24"/>
          <w:lang w:val="en-US"/>
        </w:rPr>
      </w:pPr>
      <w:r w:rsidRPr="00865CB3">
        <w:rPr>
          <w:sz w:val="24"/>
          <w:szCs w:val="24"/>
          <w:lang w:val="en-US"/>
        </w:rPr>
        <w:t>“</w:t>
      </w:r>
      <w:proofErr w:type="gramStart"/>
      <w:r w:rsidR="004F1883">
        <w:rPr>
          <w:b/>
          <w:sz w:val="24"/>
          <w:szCs w:val="24"/>
          <w:lang w:val="en-US"/>
        </w:rPr>
        <w:t>evacuation</w:t>
      </w:r>
      <w:proofErr w:type="gramEnd"/>
      <w:r w:rsidRPr="00C66505">
        <w:rPr>
          <w:b/>
          <w:sz w:val="24"/>
          <w:szCs w:val="24"/>
          <w:lang w:val="en-US"/>
        </w:rPr>
        <w:t xml:space="preserve"> warning</w:t>
      </w:r>
      <w:r w:rsidRPr="00865CB3">
        <w:rPr>
          <w:sz w:val="24"/>
          <w:szCs w:val="24"/>
          <w:lang w:val="en-US"/>
        </w:rPr>
        <w:t>”, as this is a</w:t>
      </w:r>
      <w:r>
        <w:rPr>
          <w:sz w:val="24"/>
          <w:szCs w:val="24"/>
          <w:lang w:val="en-US"/>
        </w:rPr>
        <w:t>n incorrect reference to a</w:t>
      </w:r>
      <w:r w:rsidRPr="00865CB3">
        <w:rPr>
          <w:sz w:val="24"/>
          <w:szCs w:val="24"/>
          <w:lang w:val="en-US"/>
        </w:rPr>
        <w:t xml:space="preserve"> named alert, not the </w:t>
      </w:r>
      <w:r>
        <w:rPr>
          <w:sz w:val="24"/>
          <w:szCs w:val="24"/>
          <w:lang w:val="en-US"/>
        </w:rPr>
        <w:t>event-type</w:t>
      </w:r>
    </w:p>
    <w:p w14:paraId="790BFF3C" w14:textId="77777777" w:rsidR="00B5427D" w:rsidRDefault="00B5427D" w:rsidP="00B5427D">
      <w:pPr>
        <w:pStyle w:val="ListParagraph"/>
        <w:ind w:left="1080"/>
        <w:rPr>
          <w:sz w:val="24"/>
          <w:szCs w:val="24"/>
          <w:lang w:val="en-US"/>
        </w:rPr>
      </w:pPr>
    </w:p>
    <w:p w14:paraId="5C4BA7D1" w14:textId="5FCF9283" w:rsidR="00B5427D" w:rsidRPr="00865CB3" w:rsidRDefault="00B5427D" w:rsidP="00C17DDB">
      <w:pPr>
        <w:pStyle w:val="ListParagraph"/>
        <w:numPr>
          <w:ilvl w:val="0"/>
          <w:numId w:val="56"/>
        </w:numPr>
        <w:rPr>
          <w:sz w:val="24"/>
          <w:szCs w:val="24"/>
          <w:lang w:val="en-US"/>
        </w:rPr>
      </w:pPr>
      <w:r w:rsidRPr="00865CB3">
        <w:rPr>
          <w:sz w:val="24"/>
          <w:szCs w:val="24"/>
          <w:lang w:val="en-US"/>
        </w:rPr>
        <w:t>“</w:t>
      </w:r>
      <w:proofErr w:type="gramStart"/>
      <w:r w:rsidR="004F1883">
        <w:rPr>
          <w:b/>
          <w:sz w:val="24"/>
          <w:szCs w:val="24"/>
          <w:lang w:val="en-US"/>
        </w:rPr>
        <w:t>evacuation</w:t>
      </w:r>
      <w:proofErr w:type="gramEnd"/>
      <w:r w:rsidRPr="00C66505">
        <w:rPr>
          <w:b/>
          <w:sz w:val="24"/>
          <w:szCs w:val="24"/>
          <w:lang w:val="en-US"/>
        </w:rPr>
        <w:t xml:space="preserve"> event</w:t>
      </w:r>
      <w:r w:rsidRPr="00865CB3">
        <w:rPr>
          <w:sz w:val="24"/>
          <w:szCs w:val="24"/>
          <w:lang w:val="en-US"/>
        </w:rPr>
        <w:t xml:space="preserve">”, as this is </w:t>
      </w:r>
      <w:r>
        <w:rPr>
          <w:sz w:val="24"/>
          <w:szCs w:val="24"/>
          <w:lang w:val="en-US"/>
        </w:rPr>
        <w:t xml:space="preserve">not the look and feel of the </w:t>
      </w:r>
      <w:r w:rsidRPr="00B35A35">
        <w:rPr>
          <w:b/>
          <w:sz w:val="24"/>
          <w:szCs w:val="24"/>
          <w:lang w:val="en-US"/>
        </w:rPr>
        <w:t>OASIS Open</w:t>
      </w:r>
      <w:r>
        <w:rPr>
          <w:sz w:val="24"/>
          <w:szCs w:val="24"/>
          <w:lang w:val="en-US"/>
        </w:rPr>
        <w:t xml:space="preserve"> recommended event-type naming format. The recommended format does not include the word “</w:t>
      </w:r>
      <w:r w:rsidRPr="00C66505">
        <w:rPr>
          <w:b/>
          <w:sz w:val="24"/>
          <w:szCs w:val="24"/>
          <w:lang w:val="en-US"/>
        </w:rPr>
        <w:t>event</w:t>
      </w:r>
      <w:r>
        <w:rPr>
          <w:sz w:val="24"/>
          <w:szCs w:val="24"/>
          <w:lang w:val="en-US"/>
        </w:rPr>
        <w:t>”.</w:t>
      </w:r>
    </w:p>
    <w:p w14:paraId="5D71E30D" w14:textId="77777777" w:rsidR="00B5427D" w:rsidRDefault="00B5427D" w:rsidP="00B5427D">
      <w:pPr>
        <w:pStyle w:val="ListParagraph"/>
        <w:ind w:left="1080"/>
        <w:rPr>
          <w:sz w:val="24"/>
          <w:szCs w:val="24"/>
          <w:lang w:val="en-US"/>
        </w:rPr>
      </w:pPr>
    </w:p>
    <w:p w14:paraId="3F4A15B9" w14:textId="332EBB40" w:rsidR="00B5427D" w:rsidRPr="00B5427D" w:rsidRDefault="00B5427D" w:rsidP="00C17DDB">
      <w:pPr>
        <w:pStyle w:val="ListParagraph"/>
        <w:numPr>
          <w:ilvl w:val="0"/>
          <w:numId w:val="56"/>
        </w:numPr>
        <w:rPr>
          <w:sz w:val="24"/>
          <w:szCs w:val="24"/>
          <w:lang w:val="en-US"/>
        </w:rPr>
      </w:pPr>
      <w:r w:rsidRPr="00865CB3">
        <w:rPr>
          <w:sz w:val="24"/>
          <w:szCs w:val="24"/>
          <w:lang w:val="en-US"/>
        </w:rPr>
        <w:t>“</w:t>
      </w:r>
      <w:proofErr w:type="gramStart"/>
      <w:r w:rsidR="004F1883">
        <w:rPr>
          <w:b/>
          <w:sz w:val="24"/>
          <w:szCs w:val="24"/>
          <w:lang w:val="en-US"/>
        </w:rPr>
        <w:t>evacuation</w:t>
      </w:r>
      <w:proofErr w:type="gramEnd"/>
      <w:r>
        <w:rPr>
          <w:sz w:val="24"/>
          <w:szCs w:val="24"/>
          <w:lang w:val="en-US"/>
        </w:rPr>
        <w:t xml:space="preserve"> </w:t>
      </w:r>
      <w:r w:rsidRPr="00B5427D">
        <w:rPr>
          <w:b/>
          <w:sz w:val="24"/>
          <w:szCs w:val="24"/>
          <w:lang w:val="en-US"/>
        </w:rPr>
        <w:t>alert</w:t>
      </w:r>
      <w:r w:rsidRPr="00C66505">
        <w:rPr>
          <w:b/>
          <w:sz w:val="24"/>
          <w:szCs w:val="24"/>
          <w:lang w:val="en-US"/>
        </w:rPr>
        <w:t xml:space="preserve"> issued</w:t>
      </w:r>
      <w:r w:rsidRPr="00865CB3">
        <w:rPr>
          <w:sz w:val="24"/>
          <w:szCs w:val="24"/>
          <w:lang w:val="en-US"/>
        </w:rPr>
        <w:t>”, as this a</w:t>
      </w:r>
      <w:r>
        <w:rPr>
          <w:sz w:val="24"/>
          <w:szCs w:val="24"/>
          <w:lang w:val="en-US"/>
        </w:rPr>
        <w:t>n incorrect</w:t>
      </w:r>
      <w:r w:rsidRPr="00865CB3">
        <w:rPr>
          <w:sz w:val="24"/>
          <w:szCs w:val="24"/>
          <w:lang w:val="en-US"/>
        </w:rPr>
        <w:t xml:space="preserve"> reference to </w:t>
      </w:r>
      <w:r>
        <w:rPr>
          <w:sz w:val="24"/>
          <w:szCs w:val="24"/>
          <w:lang w:val="en-US"/>
        </w:rPr>
        <w:t xml:space="preserve">the </w:t>
      </w:r>
      <w:r w:rsidRPr="00B35A35">
        <w:rPr>
          <w:b/>
          <w:sz w:val="24"/>
          <w:szCs w:val="24"/>
          <w:lang w:val="en-US"/>
        </w:rPr>
        <w:t>alert</w:t>
      </w:r>
      <w:r>
        <w:rPr>
          <w:sz w:val="24"/>
          <w:szCs w:val="24"/>
          <w:lang w:val="en-US"/>
        </w:rPr>
        <w:t xml:space="preserve">, not the </w:t>
      </w:r>
      <w:r w:rsidRPr="00C66505">
        <w:rPr>
          <w:b/>
          <w:sz w:val="24"/>
          <w:szCs w:val="24"/>
          <w:lang w:val="en-US"/>
        </w:rPr>
        <w:t>event</w:t>
      </w:r>
      <w:r>
        <w:rPr>
          <w:sz w:val="24"/>
          <w:szCs w:val="24"/>
          <w:lang w:val="en-US"/>
        </w:rPr>
        <w:t xml:space="preserve">. Such text is </w:t>
      </w:r>
      <w:r w:rsidRPr="00865CB3">
        <w:rPr>
          <w:sz w:val="24"/>
          <w:szCs w:val="24"/>
          <w:lang w:val="en-US"/>
        </w:rPr>
        <w:t xml:space="preserve">more </w:t>
      </w:r>
      <w:r>
        <w:rPr>
          <w:sz w:val="24"/>
          <w:szCs w:val="24"/>
          <w:lang w:val="en-US"/>
        </w:rPr>
        <w:t>appropriate</w:t>
      </w:r>
      <w:r w:rsidRPr="00865CB3">
        <w:rPr>
          <w:sz w:val="24"/>
          <w:szCs w:val="24"/>
          <w:lang w:val="en-US"/>
        </w:rPr>
        <w:t xml:space="preserve"> to a headline, not the </w:t>
      </w:r>
      <w:r>
        <w:rPr>
          <w:sz w:val="24"/>
          <w:szCs w:val="24"/>
          <w:lang w:val="en-US"/>
        </w:rPr>
        <w:t>event-type in the &lt;</w:t>
      </w:r>
      <w:r w:rsidRPr="00C66505">
        <w:rPr>
          <w:b/>
          <w:sz w:val="24"/>
          <w:szCs w:val="24"/>
          <w:lang w:val="en-US"/>
        </w:rPr>
        <w:t>event</w:t>
      </w:r>
      <w:r>
        <w:rPr>
          <w:sz w:val="24"/>
          <w:szCs w:val="24"/>
          <w:lang w:val="en-US"/>
        </w:rPr>
        <w:t>&gt; element.</w:t>
      </w:r>
    </w:p>
    <w:p w14:paraId="32374C3B" w14:textId="77777777" w:rsidR="00B5427D" w:rsidRDefault="00B5427D" w:rsidP="00B5427D">
      <w:pPr>
        <w:pStyle w:val="ListParagraph"/>
        <w:ind w:left="360"/>
        <w:rPr>
          <w:sz w:val="24"/>
          <w:szCs w:val="24"/>
          <w:lang w:val="en-US"/>
        </w:rPr>
      </w:pPr>
    </w:p>
    <w:p w14:paraId="539A90CF" w14:textId="37AD6BC8" w:rsidR="00B5427D" w:rsidRPr="00B5427D" w:rsidRDefault="00B5427D" w:rsidP="00C17DDB">
      <w:pPr>
        <w:pStyle w:val="ListParagraph"/>
        <w:numPr>
          <w:ilvl w:val="0"/>
          <w:numId w:val="48"/>
        </w:numPr>
        <w:rPr>
          <w:sz w:val="24"/>
          <w:szCs w:val="24"/>
          <w:lang w:val="en-US"/>
        </w:rPr>
      </w:pPr>
      <w:r w:rsidRPr="00B5427D">
        <w:rPr>
          <w:b/>
          <w:sz w:val="24"/>
          <w:szCs w:val="24"/>
          <w:lang w:val="en-US"/>
        </w:rPr>
        <w:t>Refer</w:t>
      </w:r>
      <w:r>
        <w:rPr>
          <w:sz w:val="24"/>
          <w:szCs w:val="24"/>
          <w:lang w:val="en-US"/>
        </w:rPr>
        <w:t xml:space="preserve"> to bullets 7 and 8 in the </w:t>
      </w:r>
      <w:r w:rsidRPr="00B5427D">
        <w:rPr>
          <w:b/>
          <w:sz w:val="24"/>
          <w:szCs w:val="24"/>
          <w:lang w:val="en-US"/>
        </w:rPr>
        <w:t>simple</w:t>
      </w:r>
      <w:r w:rsidR="004F1883">
        <w:rPr>
          <w:sz w:val="24"/>
          <w:szCs w:val="24"/>
          <w:lang w:val="en-US"/>
        </w:rPr>
        <w:t xml:space="preserve"> message section as they apply</w:t>
      </w:r>
      <w:r>
        <w:rPr>
          <w:sz w:val="24"/>
          <w:szCs w:val="24"/>
          <w:lang w:val="en-US"/>
        </w:rPr>
        <w:t>.</w:t>
      </w:r>
    </w:p>
    <w:p w14:paraId="2A1C31C5" w14:textId="77777777" w:rsidR="00B5427D" w:rsidRDefault="00B5427D" w:rsidP="00B5427D">
      <w:pPr>
        <w:pStyle w:val="ListParagraph"/>
        <w:ind w:left="360"/>
        <w:rPr>
          <w:sz w:val="24"/>
          <w:szCs w:val="24"/>
          <w:lang w:val="en-US"/>
        </w:rPr>
      </w:pPr>
    </w:p>
    <w:p w14:paraId="6F300590" w14:textId="37BB2534" w:rsidR="00B5427D" w:rsidRPr="006378DB" w:rsidRDefault="00B5427D" w:rsidP="00C17DDB">
      <w:pPr>
        <w:pStyle w:val="ListParagraph"/>
        <w:numPr>
          <w:ilvl w:val="0"/>
          <w:numId w:val="48"/>
        </w:numPr>
        <w:rPr>
          <w:sz w:val="24"/>
          <w:szCs w:val="24"/>
          <w:lang w:val="en-US"/>
        </w:rPr>
      </w:pPr>
      <w:r w:rsidRPr="00865CB3">
        <w:rPr>
          <w:sz w:val="24"/>
          <w:szCs w:val="24"/>
          <w:lang w:val="en-US"/>
        </w:rPr>
        <w:t>The corresponding &lt;</w:t>
      </w:r>
      <w:proofErr w:type="spellStart"/>
      <w:r w:rsidRPr="000808C7">
        <w:rPr>
          <w:b/>
          <w:sz w:val="24"/>
          <w:szCs w:val="24"/>
          <w:lang w:val="en-US"/>
        </w:rPr>
        <w:t>eventCode</w:t>
      </w:r>
      <w:proofErr w:type="spellEnd"/>
      <w:proofErr w:type="gramStart"/>
      <w:r w:rsidRPr="00865CB3">
        <w:rPr>
          <w:sz w:val="24"/>
          <w:szCs w:val="24"/>
          <w:lang w:val="en-US"/>
        </w:rPr>
        <w:t>&gt;</w:t>
      </w:r>
      <w:r>
        <w:rPr>
          <w:sz w:val="24"/>
          <w:szCs w:val="24"/>
          <w:lang w:val="en-US"/>
        </w:rPr>
        <w:t>.</w:t>
      </w:r>
      <w:r w:rsidRPr="00865CB3">
        <w:rPr>
          <w:sz w:val="24"/>
          <w:szCs w:val="24"/>
          <w:lang w:val="en-US"/>
        </w:rPr>
        <w:t>&lt;</w:t>
      </w:r>
      <w:proofErr w:type="gramEnd"/>
      <w:r w:rsidRPr="000808C7">
        <w:rPr>
          <w:b/>
          <w:sz w:val="24"/>
          <w:szCs w:val="24"/>
          <w:lang w:val="en-US"/>
        </w:rPr>
        <w:t>value</w:t>
      </w:r>
      <w:r w:rsidRPr="00865CB3">
        <w:rPr>
          <w:sz w:val="24"/>
          <w:szCs w:val="24"/>
          <w:lang w:val="en-US"/>
        </w:rPr>
        <w:t>&gt; element to the &lt;</w:t>
      </w:r>
      <w:proofErr w:type="spellStart"/>
      <w:r w:rsidRPr="000808C7">
        <w:rPr>
          <w:b/>
          <w:sz w:val="24"/>
          <w:szCs w:val="24"/>
          <w:lang w:val="en-US"/>
        </w:rPr>
        <w:t>eventCode</w:t>
      </w:r>
      <w:proofErr w:type="spellEnd"/>
      <w:proofErr w:type="gramStart"/>
      <w:r w:rsidRPr="00865CB3">
        <w:rPr>
          <w:sz w:val="24"/>
          <w:szCs w:val="24"/>
          <w:lang w:val="en-US"/>
        </w:rPr>
        <w:t>&gt;</w:t>
      </w:r>
      <w:r>
        <w:rPr>
          <w:sz w:val="24"/>
          <w:szCs w:val="24"/>
          <w:lang w:val="en-US"/>
        </w:rPr>
        <w:t>.</w:t>
      </w:r>
      <w:r w:rsidRPr="00865CB3">
        <w:rPr>
          <w:sz w:val="24"/>
          <w:szCs w:val="24"/>
          <w:lang w:val="en-US"/>
        </w:rPr>
        <w:t>&lt;</w:t>
      </w:r>
      <w:proofErr w:type="spellStart"/>
      <w:proofErr w:type="gramEnd"/>
      <w:r w:rsidRPr="000808C7">
        <w:rPr>
          <w:b/>
          <w:sz w:val="24"/>
          <w:szCs w:val="24"/>
          <w:lang w:val="en-US"/>
        </w:rPr>
        <w:t>valueName</w:t>
      </w:r>
      <w:proofErr w:type="spellEnd"/>
      <w:r w:rsidRPr="00865CB3">
        <w:rPr>
          <w:sz w:val="24"/>
          <w:szCs w:val="24"/>
          <w:lang w:val="en-US"/>
        </w:rPr>
        <w:t xml:space="preserve">&gt; of </w:t>
      </w:r>
      <w:r>
        <w:rPr>
          <w:sz w:val="24"/>
          <w:szCs w:val="24"/>
          <w:lang w:val="en-US"/>
        </w:rPr>
        <w:t>“</w:t>
      </w:r>
      <w:proofErr w:type="gramStart"/>
      <w:r w:rsidRPr="00865CB3">
        <w:rPr>
          <w:b/>
          <w:sz w:val="24"/>
          <w:szCs w:val="24"/>
          <w:lang w:val="en-US"/>
        </w:rPr>
        <w:t>layer:OASIS</w:t>
      </w:r>
      <w:proofErr w:type="gramEnd"/>
      <w:r w:rsidRPr="00865CB3">
        <w:rPr>
          <w:b/>
          <w:sz w:val="24"/>
          <w:szCs w:val="24"/>
          <w:lang w:val="en-US"/>
        </w:rPr>
        <w:t>-</w:t>
      </w:r>
      <w:proofErr w:type="gramStart"/>
      <w:r w:rsidRPr="00865CB3">
        <w:rPr>
          <w:b/>
          <w:sz w:val="24"/>
          <w:szCs w:val="24"/>
          <w:lang w:val="en-US"/>
        </w:rPr>
        <w:t>Open:ETL</w:t>
      </w:r>
      <w:proofErr w:type="gramEnd"/>
      <w:r>
        <w:rPr>
          <w:b/>
          <w:sz w:val="24"/>
          <w:szCs w:val="24"/>
          <w:lang w:val="en-US"/>
        </w:rPr>
        <w:t>-</w:t>
      </w:r>
      <w:proofErr w:type="gramStart"/>
      <w:r w:rsidRPr="00C66505">
        <w:rPr>
          <w:b/>
          <w:sz w:val="24"/>
          <w:szCs w:val="24"/>
          <w:lang w:val="en-US"/>
        </w:rPr>
        <w:t>LT:v</w:t>
      </w:r>
      <w:proofErr w:type="gramEnd"/>
      <w:r w:rsidRPr="00C66505">
        <w:rPr>
          <w:b/>
          <w:sz w:val="24"/>
          <w:szCs w:val="24"/>
          <w:lang w:val="en-US"/>
        </w:rPr>
        <w:t>2.0</w:t>
      </w:r>
      <w:r w:rsidRPr="006378DB">
        <w:rPr>
          <w:b/>
          <w:sz w:val="24"/>
          <w:szCs w:val="24"/>
          <w:lang w:val="en-US"/>
        </w:rPr>
        <w:t>”</w:t>
      </w:r>
      <w:r w:rsidRPr="006378DB">
        <w:rPr>
          <w:sz w:val="24"/>
          <w:szCs w:val="24"/>
          <w:lang w:val="en-US"/>
        </w:rPr>
        <w:t xml:space="preserve"> in the &lt;</w:t>
      </w:r>
      <w:proofErr w:type="spellStart"/>
      <w:r w:rsidRPr="006378DB">
        <w:rPr>
          <w:b/>
          <w:sz w:val="24"/>
          <w:szCs w:val="24"/>
          <w:lang w:val="en-US"/>
        </w:rPr>
        <w:t>eventCode</w:t>
      </w:r>
      <w:proofErr w:type="spellEnd"/>
      <w:r w:rsidRPr="006378DB">
        <w:rPr>
          <w:sz w:val="24"/>
          <w:szCs w:val="24"/>
          <w:lang w:val="en-US"/>
        </w:rPr>
        <w:t xml:space="preserve">&gt; group element in </w:t>
      </w:r>
      <w:r w:rsidRPr="006378DB">
        <w:rPr>
          <w:sz w:val="24"/>
          <w:szCs w:val="24"/>
        </w:rPr>
        <w:t xml:space="preserve">this simple </w:t>
      </w:r>
      <w:r w:rsidRPr="006378DB">
        <w:rPr>
          <w:b/>
          <w:sz w:val="24"/>
          <w:szCs w:val="24"/>
        </w:rPr>
        <w:t xml:space="preserve">baseline case </w:t>
      </w:r>
      <w:r w:rsidRPr="006378DB">
        <w:rPr>
          <w:b/>
          <w:bCs/>
          <w:sz w:val="24"/>
          <w:szCs w:val="24"/>
        </w:rPr>
        <w:t xml:space="preserve">example situation </w:t>
      </w:r>
      <w:r w:rsidRPr="006378DB">
        <w:rPr>
          <w:sz w:val="24"/>
          <w:szCs w:val="24"/>
          <w:lang w:val="en-US"/>
        </w:rPr>
        <w:t xml:space="preserve">is populated with </w:t>
      </w:r>
      <w:r w:rsidRPr="006378DB">
        <w:rPr>
          <w:b/>
          <w:sz w:val="24"/>
          <w:szCs w:val="24"/>
          <w:lang w:val="en-US"/>
        </w:rPr>
        <w:t xml:space="preserve">OET-XXX </w:t>
      </w:r>
      <w:r w:rsidRPr="006378DB">
        <w:rPr>
          <w:sz w:val="24"/>
          <w:szCs w:val="24"/>
        </w:rPr>
        <w:t>for evacuation.</w:t>
      </w:r>
    </w:p>
    <w:p w14:paraId="205263F2" w14:textId="77777777" w:rsidR="00B5427D" w:rsidRPr="006378DB" w:rsidRDefault="00B5427D" w:rsidP="00B5427D">
      <w:pPr>
        <w:pStyle w:val="ListParagraph"/>
        <w:ind w:left="360"/>
      </w:pPr>
    </w:p>
    <w:p w14:paraId="5EA7C84B" w14:textId="706AFE07" w:rsidR="00B5427D" w:rsidRPr="006378DB" w:rsidRDefault="00B5427D" w:rsidP="00C17DDB">
      <w:pPr>
        <w:pStyle w:val="ListParagraph"/>
        <w:numPr>
          <w:ilvl w:val="0"/>
          <w:numId w:val="57"/>
        </w:numPr>
        <w:rPr>
          <w:sz w:val="24"/>
          <w:szCs w:val="24"/>
          <w:lang w:val="en-US"/>
        </w:rPr>
      </w:pPr>
      <w:r w:rsidRPr="006378DB">
        <w:rPr>
          <w:sz w:val="24"/>
          <w:szCs w:val="24"/>
          <w:lang w:val="en-US"/>
        </w:rPr>
        <w:t>The other &lt;</w:t>
      </w:r>
      <w:proofErr w:type="spellStart"/>
      <w:r w:rsidRPr="006378DB">
        <w:rPr>
          <w:b/>
          <w:sz w:val="24"/>
          <w:szCs w:val="24"/>
          <w:lang w:val="en-US"/>
        </w:rPr>
        <w:t>eventCode</w:t>
      </w:r>
      <w:proofErr w:type="spellEnd"/>
      <w:r w:rsidRPr="006378DB">
        <w:rPr>
          <w:sz w:val="24"/>
          <w:szCs w:val="24"/>
          <w:lang w:val="en-US"/>
        </w:rPr>
        <w:t xml:space="preserve">&gt; group elements, based on the same </w:t>
      </w:r>
      <w:r w:rsidRPr="006378DB">
        <w:rPr>
          <w:b/>
          <w:sz w:val="24"/>
          <w:szCs w:val="24"/>
          <w:lang w:val="en-US"/>
        </w:rPr>
        <w:t>OASIS Open</w:t>
      </w:r>
      <w:r w:rsidRPr="006378DB">
        <w:rPr>
          <w:sz w:val="24"/>
          <w:szCs w:val="24"/>
          <w:lang w:val="en-US"/>
        </w:rPr>
        <w:t xml:space="preserve"> event typing scheme, can be populated in a similar fashion with </w:t>
      </w:r>
      <w:r w:rsidR="004F1883" w:rsidRPr="006378DB">
        <w:rPr>
          <w:b/>
          <w:sz w:val="24"/>
          <w:szCs w:val="24"/>
          <w:lang w:val="en-US"/>
        </w:rPr>
        <w:t xml:space="preserve">OET-XXX, </w:t>
      </w:r>
      <w:r w:rsidRPr="006378DB">
        <w:rPr>
          <w:b/>
          <w:sz w:val="24"/>
          <w:szCs w:val="24"/>
          <w:lang w:val="en-US"/>
        </w:rPr>
        <w:t xml:space="preserve">OET-080 </w:t>
      </w:r>
      <w:r w:rsidRPr="006378DB">
        <w:rPr>
          <w:sz w:val="24"/>
          <w:szCs w:val="24"/>
          <w:lang w:val="en-US"/>
        </w:rPr>
        <w:t>and</w:t>
      </w:r>
      <w:r w:rsidRPr="006378DB">
        <w:rPr>
          <w:b/>
          <w:sz w:val="24"/>
          <w:szCs w:val="24"/>
          <w:lang w:val="en-US"/>
        </w:rPr>
        <w:t xml:space="preserve"> OET-082</w:t>
      </w:r>
      <w:r w:rsidRPr="006378DB">
        <w:rPr>
          <w:sz w:val="24"/>
          <w:szCs w:val="24"/>
          <w:lang w:val="en-US"/>
        </w:rPr>
        <w:t xml:space="preserve"> as shown in the fully advanced example </w:t>
      </w:r>
      <w:r w:rsidRPr="006378DB">
        <w:rPr>
          <w:b/>
          <w:sz w:val="24"/>
          <w:szCs w:val="24"/>
          <w:lang w:val="en-US"/>
        </w:rPr>
        <w:t>CAP</w:t>
      </w:r>
      <w:r w:rsidRPr="006378DB">
        <w:rPr>
          <w:sz w:val="24"/>
          <w:szCs w:val="24"/>
          <w:lang w:val="en-US"/>
        </w:rPr>
        <w:t xml:space="preserve"> message above.</w:t>
      </w:r>
    </w:p>
    <w:p w14:paraId="4F8A5E2F" w14:textId="77777777" w:rsidR="00B5427D" w:rsidRDefault="00B5427D" w:rsidP="00B5427D">
      <w:pPr>
        <w:pStyle w:val="ListParagraph"/>
        <w:ind w:left="1080"/>
        <w:rPr>
          <w:sz w:val="24"/>
          <w:szCs w:val="24"/>
          <w:lang w:val="en-US"/>
        </w:rPr>
      </w:pPr>
    </w:p>
    <w:p w14:paraId="0EA50F3E" w14:textId="65163D28" w:rsidR="00B5427D" w:rsidRPr="00B5427D" w:rsidRDefault="00B5427D" w:rsidP="00C17DDB">
      <w:pPr>
        <w:pStyle w:val="ListParagraph"/>
        <w:numPr>
          <w:ilvl w:val="0"/>
          <w:numId w:val="57"/>
        </w:numPr>
        <w:rPr>
          <w:sz w:val="24"/>
          <w:szCs w:val="24"/>
          <w:lang w:val="en-US"/>
        </w:rPr>
      </w:pPr>
      <w:r>
        <w:rPr>
          <w:sz w:val="24"/>
          <w:szCs w:val="24"/>
          <w:lang w:val="en-US"/>
        </w:rPr>
        <w:t xml:space="preserve">See sub bullets 2a and 2b in the previous more advanced </w:t>
      </w:r>
      <w:r w:rsidR="004F1883">
        <w:rPr>
          <w:sz w:val="24"/>
          <w:szCs w:val="24"/>
          <w:lang w:val="en-US"/>
        </w:rPr>
        <w:t>section above as they apply</w:t>
      </w:r>
      <w:r>
        <w:rPr>
          <w:sz w:val="24"/>
          <w:szCs w:val="24"/>
          <w:lang w:val="en-US"/>
        </w:rPr>
        <w:t>.</w:t>
      </w:r>
    </w:p>
    <w:p w14:paraId="353E0C93" w14:textId="77777777" w:rsidR="00B5427D" w:rsidRDefault="00B5427D" w:rsidP="00B5427D">
      <w:pPr>
        <w:pStyle w:val="ListParagraph"/>
        <w:ind w:left="360"/>
        <w:rPr>
          <w:sz w:val="24"/>
          <w:szCs w:val="24"/>
          <w:lang w:val="en-US"/>
        </w:rPr>
      </w:pPr>
    </w:p>
    <w:p w14:paraId="12BFA468" w14:textId="2F32D544" w:rsidR="00B5427D" w:rsidRDefault="00B5427D" w:rsidP="00C17DDB">
      <w:pPr>
        <w:pStyle w:val="ListParagraph"/>
        <w:numPr>
          <w:ilvl w:val="0"/>
          <w:numId w:val="48"/>
        </w:numPr>
        <w:rPr>
          <w:sz w:val="24"/>
          <w:szCs w:val="24"/>
          <w:lang w:val="en-US"/>
        </w:rPr>
      </w:pPr>
      <w:r w:rsidRPr="00B5427D">
        <w:rPr>
          <w:b/>
          <w:sz w:val="24"/>
          <w:szCs w:val="24"/>
          <w:lang w:val="en-US"/>
        </w:rPr>
        <w:t>Refer</w:t>
      </w:r>
      <w:r>
        <w:rPr>
          <w:sz w:val="24"/>
          <w:szCs w:val="24"/>
          <w:lang w:val="en-US"/>
        </w:rPr>
        <w:t xml:space="preserve"> to bullets 10 and 11 in the </w:t>
      </w:r>
      <w:r w:rsidRPr="00B5427D">
        <w:rPr>
          <w:b/>
          <w:sz w:val="24"/>
          <w:szCs w:val="24"/>
          <w:lang w:val="en-US"/>
        </w:rPr>
        <w:t>simple</w:t>
      </w:r>
      <w:r w:rsidR="004F1883">
        <w:rPr>
          <w:sz w:val="24"/>
          <w:szCs w:val="24"/>
          <w:lang w:val="en-US"/>
        </w:rPr>
        <w:t xml:space="preserve"> message section as they apply</w:t>
      </w:r>
      <w:r>
        <w:rPr>
          <w:sz w:val="24"/>
          <w:szCs w:val="24"/>
          <w:lang w:val="en-US"/>
        </w:rPr>
        <w:t xml:space="preserve"> here.</w:t>
      </w:r>
    </w:p>
    <w:p w14:paraId="6D1E21EF" w14:textId="77777777" w:rsidR="00B5427D" w:rsidRDefault="00B5427D" w:rsidP="00B5427D">
      <w:pPr>
        <w:pStyle w:val="ListParagraph"/>
        <w:ind w:left="360"/>
        <w:rPr>
          <w:sz w:val="24"/>
          <w:szCs w:val="24"/>
          <w:lang w:val="en-US"/>
        </w:rPr>
      </w:pPr>
    </w:p>
    <w:p w14:paraId="76CE0487" w14:textId="5091BE52" w:rsidR="0058095E" w:rsidRPr="004F1883" w:rsidRDefault="00B5427D" w:rsidP="00C17DDB">
      <w:pPr>
        <w:pStyle w:val="ListParagraph"/>
        <w:numPr>
          <w:ilvl w:val="0"/>
          <w:numId w:val="48"/>
        </w:numPr>
        <w:rPr>
          <w:sz w:val="24"/>
          <w:szCs w:val="24"/>
          <w:lang w:val="en-US"/>
        </w:rPr>
      </w:pPr>
      <w:r w:rsidRPr="004F1883">
        <w:rPr>
          <w:sz w:val="24"/>
          <w:szCs w:val="24"/>
        </w:rPr>
        <w:t>The &lt;</w:t>
      </w:r>
      <w:r w:rsidRPr="004F1883">
        <w:rPr>
          <w:b/>
          <w:sz w:val="24"/>
          <w:szCs w:val="24"/>
        </w:rPr>
        <w:t>incidents</w:t>
      </w:r>
      <w:r w:rsidRPr="004F1883">
        <w:rPr>
          <w:sz w:val="24"/>
          <w:szCs w:val="24"/>
        </w:rPr>
        <w:t xml:space="preserve">&gt; element should be populated with an </w:t>
      </w:r>
      <w:r w:rsidRPr="004F1883">
        <w:rPr>
          <w:b/>
          <w:bCs/>
          <w:sz w:val="24"/>
          <w:szCs w:val="24"/>
        </w:rPr>
        <w:t>incident ID</w:t>
      </w:r>
      <w:r w:rsidRPr="004F1883">
        <w:rPr>
          <w:sz w:val="24"/>
          <w:szCs w:val="24"/>
        </w:rPr>
        <w:t xml:space="preserve"> or </w:t>
      </w:r>
      <w:r w:rsidRPr="004F1883">
        <w:rPr>
          <w:b/>
          <w:bCs/>
          <w:sz w:val="24"/>
          <w:szCs w:val="24"/>
        </w:rPr>
        <w:t>incident name</w:t>
      </w:r>
      <w:r w:rsidRPr="004F1883">
        <w:rPr>
          <w:sz w:val="24"/>
          <w:szCs w:val="24"/>
        </w:rPr>
        <w:t xml:space="preserve">, if available, in accordance with the </w:t>
      </w:r>
      <w:r w:rsidRPr="004F1883">
        <w:rPr>
          <w:b/>
          <w:bCs/>
          <w:sz w:val="24"/>
          <w:szCs w:val="24"/>
        </w:rPr>
        <w:t>CAP standard</w:t>
      </w:r>
      <w:r w:rsidRPr="004F1883">
        <w:rPr>
          <w:sz w:val="24"/>
          <w:szCs w:val="24"/>
        </w:rPr>
        <w:t xml:space="preserve">. If an </w:t>
      </w:r>
      <w:r w:rsidRPr="004F1883">
        <w:rPr>
          <w:b/>
          <w:bCs/>
          <w:sz w:val="24"/>
          <w:szCs w:val="24"/>
        </w:rPr>
        <w:t>incident identifier</w:t>
      </w:r>
      <w:r w:rsidRPr="004F1883">
        <w:rPr>
          <w:sz w:val="24"/>
          <w:szCs w:val="24"/>
        </w:rPr>
        <w:t xml:space="preserve"> is provided by the </w:t>
      </w:r>
      <w:r w:rsidRPr="004F1883">
        <w:rPr>
          <w:b/>
          <w:bCs/>
          <w:sz w:val="24"/>
          <w:szCs w:val="24"/>
        </w:rPr>
        <w:t>alerting agency</w:t>
      </w:r>
      <w:r w:rsidRPr="004F1883">
        <w:rPr>
          <w:sz w:val="24"/>
          <w:szCs w:val="24"/>
        </w:rPr>
        <w:t xml:space="preserve"> or a </w:t>
      </w:r>
      <w:r w:rsidRPr="004F1883">
        <w:rPr>
          <w:b/>
          <w:bCs/>
          <w:sz w:val="24"/>
          <w:szCs w:val="24"/>
        </w:rPr>
        <w:t>partner agency</w:t>
      </w:r>
      <w:r w:rsidRPr="004F1883">
        <w:rPr>
          <w:sz w:val="24"/>
          <w:szCs w:val="24"/>
        </w:rPr>
        <w:t xml:space="preserve">, it enables </w:t>
      </w:r>
      <w:r w:rsidRPr="004F1883">
        <w:rPr>
          <w:b/>
          <w:bCs/>
          <w:sz w:val="24"/>
          <w:szCs w:val="24"/>
        </w:rPr>
        <w:t>consuming agencies</w:t>
      </w:r>
      <w:r w:rsidRPr="004F1883">
        <w:rPr>
          <w:sz w:val="24"/>
          <w:szCs w:val="24"/>
        </w:rPr>
        <w:t xml:space="preserve"> to </w:t>
      </w:r>
      <w:r w:rsidRPr="004F1883">
        <w:rPr>
          <w:b/>
          <w:bCs/>
          <w:sz w:val="24"/>
          <w:szCs w:val="24"/>
        </w:rPr>
        <w:t>cross-reference</w:t>
      </w:r>
      <w:r w:rsidRPr="004F1883">
        <w:rPr>
          <w:sz w:val="24"/>
          <w:szCs w:val="24"/>
        </w:rPr>
        <w:t xml:space="preserve"> alert messages across different organizations, ensuring they are recognized as part of the </w:t>
      </w:r>
      <w:r w:rsidRPr="004F1883">
        <w:rPr>
          <w:b/>
          <w:bCs/>
          <w:sz w:val="24"/>
          <w:szCs w:val="24"/>
        </w:rPr>
        <w:t>same incident situation</w:t>
      </w:r>
      <w:r w:rsidRPr="004F1883">
        <w:rPr>
          <w:sz w:val="24"/>
          <w:szCs w:val="24"/>
        </w:rPr>
        <w:t>.</w:t>
      </w:r>
    </w:p>
    <w:p w14:paraId="33D85D1C" w14:textId="77777777" w:rsidR="00B5427D" w:rsidRDefault="00B5427D">
      <w:pPr>
        <w:rPr>
          <w:sz w:val="24"/>
          <w:szCs w:val="24"/>
          <w:lang w:val="en-US"/>
        </w:rPr>
      </w:pPr>
      <w:r>
        <w:rPr>
          <w:sz w:val="24"/>
          <w:szCs w:val="24"/>
          <w:lang w:val="en-US"/>
        </w:rPr>
        <w:br w:type="page"/>
      </w:r>
    </w:p>
    <w:p w14:paraId="571B2AFA" w14:textId="609E8233" w:rsidR="00A207C1" w:rsidRDefault="0058095E" w:rsidP="00C17DDB">
      <w:pPr>
        <w:pStyle w:val="ListParagraph"/>
        <w:numPr>
          <w:ilvl w:val="0"/>
          <w:numId w:val="48"/>
        </w:numPr>
        <w:rPr>
          <w:sz w:val="24"/>
          <w:szCs w:val="24"/>
          <w:lang w:val="en-US"/>
        </w:rPr>
      </w:pPr>
      <w:r>
        <w:rPr>
          <w:sz w:val="24"/>
          <w:szCs w:val="24"/>
          <w:lang w:val="en-US"/>
        </w:rPr>
        <w:t>The</w:t>
      </w:r>
      <w:r w:rsidR="00B5427D">
        <w:rPr>
          <w:sz w:val="24"/>
          <w:szCs w:val="24"/>
          <w:lang w:val="en-US"/>
        </w:rPr>
        <w:t xml:space="preserve"> optional</w:t>
      </w:r>
      <w:r>
        <w:rPr>
          <w:sz w:val="24"/>
          <w:szCs w:val="24"/>
          <w:lang w:val="en-US"/>
        </w:rPr>
        <w:t xml:space="preserve"> &lt;</w:t>
      </w:r>
      <w:r w:rsidRPr="0058095E">
        <w:rPr>
          <w:b/>
          <w:sz w:val="24"/>
          <w:szCs w:val="24"/>
          <w:lang w:val="en-US"/>
        </w:rPr>
        <w:t>onset</w:t>
      </w:r>
      <w:r>
        <w:rPr>
          <w:sz w:val="24"/>
          <w:szCs w:val="24"/>
          <w:lang w:val="en-US"/>
        </w:rPr>
        <w:t xml:space="preserve">&gt; element is populated with the start time of the </w:t>
      </w:r>
      <w:r w:rsidRPr="00B5427D">
        <w:rPr>
          <w:b/>
          <w:sz w:val="24"/>
          <w:szCs w:val="24"/>
          <w:lang w:val="en-US"/>
        </w:rPr>
        <w:t>subject</w:t>
      </w:r>
      <w:r w:rsidR="00B134F9" w:rsidRPr="00B5427D">
        <w:rPr>
          <w:b/>
          <w:sz w:val="24"/>
          <w:szCs w:val="24"/>
          <w:lang w:val="en-US"/>
        </w:rPr>
        <w:t>-</w:t>
      </w:r>
      <w:r w:rsidRPr="00B5427D">
        <w:rPr>
          <w:b/>
          <w:sz w:val="24"/>
          <w:szCs w:val="24"/>
          <w:lang w:val="en-US"/>
        </w:rPr>
        <w:t>event</w:t>
      </w:r>
      <w:r>
        <w:rPr>
          <w:sz w:val="24"/>
          <w:szCs w:val="24"/>
          <w:lang w:val="en-US"/>
        </w:rPr>
        <w:t>.</w:t>
      </w:r>
    </w:p>
    <w:p w14:paraId="587B559C" w14:textId="77777777" w:rsidR="00A207C1" w:rsidRPr="00A207C1" w:rsidRDefault="00A207C1" w:rsidP="00A207C1">
      <w:pPr>
        <w:pStyle w:val="ListParagraph"/>
        <w:rPr>
          <w:sz w:val="24"/>
          <w:szCs w:val="24"/>
          <w:lang w:val="en-US"/>
        </w:rPr>
      </w:pPr>
    </w:p>
    <w:p w14:paraId="5C426188" w14:textId="18CA5CB8" w:rsidR="00A207C1" w:rsidRDefault="00B5427D" w:rsidP="00C17DDB">
      <w:pPr>
        <w:pStyle w:val="ListParagraph"/>
        <w:numPr>
          <w:ilvl w:val="1"/>
          <w:numId w:val="48"/>
        </w:numPr>
        <w:rPr>
          <w:sz w:val="24"/>
          <w:szCs w:val="24"/>
          <w:lang w:val="en-US"/>
        </w:rPr>
      </w:pPr>
      <w:r w:rsidRPr="00B5427D">
        <w:rPr>
          <w:b/>
          <w:sz w:val="24"/>
          <w:szCs w:val="24"/>
          <w:lang w:val="en-US"/>
        </w:rPr>
        <w:t>If present</w:t>
      </w:r>
      <w:r>
        <w:rPr>
          <w:sz w:val="24"/>
          <w:szCs w:val="24"/>
          <w:lang w:val="en-US"/>
        </w:rPr>
        <w:t>, it will</w:t>
      </w:r>
      <w:r w:rsidR="00A207C1">
        <w:rPr>
          <w:sz w:val="24"/>
          <w:szCs w:val="24"/>
          <w:lang w:val="en-US"/>
        </w:rPr>
        <w:t xml:space="preserve"> </w:t>
      </w:r>
      <w:r>
        <w:rPr>
          <w:sz w:val="24"/>
          <w:szCs w:val="24"/>
          <w:lang w:val="en-US"/>
        </w:rPr>
        <w:t xml:space="preserve">happen to </w:t>
      </w:r>
      <w:r w:rsidR="00A207C1">
        <w:rPr>
          <w:sz w:val="24"/>
          <w:szCs w:val="24"/>
          <w:lang w:val="en-US"/>
        </w:rPr>
        <w:t xml:space="preserve">match the start time of the intersection period of the </w:t>
      </w:r>
      <w:r w:rsidR="00A207C1" w:rsidRPr="00B5427D">
        <w:rPr>
          <w:b/>
          <w:sz w:val="24"/>
          <w:szCs w:val="24"/>
          <w:lang w:val="en-US"/>
        </w:rPr>
        <w:t>evacuation event-of-interest</w:t>
      </w:r>
      <w:r>
        <w:rPr>
          <w:sz w:val="24"/>
          <w:szCs w:val="24"/>
          <w:lang w:val="en-US"/>
        </w:rPr>
        <w:t xml:space="preserve"> to the </w:t>
      </w:r>
      <w:r w:rsidRPr="00B5427D">
        <w:rPr>
          <w:b/>
          <w:sz w:val="24"/>
          <w:szCs w:val="24"/>
          <w:lang w:val="en-US"/>
        </w:rPr>
        <w:t>area-of-concern</w:t>
      </w:r>
      <w:r>
        <w:rPr>
          <w:sz w:val="24"/>
          <w:szCs w:val="24"/>
          <w:lang w:val="en-US"/>
        </w:rPr>
        <w:t xml:space="preserve"> simply because the agency is </w:t>
      </w:r>
      <w:r w:rsidRPr="00B5427D">
        <w:rPr>
          <w:b/>
          <w:sz w:val="24"/>
          <w:szCs w:val="24"/>
          <w:lang w:val="en-US"/>
        </w:rPr>
        <w:t>using</w:t>
      </w:r>
      <w:r>
        <w:rPr>
          <w:sz w:val="24"/>
          <w:szCs w:val="24"/>
          <w:lang w:val="en-US"/>
        </w:rPr>
        <w:t xml:space="preserve"> the published </w:t>
      </w:r>
      <w:r w:rsidR="00BD1B2D">
        <w:rPr>
          <w:sz w:val="24"/>
          <w:szCs w:val="24"/>
          <w:lang w:val="en-US"/>
        </w:rPr>
        <w:t>alert messag</w:t>
      </w:r>
      <w:r>
        <w:rPr>
          <w:sz w:val="24"/>
          <w:szCs w:val="24"/>
          <w:lang w:val="en-US"/>
        </w:rPr>
        <w:t xml:space="preserve">e to </w:t>
      </w:r>
      <w:r w:rsidRPr="00B5427D">
        <w:rPr>
          <w:b/>
          <w:sz w:val="24"/>
          <w:szCs w:val="24"/>
          <w:lang w:val="en-US"/>
        </w:rPr>
        <w:t>initiate</w:t>
      </w:r>
      <w:r>
        <w:rPr>
          <w:sz w:val="24"/>
          <w:szCs w:val="24"/>
          <w:lang w:val="en-US"/>
        </w:rPr>
        <w:t xml:space="preserve"> the </w:t>
      </w:r>
      <w:r w:rsidRPr="00B5427D">
        <w:rPr>
          <w:b/>
          <w:sz w:val="24"/>
          <w:szCs w:val="24"/>
          <w:lang w:val="en-US"/>
        </w:rPr>
        <w:t>evacuation event</w:t>
      </w:r>
      <w:r w:rsidR="00A207C1">
        <w:rPr>
          <w:sz w:val="24"/>
          <w:szCs w:val="24"/>
          <w:lang w:val="en-US"/>
        </w:rPr>
        <w:t>.</w:t>
      </w:r>
      <w:r>
        <w:rPr>
          <w:sz w:val="24"/>
          <w:szCs w:val="24"/>
          <w:lang w:val="en-US"/>
        </w:rPr>
        <w:t xml:space="preserve"> As it matches the publish time of the message, the &lt;</w:t>
      </w:r>
      <w:r w:rsidRPr="00B5427D">
        <w:rPr>
          <w:b/>
          <w:sz w:val="24"/>
          <w:szCs w:val="24"/>
          <w:lang w:val="en-US"/>
        </w:rPr>
        <w:t>onset</w:t>
      </w:r>
      <w:r>
        <w:rPr>
          <w:sz w:val="24"/>
          <w:szCs w:val="24"/>
          <w:lang w:val="en-US"/>
        </w:rPr>
        <w:t xml:space="preserve">&gt; element could be omitted from the </w:t>
      </w:r>
      <w:r w:rsidRPr="00B5427D">
        <w:rPr>
          <w:b/>
          <w:sz w:val="24"/>
          <w:szCs w:val="24"/>
          <w:lang w:val="en-US"/>
        </w:rPr>
        <w:t>CAP</w:t>
      </w:r>
      <w:r>
        <w:rPr>
          <w:sz w:val="24"/>
          <w:szCs w:val="24"/>
          <w:lang w:val="en-US"/>
        </w:rPr>
        <w:t xml:space="preserve"> message on the understanding that the immediate response to the message would already be for the audience to begin evacuating.</w:t>
      </w:r>
    </w:p>
    <w:p w14:paraId="00A3EEDA" w14:textId="77777777" w:rsidR="00A207C1" w:rsidRDefault="00A207C1" w:rsidP="00A207C1">
      <w:pPr>
        <w:pStyle w:val="ListParagraph"/>
        <w:ind w:left="1080"/>
        <w:rPr>
          <w:sz w:val="24"/>
          <w:szCs w:val="24"/>
          <w:lang w:val="en-US"/>
        </w:rPr>
      </w:pPr>
    </w:p>
    <w:p w14:paraId="6D23A3E6" w14:textId="4D574033" w:rsidR="0058095E" w:rsidRPr="00B5427D" w:rsidRDefault="00B5427D" w:rsidP="00C17DDB">
      <w:pPr>
        <w:pStyle w:val="ListParagraph"/>
        <w:numPr>
          <w:ilvl w:val="1"/>
          <w:numId w:val="48"/>
        </w:numPr>
      </w:pPr>
      <w:r w:rsidRPr="00B5427D">
        <w:rPr>
          <w:sz w:val="24"/>
          <w:szCs w:val="24"/>
        </w:rPr>
        <w:t xml:space="preserve">For </w:t>
      </w:r>
      <w:r w:rsidRPr="00B5427D">
        <w:rPr>
          <w:b/>
          <w:bCs/>
          <w:sz w:val="24"/>
          <w:szCs w:val="24"/>
        </w:rPr>
        <w:t>moving events</w:t>
      </w:r>
      <w:r>
        <w:rPr>
          <w:b/>
          <w:bCs/>
          <w:sz w:val="24"/>
          <w:szCs w:val="24"/>
        </w:rPr>
        <w:t xml:space="preserve"> - </w:t>
      </w:r>
      <w:r w:rsidRPr="00B5427D">
        <w:rPr>
          <w:sz w:val="24"/>
          <w:szCs w:val="24"/>
        </w:rPr>
        <w:t xml:space="preserve">though not </w:t>
      </w:r>
      <w:r w:rsidRPr="00B5427D">
        <w:rPr>
          <w:b/>
          <w:bCs/>
          <w:sz w:val="24"/>
          <w:szCs w:val="24"/>
        </w:rPr>
        <w:t>applicable</w:t>
      </w:r>
      <w:r w:rsidRPr="00B5427D">
        <w:rPr>
          <w:sz w:val="24"/>
          <w:szCs w:val="24"/>
        </w:rPr>
        <w:t xml:space="preserve"> to this </w:t>
      </w:r>
      <w:r w:rsidRPr="00B5427D">
        <w:rPr>
          <w:b/>
          <w:bCs/>
          <w:sz w:val="24"/>
          <w:szCs w:val="24"/>
        </w:rPr>
        <w:t>evacuation scenario</w:t>
      </w:r>
      <w:r>
        <w:rPr>
          <w:b/>
          <w:bCs/>
          <w:sz w:val="24"/>
          <w:szCs w:val="24"/>
        </w:rPr>
        <w:t xml:space="preserve"> - </w:t>
      </w:r>
      <w:r w:rsidRPr="00B5427D">
        <w:rPr>
          <w:sz w:val="24"/>
          <w:szCs w:val="24"/>
        </w:rPr>
        <w:t>the &lt;</w:t>
      </w:r>
      <w:r w:rsidRPr="00B5427D">
        <w:rPr>
          <w:b/>
          <w:sz w:val="24"/>
          <w:szCs w:val="24"/>
        </w:rPr>
        <w:t>onset</w:t>
      </w:r>
      <w:r w:rsidRPr="00B5427D">
        <w:rPr>
          <w:sz w:val="24"/>
          <w:szCs w:val="24"/>
        </w:rPr>
        <w:t xml:space="preserve">&gt; element may not be </w:t>
      </w:r>
      <w:r w:rsidRPr="00B5427D">
        <w:rPr>
          <w:b/>
          <w:bCs/>
          <w:sz w:val="24"/>
          <w:szCs w:val="24"/>
        </w:rPr>
        <w:t>meaningful</w:t>
      </w:r>
      <w:r w:rsidRPr="00B5427D">
        <w:rPr>
          <w:sz w:val="24"/>
          <w:szCs w:val="24"/>
        </w:rPr>
        <w:t xml:space="preserve"> for all locations within the </w:t>
      </w:r>
      <w:r w:rsidRPr="00B5427D">
        <w:rPr>
          <w:b/>
          <w:bCs/>
          <w:sz w:val="24"/>
          <w:szCs w:val="24"/>
        </w:rPr>
        <w:t>area of concern</w:t>
      </w:r>
      <w:r w:rsidRPr="00B5427D">
        <w:rPr>
          <w:sz w:val="24"/>
          <w:szCs w:val="24"/>
        </w:rPr>
        <w:t xml:space="preserve">. As a result, it is often </w:t>
      </w:r>
      <w:r w:rsidRPr="00B5427D">
        <w:rPr>
          <w:b/>
          <w:bCs/>
          <w:sz w:val="24"/>
          <w:szCs w:val="24"/>
        </w:rPr>
        <w:t>omitted</w:t>
      </w:r>
      <w:r w:rsidRPr="00B5427D">
        <w:rPr>
          <w:sz w:val="24"/>
          <w:szCs w:val="24"/>
        </w:rPr>
        <w:t xml:space="preserve"> in such cases.</w:t>
      </w:r>
      <w:r>
        <w:t xml:space="preserve"> </w:t>
      </w:r>
      <w:r w:rsidRPr="00B5427D">
        <w:rPr>
          <w:sz w:val="24"/>
          <w:szCs w:val="24"/>
        </w:rPr>
        <w:t xml:space="preserve">However, in the case of an </w:t>
      </w:r>
      <w:r w:rsidRPr="00B5427D">
        <w:rPr>
          <w:b/>
          <w:bCs/>
          <w:sz w:val="24"/>
          <w:szCs w:val="24"/>
        </w:rPr>
        <w:t>ordered evacuation</w:t>
      </w:r>
      <w:r>
        <w:rPr>
          <w:b/>
          <w:bCs/>
          <w:sz w:val="24"/>
          <w:szCs w:val="24"/>
        </w:rPr>
        <w:t xml:space="preserve"> - </w:t>
      </w:r>
      <w:r w:rsidRPr="00B5427D">
        <w:rPr>
          <w:sz w:val="24"/>
          <w:szCs w:val="24"/>
        </w:rPr>
        <w:t xml:space="preserve">where different </w:t>
      </w:r>
      <w:r w:rsidRPr="00B5427D">
        <w:rPr>
          <w:b/>
          <w:bCs/>
          <w:sz w:val="24"/>
          <w:szCs w:val="24"/>
        </w:rPr>
        <w:t>sections of town evacuate sequentially</w:t>
      </w:r>
      <w:r>
        <w:rPr>
          <w:b/>
          <w:bCs/>
          <w:sz w:val="24"/>
          <w:szCs w:val="24"/>
        </w:rPr>
        <w:t xml:space="preserve"> - </w:t>
      </w:r>
      <w:r w:rsidRPr="00B5427D">
        <w:rPr>
          <w:sz w:val="24"/>
          <w:szCs w:val="24"/>
        </w:rPr>
        <w:t>the &lt;</w:t>
      </w:r>
      <w:r w:rsidRPr="00B5427D">
        <w:rPr>
          <w:b/>
          <w:sz w:val="24"/>
          <w:szCs w:val="24"/>
        </w:rPr>
        <w:t>onset</w:t>
      </w:r>
      <w:r w:rsidRPr="00B5427D">
        <w:rPr>
          <w:sz w:val="24"/>
          <w:szCs w:val="24"/>
        </w:rPr>
        <w:t xml:space="preserve">&gt; element should reflect the </w:t>
      </w:r>
      <w:r w:rsidRPr="00B5427D">
        <w:rPr>
          <w:b/>
          <w:bCs/>
          <w:sz w:val="24"/>
          <w:szCs w:val="24"/>
        </w:rPr>
        <w:t>timi</w:t>
      </w:r>
      <w:r>
        <w:rPr>
          <w:b/>
          <w:bCs/>
          <w:sz w:val="24"/>
          <w:szCs w:val="24"/>
        </w:rPr>
        <w:t>ng of the first evacuation area</w:t>
      </w:r>
      <w:r w:rsidRPr="00B5427D">
        <w:rPr>
          <w:sz w:val="24"/>
          <w:szCs w:val="24"/>
        </w:rPr>
        <w:t xml:space="preserve">. </w:t>
      </w:r>
      <w:r>
        <w:rPr>
          <w:sz w:val="24"/>
          <w:szCs w:val="24"/>
        </w:rPr>
        <w:t>And then a</w:t>
      </w:r>
      <w:r w:rsidRPr="00B5427D">
        <w:rPr>
          <w:sz w:val="24"/>
          <w:szCs w:val="24"/>
        </w:rPr>
        <w:t>dditionally, the &lt;</w:t>
      </w:r>
      <w:r w:rsidRPr="00B5427D">
        <w:rPr>
          <w:b/>
          <w:sz w:val="24"/>
          <w:szCs w:val="24"/>
        </w:rPr>
        <w:t>discussion</w:t>
      </w:r>
      <w:r w:rsidRPr="00B5427D">
        <w:rPr>
          <w:sz w:val="24"/>
          <w:szCs w:val="24"/>
        </w:rPr>
        <w:t xml:space="preserve">&gt; element </w:t>
      </w:r>
      <w:r>
        <w:rPr>
          <w:sz w:val="24"/>
          <w:szCs w:val="24"/>
        </w:rPr>
        <w:t xml:space="preserve">would be </w:t>
      </w:r>
      <w:r w:rsidRPr="00B5427D">
        <w:rPr>
          <w:b/>
          <w:bCs/>
          <w:sz w:val="24"/>
          <w:szCs w:val="24"/>
        </w:rPr>
        <w:t>recommended</w:t>
      </w:r>
      <w:r w:rsidRPr="00B5427D">
        <w:rPr>
          <w:sz w:val="24"/>
          <w:szCs w:val="24"/>
        </w:rPr>
        <w:t xml:space="preserve"> as the appropriate place to </w:t>
      </w:r>
      <w:r w:rsidRPr="00B5427D">
        <w:rPr>
          <w:b/>
          <w:bCs/>
          <w:sz w:val="24"/>
          <w:szCs w:val="24"/>
        </w:rPr>
        <w:t>detail the evacuation sequence</w:t>
      </w:r>
      <w:r>
        <w:rPr>
          <w:b/>
          <w:bCs/>
          <w:sz w:val="24"/>
          <w:szCs w:val="24"/>
        </w:rPr>
        <w:t xml:space="preserve"> </w:t>
      </w:r>
      <w:r w:rsidRPr="00B5427D">
        <w:rPr>
          <w:bCs/>
          <w:sz w:val="24"/>
          <w:szCs w:val="24"/>
        </w:rPr>
        <w:t>for the remaining areas</w:t>
      </w:r>
      <w:r w:rsidRPr="00B5427D">
        <w:rPr>
          <w:sz w:val="24"/>
          <w:szCs w:val="24"/>
        </w:rPr>
        <w:t xml:space="preserve">, including the </w:t>
      </w:r>
      <w:r w:rsidRPr="00B5427D">
        <w:rPr>
          <w:b/>
          <w:bCs/>
          <w:sz w:val="24"/>
          <w:szCs w:val="24"/>
        </w:rPr>
        <w:t>specific timing</w:t>
      </w:r>
      <w:r>
        <w:rPr>
          <w:sz w:val="24"/>
          <w:szCs w:val="24"/>
        </w:rPr>
        <w:t xml:space="preserve"> for the other areas</w:t>
      </w:r>
      <w:r w:rsidRPr="00B5427D">
        <w:rPr>
          <w:sz w:val="24"/>
          <w:szCs w:val="24"/>
        </w:rPr>
        <w:t>.</w:t>
      </w:r>
    </w:p>
    <w:p w14:paraId="246A209B" w14:textId="77777777" w:rsidR="0058095E" w:rsidRPr="0058095E" w:rsidRDefault="0058095E" w:rsidP="0058095E">
      <w:pPr>
        <w:pStyle w:val="ListParagraph"/>
        <w:rPr>
          <w:sz w:val="24"/>
          <w:szCs w:val="24"/>
          <w:lang w:val="en-US"/>
        </w:rPr>
      </w:pPr>
    </w:p>
    <w:p w14:paraId="7EA3824B" w14:textId="05FC6BC5" w:rsidR="00556443" w:rsidRPr="00556443" w:rsidRDefault="00B5427D" w:rsidP="00C17DDB">
      <w:pPr>
        <w:pStyle w:val="ListParagraph"/>
        <w:numPr>
          <w:ilvl w:val="0"/>
          <w:numId w:val="48"/>
        </w:numPr>
        <w:rPr>
          <w:sz w:val="24"/>
          <w:szCs w:val="24"/>
          <w:lang w:val="en-US"/>
        </w:rPr>
      </w:pPr>
      <w:r w:rsidRPr="00B5427D">
        <w:rPr>
          <w:sz w:val="24"/>
          <w:szCs w:val="24"/>
        </w:rPr>
        <w:t>The &lt;</w:t>
      </w:r>
      <w:r w:rsidRPr="00B5427D">
        <w:rPr>
          <w:b/>
          <w:sz w:val="24"/>
          <w:szCs w:val="24"/>
        </w:rPr>
        <w:t>headline</w:t>
      </w:r>
      <w:r w:rsidRPr="00B5427D">
        <w:rPr>
          <w:sz w:val="24"/>
          <w:szCs w:val="24"/>
        </w:rPr>
        <w:t xml:space="preserve">&gt; element typically contains a </w:t>
      </w:r>
      <w:r w:rsidRPr="00B5427D">
        <w:rPr>
          <w:b/>
          <w:bCs/>
          <w:sz w:val="24"/>
          <w:szCs w:val="24"/>
        </w:rPr>
        <w:t>free-text headline</w:t>
      </w:r>
      <w:r w:rsidRPr="00B5427D">
        <w:rPr>
          <w:sz w:val="24"/>
          <w:szCs w:val="24"/>
        </w:rPr>
        <w:t xml:space="preserve"> that includes the </w:t>
      </w:r>
      <w:r w:rsidRPr="00B5427D">
        <w:rPr>
          <w:b/>
          <w:bCs/>
          <w:sz w:val="24"/>
          <w:szCs w:val="24"/>
        </w:rPr>
        <w:t>named alert</w:t>
      </w:r>
      <w:r>
        <w:rPr>
          <w:sz w:val="24"/>
          <w:szCs w:val="24"/>
        </w:rPr>
        <w:t xml:space="preserve"> within it (i.e.  </w:t>
      </w:r>
      <w:r w:rsidRPr="00133E41">
        <w:rPr>
          <w:sz w:val="24"/>
          <w:szCs w:val="24"/>
          <w:lang w:val="en-US"/>
        </w:rPr>
        <w:t>&lt;</w:t>
      </w:r>
      <w:r w:rsidRPr="000808C7">
        <w:rPr>
          <w:b/>
          <w:sz w:val="24"/>
          <w:szCs w:val="24"/>
          <w:lang w:val="en-US"/>
        </w:rPr>
        <w:t>headline</w:t>
      </w:r>
      <w:r w:rsidRPr="00133E41">
        <w:rPr>
          <w:sz w:val="24"/>
          <w:szCs w:val="24"/>
          <w:lang w:val="en-US"/>
        </w:rPr>
        <w:t>&gt;</w:t>
      </w:r>
      <w:r>
        <w:rPr>
          <w:b/>
          <w:sz w:val="24"/>
          <w:szCs w:val="24"/>
          <w:lang w:val="en-US"/>
        </w:rPr>
        <w:t>emergency evacuation order</w:t>
      </w:r>
      <w:r w:rsidRPr="00865CB3">
        <w:rPr>
          <w:b/>
          <w:sz w:val="24"/>
          <w:szCs w:val="24"/>
          <w:lang w:val="en-US"/>
        </w:rPr>
        <w:t xml:space="preserve"> in effect</w:t>
      </w:r>
      <w:r w:rsidRPr="00133E41">
        <w:rPr>
          <w:sz w:val="24"/>
          <w:szCs w:val="24"/>
          <w:lang w:val="en-US"/>
        </w:rPr>
        <w:t>&lt;</w:t>
      </w:r>
      <w:r>
        <w:rPr>
          <w:sz w:val="24"/>
          <w:szCs w:val="24"/>
          <w:lang w:val="en-US"/>
        </w:rPr>
        <w:t>/</w:t>
      </w:r>
      <w:r w:rsidRPr="000808C7">
        <w:rPr>
          <w:b/>
          <w:sz w:val="24"/>
          <w:szCs w:val="24"/>
          <w:lang w:val="en-US"/>
        </w:rPr>
        <w:t>headline</w:t>
      </w:r>
      <w:r w:rsidRPr="00133E41">
        <w:rPr>
          <w:sz w:val="24"/>
          <w:szCs w:val="24"/>
          <w:lang w:val="en-US"/>
        </w:rPr>
        <w:t>&gt;</w:t>
      </w:r>
      <w:r>
        <w:rPr>
          <w:sz w:val="24"/>
          <w:szCs w:val="24"/>
          <w:lang w:val="en-US"/>
        </w:rPr>
        <w:t>).</w:t>
      </w:r>
    </w:p>
    <w:p w14:paraId="7F923546" w14:textId="77777777" w:rsidR="00556443" w:rsidRPr="00556443" w:rsidRDefault="00556443" w:rsidP="00556443">
      <w:pPr>
        <w:pStyle w:val="ListParagraph"/>
        <w:rPr>
          <w:sz w:val="24"/>
          <w:szCs w:val="24"/>
          <w:lang w:val="en-US"/>
        </w:rPr>
      </w:pPr>
    </w:p>
    <w:p w14:paraId="7B1FE920" w14:textId="77777777" w:rsidR="00556443" w:rsidRDefault="00556443">
      <w:pPr>
        <w:rPr>
          <w:rFonts w:eastAsia="Times New Roman" w:cstheme="minorHAnsi"/>
          <w:bCs/>
          <w:iCs/>
          <w:color w:val="446CAA"/>
          <w:kern w:val="32"/>
          <w:sz w:val="32"/>
          <w:szCs w:val="36"/>
          <w:lang w:val="en-US"/>
        </w:rPr>
      </w:pPr>
      <w:r>
        <w:br w:type="page"/>
      </w:r>
    </w:p>
    <w:p w14:paraId="1BAABEB2" w14:textId="700882E7" w:rsidR="001C3BE6" w:rsidRPr="00571018" w:rsidRDefault="00654852" w:rsidP="001C3BE6">
      <w:pPr>
        <w:pStyle w:val="Heading3"/>
      </w:pPr>
      <w:bookmarkStart w:id="25" w:name="_Toc209523770"/>
      <w:r w:rsidRPr="00571018">
        <w:t>CAP Consum</w:t>
      </w:r>
      <w:r w:rsidR="00556443">
        <w:t>ing</w:t>
      </w:r>
      <w:r w:rsidRPr="00571018">
        <w:t xml:space="preserve"> </w:t>
      </w:r>
      <w:r w:rsidR="003B379E">
        <w:t>Process</w:t>
      </w:r>
      <w:bookmarkEnd w:id="25"/>
    </w:p>
    <w:p w14:paraId="6747189D" w14:textId="423A9D63" w:rsidR="00556443" w:rsidRDefault="003400B6" w:rsidP="00556443">
      <w:pPr>
        <w:rPr>
          <w:sz w:val="24"/>
          <w:szCs w:val="24"/>
          <w:lang w:val="en-US"/>
        </w:rPr>
      </w:pPr>
      <w:r w:rsidRPr="0058422C">
        <w:rPr>
          <w:b/>
          <w:sz w:val="24"/>
          <w:szCs w:val="24"/>
          <w:lang w:val="en-US"/>
        </w:rPr>
        <w:t>CAP subject-event:</w:t>
      </w:r>
      <w:r w:rsidRPr="0058422C">
        <w:rPr>
          <w:sz w:val="24"/>
          <w:szCs w:val="24"/>
          <w:lang w:val="en-US"/>
        </w:rPr>
        <w:t xml:space="preserve"> </w:t>
      </w:r>
      <w:r>
        <w:rPr>
          <w:sz w:val="24"/>
          <w:szCs w:val="24"/>
          <w:lang w:val="en-US"/>
        </w:rPr>
        <w:t>primary flash flood</w:t>
      </w:r>
      <w:r w:rsidR="007408BD">
        <w:rPr>
          <w:sz w:val="24"/>
          <w:szCs w:val="24"/>
          <w:lang w:val="en-US"/>
        </w:rPr>
        <w:t xml:space="preserve"> </w:t>
      </w:r>
      <w:r>
        <w:rPr>
          <w:sz w:val="24"/>
          <w:szCs w:val="24"/>
          <w:lang w:val="en-US"/>
        </w:rPr>
        <w:t>(simple</w:t>
      </w:r>
      <w:r w:rsidR="007408BD">
        <w:rPr>
          <w:sz w:val="24"/>
          <w:szCs w:val="24"/>
          <w:lang w:val="en-US"/>
        </w:rPr>
        <w:t xml:space="preserve"> process</w:t>
      </w:r>
      <w:r>
        <w:rPr>
          <w:sz w:val="24"/>
          <w:szCs w:val="24"/>
          <w:lang w:val="en-US"/>
        </w:rPr>
        <w:t>), primary flash flood with secondary flood (more advanced</w:t>
      </w:r>
      <w:r w:rsidR="007408BD">
        <w:rPr>
          <w:sz w:val="24"/>
          <w:szCs w:val="24"/>
          <w:lang w:val="en-US"/>
        </w:rPr>
        <w:t xml:space="preserve"> process</w:t>
      </w:r>
      <w:r>
        <w:rPr>
          <w:sz w:val="24"/>
          <w:szCs w:val="24"/>
          <w:lang w:val="en-US"/>
        </w:rPr>
        <w:t xml:space="preserve">),  primary evacuation with secondary </w:t>
      </w:r>
      <w:r w:rsidR="007408BD">
        <w:rPr>
          <w:sz w:val="24"/>
          <w:szCs w:val="24"/>
          <w:lang w:val="en-US"/>
        </w:rPr>
        <w:t xml:space="preserve">emergency, </w:t>
      </w:r>
      <w:r>
        <w:rPr>
          <w:sz w:val="24"/>
          <w:szCs w:val="24"/>
          <w:lang w:val="en-US"/>
        </w:rPr>
        <w:t>flash flood and secondary flood (</w:t>
      </w:r>
      <w:r w:rsidRPr="006378DB">
        <w:rPr>
          <w:sz w:val="24"/>
          <w:szCs w:val="24"/>
          <w:lang w:val="en-US"/>
        </w:rPr>
        <w:t>fully advanced</w:t>
      </w:r>
      <w:r w:rsidR="007408BD" w:rsidRPr="006378DB">
        <w:rPr>
          <w:sz w:val="24"/>
          <w:szCs w:val="24"/>
          <w:lang w:val="en-US"/>
        </w:rPr>
        <w:t xml:space="preserve"> process</w:t>
      </w:r>
      <w:r w:rsidRPr="006378DB">
        <w:rPr>
          <w:sz w:val="24"/>
          <w:szCs w:val="24"/>
          <w:lang w:val="en-US"/>
        </w:rPr>
        <w:t>)</w:t>
      </w:r>
      <w:r w:rsidRPr="006378DB">
        <w:rPr>
          <w:sz w:val="24"/>
          <w:szCs w:val="24"/>
          <w:lang w:val="en-US"/>
        </w:rPr>
        <w:br/>
      </w:r>
      <w:r w:rsidRPr="006378DB">
        <w:rPr>
          <w:b/>
          <w:sz w:val="24"/>
          <w:szCs w:val="24"/>
          <w:lang w:val="en-US"/>
        </w:rPr>
        <w:t xml:space="preserve">OASIS </w:t>
      </w:r>
      <w:r w:rsidRPr="006378DB">
        <w:rPr>
          <w:b/>
          <w:sz w:val="24"/>
        </w:rPr>
        <w:t xml:space="preserve">Open </w:t>
      </w:r>
      <w:r w:rsidRPr="006378DB">
        <w:rPr>
          <w:b/>
          <w:sz w:val="24"/>
          <w:szCs w:val="24"/>
          <w:lang w:val="en-US"/>
        </w:rPr>
        <w:t>Event Term:</w:t>
      </w:r>
      <w:r w:rsidRPr="006378DB">
        <w:rPr>
          <w:sz w:val="24"/>
          <w:szCs w:val="24"/>
          <w:lang w:val="en-US"/>
        </w:rPr>
        <w:t xml:space="preserve"> flash flood, flood, evacuation</w:t>
      </w:r>
      <w:r w:rsidR="007408BD" w:rsidRPr="006378DB">
        <w:rPr>
          <w:sz w:val="24"/>
          <w:szCs w:val="24"/>
          <w:lang w:val="en-US"/>
        </w:rPr>
        <w:t>, emergency</w:t>
      </w:r>
      <w:r w:rsidRPr="006378DB">
        <w:rPr>
          <w:sz w:val="24"/>
          <w:szCs w:val="24"/>
          <w:lang w:val="en-US"/>
        </w:rPr>
        <w:br/>
      </w:r>
      <w:r w:rsidRPr="006378DB">
        <w:rPr>
          <w:b/>
          <w:sz w:val="24"/>
          <w:szCs w:val="24"/>
          <w:lang w:val="en-US"/>
        </w:rPr>
        <w:t>OASIS</w:t>
      </w:r>
      <w:r w:rsidRPr="006378DB">
        <w:rPr>
          <w:b/>
          <w:sz w:val="24"/>
        </w:rPr>
        <w:t xml:space="preserve"> Open</w:t>
      </w:r>
      <w:r w:rsidRPr="006378DB">
        <w:rPr>
          <w:b/>
          <w:sz w:val="24"/>
          <w:szCs w:val="24"/>
          <w:lang w:val="en-US"/>
        </w:rPr>
        <w:t xml:space="preserve"> Event Term Code with CAP categories:</w:t>
      </w:r>
      <w:r w:rsidRPr="006378DB">
        <w:rPr>
          <w:sz w:val="24"/>
          <w:szCs w:val="24"/>
          <w:lang w:val="en-US"/>
        </w:rPr>
        <w:t xml:space="preserve"> flash flood (OET-080; Environmental, Safety), flood (OET-82; Environmental, Safety), evacuation (OET-XXX; Other)</w:t>
      </w:r>
      <w:r w:rsidR="007408BD" w:rsidRPr="006378DB">
        <w:rPr>
          <w:sz w:val="24"/>
          <w:szCs w:val="24"/>
          <w:lang w:val="en-US"/>
        </w:rPr>
        <w:t>, emergency (OET-XXX)</w:t>
      </w:r>
      <w:r w:rsidR="00556443" w:rsidRPr="0058422C">
        <w:rPr>
          <w:sz w:val="24"/>
          <w:szCs w:val="24"/>
          <w:lang w:val="en-US"/>
        </w:rPr>
        <w:br/>
      </w:r>
    </w:p>
    <w:p w14:paraId="2D882B28" w14:textId="488B74A2" w:rsidR="00556443" w:rsidRDefault="003400B6" w:rsidP="00556443">
      <w:pPr>
        <w:rPr>
          <w:sz w:val="24"/>
          <w:szCs w:val="24"/>
          <w:lang w:val="en-US"/>
        </w:rPr>
      </w:pPr>
      <w:r>
        <w:rPr>
          <w:b/>
          <w:sz w:val="24"/>
          <w:szCs w:val="24"/>
          <w:lang w:val="en-US"/>
        </w:rPr>
        <w:t xml:space="preserve">Simple Message </w:t>
      </w:r>
      <w:r w:rsidRPr="007D6D77">
        <w:rPr>
          <w:sz w:val="24"/>
          <w:szCs w:val="24"/>
          <w:lang w:val="en-US"/>
        </w:rPr>
        <w:t>(Event-based CAP elements):</w:t>
      </w:r>
    </w:p>
    <w:p w14:paraId="29064165" w14:textId="5C071E9B" w:rsidR="003400B6" w:rsidRDefault="003400B6" w:rsidP="00556443">
      <w:pPr>
        <w:rPr>
          <w:sz w:val="24"/>
          <w:szCs w:val="24"/>
          <w:lang w:val="en-US"/>
        </w:rPr>
      </w:pPr>
      <w:r>
        <w:rPr>
          <w:sz w:val="24"/>
          <w:szCs w:val="24"/>
          <w:lang w:val="en-US"/>
        </w:rPr>
        <w:t xml:space="preserve">Refer to the </w:t>
      </w:r>
      <w:r w:rsidRPr="003400B6">
        <w:rPr>
          <w:b/>
          <w:sz w:val="24"/>
          <w:szCs w:val="24"/>
          <w:lang w:val="en-US"/>
        </w:rPr>
        <w:t>Simple Message</w:t>
      </w:r>
      <w:r>
        <w:rPr>
          <w:sz w:val="24"/>
          <w:szCs w:val="24"/>
          <w:lang w:val="en-US"/>
        </w:rPr>
        <w:t xml:space="preserve"> as exampled in the </w:t>
      </w:r>
      <w:r w:rsidRPr="009C580E">
        <w:rPr>
          <w:b/>
          <w:sz w:val="24"/>
          <w:szCs w:val="24"/>
          <w:lang w:val="en-US"/>
        </w:rPr>
        <w:t xml:space="preserve">CAP Originating </w:t>
      </w:r>
      <w:r w:rsidR="003B379E">
        <w:rPr>
          <w:b/>
          <w:sz w:val="24"/>
          <w:szCs w:val="24"/>
          <w:lang w:val="en-US"/>
        </w:rPr>
        <w:t>Process</w:t>
      </w:r>
      <w:r>
        <w:rPr>
          <w:sz w:val="24"/>
          <w:szCs w:val="24"/>
          <w:lang w:val="en-US"/>
        </w:rPr>
        <w:t xml:space="preserve">. </w:t>
      </w:r>
    </w:p>
    <w:p w14:paraId="28C18104" w14:textId="77777777" w:rsidR="003400B6" w:rsidRDefault="003400B6" w:rsidP="00556443">
      <w:pPr>
        <w:rPr>
          <w:b/>
          <w:sz w:val="24"/>
          <w:szCs w:val="24"/>
          <w:lang w:val="en-US"/>
        </w:rPr>
      </w:pPr>
    </w:p>
    <w:p w14:paraId="49CE1CE2" w14:textId="22778220" w:rsidR="003400B6" w:rsidRDefault="003400B6" w:rsidP="00845C23">
      <w:pPr>
        <w:pStyle w:val="ListParagraph"/>
        <w:numPr>
          <w:ilvl w:val="0"/>
          <w:numId w:val="18"/>
        </w:numPr>
        <w:rPr>
          <w:sz w:val="24"/>
          <w:szCs w:val="24"/>
          <w:lang w:val="en-US"/>
        </w:rPr>
      </w:pPr>
      <w:r>
        <w:rPr>
          <w:sz w:val="24"/>
          <w:szCs w:val="24"/>
          <w:lang w:val="en-US"/>
        </w:rPr>
        <w:t>The &lt;</w:t>
      </w:r>
      <w:r w:rsidRPr="003400B6">
        <w:rPr>
          <w:b/>
          <w:sz w:val="24"/>
          <w:szCs w:val="24"/>
          <w:lang w:val="en-US"/>
        </w:rPr>
        <w:t>code</w:t>
      </w:r>
      <w:r>
        <w:rPr>
          <w:sz w:val="24"/>
          <w:szCs w:val="24"/>
          <w:lang w:val="en-US"/>
        </w:rPr>
        <w:t xml:space="preserve">&gt; element is a </w:t>
      </w:r>
      <w:r w:rsidRPr="003400B6">
        <w:rPr>
          <w:b/>
          <w:sz w:val="24"/>
          <w:szCs w:val="24"/>
          <w:lang w:val="en-US"/>
        </w:rPr>
        <w:t>courtesy</w:t>
      </w:r>
      <w:r>
        <w:rPr>
          <w:sz w:val="24"/>
          <w:szCs w:val="24"/>
          <w:lang w:val="en-US"/>
        </w:rPr>
        <w:t xml:space="preserve"> element for the consuming agent, declaring for the agent that the </w:t>
      </w:r>
      <w:r w:rsidRPr="003400B6">
        <w:rPr>
          <w:b/>
          <w:sz w:val="24"/>
          <w:szCs w:val="24"/>
          <w:lang w:val="en-US"/>
        </w:rPr>
        <w:t>CAP</w:t>
      </w:r>
      <w:r>
        <w:rPr>
          <w:sz w:val="24"/>
          <w:szCs w:val="24"/>
          <w:lang w:val="en-US"/>
        </w:rPr>
        <w:t xml:space="preserve"> message to follow includes </w:t>
      </w:r>
      <w:r w:rsidRPr="003400B6">
        <w:rPr>
          <w:b/>
          <w:sz w:val="24"/>
          <w:szCs w:val="24"/>
          <w:lang w:val="en-US"/>
        </w:rPr>
        <w:t>special handling</w:t>
      </w:r>
      <w:r>
        <w:rPr>
          <w:sz w:val="24"/>
          <w:szCs w:val="24"/>
          <w:lang w:val="en-US"/>
        </w:rPr>
        <w:t xml:space="preserve"> elements that </w:t>
      </w:r>
      <w:r w:rsidRPr="003400B6">
        <w:rPr>
          <w:b/>
          <w:sz w:val="24"/>
          <w:szCs w:val="24"/>
          <w:lang w:val="en-US"/>
        </w:rPr>
        <w:t>conform</w:t>
      </w:r>
      <w:r>
        <w:rPr>
          <w:sz w:val="24"/>
          <w:szCs w:val="24"/>
          <w:lang w:val="en-US"/>
        </w:rPr>
        <w:t xml:space="preserve"> to the </w:t>
      </w:r>
      <w:r w:rsidRPr="003400B6">
        <w:rPr>
          <w:b/>
          <w:sz w:val="24"/>
          <w:szCs w:val="24"/>
          <w:lang w:val="en-US"/>
        </w:rPr>
        <w:t>rules</w:t>
      </w:r>
      <w:r>
        <w:rPr>
          <w:sz w:val="24"/>
          <w:szCs w:val="24"/>
          <w:lang w:val="en-US"/>
        </w:rPr>
        <w:t xml:space="preserve"> of a specific </w:t>
      </w:r>
      <w:r w:rsidRPr="003400B6">
        <w:rPr>
          <w:b/>
          <w:sz w:val="24"/>
          <w:szCs w:val="24"/>
          <w:lang w:val="en-US"/>
        </w:rPr>
        <w:t>layer</w:t>
      </w:r>
      <w:r>
        <w:rPr>
          <w:sz w:val="24"/>
          <w:szCs w:val="24"/>
          <w:lang w:val="en-US"/>
        </w:rPr>
        <w:t xml:space="preserve"> or </w:t>
      </w:r>
      <w:r w:rsidRPr="003400B6">
        <w:rPr>
          <w:b/>
          <w:sz w:val="24"/>
          <w:szCs w:val="24"/>
          <w:lang w:val="en-US"/>
        </w:rPr>
        <w:t>profile</w:t>
      </w:r>
      <w:r>
        <w:rPr>
          <w:sz w:val="24"/>
          <w:szCs w:val="24"/>
          <w:lang w:val="en-US"/>
        </w:rPr>
        <w:t>. The &lt;</w:t>
      </w:r>
      <w:r w:rsidRPr="003400B6">
        <w:rPr>
          <w:b/>
          <w:sz w:val="24"/>
          <w:szCs w:val="24"/>
          <w:lang w:val="en-US"/>
        </w:rPr>
        <w:t>code</w:t>
      </w:r>
      <w:r>
        <w:rPr>
          <w:sz w:val="24"/>
          <w:szCs w:val="24"/>
          <w:lang w:val="en-US"/>
        </w:rPr>
        <w:t xml:space="preserve">&gt; element can be ignored by consuming </w:t>
      </w:r>
      <w:proofErr w:type="gramStart"/>
      <w:r>
        <w:rPr>
          <w:sz w:val="24"/>
          <w:szCs w:val="24"/>
          <w:lang w:val="en-US"/>
        </w:rPr>
        <w:t>agencies,</w:t>
      </w:r>
      <w:proofErr w:type="gramEnd"/>
      <w:r>
        <w:rPr>
          <w:sz w:val="24"/>
          <w:szCs w:val="24"/>
          <w:lang w:val="en-US"/>
        </w:rPr>
        <w:t xml:space="preserve"> however, consuming agencies that make use of them are able to realize the benefits they provide. Refer to the fully advanced message section below for details.</w:t>
      </w:r>
    </w:p>
    <w:p w14:paraId="054695AC" w14:textId="77777777" w:rsidR="003400B6" w:rsidRDefault="003400B6" w:rsidP="003400B6">
      <w:pPr>
        <w:pStyle w:val="ListParagraph"/>
        <w:ind w:left="360"/>
        <w:rPr>
          <w:sz w:val="24"/>
          <w:szCs w:val="24"/>
          <w:lang w:val="en-US"/>
        </w:rPr>
      </w:pPr>
    </w:p>
    <w:p w14:paraId="6FE26433" w14:textId="30CC321E" w:rsidR="003400B6" w:rsidRPr="003400B6" w:rsidRDefault="003400B6" w:rsidP="00845C23">
      <w:pPr>
        <w:pStyle w:val="ListParagraph"/>
        <w:numPr>
          <w:ilvl w:val="1"/>
          <w:numId w:val="18"/>
        </w:numPr>
        <w:rPr>
          <w:sz w:val="24"/>
          <w:szCs w:val="24"/>
          <w:lang w:val="en-US"/>
        </w:rPr>
      </w:pPr>
      <w:r>
        <w:rPr>
          <w:sz w:val="24"/>
          <w:szCs w:val="24"/>
          <w:lang w:val="en-US"/>
        </w:rPr>
        <w:t>Supplying the &lt;</w:t>
      </w:r>
      <w:r w:rsidRPr="003400B6">
        <w:rPr>
          <w:b/>
          <w:sz w:val="24"/>
          <w:szCs w:val="24"/>
          <w:lang w:val="en-US"/>
        </w:rPr>
        <w:t>code</w:t>
      </w:r>
      <w:r>
        <w:rPr>
          <w:sz w:val="24"/>
          <w:szCs w:val="24"/>
          <w:lang w:val="en-US"/>
        </w:rPr>
        <w:t>&gt; element is a simple messaging activity for originators while processing the &lt;</w:t>
      </w:r>
      <w:r w:rsidRPr="003400B6">
        <w:rPr>
          <w:b/>
          <w:sz w:val="24"/>
          <w:szCs w:val="24"/>
          <w:lang w:val="en-US"/>
        </w:rPr>
        <w:t>code</w:t>
      </w:r>
      <w:r w:rsidR="007408BD">
        <w:rPr>
          <w:sz w:val="24"/>
          <w:szCs w:val="24"/>
          <w:lang w:val="en-US"/>
        </w:rPr>
        <w:t xml:space="preserve">&gt; element is an </w:t>
      </w:r>
      <w:r>
        <w:rPr>
          <w:sz w:val="24"/>
          <w:szCs w:val="24"/>
          <w:lang w:val="en-US"/>
        </w:rPr>
        <w:t xml:space="preserve">advanced messaging activity for consumers. </w:t>
      </w:r>
    </w:p>
    <w:p w14:paraId="246A46AF" w14:textId="77777777" w:rsidR="003400B6" w:rsidRDefault="003400B6" w:rsidP="003400B6">
      <w:pPr>
        <w:pStyle w:val="ListParagraph"/>
        <w:ind w:left="360"/>
        <w:rPr>
          <w:sz w:val="24"/>
          <w:szCs w:val="24"/>
          <w:lang w:val="en-US"/>
        </w:rPr>
      </w:pPr>
    </w:p>
    <w:p w14:paraId="4F6104D5" w14:textId="77777777" w:rsidR="00E27BF7" w:rsidRDefault="0007503E" w:rsidP="00845C23">
      <w:pPr>
        <w:pStyle w:val="ListParagraph"/>
        <w:numPr>
          <w:ilvl w:val="0"/>
          <w:numId w:val="18"/>
        </w:numPr>
        <w:rPr>
          <w:sz w:val="24"/>
          <w:szCs w:val="24"/>
          <w:lang w:val="en-US"/>
        </w:rPr>
      </w:pPr>
      <w:r>
        <w:rPr>
          <w:sz w:val="24"/>
          <w:szCs w:val="24"/>
          <w:lang w:val="en-US"/>
        </w:rPr>
        <w:t>The &lt;</w:t>
      </w:r>
      <w:r w:rsidRPr="0007503E">
        <w:rPr>
          <w:b/>
          <w:sz w:val="24"/>
          <w:szCs w:val="24"/>
          <w:lang w:val="en-US"/>
        </w:rPr>
        <w:t>category</w:t>
      </w:r>
      <w:r>
        <w:rPr>
          <w:sz w:val="24"/>
          <w:szCs w:val="24"/>
          <w:lang w:val="en-US"/>
        </w:rPr>
        <w:t>&gt; element is a</w:t>
      </w:r>
      <w:r w:rsidR="001C3BE6" w:rsidRPr="001A5AD1">
        <w:rPr>
          <w:sz w:val="24"/>
          <w:szCs w:val="24"/>
          <w:lang w:val="en-US"/>
        </w:rPr>
        <w:t xml:space="preserve"> </w:t>
      </w:r>
      <w:r w:rsidR="00D61497">
        <w:rPr>
          <w:sz w:val="24"/>
          <w:szCs w:val="24"/>
          <w:lang w:val="en-US"/>
        </w:rPr>
        <w:t xml:space="preserve">multi-instanced </w:t>
      </w:r>
      <w:r w:rsidR="001A5AD1" w:rsidRPr="001A5AD1">
        <w:rPr>
          <w:sz w:val="24"/>
          <w:szCs w:val="24"/>
          <w:lang w:val="en-US"/>
        </w:rPr>
        <w:t>element</w:t>
      </w:r>
      <w:r w:rsidR="00654852">
        <w:rPr>
          <w:sz w:val="24"/>
          <w:szCs w:val="24"/>
          <w:lang w:val="en-US"/>
        </w:rPr>
        <w:t xml:space="preserve"> in CAP</w:t>
      </w:r>
      <w:r w:rsidR="007408BD">
        <w:rPr>
          <w:sz w:val="24"/>
          <w:szCs w:val="24"/>
          <w:lang w:val="en-US"/>
        </w:rPr>
        <w:t>,</w:t>
      </w:r>
      <w:r>
        <w:rPr>
          <w:sz w:val="24"/>
          <w:szCs w:val="24"/>
          <w:lang w:val="en-US"/>
        </w:rPr>
        <w:t xml:space="preserve"> and i</w:t>
      </w:r>
      <w:r w:rsidR="00654852">
        <w:rPr>
          <w:sz w:val="24"/>
          <w:szCs w:val="24"/>
          <w:lang w:val="en-US"/>
        </w:rPr>
        <w:t xml:space="preserve">n this </w:t>
      </w:r>
      <w:r w:rsidR="003400B6">
        <w:rPr>
          <w:sz w:val="24"/>
          <w:szCs w:val="24"/>
          <w:lang w:val="en-US"/>
        </w:rPr>
        <w:t xml:space="preserve">simple </w:t>
      </w:r>
      <w:r w:rsidR="007408BD">
        <w:rPr>
          <w:sz w:val="24"/>
          <w:szCs w:val="24"/>
          <w:lang w:val="en-US"/>
        </w:rPr>
        <w:t xml:space="preserve">baseline case </w:t>
      </w:r>
      <w:r w:rsidR="00654852">
        <w:rPr>
          <w:sz w:val="24"/>
          <w:szCs w:val="24"/>
          <w:lang w:val="en-US"/>
        </w:rPr>
        <w:t>example</w:t>
      </w:r>
      <w:r w:rsidR="000808C7">
        <w:rPr>
          <w:sz w:val="24"/>
          <w:szCs w:val="24"/>
          <w:lang w:val="en-US"/>
        </w:rPr>
        <w:t>, it has a</w:t>
      </w:r>
      <w:r w:rsidR="00571018" w:rsidRPr="00571018">
        <w:rPr>
          <w:sz w:val="24"/>
          <w:szCs w:val="24"/>
          <w:lang w:val="en-US"/>
        </w:rPr>
        <w:t xml:space="preserve"> multi-instance usage</w:t>
      </w:r>
      <w:r>
        <w:rPr>
          <w:sz w:val="24"/>
          <w:szCs w:val="24"/>
          <w:lang w:val="en-US"/>
        </w:rPr>
        <w:t>.</w:t>
      </w:r>
      <w:r w:rsidR="00571018" w:rsidRPr="00571018">
        <w:rPr>
          <w:sz w:val="24"/>
          <w:szCs w:val="24"/>
          <w:lang w:val="en-US"/>
        </w:rPr>
        <w:t xml:space="preserve"> </w:t>
      </w:r>
      <w:r w:rsidR="003400B6" w:rsidRPr="001A5AD1">
        <w:rPr>
          <w:sz w:val="24"/>
          <w:szCs w:val="24"/>
          <w:lang w:val="en-US"/>
        </w:rPr>
        <w:t xml:space="preserve">The two </w:t>
      </w:r>
      <w:r w:rsidR="003400B6" w:rsidRPr="003400B6">
        <w:rPr>
          <w:b/>
          <w:sz w:val="24"/>
          <w:szCs w:val="24"/>
          <w:lang w:val="en-US"/>
        </w:rPr>
        <w:t>CAP</w:t>
      </w:r>
      <w:r w:rsidR="003400B6">
        <w:rPr>
          <w:sz w:val="24"/>
          <w:szCs w:val="24"/>
          <w:lang w:val="en-US"/>
        </w:rPr>
        <w:t xml:space="preserve"> </w:t>
      </w:r>
      <w:r w:rsidR="003400B6" w:rsidRPr="001A5AD1">
        <w:rPr>
          <w:sz w:val="24"/>
          <w:szCs w:val="24"/>
          <w:lang w:val="en-US"/>
        </w:rPr>
        <w:t>&lt;</w:t>
      </w:r>
      <w:r w:rsidR="003400B6" w:rsidRPr="00654852">
        <w:rPr>
          <w:b/>
          <w:sz w:val="24"/>
          <w:szCs w:val="24"/>
          <w:lang w:val="en-US"/>
        </w:rPr>
        <w:t>category</w:t>
      </w:r>
      <w:r w:rsidR="003400B6" w:rsidRPr="001A5AD1">
        <w:rPr>
          <w:sz w:val="24"/>
          <w:szCs w:val="24"/>
          <w:lang w:val="en-US"/>
        </w:rPr>
        <w:t>&gt; element</w:t>
      </w:r>
      <w:r w:rsidR="003400B6">
        <w:rPr>
          <w:sz w:val="24"/>
          <w:szCs w:val="24"/>
          <w:lang w:val="en-US"/>
        </w:rPr>
        <w:t>s in this example</w:t>
      </w:r>
      <w:r w:rsidR="003400B6" w:rsidRPr="001A5AD1">
        <w:rPr>
          <w:sz w:val="24"/>
          <w:szCs w:val="24"/>
          <w:lang w:val="en-US"/>
        </w:rPr>
        <w:t xml:space="preserve"> are populated with “</w:t>
      </w:r>
      <w:r w:rsidR="003400B6" w:rsidRPr="003400B6">
        <w:rPr>
          <w:b/>
          <w:sz w:val="24"/>
          <w:szCs w:val="24"/>
          <w:lang w:val="en-US"/>
        </w:rPr>
        <w:t>Env</w:t>
      </w:r>
      <w:r w:rsidR="003400B6" w:rsidRPr="001A5AD1">
        <w:rPr>
          <w:sz w:val="24"/>
          <w:szCs w:val="24"/>
          <w:lang w:val="en-US"/>
        </w:rPr>
        <w:t>” and “</w:t>
      </w:r>
      <w:r w:rsidR="003400B6" w:rsidRPr="003400B6">
        <w:rPr>
          <w:b/>
          <w:sz w:val="24"/>
          <w:szCs w:val="24"/>
          <w:lang w:val="en-US"/>
        </w:rPr>
        <w:t>Safety</w:t>
      </w:r>
      <w:r w:rsidR="003400B6" w:rsidRPr="001A5AD1">
        <w:rPr>
          <w:sz w:val="24"/>
          <w:szCs w:val="24"/>
          <w:lang w:val="en-US"/>
        </w:rPr>
        <w:t>”</w:t>
      </w:r>
      <w:r w:rsidR="003400B6">
        <w:rPr>
          <w:sz w:val="24"/>
          <w:szCs w:val="24"/>
          <w:lang w:val="en-US"/>
        </w:rPr>
        <w:t>.</w:t>
      </w:r>
    </w:p>
    <w:p w14:paraId="2558ACBA" w14:textId="77777777" w:rsidR="00E27BF7" w:rsidRDefault="00E27BF7" w:rsidP="00E27BF7">
      <w:pPr>
        <w:pStyle w:val="ListParagraph"/>
        <w:ind w:left="360"/>
        <w:rPr>
          <w:sz w:val="24"/>
          <w:szCs w:val="24"/>
          <w:lang w:val="en-US"/>
        </w:rPr>
      </w:pPr>
    </w:p>
    <w:p w14:paraId="7E0EB508" w14:textId="298C52D0" w:rsidR="003400B6" w:rsidRDefault="00E27BF7" w:rsidP="00E27BF7">
      <w:pPr>
        <w:pStyle w:val="ListParagraph"/>
        <w:numPr>
          <w:ilvl w:val="1"/>
          <w:numId w:val="18"/>
        </w:numPr>
        <w:rPr>
          <w:sz w:val="24"/>
          <w:szCs w:val="24"/>
          <w:lang w:val="en-US"/>
        </w:rPr>
      </w:pPr>
      <w:r>
        <w:rPr>
          <w:sz w:val="24"/>
          <w:szCs w:val="24"/>
          <w:lang w:val="en-US"/>
        </w:rPr>
        <w:t>If &lt;category&gt; element filtering is deployed, t</w:t>
      </w:r>
      <w:r w:rsidR="00D61497">
        <w:rPr>
          <w:sz w:val="24"/>
          <w:szCs w:val="24"/>
          <w:lang w:val="en-US"/>
        </w:rPr>
        <w:t xml:space="preserve">he </w:t>
      </w:r>
      <w:r w:rsidR="00277DC3" w:rsidRPr="003400B6">
        <w:rPr>
          <w:b/>
          <w:sz w:val="24"/>
          <w:szCs w:val="24"/>
          <w:lang w:val="en-US"/>
        </w:rPr>
        <w:t>CAP</w:t>
      </w:r>
      <w:r w:rsidR="00277DC3">
        <w:rPr>
          <w:sz w:val="24"/>
          <w:szCs w:val="24"/>
          <w:lang w:val="en-US"/>
        </w:rPr>
        <w:t xml:space="preserve"> </w:t>
      </w:r>
      <w:r w:rsidR="00D61497">
        <w:rPr>
          <w:sz w:val="24"/>
          <w:szCs w:val="24"/>
          <w:lang w:val="en-US"/>
        </w:rPr>
        <w:t>consuming agent</w:t>
      </w:r>
      <w:r>
        <w:rPr>
          <w:sz w:val="24"/>
          <w:szCs w:val="24"/>
          <w:lang w:val="en-US"/>
        </w:rPr>
        <w:t xml:space="preserve"> is recommended to process the message further </w:t>
      </w:r>
      <w:r w:rsidR="00571018" w:rsidRPr="001A5AD1">
        <w:rPr>
          <w:sz w:val="24"/>
          <w:szCs w:val="24"/>
          <w:lang w:val="en-US"/>
        </w:rPr>
        <w:t xml:space="preserve">simply by </w:t>
      </w:r>
      <w:r w:rsidR="007408BD">
        <w:rPr>
          <w:sz w:val="24"/>
          <w:szCs w:val="24"/>
          <w:lang w:val="en-US"/>
        </w:rPr>
        <w:t xml:space="preserve">having at least one of </w:t>
      </w:r>
      <w:r w:rsidR="00571018" w:rsidRPr="001A5AD1">
        <w:rPr>
          <w:sz w:val="24"/>
          <w:szCs w:val="24"/>
          <w:lang w:val="en-US"/>
        </w:rPr>
        <w:t xml:space="preserve">the </w:t>
      </w:r>
      <w:r w:rsidR="00571018">
        <w:rPr>
          <w:sz w:val="24"/>
          <w:szCs w:val="24"/>
          <w:lang w:val="en-US"/>
        </w:rPr>
        <w:t>&lt;</w:t>
      </w:r>
      <w:r w:rsidR="00571018" w:rsidRPr="0007503E">
        <w:rPr>
          <w:b/>
          <w:sz w:val="24"/>
          <w:szCs w:val="24"/>
          <w:lang w:val="en-US"/>
        </w:rPr>
        <w:t>category</w:t>
      </w:r>
      <w:r w:rsidR="00571018">
        <w:rPr>
          <w:sz w:val="24"/>
          <w:szCs w:val="24"/>
          <w:lang w:val="en-US"/>
        </w:rPr>
        <w:t xml:space="preserve">&gt; </w:t>
      </w:r>
      <w:r w:rsidR="00571018" w:rsidRPr="001A5AD1">
        <w:rPr>
          <w:sz w:val="24"/>
          <w:szCs w:val="24"/>
          <w:lang w:val="en-US"/>
        </w:rPr>
        <w:t>values match one of the</w:t>
      </w:r>
      <w:r w:rsidR="003400B6">
        <w:rPr>
          <w:sz w:val="24"/>
          <w:szCs w:val="24"/>
          <w:lang w:val="en-US"/>
        </w:rPr>
        <w:t>ir</w:t>
      </w:r>
      <w:r w:rsidR="00571018" w:rsidRPr="001A5AD1">
        <w:rPr>
          <w:sz w:val="24"/>
          <w:szCs w:val="24"/>
          <w:lang w:val="en-US"/>
        </w:rPr>
        <w:t xml:space="preserve"> categories of interest</w:t>
      </w:r>
      <w:r w:rsidR="007408BD">
        <w:rPr>
          <w:sz w:val="24"/>
          <w:szCs w:val="24"/>
          <w:lang w:val="en-US"/>
        </w:rPr>
        <w:t>.</w:t>
      </w:r>
    </w:p>
    <w:p w14:paraId="3648CD4E" w14:textId="5F2B881A" w:rsidR="001A5AD1" w:rsidRPr="001A5AD1" w:rsidRDefault="001A5AD1" w:rsidP="003400B6">
      <w:pPr>
        <w:pStyle w:val="ListParagraph"/>
        <w:ind w:left="360"/>
        <w:rPr>
          <w:sz w:val="24"/>
          <w:szCs w:val="24"/>
          <w:lang w:val="en-US"/>
        </w:rPr>
      </w:pPr>
    </w:p>
    <w:p w14:paraId="2E21587B" w14:textId="0A3E79C5" w:rsidR="001C3BE6" w:rsidRPr="001A5AD1" w:rsidRDefault="003400B6" w:rsidP="00845C23">
      <w:pPr>
        <w:pStyle w:val="ListParagraph"/>
        <w:numPr>
          <w:ilvl w:val="1"/>
          <w:numId w:val="18"/>
        </w:numPr>
        <w:rPr>
          <w:sz w:val="24"/>
          <w:szCs w:val="24"/>
          <w:lang w:val="en-US"/>
        </w:rPr>
      </w:pPr>
      <w:r>
        <w:rPr>
          <w:sz w:val="24"/>
          <w:szCs w:val="24"/>
          <w:lang w:val="en-US"/>
        </w:rPr>
        <w:t xml:space="preserve">They could </w:t>
      </w:r>
      <w:r w:rsidR="00D61497" w:rsidRPr="003400B6">
        <w:rPr>
          <w:b/>
          <w:sz w:val="24"/>
          <w:szCs w:val="24"/>
          <w:lang w:val="en-US"/>
        </w:rPr>
        <w:t>filter</w:t>
      </w:r>
      <w:r w:rsidR="00D61497">
        <w:rPr>
          <w:sz w:val="24"/>
          <w:szCs w:val="24"/>
          <w:lang w:val="en-US"/>
        </w:rPr>
        <w:t xml:space="preserve"> this message </w:t>
      </w:r>
      <w:r w:rsidR="00571018">
        <w:rPr>
          <w:sz w:val="24"/>
          <w:szCs w:val="24"/>
          <w:lang w:val="en-US"/>
        </w:rPr>
        <w:t>for</w:t>
      </w:r>
      <w:r w:rsidR="00E27BF7">
        <w:rPr>
          <w:sz w:val="24"/>
          <w:szCs w:val="24"/>
          <w:lang w:val="en-US"/>
        </w:rPr>
        <w:t xml:space="preserve"> specific </w:t>
      </w:r>
      <w:r w:rsidR="00E27BF7" w:rsidRPr="00E27BF7">
        <w:rPr>
          <w:b/>
          <w:sz w:val="24"/>
          <w:szCs w:val="24"/>
          <w:lang w:val="en-US"/>
        </w:rPr>
        <w:t xml:space="preserve">CAP </w:t>
      </w:r>
      <w:proofErr w:type="gramStart"/>
      <w:r w:rsidR="00E27BF7" w:rsidRPr="00E27BF7">
        <w:rPr>
          <w:b/>
          <w:sz w:val="24"/>
          <w:szCs w:val="24"/>
          <w:lang w:val="en-US"/>
        </w:rPr>
        <w:t>category</w:t>
      </w:r>
      <w:r w:rsidR="00E27BF7">
        <w:rPr>
          <w:sz w:val="24"/>
          <w:szCs w:val="24"/>
          <w:lang w:val="en-US"/>
        </w:rPr>
        <w:t xml:space="preserve"> based</w:t>
      </w:r>
      <w:proofErr w:type="gramEnd"/>
      <w:r w:rsidR="00571018">
        <w:rPr>
          <w:sz w:val="24"/>
          <w:szCs w:val="24"/>
          <w:lang w:val="en-US"/>
        </w:rPr>
        <w:t xml:space="preserve"> </w:t>
      </w:r>
      <w:r w:rsidR="00571018" w:rsidRPr="003400B6">
        <w:rPr>
          <w:b/>
          <w:sz w:val="24"/>
          <w:szCs w:val="24"/>
          <w:lang w:val="en-US"/>
        </w:rPr>
        <w:t>processing</w:t>
      </w:r>
      <w:r>
        <w:rPr>
          <w:sz w:val="24"/>
          <w:szCs w:val="24"/>
          <w:lang w:val="en-US"/>
        </w:rPr>
        <w:t>, based</w:t>
      </w:r>
      <w:r w:rsidR="00556443">
        <w:rPr>
          <w:sz w:val="24"/>
          <w:szCs w:val="24"/>
          <w:lang w:val="en-US"/>
        </w:rPr>
        <w:t xml:space="preserve"> </w:t>
      </w:r>
      <w:r>
        <w:rPr>
          <w:sz w:val="24"/>
          <w:szCs w:val="24"/>
          <w:lang w:val="en-US"/>
        </w:rPr>
        <w:t xml:space="preserve">on one or </w:t>
      </w:r>
      <w:proofErr w:type="gramStart"/>
      <w:r>
        <w:rPr>
          <w:sz w:val="24"/>
          <w:szCs w:val="24"/>
          <w:lang w:val="en-US"/>
        </w:rPr>
        <w:t>all of</w:t>
      </w:r>
      <w:proofErr w:type="gramEnd"/>
      <w:r>
        <w:rPr>
          <w:sz w:val="24"/>
          <w:szCs w:val="24"/>
          <w:lang w:val="en-US"/>
        </w:rPr>
        <w:t xml:space="preserve"> the CAP </w:t>
      </w:r>
      <w:r w:rsidRPr="003400B6">
        <w:rPr>
          <w:b/>
          <w:sz w:val="24"/>
          <w:szCs w:val="24"/>
          <w:lang w:val="en-US"/>
        </w:rPr>
        <w:t>categories</w:t>
      </w:r>
      <w:r w:rsidR="00E27BF7">
        <w:rPr>
          <w:sz w:val="24"/>
          <w:szCs w:val="24"/>
          <w:lang w:val="en-US"/>
        </w:rPr>
        <w:t xml:space="preserve"> of interest that has a match.</w:t>
      </w:r>
    </w:p>
    <w:p w14:paraId="3A94E0C0" w14:textId="77777777" w:rsidR="001A5AD1" w:rsidRPr="001A5AD1" w:rsidRDefault="001A5AD1" w:rsidP="001A5AD1">
      <w:pPr>
        <w:pStyle w:val="ListParagraph"/>
        <w:ind w:left="1080"/>
        <w:rPr>
          <w:sz w:val="24"/>
          <w:szCs w:val="24"/>
          <w:lang w:val="en-US"/>
        </w:rPr>
      </w:pPr>
    </w:p>
    <w:p w14:paraId="7A006F91" w14:textId="44979E3F" w:rsidR="001A5AD1" w:rsidRPr="001A5AD1" w:rsidRDefault="003400B6" w:rsidP="00845C23">
      <w:pPr>
        <w:pStyle w:val="ListParagraph"/>
        <w:numPr>
          <w:ilvl w:val="1"/>
          <w:numId w:val="18"/>
        </w:numPr>
        <w:rPr>
          <w:sz w:val="24"/>
          <w:szCs w:val="24"/>
          <w:lang w:val="en-US"/>
        </w:rPr>
      </w:pPr>
      <w:r>
        <w:rPr>
          <w:sz w:val="24"/>
          <w:szCs w:val="24"/>
          <w:lang w:val="en-US"/>
        </w:rPr>
        <w:t xml:space="preserve">They could </w:t>
      </w:r>
      <w:r w:rsidR="00571018" w:rsidRPr="003400B6">
        <w:rPr>
          <w:b/>
          <w:sz w:val="24"/>
          <w:szCs w:val="24"/>
          <w:lang w:val="en-US"/>
        </w:rPr>
        <w:t>route</w:t>
      </w:r>
      <w:r w:rsidR="00571018">
        <w:rPr>
          <w:sz w:val="24"/>
          <w:szCs w:val="24"/>
          <w:lang w:val="en-US"/>
        </w:rPr>
        <w:t xml:space="preserve"> this message further</w:t>
      </w:r>
      <w:r w:rsidR="00D61497">
        <w:rPr>
          <w:sz w:val="24"/>
          <w:szCs w:val="24"/>
          <w:lang w:val="en-US"/>
        </w:rPr>
        <w:t xml:space="preserve"> </w:t>
      </w:r>
      <w:r w:rsidR="001C3BE6" w:rsidRPr="001A5AD1">
        <w:rPr>
          <w:sz w:val="24"/>
          <w:szCs w:val="24"/>
          <w:lang w:val="en-US"/>
        </w:rPr>
        <w:t>down</w:t>
      </w:r>
      <w:r w:rsidR="00571018">
        <w:rPr>
          <w:sz w:val="24"/>
          <w:szCs w:val="24"/>
          <w:lang w:val="en-US"/>
        </w:rPr>
        <w:t xml:space="preserve"> the </w:t>
      </w:r>
      <w:r w:rsidR="00571018" w:rsidRPr="003400B6">
        <w:rPr>
          <w:b/>
          <w:sz w:val="24"/>
          <w:szCs w:val="24"/>
          <w:lang w:val="en-US"/>
        </w:rPr>
        <w:t>path of distribution</w:t>
      </w:r>
      <w:r>
        <w:rPr>
          <w:sz w:val="24"/>
          <w:szCs w:val="24"/>
          <w:lang w:val="en-US"/>
        </w:rPr>
        <w:t xml:space="preserve">, based on one or </w:t>
      </w:r>
      <w:proofErr w:type="gramStart"/>
      <w:r>
        <w:rPr>
          <w:sz w:val="24"/>
          <w:szCs w:val="24"/>
          <w:lang w:val="en-US"/>
        </w:rPr>
        <w:t>all of</w:t>
      </w:r>
      <w:proofErr w:type="gramEnd"/>
      <w:r>
        <w:rPr>
          <w:sz w:val="24"/>
          <w:szCs w:val="24"/>
          <w:lang w:val="en-US"/>
        </w:rPr>
        <w:t xml:space="preserve"> the CAP </w:t>
      </w:r>
      <w:r w:rsidRPr="003400B6">
        <w:rPr>
          <w:b/>
          <w:sz w:val="24"/>
          <w:szCs w:val="24"/>
          <w:lang w:val="en-US"/>
        </w:rPr>
        <w:t>categories</w:t>
      </w:r>
      <w:r>
        <w:rPr>
          <w:sz w:val="24"/>
          <w:szCs w:val="24"/>
          <w:lang w:val="en-US"/>
        </w:rPr>
        <w:t xml:space="preserve"> of interest that has a match.</w:t>
      </w:r>
    </w:p>
    <w:p w14:paraId="61527CA3" w14:textId="77777777" w:rsidR="001A5AD1" w:rsidRPr="001A5AD1" w:rsidRDefault="001A5AD1" w:rsidP="001A5AD1">
      <w:pPr>
        <w:pStyle w:val="ListParagraph"/>
        <w:ind w:left="1080"/>
        <w:rPr>
          <w:sz w:val="24"/>
          <w:szCs w:val="24"/>
          <w:lang w:val="en-US"/>
        </w:rPr>
      </w:pPr>
    </w:p>
    <w:p w14:paraId="144954E9" w14:textId="1575F8DB" w:rsidR="001C3BE6" w:rsidRPr="001A5AD1" w:rsidRDefault="003400B6" w:rsidP="00845C23">
      <w:pPr>
        <w:pStyle w:val="ListParagraph"/>
        <w:numPr>
          <w:ilvl w:val="1"/>
          <w:numId w:val="18"/>
        </w:numPr>
        <w:rPr>
          <w:sz w:val="24"/>
          <w:szCs w:val="24"/>
          <w:lang w:val="en-US"/>
        </w:rPr>
      </w:pPr>
      <w:r>
        <w:rPr>
          <w:sz w:val="24"/>
          <w:szCs w:val="24"/>
          <w:lang w:val="en-US"/>
        </w:rPr>
        <w:t xml:space="preserve">They could </w:t>
      </w:r>
      <w:r w:rsidR="001C3BE6" w:rsidRPr="003400B6">
        <w:rPr>
          <w:b/>
          <w:sz w:val="24"/>
          <w:szCs w:val="24"/>
          <w:lang w:val="en-US"/>
        </w:rPr>
        <w:t>present</w:t>
      </w:r>
      <w:r w:rsidR="001C3BE6" w:rsidRPr="001A5AD1">
        <w:rPr>
          <w:sz w:val="24"/>
          <w:szCs w:val="24"/>
          <w:lang w:val="en-US"/>
        </w:rPr>
        <w:t xml:space="preserve"> the message (</w:t>
      </w:r>
      <w:r w:rsidR="001C3BE6" w:rsidRPr="003400B6">
        <w:rPr>
          <w:b/>
          <w:sz w:val="24"/>
          <w:szCs w:val="24"/>
          <w:lang w:val="en-US"/>
        </w:rPr>
        <w:t>reformatted</w:t>
      </w:r>
      <w:r w:rsidR="001C3BE6" w:rsidRPr="001A5AD1">
        <w:rPr>
          <w:sz w:val="24"/>
          <w:szCs w:val="24"/>
          <w:lang w:val="en-US"/>
        </w:rPr>
        <w:t xml:space="preserve"> for presentation) to an audience b</w:t>
      </w:r>
      <w:r w:rsidR="001A5AD1" w:rsidRPr="001A5AD1">
        <w:rPr>
          <w:sz w:val="24"/>
          <w:szCs w:val="24"/>
          <w:lang w:val="en-US"/>
        </w:rPr>
        <w:t xml:space="preserve">ased on any </w:t>
      </w:r>
      <w:r w:rsidR="0046451C">
        <w:rPr>
          <w:sz w:val="24"/>
          <w:szCs w:val="24"/>
          <w:lang w:val="en-US"/>
        </w:rPr>
        <w:t xml:space="preserve">consuming agency </w:t>
      </w:r>
      <w:r w:rsidR="001A5AD1" w:rsidRPr="003400B6">
        <w:rPr>
          <w:b/>
          <w:sz w:val="24"/>
          <w:szCs w:val="24"/>
          <w:lang w:val="en-US"/>
        </w:rPr>
        <w:t xml:space="preserve">special </w:t>
      </w:r>
      <w:r w:rsidR="00571018" w:rsidRPr="003400B6">
        <w:rPr>
          <w:b/>
          <w:sz w:val="24"/>
          <w:szCs w:val="24"/>
          <w:lang w:val="en-US"/>
        </w:rPr>
        <w:t>presentation</w:t>
      </w:r>
      <w:r w:rsidR="00571018">
        <w:rPr>
          <w:sz w:val="24"/>
          <w:szCs w:val="24"/>
          <w:lang w:val="en-US"/>
        </w:rPr>
        <w:t xml:space="preserve"> </w:t>
      </w:r>
      <w:r w:rsidR="001A5AD1" w:rsidRPr="001A5AD1">
        <w:rPr>
          <w:sz w:val="24"/>
          <w:szCs w:val="24"/>
          <w:lang w:val="en-US"/>
        </w:rPr>
        <w:t xml:space="preserve">rules </w:t>
      </w:r>
      <w:r>
        <w:rPr>
          <w:sz w:val="24"/>
          <w:szCs w:val="24"/>
          <w:lang w:val="en-US"/>
        </w:rPr>
        <w:t xml:space="preserve">they may have for </w:t>
      </w:r>
      <w:r w:rsidR="00556443">
        <w:rPr>
          <w:sz w:val="24"/>
          <w:szCs w:val="24"/>
          <w:lang w:val="en-US"/>
        </w:rPr>
        <w:t xml:space="preserve">one or more of </w:t>
      </w:r>
      <w:r w:rsidR="001A5AD1" w:rsidRPr="001A5AD1">
        <w:rPr>
          <w:sz w:val="24"/>
          <w:szCs w:val="24"/>
          <w:lang w:val="en-US"/>
        </w:rPr>
        <w:t>these</w:t>
      </w:r>
      <w:r w:rsidR="001C3BE6" w:rsidRPr="001A5AD1">
        <w:rPr>
          <w:sz w:val="24"/>
          <w:szCs w:val="24"/>
          <w:lang w:val="en-US"/>
        </w:rPr>
        <w:t xml:space="preserve"> </w:t>
      </w:r>
      <w:r w:rsidR="001140BE">
        <w:rPr>
          <w:sz w:val="24"/>
          <w:szCs w:val="24"/>
          <w:lang w:val="en-US"/>
        </w:rPr>
        <w:t>&lt;</w:t>
      </w:r>
      <w:r w:rsidR="001C3BE6" w:rsidRPr="001140BE">
        <w:rPr>
          <w:b/>
          <w:sz w:val="24"/>
          <w:szCs w:val="24"/>
          <w:lang w:val="en-US"/>
        </w:rPr>
        <w:t>c</w:t>
      </w:r>
      <w:r w:rsidR="001A5AD1" w:rsidRPr="001140BE">
        <w:rPr>
          <w:b/>
          <w:sz w:val="24"/>
          <w:szCs w:val="24"/>
          <w:lang w:val="en-US"/>
        </w:rPr>
        <w:t>ategor</w:t>
      </w:r>
      <w:r w:rsidR="001140BE" w:rsidRPr="001140BE">
        <w:rPr>
          <w:b/>
          <w:sz w:val="24"/>
          <w:szCs w:val="24"/>
          <w:lang w:val="en-US"/>
        </w:rPr>
        <w:t>y</w:t>
      </w:r>
      <w:r w:rsidR="001140BE">
        <w:rPr>
          <w:sz w:val="24"/>
          <w:szCs w:val="24"/>
          <w:lang w:val="en-US"/>
        </w:rPr>
        <w:t>&gt; values</w:t>
      </w:r>
      <w:r w:rsidR="001C3BE6" w:rsidRPr="001A5AD1">
        <w:rPr>
          <w:sz w:val="24"/>
          <w:szCs w:val="24"/>
          <w:lang w:val="en-US"/>
        </w:rPr>
        <w:t>.</w:t>
      </w:r>
    </w:p>
    <w:p w14:paraId="5C4B3B72" w14:textId="77777777" w:rsidR="001C3BE6" w:rsidRPr="001A5AD1" w:rsidRDefault="001C3BE6" w:rsidP="001C3BE6">
      <w:pPr>
        <w:pStyle w:val="ListParagraph"/>
        <w:ind w:left="360"/>
        <w:rPr>
          <w:sz w:val="24"/>
          <w:szCs w:val="24"/>
          <w:lang w:val="en-US"/>
        </w:rPr>
      </w:pPr>
    </w:p>
    <w:p w14:paraId="3C6FA465" w14:textId="5BC58EF3" w:rsidR="006F68C5" w:rsidRPr="003400B6" w:rsidRDefault="003400B6" w:rsidP="00845C23">
      <w:pPr>
        <w:pStyle w:val="ListParagraph"/>
        <w:numPr>
          <w:ilvl w:val="0"/>
          <w:numId w:val="18"/>
        </w:numPr>
      </w:pPr>
      <w:r w:rsidRPr="003400B6">
        <w:rPr>
          <w:sz w:val="24"/>
          <w:szCs w:val="24"/>
        </w:rPr>
        <w:t>The &lt;</w:t>
      </w:r>
      <w:r w:rsidRPr="003400B6">
        <w:rPr>
          <w:b/>
          <w:sz w:val="24"/>
          <w:szCs w:val="24"/>
        </w:rPr>
        <w:t>event</w:t>
      </w:r>
      <w:r w:rsidRPr="003400B6">
        <w:rPr>
          <w:sz w:val="24"/>
          <w:szCs w:val="24"/>
        </w:rPr>
        <w:t xml:space="preserve">&gt; element is populated with the value </w:t>
      </w:r>
      <w:r w:rsidRPr="003400B6">
        <w:rPr>
          <w:b/>
          <w:bCs/>
          <w:sz w:val="24"/>
          <w:szCs w:val="24"/>
        </w:rPr>
        <w:t>“flash flood”</w:t>
      </w:r>
      <w:r>
        <w:rPr>
          <w:b/>
          <w:bCs/>
          <w:sz w:val="24"/>
          <w:szCs w:val="24"/>
        </w:rPr>
        <w:t xml:space="preserve"> - </w:t>
      </w:r>
      <w:r w:rsidRPr="003400B6">
        <w:rPr>
          <w:sz w:val="24"/>
          <w:szCs w:val="24"/>
        </w:rPr>
        <w:t xml:space="preserve">a </w:t>
      </w:r>
      <w:r w:rsidRPr="003400B6">
        <w:rPr>
          <w:b/>
          <w:bCs/>
          <w:sz w:val="24"/>
          <w:szCs w:val="24"/>
        </w:rPr>
        <w:t>free-text element</w:t>
      </w:r>
      <w:r w:rsidRPr="003400B6">
        <w:rPr>
          <w:sz w:val="24"/>
          <w:szCs w:val="24"/>
        </w:rPr>
        <w:t xml:space="preserve"> </w:t>
      </w:r>
      <w:r>
        <w:rPr>
          <w:sz w:val="24"/>
          <w:szCs w:val="24"/>
        </w:rPr>
        <w:t xml:space="preserve">obtained </w:t>
      </w:r>
      <w:r w:rsidRPr="003400B6">
        <w:rPr>
          <w:sz w:val="24"/>
          <w:szCs w:val="24"/>
        </w:rPr>
        <w:t xml:space="preserve">from the </w:t>
      </w:r>
      <w:r w:rsidR="00E27BF7">
        <w:rPr>
          <w:b/>
          <w:bCs/>
          <w:sz w:val="24"/>
          <w:szCs w:val="24"/>
        </w:rPr>
        <w:t>event-</w:t>
      </w:r>
      <w:r w:rsidRPr="003400B6">
        <w:rPr>
          <w:b/>
          <w:bCs/>
          <w:sz w:val="24"/>
          <w:szCs w:val="24"/>
        </w:rPr>
        <w:t>type</w:t>
      </w:r>
      <w:r w:rsidR="00E27BF7">
        <w:rPr>
          <w:b/>
          <w:bCs/>
          <w:sz w:val="24"/>
          <w:szCs w:val="24"/>
        </w:rPr>
        <w:t xml:space="preserve"> </w:t>
      </w:r>
      <w:r w:rsidR="00E27BF7" w:rsidRPr="00E27BF7">
        <w:rPr>
          <w:bCs/>
          <w:sz w:val="24"/>
          <w:szCs w:val="24"/>
        </w:rPr>
        <w:t>on file with he originating agency</w:t>
      </w:r>
      <w:r w:rsidRPr="00E27BF7">
        <w:rPr>
          <w:sz w:val="24"/>
          <w:szCs w:val="24"/>
        </w:rPr>
        <w:t>.</w:t>
      </w:r>
      <w:r>
        <w:rPr>
          <w:sz w:val="24"/>
          <w:szCs w:val="24"/>
        </w:rPr>
        <w:t xml:space="preserve"> </w:t>
      </w:r>
      <w:r w:rsidRPr="003400B6">
        <w:rPr>
          <w:sz w:val="24"/>
          <w:szCs w:val="24"/>
        </w:rPr>
        <w:t xml:space="preserve">This value is </w:t>
      </w:r>
      <w:r w:rsidRPr="003400B6">
        <w:rPr>
          <w:b/>
          <w:bCs/>
          <w:sz w:val="24"/>
          <w:szCs w:val="24"/>
        </w:rPr>
        <w:t>intended for the audience</w:t>
      </w:r>
      <w:r w:rsidRPr="003400B6">
        <w:rPr>
          <w:sz w:val="24"/>
          <w:szCs w:val="24"/>
        </w:rPr>
        <w:t>, and the</w:t>
      </w:r>
      <w:r>
        <w:rPr>
          <w:sz w:val="24"/>
          <w:szCs w:val="24"/>
        </w:rPr>
        <w:t xml:space="preserve"> consuming</w:t>
      </w:r>
      <w:r w:rsidRPr="003400B6">
        <w:rPr>
          <w:sz w:val="24"/>
          <w:szCs w:val="24"/>
        </w:rPr>
        <w:t xml:space="preserve"> </w:t>
      </w:r>
      <w:r w:rsidRPr="003400B6">
        <w:rPr>
          <w:b/>
          <w:bCs/>
          <w:sz w:val="24"/>
          <w:szCs w:val="24"/>
        </w:rPr>
        <w:t>agent’s role</w:t>
      </w:r>
      <w:r w:rsidRPr="003400B6">
        <w:rPr>
          <w:sz w:val="24"/>
          <w:szCs w:val="24"/>
        </w:rPr>
        <w:t xml:space="preserve"> is simply to </w:t>
      </w:r>
      <w:r w:rsidRPr="003400B6">
        <w:rPr>
          <w:b/>
          <w:bCs/>
          <w:sz w:val="24"/>
          <w:szCs w:val="24"/>
        </w:rPr>
        <w:t>pass it through</w:t>
      </w:r>
      <w:r w:rsidRPr="003400B6">
        <w:rPr>
          <w:sz w:val="24"/>
          <w:szCs w:val="24"/>
        </w:rPr>
        <w:t xml:space="preserve"> and </w:t>
      </w:r>
      <w:r w:rsidRPr="003400B6">
        <w:rPr>
          <w:b/>
          <w:bCs/>
          <w:sz w:val="24"/>
          <w:szCs w:val="24"/>
        </w:rPr>
        <w:t>present it</w:t>
      </w:r>
      <w:r w:rsidRPr="003400B6">
        <w:rPr>
          <w:sz w:val="24"/>
          <w:szCs w:val="24"/>
        </w:rPr>
        <w:t xml:space="preserve"> without modification.</w:t>
      </w:r>
    </w:p>
    <w:p w14:paraId="1562D179" w14:textId="77777777" w:rsidR="006F68C5" w:rsidRDefault="006F68C5" w:rsidP="006F68C5">
      <w:pPr>
        <w:pStyle w:val="ListParagraph"/>
        <w:ind w:left="1080"/>
        <w:rPr>
          <w:sz w:val="24"/>
          <w:szCs w:val="24"/>
          <w:lang w:val="en-US"/>
        </w:rPr>
      </w:pPr>
    </w:p>
    <w:p w14:paraId="75F68100" w14:textId="310F4922" w:rsidR="006F68C5" w:rsidRPr="003400B6" w:rsidRDefault="00853647" w:rsidP="00845C23">
      <w:pPr>
        <w:pStyle w:val="ListParagraph"/>
        <w:numPr>
          <w:ilvl w:val="1"/>
          <w:numId w:val="18"/>
        </w:numPr>
        <w:rPr>
          <w:sz w:val="24"/>
          <w:szCs w:val="24"/>
          <w:lang w:val="en-US"/>
        </w:rPr>
      </w:pPr>
      <w:r w:rsidRPr="00853647">
        <w:rPr>
          <w:sz w:val="24"/>
          <w:szCs w:val="24"/>
        </w:rPr>
        <w:t xml:space="preserve">The </w:t>
      </w:r>
      <w:r w:rsidR="003400B6" w:rsidRPr="003400B6">
        <w:rPr>
          <w:b/>
          <w:sz w:val="24"/>
          <w:szCs w:val="24"/>
        </w:rPr>
        <w:t>OASIS Open</w:t>
      </w:r>
      <w:r>
        <w:rPr>
          <w:b/>
          <w:sz w:val="24"/>
          <w:szCs w:val="24"/>
        </w:rPr>
        <w:t xml:space="preserve"> EMTC</w:t>
      </w:r>
      <w:r w:rsidR="003400B6" w:rsidRPr="003400B6">
        <w:rPr>
          <w:sz w:val="24"/>
          <w:szCs w:val="24"/>
        </w:rPr>
        <w:t xml:space="preserve"> </w:t>
      </w:r>
      <w:r w:rsidR="003400B6" w:rsidRPr="003400B6">
        <w:rPr>
          <w:b/>
          <w:bCs/>
          <w:sz w:val="24"/>
          <w:szCs w:val="24"/>
        </w:rPr>
        <w:t>recommends</w:t>
      </w:r>
      <w:r w:rsidR="003400B6" w:rsidRPr="003400B6">
        <w:rPr>
          <w:sz w:val="24"/>
          <w:szCs w:val="24"/>
        </w:rPr>
        <w:t xml:space="preserve"> that agents </w:t>
      </w:r>
      <w:r w:rsidR="003400B6" w:rsidRPr="003400B6">
        <w:rPr>
          <w:b/>
          <w:bCs/>
          <w:sz w:val="24"/>
          <w:szCs w:val="24"/>
        </w:rPr>
        <w:t>do not filter or route</w:t>
      </w:r>
      <w:r w:rsidR="003400B6" w:rsidRPr="003400B6">
        <w:rPr>
          <w:sz w:val="24"/>
          <w:szCs w:val="24"/>
        </w:rPr>
        <w:t xml:space="preserve"> the CAP message based on the &lt;</w:t>
      </w:r>
      <w:r w:rsidR="003400B6" w:rsidRPr="003400B6">
        <w:rPr>
          <w:b/>
          <w:sz w:val="24"/>
          <w:szCs w:val="24"/>
        </w:rPr>
        <w:t>event</w:t>
      </w:r>
      <w:r w:rsidR="003400B6" w:rsidRPr="003400B6">
        <w:rPr>
          <w:sz w:val="24"/>
          <w:szCs w:val="24"/>
        </w:rPr>
        <w:t xml:space="preserve">&gt; element. This element is a </w:t>
      </w:r>
      <w:r w:rsidR="003400B6" w:rsidRPr="003400B6">
        <w:rPr>
          <w:b/>
          <w:bCs/>
          <w:sz w:val="24"/>
          <w:szCs w:val="24"/>
        </w:rPr>
        <w:t>free-form, audience-based display element</w:t>
      </w:r>
      <w:r w:rsidR="003400B6" w:rsidRPr="003400B6">
        <w:rPr>
          <w:sz w:val="24"/>
          <w:szCs w:val="24"/>
        </w:rPr>
        <w:t xml:space="preserve"> and is </w:t>
      </w:r>
      <w:r w:rsidR="003400B6" w:rsidRPr="003400B6">
        <w:rPr>
          <w:b/>
          <w:bCs/>
          <w:sz w:val="24"/>
          <w:szCs w:val="24"/>
        </w:rPr>
        <w:t>not guaranteed</w:t>
      </w:r>
      <w:r w:rsidR="003400B6" w:rsidRPr="003400B6">
        <w:rPr>
          <w:sz w:val="24"/>
          <w:szCs w:val="24"/>
        </w:rPr>
        <w:t xml:space="preserve"> to adhere to a </w:t>
      </w:r>
      <w:r w:rsidR="003400B6" w:rsidRPr="003400B6">
        <w:rPr>
          <w:b/>
          <w:bCs/>
          <w:sz w:val="24"/>
          <w:szCs w:val="24"/>
        </w:rPr>
        <w:t xml:space="preserve">standardized </w:t>
      </w:r>
      <w:r w:rsidR="00E27BF7">
        <w:rPr>
          <w:b/>
          <w:bCs/>
          <w:sz w:val="24"/>
          <w:szCs w:val="24"/>
        </w:rPr>
        <w:t>set of values</w:t>
      </w:r>
      <w:r w:rsidR="003400B6" w:rsidRPr="003400B6">
        <w:rPr>
          <w:sz w:val="24"/>
          <w:szCs w:val="24"/>
        </w:rPr>
        <w:t xml:space="preserve">. </w:t>
      </w:r>
    </w:p>
    <w:p w14:paraId="7600BDFD" w14:textId="77777777" w:rsidR="003400B6" w:rsidRPr="003400B6" w:rsidRDefault="003400B6" w:rsidP="003400B6">
      <w:pPr>
        <w:pStyle w:val="ListParagraph"/>
        <w:ind w:left="1080"/>
        <w:rPr>
          <w:sz w:val="24"/>
          <w:szCs w:val="24"/>
          <w:lang w:val="en-US"/>
        </w:rPr>
      </w:pPr>
    </w:p>
    <w:p w14:paraId="0F75D737" w14:textId="63E66848" w:rsidR="0046451C" w:rsidRPr="003400B6" w:rsidRDefault="00853647" w:rsidP="00845C23">
      <w:pPr>
        <w:pStyle w:val="ListParagraph"/>
        <w:numPr>
          <w:ilvl w:val="1"/>
          <w:numId w:val="18"/>
        </w:numPr>
      </w:pPr>
      <w:r w:rsidRPr="00853647">
        <w:rPr>
          <w:sz w:val="24"/>
          <w:szCs w:val="24"/>
        </w:rPr>
        <w:t xml:space="preserve">The </w:t>
      </w:r>
      <w:r w:rsidR="003400B6" w:rsidRPr="003400B6">
        <w:rPr>
          <w:b/>
          <w:sz w:val="24"/>
          <w:szCs w:val="24"/>
        </w:rPr>
        <w:t>OASIS Ope</w:t>
      </w:r>
      <w:r>
        <w:rPr>
          <w:b/>
          <w:sz w:val="24"/>
          <w:szCs w:val="24"/>
        </w:rPr>
        <w:t>n EMTC</w:t>
      </w:r>
      <w:r w:rsidR="003400B6" w:rsidRPr="003400B6">
        <w:rPr>
          <w:sz w:val="24"/>
          <w:szCs w:val="24"/>
        </w:rPr>
        <w:t xml:space="preserve"> </w:t>
      </w:r>
      <w:r w:rsidR="003400B6" w:rsidRPr="003400B6">
        <w:rPr>
          <w:b/>
          <w:bCs/>
          <w:sz w:val="24"/>
          <w:szCs w:val="24"/>
        </w:rPr>
        <w:t>recommends</w:t>
      </w:r>
      <w:r w:rsidR="003400B6" w:rsidRPr="003400B6">
        <w:rPr>
          <w:sz w:val="24"/>
          <w:szCs w:val="24"/>
        </w:rPr>
        <w:t xml:space="preserve"> presenting the &lt;</w:t>
      </w:r>
      <w:r w:rsidR="003400B6" w:rsidRPr="003400B6">
        <w:rPr>
          <w:b/>
          <w:sz w:val="24"/>
          <w:szCs w:val="24"/>
        </w:rPr>
        <w:t>event</w:t>
      </w:r>
      <w:r w:rsidR="003400B6" w:rsidRPr="003400B6">
        <w:rPr>
          <w:sz w:val="24"/>
          <w:szCs w:val="24"/>
        </w:rPr>
        <w:t xml:space="preserve">&gt; element </w:t>
      </w:r>
      <w:r w:rsidR="003400B6" w:rsidRPr="003400B6">
        <w:rPr>
          <w:b/>
          <w:bCs/>
          <w:sz w:val="24"/>
          <w:szCs w:val="24"/>
        </w:rPr>
        <w:t>as is</w:t>
      </w:r>
      <w:r w:rsidR="003400B6">
        <w:rPr>
          <w:sz w:val="24"/>
          <w:szCs w:val="24"/>
        </w:rPr>
        <w:t>, without modification</w:t>
      </w:r>
      <w:r w:rsidR="003400B6" w:rsidRPr="003400B6">
        <w:rPr>
          <w:sz w:val="24"/>
          <w:szCs w:val="24"/>
        </w:rPr>
        <w:t xml:space="preserve">, while optionally including a </w:t>
      </w:r>
      <w:r w:rsidR="003400B6" w:rsidRPr="003400B6">
        <w:rPr>
          <w:b/>
          <w:bCs/>
          <w:sz w:val="24"/>
          <w:szCs w:val="24"/>
        </w:rPr>
        <w:t xml:space="preserve">lead-in </w:t>
      </w:r>
      <w:r w:rsidR="003400B6">
        <w:rPr>
          <w:b/>
          <w:bCs/>
          <w:sz w:val="24"/>
          <w:szCs w:val="24"/>
        </w:rPr>
        <w:t xml:space="preserve">text </w:t>
      </w:r>
      <w:r w:rsidR="003400B6" w:rsidRPr="003400B6">
        <w:rPr>
          <w:b/>
          <w:bCs/>
          <w:sz w:val="24"/>
          <w:szCs w:val="24"/>
        </w:rPr>
        <w:t>snippet</w:t>
      </w:r>
      <w:r w:rsidR="003400B6" w:rsidRPr="003400B6">
        <w:rPr>
          <w:sz w:val="24"/>
          <w:szCs w:val="24"/>
        </w:rPr>
        <w:t xml:space="preserve"> such as: </w:t>
      </w:r>
      <w:r w:rsidR="003400B6" w:rsidRPr="003400B6">
        <w:rPr>
          <w:b/>
          <w:bCs/>
          <w:sz w:val="24"/>
          <w:szCs w:val="24"/>
        </w:rPr>
        <w:t>“Event type:</w:t>
      </w:r>
      <w:r w:rsidR="003400B6">
        <w:rPr>
          <w:b/>
          <w:bCs/>
          <w:sz w:val="24"/>
          <w:szCs w:val="24"/>
        </w:rPr>
        <w:t xml:space="preserve">” </w:t>
      </w:r>
      <w:r w:rsidR="003400B6" w:rsidRPr="003400B6">
        <w:rPr>
          <w:bCs/>
          <w:sz w:val="24"/>
          <w:szCs w:val="24"/>
        </w:rPr>
        <w:t xml:space="preserve">leading to </w:t>
      </w:r>
      <w:r w:rsidR="003400B6">
        <w:rPr>
          <w:b/>
          <w:bCs/>
          <w:sz w:val="24"/>
          <w:szCs w:val="24"/>
        </w:rPr>
        <w:t xml:space="preserve">“Event type: </w:t>
      </w:r>
      <w:r w:rsidR="003400B6" w:rsidRPr="003400B6">
        <w:rPr>
          <w:b/>
          <w:bCs/>
          <w:sz w:val="24"/>
          <w:szCs w:val="24"/>
        </w:rPr>
        <w:t xml:space="preserve"> flash flood.” </w:t>
      </w:r>
      <w:r w:rsidR="003400B6" w:rsidRPr="003400B6">
        <w:rPr>
          <w:sz w:val="24"/>
          <w:szCs w:val="24"/>
        </w:rPr>
        <w:t xml:space="preserve">From the </w:t>
      </w:r>
      <w:r w:rsidR="003400B6" w:rsidRPr="003400B6">
        <w:rPr>
          <w:b/>
          <w:bCs/>
          <w:sz w:val="24"/>
          <w:szCs w:val="24"/>
        </w:rPr>
        <w:t>CAP standard perspective</w:t>
      </w:r>
      <w:r w:rsidR="003400B6" w:rsidRPr="003400B6">
        <w:rPr>
          <w:sz w:val="24"/>
          <w:szCs w:val="24"/>
        </w:rPr>
        <w:t xml:space="preserve">, this information aims to </w:t>
      </w:r>
      <w:r w:rsidR="003400B6" w:rsidRPr="003400B6">
        <w:rPr>
          <w:b/>
          <w:bCs/>
          <w:sz w:val="24"/>
          <w:szCs w:val="24"/>
        </w:rPr>
        <w:t>identify the event</w:t>
      </w:r>
      <w:r w:rsidR="00E27BF7">
        <w:rPr>
          <w:b/>
          <w:bCs/>
          <w:sz w:val="24"/>
          <w:szCs w:val="24"/>
        </w:rPr>
        <w:t>-</w:t>
      </w:r>
      <w:r w:rsidR="003400B6" w:rsidRPr="003400B6">
        <w:rPr>
          <w:b/>
          <w:bCs/>
          <w:sz w:val="24"/>
          <w:szCs w:val="24"/>
        </w:rPr>
        <w:t>type</w:t>
      </w:r>
      <w:r w:rsidR="003400B6" w:rsidRPr="003400B6">
        <w:rPr>
          <w:sz w:val="24"/>
          <w:szCs w:val="24"/>
        </w:rPr>
        <w:t xml:space="preserve">, rather than describe the </w:t>
      </w:r>
      <w:r w:rsidR="003400B6" w:rsidRPr="003400B6">
        <w:rPr>
          <w:b/>
          <w:bCs/>
          <w:sz w:val="24"/>
          <w:szCs w:val="24"/>
        </w:rPr>
        <w:t>specific occurrence of the event</w:t>
      </w:r>
      <w:r w:rsidR="003400B6" w:rsidRPr="00556443">
        <w:rPr>
          <w:sz w:val="24"/>
          <w:szCs w:val="24"/>
          <w:lang w:val="en-US"/>
        </w:rPr>
        <w:t xml:space="preserve"> </w:t>
      </w:r>
      <w:r w:rsidR="003400B6">
        <w:rPr>
          <w:rStyle w:val="FootnoteReference"/>
          <w:sz w:val="24"/>
          <w:szCs w:val="24"/>
          <w:lang w:val="en-US"/>
        </w:rPr>
        <w:footnoteReference w:id="106"/>
      </w:r>
      <w:r w:rsidR="003400B6" w:rsidRPr="003400B6">
        <w:rPr>
          <w:sz w:val="24"/>
          <w:szCs w:val="24"/>
        </w:rPr>
        <w:t>.</w:t>
      </w:r>
    </w:p>
    <w:p w14:paraId="5534EC59" w14:textId="77777777" w:rsidR="0046451C" w:rsidRPr="0046451C" w:rsidRDefault="0046451C" w:rsidP="0046451C">
      <w:pPr>
        <w:pStyle w:val="ListParagraph"/>
        <w:rPr>
          <w:sz w:val="24"/>
          <w:szCs w:val="24"/>
          <w:lang w:val="en-US"/>
        </w:rPr>
      </w:pPr>
    </w:p>
    <w:p w14:paraId="4D346539" w14:textId="563E0BD7" w:rsidR="001C3BE6" w:rsidRPr="003400B6" w:rsidRDefault="003400B6" w:rsidP="00845C23">
      <w:pPr>
        <w:pStyle w:val="ListParagraph"/>
        <w:numPr>
          <w:ilvl w:val="2"/>
          <w:numId w:val="18"/>
        </w:numPr>
      </w:pPr>
      <w:r w:rsidRPr="003400B6">
        <w:rPr>
          <w:sz w:val="24"/>
          <w:szCs w:val="24"/>
        </w:rPr>
        <w:t xml:space="preserve">If the </w:t>
      </w:r>
      <w:r w:rsidR="00E27BF7">
        <w:rPr>
          <w:sz w:val="24"/>
          <w:szCs w:val="24"/>
        </w:rPr>
        <w:t xml:space="preserve">&lt;event&gt; element were to contain something like </w:t>
      </w:r>
      <w:r w:rsidRPr="003400B6">
        <w:rPr>
          <w:b/>
          <w:bCs/>
          <w:sz w:val="24"/>
          <w:szCs w:val="24"/>
        </w:rPr>
        <w:t>“gale force wind”</w:t>
      </w:r>
      <w:r w:rsidRPr="003400B6">
        <w:rPr>
          <w:sz w:val="24"/>
          <w:szCs w:val="24"/>
        </w:rPr>
        <w:t xml:space="preserve">, the </w:t>
      </w:r>
      <w:r w:rsidR="00E27BF7">
        <w:rPr>
          <w:sz w:val="24"/>
          <w:szCs w:val="24"/>
        </w:rPr>
        <w:t xml:space="preserve">suggested </w:t>
      </w:r>
      <w:r w:rsidR="00E27BF7" w:rsidRPr="00E27BF7">
        <w:rPr>
          <w:b/>
          <w:sz w:val="24"/>
          <w:szCs w:val="24"/>
        </w:rPr>
        <w:t>OASIS Open</w:t>
      </w:r>
      <w:r w:rsidR="00E27BF7">
        <w:rPr>
          <w:sz w:val="24"/>
          <w:szCs w:val="24"/>
        </w:rPr>
        <w:t xml:space="preserve"> </w:t>
      </w:r>
      <w:r w:rsidRPr="003400B6">
        <w:rPr>
          <w:sz w:val="24"/>
          <w:szCs w:val="24"/>
        </w:rPr>
        <w:t>event</w:t>
      </w:r>
      <w:r w:rsidR="00E27BF7">
        <w:rPr>
          <w:sz w:val="24"/>
          <w:szCs w:val="24"/>
        </w:rPr>
        <w:t>-type would be given</w:t>
      </w:r>
      <w:r w:rsidRPr="003400B6">
        <w:rPr>
          <w:sz w:val="24"/>
          <w:szCs w:val="24"/>
        </w:rPr>
        <w:t xml:space="preserve"> as </w:t>
      </w:r>
      <w:r w:rsidRPr="003400B6">
        <w:rPr>
          <w:b/>
          <w:bCs/>
          <w:sz w:val="24"/>
          <w:szCs w:val="24"/>
        </w:rPr>
        <w:t xml:space="preserve">“wind.” </w:t>
      </w:r>
      <w:r w:rsidRPr="00853647">
        <w:rPr>
          <w:b/>
          <w:sz w:val="24"/>
          <w:szCs w:val="24"/>
        </w:rPr>
        <w:t>OASIS Open</w:t>
      </w:r>
      <w:r w:rsidRPr="003400B6">
        <w:rPr>
          <w:sz w:val="24"/>
          <w:szCs w:val="24"/>
        </w:rPr>
        <w:t xml:space="preserve"> does not incorporate </w:t>
      </w:r>
      <w:r w:rsidRPr="003400B6">
        <w:rPr>
          <w:b/>
          <w:bCs/>
          <w:sz w:val="24"/>
          <w:szCs w:val="24"/>
        </w:rPr>
        <w:t xml:space="preserve">externally managed scale-based typing </w:t>
      </w:r>
      <w:proofErr w:type="gramStart"/>
      <w:r w:rsidRPr="003400B6">
        <w:rPr>
          <w:b/>
          <w:bCs/>
          <w:sz w:val="24"/>
          <w:szCs w:val="24"/>
        </w:rPr>
        <w:t>schemes</w:t>
      </w:r>
      <w:r w:rsidR="00E27BF7">
        <w:rPr>
          <w:b/>
          <w:bCs/>
          <w:sz w:val="24"/>
          <w:szCs w:val="24"/>
        </w:rPr>
        <w:t>,</w:t>
      </w:r>
      <w:proofErr w:type="gramEnd"/>
      <w:r w:rsidR="00E27BF7">
        <w:rPr>
          <w:b/>
          <w:bCs/>
          <w:sz w:val="24"/>
          <w:szCs w:val="24"/>
        </w:rPr>
        <w:t xml:space="preserve"> </w:t>
      </w:r>
      <w:r w:rsidR="00E27BF7" w:rsidRPr="00E27BF7">
        <w:rPr>
          <w:bCs/>
          <w:sz w:val="24"/>
          <w:szCs w:val="24"/>
        </w:rPr>
        <w:t>however, the originator is free to describe the &lt;</w:t>
      </w:r>
      <w:r w:rsidR="00E27BF7" w:rsidRPr="00853647">
        <w:rPr>
          <w:b/>
          <w:bCs/>
          <w:sz w:val="24"/>
          <w:szCs w:val="24"/>
        </w:rPr>
        <w:t>event</w:t>
      </w:r>
      <w:r w:rsidR="00E27BF7" w:rsidRPr="00E27BF7">
        <w:rPr>
          <w:bCs/>
          <w:sz w:val="24"/>
          <w:szCs w:val="24"/>
        </w:rPr>
        <w:t xml:space="preserve">&gt; for the audience with terms that </w:t>
      </w:r>
      <w:r w:rsidR="00E27BF7">
        <w:rPr>
          <w:bCs/>
          <w:sz w:val="24"/>
          <w:szCs w:val="24"/>
        </w:rPr>
        <w:t>best fit</w:t>
      </w:r>
      <w:r w:rsidR="00E27BF7" w:rsidRPr="00E27BF7">
        <w:rPr>
          <w:bCs/>
          <w:sz w:val="24"/>
          <w:szCs w:val="24"/>
        </w:rPr>
        <w:t xml:space="preserve"> their service</w:t>
      </w:r>
      <w:r>
        <w:rPr>
          <w:b/>
          <w:bCs/>
          <w:sz w:val="24"/>
          <w:szCs w:val="24"/>
        </w:rPr>
        <w:t xml:space="preserve"> </w:t>
      </w:r>
      <w:r w:rsidRPr="003400B6">
        <w:rPr>
          <w:rStyle w:val="FootnoteReference"/>
          <w:sz w:val="24"/>
          <w:szCs w:val="24"/>
          <w:lang w:val="en-US"/>
        </w:rPr>
        <w:footnoteReference w:id="107"/>
      </w:r>
      <w:r w:rsidRPr="003400B6">
        <w:rPr>
          <w:sz w:val="24"/>
          <w:szCs w:val="24"/>
        </w:rPr>
        <w:t>.</w:t>
      </w:r>
    </w:p>
    <w:p w14:paraId="5E537535" w14:textId="77777777" w:rsidR="00556443" w:rsidRPr="00556443" w:rsidRDefault="00556443" w:rsidP="00556443">
      <w:pPr>
        <w:pStyle w:val="ListParagraph"/>
        <w:rPr>
          <w:sz w:val="24"/>
          <w:szCs w:val="24"/>
          <w:lang w:val="en-US"/>
        </w:rPr>
      </w:pPr>
    </w:p>
    <w:p w14:paraId="447BECE0" w14:textId="1AD8258B" w:rsidR="00556443" w:rsidRPr="003400B6" w:rsidRDefault="003400B6" w:rsidP="00845C23">
      <w:pPr>
        <w:pStyle w:val="ListParagraph"/>
        <w:numPr>
          <w:ilvl w:val="0"/>
          <w:numId w:val="18"/>
        </w:numPr>
      </w:pPr>
      <w:r w:rsidRPr="003400B6">
        <w:rPr>
          <w:sz w:val="24"/>
          <w:szCs w:val="24"/>
        </w:rPr>
        <w:t>The</w:t>
      </w:r>
      <w:r w:rsidR="00D70692">
        <w:rPr>
          <w:sz w:val="24"/>
          <w:szCs w:val="24"/>
        </w:rPr>
        <w:t xml:space="preserve"> optional </w:t>
      </w:r>
      <w:r w:rsidRPr="003400B6">
        <w:rPr>
          <w:sz w:val="24"/>
          <w:szCs w:val="24"/>
        </w:rPr>
        <w:t>&lt;</w:t>
      </w:r>
      <w:proofErr w:type="spellStart"/>
      <w:r w:rsidRPr="003400B6">
        <w:rPr>
          <w:sz w:val="24"/>
          <w:szCs w:val="24"/>
        </w:rPr>
        <w:t>eventCode</w:t>
      </w:r>
      <w:proofErr w:type="spellEnd"/>
      <w:r w:rsidRPr="003400B6">
        <w:rPr>
          <w:sz w:val="24"/>
          <w:szCs w:val="24"/>
        </w:rPr>
        <w:t xml:space="preserve">&gt; element is populated </w:t>
      </w:r>
      <w:r w:rsidR="00D70692">
        <w:rPr>
          <w:sz w:val="24"/>
          <w:szCs w:val="24"/>
        </w:rPr>
        <w:t xml:space="preserve">in this example case </w:t>
      </w:r>
      <w:r w:rsidRPr="003400B6">
        <w:rPr>
          <w:sz w:val="24"/>
          <w:szCs w:val="24"/>
        </w:rPr>
        <w:t xml:space="preserve">with the </w:t>
      </w:r>
      <w:r w:rsidR="009C580E" w:rsidRPr="003400B6">
        <w:rPr>
          <w:b/>
          <w:bCs/>
          <w:sz w:val="24"/>
          <w:szCs w:val="24"/>
        </w:rPr>
        <w:t xml:space="preserve">OASIS Open </w:t>
      </w:r>
      <w:r w:rsidRPr="003400B6">
        <w:rPr>
          <w:b/>
          <w:bCs/>
          <w:sz w:val="24"/>
          <w:szCs w:val="24"/>
        </w:rPr>
        <w:t>event-type code</w:t>
      </w:r>
      <w:r w:rsidRPr="001F04AF">
        <w:rPr>
          <w:bCs/>
          <w:sz w:val="24"/>
          <w:szCs w:val="24"/>
        </w:rPr>
        <w:t xml:space="preserve"> for</w:t>
      </w:r>
      <w:r w:rsidRPr="003400B6">
        <w:rPr>
          <w:b/>
          <w:bCs/>
          <w:sz w:val="24"/>
          <w:szCs w:val="24"/>
        </w:rPr>
        <w:t xml:space="preserve"> flash flood</w:t>
      </w:r>
      <w:r w:rsidRPr="003400B6">
        <w:rPr>
          <w:sz w:val="24"/>
          <w:szCs w:val="24"/>
        </w:rPr>
        <w:t xml:space="preserve">. A </w:t>
      </w:r>
      <w:r w:rsidRPr="003400B6">
        <w:rPr>
          <w:b/>
          <w:bCs/>
          <w:sz w:val="24"/>
          <w:szCs w:val="24"/>
        </w:rPr>
        <w:t>CAP consuming agent</w:t>
      </w:r>
      <w:r>
        <w:rPr>
          <w:b/>
          <w:bCs/>
          <w:sz w:val="24"/>
          <w:szCs w:val="24"/>
        </w:rPr>
        <w:t xml:space="preserve"> </w:t>
      </w:r>
      <w:r w:rsidRPr="003400B6">
        <w:rPr>
          <w:bCs/>
          <w:sz w:val="24"/>
          <w:szCs w:val="24"/>
        </w:rPr>
        <w:t xml:space="preserve">- </w:t>
      </w:r>
      <w:r w:rsidRPr="003400B6">
        <w:rPr>
          <w:sz w:val="24"/>
          <w:szCs w:val="24"/>
        </w:rPr>
        <w:t xml:space="preserve">by detecting a </w:t>
      </w:r>
      <w:r w:rsidRPr="003400B6">
        <w:rPr>
          <w:b/>
          <w:bCs/>
          <w:sz w:val="24"/>
          <w:szCs w:val="24"/>
        </w:rPr>
        <w:t xml:space="preserve">matching flash flood </w:t>
      </w:r>
      <w:r w:rsidRPr="003400B6">
        <w:rPr>
          <w:sz w:val="24"/>
          <w:szCs w:val="24"/>
        </w:rPr>
        <w:t>&lt;</w:t>
      </w:r>
      <w:proofErr w:type="spellStart"/>
      <w:r w:rsidRPr="003400B6">
        <w:rPr>
          <w:b/>
          <w:sz w:val="24"/>
          <w:szCs w:val="24"/>
        </w:rPr>
        <w:t>eventCode</w:t>
      </w:r>
      <w:proofErr w:type="spellEnd"/>
      <w:r w:rsidRPr="003400B6">
        <w:rPr>
          <w:sz w:val="24"/>
          <w:szCs w:val="24"/>
        </w:rPr>
        <w:t xml:space="preserve">&gt; within its list of </w:t>
      </w:r>
      <w:r w:rsidRPr="003400B6">
        <w:rPr>
          <w:b/>
          <w:bCs/>
          <w:sz w:val="24"/>
          <w:szCs w:val="24"/>
        </w:rPr>
        <w:t>event codes of interest</w:t>
      </w:r>
      <w:r w:rsidRPr="003400B6">
        <w:rPr>
          <w:bCs/>
          <w:sz w:val="24"/>
          <w:szCs w:val="24"/>
        </w:rPr>
        <w:t xml:space="preserve"> - </w:t>
      </w:r>
      <w:r w:rsidRPr="003400B6">
        <w:rPr>
          <w:sz w:val="24"/>
          <w:szCs w:val="24"/>
          <w:lang w:val="en-US"/>
        </w:rPr>
        <w:t xml:space="preserve">would </w:t>
      </w:r>
      <w:r w:rsidR="001F04AF">
        <w:rPr>
          <w:sz w:val="24"/>
          <w:szCs w:val="24"/>
          <w:lang w:val="en-US"/>
        </w:rPr>
        <w:t xml:space="preserve">continue to </w:t>
      </w:r>
      <w:r w:rsidRPr="003400B6">
        <w:rPr>
          <w:sz w:val="24"/>
          <w:szCs w:val="24"/>
          <w:lang w:val="en-US"/>
        </w:rPr>
        <w:t>process the message</w:t>
      </w:r>
      <w:r>
        <w:rPr>
          <w:sz w:val="24"/>
          <w:szCs w:val="24"/>
        </w:rPr>
        <w:t>.</w:t>
      </w:r>
    </w:p>
    <w:p w14:paraId="613B1455" w14:textId="77777777" w:rsidR="00556443" w:rsidRPr="001A5AD1" w:rsidRDefault="00556443" w:rsidP="00556443">
      <w:pPr>
        <w:pStyle w:val="ListParagraph"/>
        <w:ind w:left="1080"/>
        <w:rPr>
          <w:sz w:val="24"/>
          <w:szCs w:val="24"/>
          <w:lang w:val="en-US"/>
        </w:rPr>
      </w:pPr>
    </w:p>
    <w:p w14:paraId="1A2E0494" w14:textId="070E3FF9" w:rsidR="00556443" w:rsidRPr="001A5AD1" w:rsidRDefault="003400B6" w:rsidP="00C17DDB">
      <w:pPr>
        <w:pStyle w:val="ListParagraph"/>
        <w:numPr>
          <w:ilvl w:val="1"/>
          <w:numId w:val="36"/>
        </w:numPr>
        <w:rPr>
          <w:sz w:val="24"/>
          <w:szCs w:val="24"/>
          <w:lang w:val="en-US"/>
        </w:rPr>
      </w:pPr>
      <w:r>
        <w:rPr>
          <w:sz w:val="24"/>
          <w:szCs w:val="24"/>
          <w:lang w:val="en-US"/>
        </w:rPr>
        <w:t xml:space="preserve">They could </w:t>
      </w:r>
      <w:r w:rsidR="009975CC" w:rsidRPr="003400B6">
        <w:rPr>
          <w:b/>
          <w:sz w:val="24"/>
          <w:szCs w:val="24"/>
          <w:lang w:val="en-US"/>
        </w:rPr>
        <w:t>filter</w:t>
      </w:r>
      <w:r w:rsidR="009975CC">
        <w:rPr>
          <w:sz w:val="24"/>
          <w:szCs w:val="24"/>
          <w:lang w:val="en-US"/>
        </w:rPr>
        <w:t xml:space="preserve"> </w:t>
      </w:r>
      <w:r w:rsidR="007B7E73">
        <w:rPr>
          <w:sz w:val="24"/>
          <w:szCs w:val="24"/>
          <w:lang w:val="en-US"/>
        </w:rPr>
        <w:t xml:space="preserve">and/or </w:t>
      </w:r>
      <w:r w:rsidR="007B7E73" w:rsidRPr="007B7E73">
        <w:rPr>
          <w:b/>
          <w:sz w:val="24"/>
          <w:szCs w:val="24"/>
          <w:lang w:val="en-US"/>
        </w:rPr>
        <w:t>route</w:t>
      </w:r>
      <w:r w:rsidR="007B7E73">
        <w:rPr>
          <w:sz w:val="24"/>
          <w:szCs w:val="24"/>
          <w:lang w:val="en-US"/>
        </w:rPr>
        <w:t xml:space="preserve"> the</w:t>
      </w:r>
      <w:r w:rsidR="009975CC">
        <w:rPr>
          <w:sz w:val="24"/>
          <w:szCs w:val="24"/>
          <w:lang w:val="en-US"/>
        </w:rPr>
        <w:t xml:space="preserve"> message for</w:t>
      </w:r>
      <w:r w:rsidR="00556443" w:rsidRPr="001A5AD1">
        <w:rPr>
          <w:sz w:val="24"/>
          <w:szCs w:val="24"/>
          <w:lang w:val="en-US"/>
        </w:rPr>
        <w:t xml:space="preserve"> process</w:t>
      </w:r>
      <w:r w:rsidR="009975CC">
        <w:rPr>
          <w:sz w:val="24"/>
          <w:szCs w:val="24"/>
          <w:lang w:val="en-US"/>
        </w:rPr>
        <w:t>ing</w:t>
      </w:r>
      <w:r w:rsidR="007B7E73">
        <w:rPr>
          <w:sz w:val="24"/>
          <w:szCs w:val="24"/>
          <w:lang w:val="en-US"/>
        </w:rPr>
        <w:t xml:space="preserve"> and delivering the</w:t>
      </w:r>
      <w:r w:rsidR="00556443">
        <w:rPr>
          <w:sz w:val="24"/>
          <w:szCs w:val="24"/>
          <w:lang w:val="en-US"/>
        </w:rPr>
        <w:t xml:space="preserve"> message further </w:t>
      </w:r>
      <w:r w:rsidR="00556443" w:rsidRPr="001A5AD1">
        <w:rPr>
          <w:sz w:val="24"/>
          <w:szCs w:val="24"/>
          <w:lang w:val="en-US"/>
        </w:rPr>
        <w:t>down</w:t>
      </w:r>
      <w:r w:rsidR="00556443">
        <w:rPr>
          <w:sz w:val="24"/>
          <w:szCs w:val="24"/>
          <w:lang w:val="en-US"/>
        </w:rPr>
        <w:t xml:space="preserve"> the </w:t>
      </w:r>
      <w:r w:rsidR="00556443" w:rsidRPr="003400B6">
        <w:rPr>
          <w:b/>
          <w:sz w:val="24"/>
          <w:szCs w:val="24"/>
          <w:lang w:val="en-US"/>
        </w:rPr>
        <w:t>path of distribution</w:t>
      </w:r>
      <w:r>
        <w:rPr>
          <w:sz w:val="24"/>
          <w:szCs w:val="24"/>
          <w:lang w:val="en-US"/>
        </w:rPr>
        <w:t>.</w:t>
      </w:r>
    </w:p>
    <w:p w14:paraId="7272729C" w14:textId="77777777" w:rsidR="00556443" w:rsidRPr="001A5AD1" w:rsidRDefault="00556443" w:rsidP="00556443">
      <w:pPr>
        <w:pStyle w:val="ListParagraph"/>
        <w:ind w:left="1080"/>
        <w:rPr>
          <w:sz w:val="24"/>
          <w:szCs w:val="24"/>
          <w:lang w:val="en-US"/>
        </w:rPr>
      </w:pPr>
    </w:p>
    <w:p w14:paraId="2BA3CA80" w14:textId="2112BB20" w:rsidR="00556443" w:rsidRDefault="003400B6" w:rsidP="00C17DDB">
      <w:pPr>
        <w:pStyle w:val="ListParagraph"/>
        <w:numPr>
          <w:ilvl w:val="1"/>
          <w:numId w:val="36"/>
        </w:numPr>
        <w:rPr>
          <w:sz w:val="24"/>
          <w:szCs w:val="24"/>
          <w:lang w:val="en-US"/>
        </w:rPr>
      </w:pPr>
      <w:r>
        <w:rPr>
          <w:sz w:val="24"/>
          <w:szCs w:val="24"/>
          <w:lang w:val="en-US"/>
        </w:rPr>
        <w:t xml:space="preserve">They could </w:t>
      </w:r>
      <w:r w:rsidR="00556443" w:rsidRPr="001A5AD1">
        <w:rPr>
          <w:sz w:val="24"/>
          <w:szCs w:val="24"/>
          <w:lang w:val="en-US"/>
        </w:rPr>
        <w:t>present the message (reformatted for presentation) to an audienc</w:t>
      </w:r>
      <w:r w:rsidR="00556443">
        <w:rPr>
          <w:sz w:val="24"/>
          <w:szCs w:val="24"/>
          <w:lang w:val="en-US"/>
        </w:rPr>
        <w:t xml:space="preserve">e based on any </w:t>
      </w:r>
      <w:r w:rsidR="0046451C">
        <w:rPr>
          <w:sz w:val="24"/>
          <w:szCs w:val="24"/>
          <w:lang w:val="en-US"/>
        </w:rPr>
        <w:t xml:space="preserve">consuming agency </w:t>
      </w:r>
      <w:r w:rsidR="00556443">
        <w:rPr>
          <w:sz w:val="24"/>
          <w:szCs w:val="24"/>
          <w:lang w:val="en-US"/>
        </w:rPr>
        <w:t>special rule</w:t>
      </w:r>
      <w:r w:rsidR="0046451C">
        <w:rPr>
          <w:sz w:val="24"/>
          <w:szCs w:val="24"/>
          <w:lang w:val="en-US"/>
        </w:rPr>
        <w:t>s this</w:t>
      </w:r>
      <w:r w:rsidR="00556443" w:rsidRPr="001A5AD1">
        <w:rPr>
          <w:sz w:val="24"/>
          <w:szCs w:val="24"/>
          <w:lang w:val="en-US"/>
        </w:rPr>
        <w:t xml:space="preserve"> &lt;</w:t>
      </w:r>
      <w:proofErr w:type="spellStart"/>
      <w:r w:rsidR="00556443" w:rsidRPr="00606AF6">
        <w:rPr>
          <w:b/>
          <w:sz w:val="24"/>
          <w:szCs w:val="24"/>
          <w:lang w:val="en-US"/>
        </w:rPr>
        <w:t>eventCode</w:t>
      </w:r>
      <w:proofErr w:type="spellEnd"/>
      <w:r w:rsidR="0046451C">
        <w:rPr>
          <w:sz w:val="24"/>
          <w:szCs w:val="24"/>
          <w:lang w:val="en-US"/>
        </w:rPr>
        <w:t>&gt;</w:t>
      </w:r>
      <w:r>
        <w:rPr>
          <w:sz w:val="24"/>
          <w:szCs w:val="24"/>
          <w:lang w:val="en-US"/>
        </w:rPr>
        <w:t>.</w:t>
      </w:r>
    </w:p>
    <w:p w14:paraId="71751694" w14:textId="77777777" w:rsidR="007B7E73" w:rsidRPr="007B7E73" w:rsidRDefault="007B7E73" w:rsidP="007B7E73">
      <w:pPr>
        <w:pStyle w:val="ListParagraph"/>
        <w:rPr>
          <w:sz w:val="24"/>
          <w:szCs w:val="24"/>
          <w:lang w:val="en-US"/>
        </w:rPr>
      </w:pPr>
    </w:p>
    <w:p w14:paraId="08F26E00" w14:textId="77777777" w:rsidR="007B7E73" w:rsidRPr="00A56129" w:rsidRDefault="007B7E73" w:rsidP="00C17DDB">
      <w:pPr>
        <w:pStyle w:val="ListParagraph"/>
        <w:numPr>
          <w:ilvl w:val="1"/>
          <w:numId w:val="36"/>
        </w:numPr>
      </w:pPr>
      <w:r w:rsidRPr="00A56129">
        <w:rPr>
          <w:sz w:val="24"/>
          <w:szCs w:val="24"/>
        </w:rPr>
        <w:t xml:space="preserve">Relying on </w:t>
      </w:r>
      <w:r w:rsidRPr="00A56129">
        <w:rPr>
          <w:b/>
          <w:bCs/>
          <w:sz w:val="24"/>
          <w:szCs w:val="24"/>
        </w:rPr>
        <w:t>keyword searches</w:t>
      </w:r>
      <w:r w:rsidRPr="00A56129">
        <w:rPr>
          <w:sz w:val="24"/>
          <w:szCs w:val="24"/>
        </w:rPr>
        <w:t xml:space="preserve"> within a </w:t>
      </w:r>
      <w:r w:rsidRPr="00A56129">
        <w:rPr>
          <w:b/>
          <w:bCs/>
          <w:sz w:val="24"/>
          <w:szCs w:val="24"/>
        </w:rPr>
        <w:t>human-oriented alert message</w:t>
      </w:r>
      <w:r w:rsidRPr="00A56129">
        <w:rPr>
          <w:sz w:val="24"/>
          <w:szCs w:val="24"/>
        </w:rPr>
        <w:t xml:space="preserve"> can result in </w:t>
      </w:r>
      <w:r w:rsidRPr="00A56129">
        <w:rPr>
          <w:b/>
          <w:bCs/>
          <w:sz w:val="24"/>
          <w:szCs w:val="24"/>
        </w:rPr>
        <w:t>processing failures</w:t>
      </w:r>
      <w:r>
        <w:rPr>
          <w:b/>
          <w:bCs/>
          <w:sz w:val="24"/>
          <w:szCs w:val="24"/>
        </w:rPr>
        <w:t>.</w:t>
      </w:r>
      <w:r>
        <w:rPr>
          <w:sz w:val="24"/>
          <w:szCs w:val="24"/>
        </w:rPr>
        <w:t xml:space="preserve"> U</w:t>
      </w:r>
      <w:r w:rsidRPr="00A56129">
        <w:rPr>
          <w:sz w:val="24"/>
          <w:szCs w:val="24"/>
        </w:rPr>
        <w:t xml:space="preserve">sing </w:t>
      </w:r>
      <w:r w:rsidRPr="00A56129">
        <w:rPr>
          <w:b/>
          <w:bCs/>
          <w:sz w:val="24"/>
          <w:szCs w:val="24"/>
        </w:rPr>
        <w:t>event codes</w:t>
      </w:r>
      <w:r w:rsidRPr="00A56129">
        <w:rPr>
          <w:sz w:val="24"/>
          <w:szCs w:val="24"/>
        </w:rPr>
        <w:t xml:space="preserve"> ensures </w:t>
      </w:r>
      <w:r w:rsidRPr="00A56129">
        <w:rPr>
          <w:b/>
          <w:bCs/>
          <w:sz w:val="24"/>
          <w:szCs w:val="24"/>
        </w:rPr>
        <w:t>efficient filtering</w:t>
      </w:r>
      <w:r w:rsidRPr="00A56129">
        <w:rPr>
          <w:sz w:val="24"/>
          <w:szCs w:val="24"/>
        </w:rPr>
        <w:t xml:space="preserve"> and </w:t>
      </w:r>
      <w:r w:rsidRPr="00A56129">
        <w:rPr>
          <w:b/>
          <w:bCs/>
          <w:sz w:val="24"/>
          <w:szCs w:val="24"/>
        </w:rPr>
        <w:t>reliable identification</w:t>
      </w:r>
      <w:r w:rsidRPr="00A56129">
        <w:rPr>
          <w:sz w:val="24"/>
          <w:szCs w:val="24"/>
        </w:rPr>
        <w:t xml:space="preserve"> of relevant events</w:t>
      </w:r>
      <w:r>
        <w:rPr>
          <w:sz w:val="24"/>
          <w:szCs w:val="24"/>
        </w:rPr>
        <w:t>-of-interest</w:t>
      </w:r>
      <w:r w:rsidRPr="00A56129">
        <w:rPr>
          <w:sz w:val="24"/>
          <w:szCs w:val="24"/>
        </w:rPr>
        <w:t>.</w:t>
      </w:r>
    </w:p>
    <w:p w14:paraId="1B7919C6" w14:textId="77777777" w:rsidR="001F04AF" w:rsidRPr="001F04AF" w:rsidRDefault="003400B6" w:rsidP="001F04AF">
      <w:pPr>
        <w:pStyle w:val="ListParagraph"/>
        <w:numPr>
          <w:ilvl w:val="0"/>
          <w:numId w:val="18"/>
        </w:numPr>
      </w:pPr>
      <w:r w:rsidRPr="003400B6">
        <w:rPr>
          <w:sz w:val="24"/>
          <w:szCs w:val="24"/>
        </w:rPr>
        <w:t>The &lt;</w:t>
      </w:r>
      <w:r w:rsidRPr="003400B6">
        <w:rPr>
          <w:b/>
          <w:sz w:val="24"/>
          <w:szCs w:val="24"/>
        </w:rPr>
        <w:t>expires</w:t>
      </w:r>
      <w:r w:rsidR="001F04AF">
        <w:rPr>
          <w:sz w:val="24"/>
          <w:szCs w:val="24"/>
        </w:rPr>
        <w:t xml:space="preserve">&gt; time marks the </w:t>
      </w:r>
      <w:r w:rsidR="001F04AF" w:rsidRPr="001F04AF">
        <w:rPr>
          <w:b/>
          <w:sz w:val="24"/>
          <w:szCs w:val="24"/>
        </w:rPr>
        <w:t>point-in-time B</w:t>
      </w:r>
      <w:r w:rsidRPr="003400B6">
        <w:rPr>
          <w:sz w:val="24"/>
          <w:szCs w:val="24"/>
        </w:rPr>
        <w:t xml:space="preserve"> when the </w:t>
      </w:r>
      <w:r w:rsidRPr="003400B6">
        <w:rPr>
          <w:b/>
          <w:bCs/>
          <w:sz w:val="24"/>
          <w:szCs w:val="24"/>
        </w:rPr>
        <w:t>alert notification signal</w:t>
      </w:r>
      <w:r w:rsidRPr="003400B6">
        <w:rPr>
          <w:sz w:val="24"/>
          <w:szCs w:val="24"/>
        </w:rPr>
        <w:t xml:space="preserve"> should be </w:t>
      </w:r>
      <w:r w:rsidRPr="003400B6">
        <w:rPr>
          <w:b/>
          <w:bCs/>
          <w:sz w:val="24"/>
          <w:szCs w:val="24"/>
        </w:rPr>
        <w:t>discontinued</w:t>
      </w:r>
      <w:r w:rsidRPr="003400B6">
        <w:rPr>
          <w:sz w:val="24"/>
          <w:szCs w:val="24"/>
        </w:rPr>
        <w:t xml:space="preserve">, </w:t>
      </w:r>
      <w:r>
        <w:rPr>
          <w:sz w:val="24"/>
          <w:szCs w:val="24"/>
        </w:rPr>
        <w:t>as per instruction</w:t>
      </w:r>
      <w:r w:rsidR="001F04AF">
        <w:rPr>
          <w:sz w:val="24"/>
          <w:szCs w:val="24"/>
        </w:rPr>
        <w:t xml:space="preserve"> from</w:t>
      </w:r>
      <w:r w:rsidRPr="003400B6">
        <w:rPr>
          <w:sz w:val="24"/>
          <w:szCs w:val="24"/>
        </w:rPr>
        <w:t xml:space="preserve"> the </w:t>
      </w:r>
      <w:r w:rsidRPr="003400B6">
        <w:rPr>
          <w:b/>
          <w:bCs/>
          <w:sz w:val="24"/>
          <w:szCs w:val="24"/>
        </w:rPr>
        <w:t>CAP originating agency</w:t>
      </w:r>
      <w:r w:rsidRPr="003400B6">
        <w:rPr>
          <w:sz w:val="24"/>
          <w:szCs w:val="24"/>
        </w:rPr>
        <w:t xml:space="preserve">. If </w:t>
      </w:r>
      <w:r w:rsidR="001F04AF">
        <w:rPr>
          <w:sz w:val="24"/>
          <w:szCs w:val="24"/>
        </w:rPr>
        <w:t>&lt;</w:t>
      </w:r>
      <w:r w:rsidR="001F04AF" w:rsidRPr="001F04AF">
        <w:rPr>
          <w:b/>
          <w:sz w:val="24"/>
          <w:szCs w:val="24"/>
        </w:rPr>
        <w:t>expires</w:t>
      </w:r>
      <w:r w:rsidR="001F04AF">
        <w:rPr>
          <w:sz w:val="24"/>
          <w:szCs w:val="24"/>
        </w:rPr>
        <w:t xml:space="preserve">&gt; </w:t>
      </w:r>
      <w:r w:rsidRPr="003400B6">
        <w:rPr>
          <w:sz w:val="24"/>
          <w:szCs w:val="24"/>
        </w:rPr>
        <w:t xml:space="preserve">is provided, it is set at </w:t>
      </w:r>
      <w:r w:rsidR="001F04AF">
        <w:rPr>
          <w:b/>
          <w:bCs/>
          <w:sz w:val="24"/>
          <w:szCs w:val="24"/>
        </w:rPr>
        <w:t>p</w:t>
      </w:r>
      <w:r w:rsidRPr="003400B6">
        <w:rPr>
          <w:b/>
          <w:bCs/>
          <w:sz w:val="24"/>
          <w:szCs w:val="24"/>
        </w:rPr>
        <w:t>oint</w:t>
      </w:r>
      <w:r w:rsidR="001F04AF">
        <w:rPr>
          <w:b/>
          <w:bCs/>
          <w:sz w:val="24"/>
          <w:szCs w:val="24"/>
        </w:rPr>
        <w:t>-in-time</w:t>
      </w:r>
      <w:r w:rsidRPr="003400B6">
        <w:rPr>
          <w:b/>
          <w:bCs/>
          <w:sz w:val="24"/>
          <w:szCs w:val="24"/>
        </w:rPr>
        <w:t xml:space="preserve"> A</w:t>
      </w:r>
      <w:r w:rsidRPr="003400B6">
        <w:rPr>
          <w:sz w:val="24"/>
          <w:szCs w:val="24"/>
        </w:rPr>
        <w:t xml:space="preserve"> (the time of </w:t>
      </w:r>
      <w:r w:rsidRPr="003400B6">
        <w:rPr>
          <w:b/>
          <w:bCs/>
          <w:sz w:val="24"/>
          <w:szCs w:val="24"/>
        </w:rPr>
        <w:t>publication</w:t>
      </w:r>
      <w:r w:rsidRPr="003400B6">
        <w:rPr>
          <w:sz w:val="24"/>
          <w:szCs w:val="24"/>
        </w:rPr>
        <w:t>)</w:t>
      </w:r>
      <w:r w:rsidR="001F04AF">
        <w:rPr>
          <w:sz w:val="24"/>
          <w:szCs w:val="24"/>
        </w:rPr>
        <w:t xml:space="preserve"> to some future </w:t>
      </w:r>
      <w:r w:rsidR="001F04AF" w:rsidRPr="001F04AF">
        <w:rPr>
          <w:b/>
          <w:sz w:val="24"/>
          <w:szCs w:val="24"/>
        </w:rPr>
        <w:t>point-in-time B</w:t>
      </w:r>
      <w:r w:rsidRPr="003400B6">
        <w:rPr>
          <w:sz w:val="24"/>
          <w:szCs w:val="24"/>
        </w:rPr>
        <w:t xml:space="preserve">, with the expectation that the </w:t>
      </w:r>
      <w:r w:rsidRPr="003400B6">
        <w:rPr>
          <w:b/>
          <w:bCs/>
          <w:sz w:val="24"/>
          <w:szCs w:val="24"/>
        </w:rPr>
        <w:t>CAP message</w:t>
      </w:r>
      <w:r w:rsidRPr="003400B6">
        <w:rPr>
          <w:sz w:val="24"/>
          <w:szCs w:val="24"/>
        </w:rPr>
        <w:t xml:space="preserve"> will </w:t>
      </w:r>
      <w:r w:rsidR="001F04AF">
        <w:rPr>
          <w:sz w:val="24"/>
          <w:szCs w:val="24"/>
        </w:rPr>
        <w:t xml:space="preserve">expire at </w:t>
      </w:r>
      <w:r w:rsidR="001F04AF" w:rsidRPr="001F04AF">
        <w:rPr>
          <w:b/>
          <w:sz w:val="24"/>
          <w:szCs w:val="24"/>
        </w:rPr>
        <w:t>point-in-time B</w:t>
      </w:r>
      <w:r w:rsidR="001F04AF">
        <w:rPr>
          <w:sz w:val="24"/>
          <w:szCs w:val="24"/>
        </w:rPr>
        <w:t xml:space="preserve">, or </w:t>
      </w:r>
      <w:r w:rsidRPr="003400B6">
        <w:rPr>
          <w:sz w:val="24"/>
          <w:szCs w:val="24"/>
        </w:rPr>
        <w:t xml:space="preserve">be </w:t>
      </w:r>
      <w:r w:rsidRPr="003400B6">
        <w:rPr>
          <w:b/>
          <w:bCs/>
          <w:sz w:val="24"/>
          <w:szCs w:val="24"/>
        </w:rPr>
        <w:t>superseded</w:t>
      </w:r>
      <w:r w:rsidRPr="003400B6">
        <w:rPr>
          <w:sz w:val="24"/>
          <w:szCs w:val="24"/>
        </w:rPr>
        <w:t xml:space="preserve"> by a newer, updated message</w:t>
      </w:r>
      <w:r w:rsidR="001F04AF">
        <w:rPr>
          <w:sz w:val="24"/>
          <w:szCs w:val="24"/>
        </w:rPr>
        <w:t xml:space="preserve">, prior to </w:t>
      </w:r>
      <w:r w:rsidR="001F04AF" w:rsidRPr="001F04AF">
        <w:rPr>
          <w:b/>
          <w:sz w:val="24"/>
          <w:szCs w:val="24"/>
        </w:rPr>
        <w:t>point-in-time B</w:t>
      </w:r>
      <w:r w:rsidR="001F04AF">
        <w:rPr>
          <w:sz w:val="24"/>
          <w:szCs w:val="24"/>
        </w:rPr>
        <w:t>.</w:t>
      </w:r>
    </w:p>
    <w:p w14:paraId="6E466F9C" w14:textId="4B1C65C5" w:rsidR="003400B6" w:rsidRPr="003400B6" w:rsidRDefault="001F04AF" w:rsidP="001F04AF">
      <w:pPr>
        <w:pStyle w:val="ListParagraph"/>
        <w:ind w:left="360"/>
      </w:pPr>
      <w:r w:rsidRPr="003400B6">
        <w:t xml:space="preserve"> </w:t>
      </w:r>
    </w:p>
    <w:p w14:paraId="3B15882F" w14:textId="4C91B6F9" w:rsidR="00196EE9" w:rsidRPr="003400B6" w:rsidRDefault="003400B6" w:rsidP="00845C23">
      <w:pPr>
        <w:pStyle w:val="ListParagraph"/>
        <w:numPr>
          <w:ilvl w:val="1"/>
          <w:numId w:val="18"/>
        </w:numPr>
      </w:pPr>
      <w:r w:rsidRPr="003400B6">
        <w:rPr>
          <w:sz w:val="24"/>
          <w:szCs w:val="24"/>
        </w:rPr>
        <w:t>Th</w:t>
      </w:r>
      <w:r>
        <w:rPr>
          <w:sz w:val="24"/>
          <w:szCs w:val="24"/>
        </w:rPr>
        <w:t>is</w:t>
      </w:r>
      <w:r w:rsidRPr="003400B6">
        <w:rPr>
          <w:sz w:val="24"/>
          <w:szCs w:val="24"/>
        </w:rPr>
        <w:t xml:space="preserve"> </w:t>
      </w:r>
      <w:r>
        <w:rPr>
          <w:sz w:val="24"/>
          <w:szCs w:val="24"/>
        </w:rPr>
        <w:t>superseding aspect is a hard rule in CAP</w:t>
      </w:r>
      <w:r w:rsidR="001F04AF">
        <w:rPr>
          <w:sz w:val="24"/>
          <w:szCs w:val="24"/>
        </w:rPr>
        <w:t>. I</w:t>
      </w:r>
      <w:r>
        <w:rPr>
          <w:sz w:val="24"/>
          <w:szCs w:val="24"/>
        </w:rPr>
        <w:t xml:space="preserve">t </w:t>
      </w:r>
      <w:r w:rsidRPr="003400B6">
        <w:rPr>
          <w:sz w:val="24"/>
          <w:szCs w:val="24"/>
        </w:rPr>
        <w:t xml:space="preserve">effectively </w:t>
      </w:r>
      <w:r w:rsidRPr="003400B6">
        <w:rPr>
          <w:b/>
          <w:bCs/>
          <w:sz w:val="24"/>
          <w:szCs w:val="24"/>
        </w:rPr>
        <w:t>resets</w:t>
      </w:r>
      <w:r w:rsidRPr="003400B6">
        <w:rPr>
          <w:sz w:val="24"/>
          <w:szCs w:val="24"/>
        </w:rPr>
        <w:t xml:space="preserve"> the </w:t>
      </w:r>
      <w:r w:rsidR="001F04AF">
        <w:rPr>
          <w:sz w:val="24"/>
          <w:szCs w:val="24"/>
        </w:rPr>
        <w:t xml:space="preserve">existing and </w:t>
      </w:r>
      <w:r>
        <w:rPr>
          <w:sz w:val="24"/>
          <w:szCs w:val="24"/>
        </w:rPr>
        <w:t xml:space="preserve">active </w:t>
      </w:r>
      <w:r w:rsidRPr="003400B6">
        <w:rPr>
          <w:sz w:val="24"/>
          <w:szCs w:val="24"/>
        </w:rPr>
        <w:t xml:space="preserve">alert notification signal to a </w:t>
      </w:r>
      <w:r w:rsidRPr="003400B6">
        <w:rPr>
          <w:b/>
          <w:bCs/>
          <w:sz w:val="24"/>
          <w:szCs w:val="24"/>
        </w:rPr>
        <w:t xml:space="preserve">new </w:t>
      </w:r>
      <w:r w:rsidRPr="003400B6">
        <w:rPr>
          <w:sz w:val="24"/>
          <w:szCs w:val="24"/>
        </w:rPr>
        <w:t>&lt;</w:t>
      </w:r>
      <w:r w:rsidRPr="003400B6">
        <w:rPr>
          <w:b/>
          <w:sz w:val="24"/>
          <w:szCs w:val="24"/>
        </w:rPr>
        <w:t>expires</w:t>
      </w:r>
      <w:r w:rsidRPr="003400B6">
        <w:rPr>
          <w:sz w:val="24"/>
          <w:szCs w:val="24"/>
        </w:rPr>
        <w:t>&gt;</w:t>
      </w:r>
      <w:r w:rsidRPr="003400B6">
        <w:rPr>
          <w:b/>
          <w:bCs/>
          <w:sz w:val="24"/>
          <w:szCs w:val="24"/>
        </w:rPr>
        <w:t xml:space="preserve"> time</w:t>
      </w:r>
      <w:r w:rsidR="001F04AF">
        <w:rPr>
          <w:sz w:val="24"/>
          <w:szCs w:val="24"/>
        </w:rPr>
        <w:t>. T</w:t>
      </w:r>
      <w:r w:rsidRPr="003400B6">
        <w:rPr>
          <w:sz w:val="24"/>
          <w:szCs w:val="24"/>
        </w:rPr>
        <w:t xml:space="preserve">he </w:t>
      </w:r>
      <w:r>
        <w:rPr>
          <w:sz w:val="24"/>
          <w:szCs w:val="24"/>
        </w:rPr>
        <w:t xml:space="preserve">signal continues and the </w:t>
      </w:r>
      <w:r w:rsidR="001F04AF">
        <w:rPr>
          <w:sz w:val="24"/>
          <w:szCs w:val="24"/>
        </w:rPr>
        <w:t xml:space="preserve">carried </w:t>
      </w:r>
      <w:r w:rsidRPr="003400B6">
        <w:rPr>
          <w:sz w:val="24"/>
          <w:szCs w:val="24"/>
        </w:rPr>
        <w:t xml:space="preserve">information </w:t>
      </w:r>
      <w:r w:rsidR="001F04AF">
        <w:rPr>
          <w:sz w:val="24"/>
          <w:szCs w:val="24"/>
        </w:rPr>
        <w:t>changes. It has been adjusted to remain</w:t>
      </w:r>
      <w:r w:rsidRPr="003400B6">
        <w:rPr>
          <w:sz w:val="24"/>
          <w:szCs w:val="24"/>
        </w:rPr>
        <w:t xml:space="preserve"> </w:t>
      </w:r>
      <w:r w:rsidRPr="003400B6">
        <w:rPr>
          <w:b/>
          <w:bCs/>
          <w:sz w:val="24"/>
          <w:szCs w:val="24"/>
        </w:rPr>
        <w:t>current and actionable</w:t>
      </w:r>
      <w:r w:rsidRPr="003400B6">
        <w:rPr>
          <w:sz w:val="24"/>
          <w:szCs w:val="24"/>
          <w:lang w:val="en-US"/>
        </w:rPr>
        <w:t xml:space="preserve"> </w:t>
      </w:r>
      <w:r w:rsidRPr="003400B6">
        <w:rPr>
          <w:rStyle w:val="FootnoteReference"/>
          <w:sz w:val="24"/>
          <w:szCs w:val="24"/>
          <w:lang w:val="en-US"/>
        </w:rPr>
        <w:footnoteReference w:id="108"/>
      </w:r>
      <w:r w:rsidRPr="003400B6">
        <w:rPr>
          <w:sz w:val="24"/>
          <w:szCs w:val="24"/>
        </w:rPr>
        <w:t>.</w:t>
      </w:r>
    </w:p>
    <w:p w14:paraId="0FC59876" w14:textId="77777777" w:rsidR="00196EE9" w:rsidRDefault="00196EE9" w:rsidP="00196EE9">
      <w:pPr>
        <w:pStyle w:val="ListParagraph"/>
        <w:ind w:left="1080"/>
        <w:rPr>
          <w:sz w:val="24"/>
          <w:szCs w:val="24"/>
          <w:lang w:val="en-US"/>
        </w:rPr>
      </w:pPr>
    </w:p>
    <w:p w14:paraId="1AC873A9" w14:textId="76EDEC3F" w:rsidR="00196EE9" w:rsidRPr="00196EE9" w:rsidRDefault="00196EE9" w:rsidP="00845C23">
      <w:pPr>
        <w:pStyle w:val="ListParagraph"/>
        <w:numPr>
          <w:ilvl w:val="1"/>
          <w:numId w:val="18"/>
        </w:numPr>
        <w:rPr>
          <w:sz w:val="24"/>
          <w:szCs w:val="24"/>
          <w:lang w:val="en-US"/>
        </w:rPr>
      </w:pPr>
      <w:r>
        <w:rPr>
          <w:sz w:val="24"/>
          <w:szCs w:val="24"/>
          <w:lang w:val="en-US"/>
        </w:rPr>
        <w:t>If the &lt;</w:t>
      </w:r>
      <w:r w:rsidRPr="003400B6">
        <w:rPr>
          <w:b/>
          <w:sz w:val="24"/>
          <w:szCs w:val="24"/>
          <w:lang w:val="en-US"/>
        </w:rPr>
        <w:t>expires</w:t>
      </w:r>
      <w:r>
        <w:rPr>
          <w:sz w:val="24"/>
          <w:szCs w:val="24"/>
          <w:lang w:val="en-US"/>
        </w:rPr>
        <w:t>&gt; time is reached before a new message arrives, the existing message presentation sho</w:t>
      </w:r>
      <w:r w:rsidR="003400B6">
        <w:rPr>
          <w:sz w:val="24"/>
          <w:szCs w:val="24"/>
          <w:lang w:val="en-US"/>
        </w:rPr>
        <w:t>uld</w:t>
      </w:r>
      <w:r>
        <w:rPr>
          <w:sz w:val="24"/>
          <w:szCs w:val="24"/>
          <w:lang w:val="en-US"/>
        </w:rPr>
        <w:t xml:space="preserve"> be </w:t>
      </w:r>
      <w:r w:rsidRPr="003400B6">
        <w:rPr>
          <w:b/>
          <w:sz w:val="24"/>
          <w:szCs w:val="24"/>
          <w:lang w:val="en-US"/>
        </w:rPr>
        <w:t>discontinued</w:t>
      </w:r>
      <w:r>
        <w:rPr>
          <w:sz w:val="24"/>
          <w:szCs w:val="24"/>
          <w:lang w:val="en-US"/>
        </w:rPr>
        <w:t>.</w:t>
      </w:r>
      <w:r w:rsidR="003400B6">
        <w:rPr>
          <w:sz w:val="24"/>
          <w:szCs w:val="24"/>
          <w:lang w:val="en-US"/>
        </w:rPr>
        <w:t xml:space="preserve">  Some originators let messages self-expire without a new message to formally </w:t>
      </w:r>
      <w:r w:rsidR="003400B6" w:rsidRPr="003400B6">
        <w:rPr>
          <w:b/>
          <w:sz w:val="24"/>
          <w:szCs w:val="24"/>
          <w:lang w:val="en-US"/>
        </w:rPr>
        <w:t>end</w:t>
      </w:r>
      <w:r w:rsidR="003400B6">
        <w:rPr>
          <w:sz w:val="24"/>
          <w:szCs w:val="24"/>
          <w:lang w:val="en-US"/>
        </w:rPr>
        <w:t xml:space="preserve"> the </w:t>
      </w:r>
      <w:r w:rsidR="003400B6" w:rsidRPr="003400B6">
        <w:rPr>
          <w:b/>
          <w:sz w:val="24"/>
          <w:szCs w:val="24"/>
          <w:lang w:val="en-US"/>
        </w:rPr>
        <w:t>alert notification signal</w:t>
      </w:r>
      <w:r w:rsidR="003400B6">
        <w:rPr>
          <w:sz w:val="24"/>
          <w:szCs w:val="24"/>
          <w:lang w:val="en-US"/>
        </w:rPr>
        <w:t>.</w:t>
      </w:r>
    </w:p>
    <w:p w14:paraId="0375A8EC" w14:textId="77777777" w:rsidR="00CF6F37" w:rsidRDefault="00CF6F37" w:rsidP="00CF6F37">
      <w:pPr>
        <w:pStyle w:val="ListParagraph"/>
        <w:ind w:left="360"/>
        <w:rPr>
          <w:sz w:val="24"/>
          <w:szCs w:val="24"/>
          <w:lang w:val="en-US"/>
        </w:rPr>
      </w:pPr>
    </w:p>
    <w:p w14:paraId="48BC9ECE" w14:textId="248ACACB" w:rsidR="003400B6" w:rsidRPr="003400B6" w:rsidRDefault="003400B6" w:rsidP="00C1104D">
      <w:pPr>
        <w:pStyle w:val="ListParagraph"/>
        <w:numPr>
          <w:ilvl w:val="0"/>
          <w:numId w:val="18"/>
        </w:numPr>
      </w:pPr>
      <w:r w:rsidRPr="003400B6">
        <w:rPr>
          <w:sz w:val="24"/>
          <w:szCs w:val="24"/>
        </w:rPr>
        <w:t>The &lt;</w:t>
      </w:r>
      <w:r w:rsidRPr="003400B6">
        <w:rPr>
          <w:b/>
          <w:sz w:val="24"/>
          <w:szCs w:val="24"/>
        </w:rPr>
        <w:t>headline</w:t>
      </w:r>
      <w:r w:rsidRPr="003400B6">
        <w:rPr>
          <w:sz w:val="24"/>
          <w:szCs w:val="24"/>
        </w:rPr>
        <w:t xml:space="preserve">&gt; element is a </w:t>
      </w:r>
      <w:r w:rsidRPr="003400B6">
        <w:rPr>
          <w:b/>
          <w:bCs/>
          <w:sz w:val="24"/>
          <w:szCs w:val="24"/>
        </w:rPr>
        <w:t>free-</w:t>
      </w:r>
      <w:r>
        <w:rPr>
          <w:b/>
          <w:bCs/>
          <w:sz w:val="24"/>
          <w:szCs w:val="24"/>
        </w:rPr>
        <w:t>form</w:t>
      </w:r>
      <w:r w:rsidRPr="003400B6">
        <w:rPr>
          <w:bCs/>
          <w:sz w:val="24"/>
          <w:szCs w:val="24"/>
        </w:rPr>
        <w:t xml:space="preserve"> snippet of </w:t>
      </w:r>
      <w:r w:rsidRPr="003400B6">
        <w:rPr>
          <w:b/>
          <w:bCs/>
          <w:sz w:val="24"/>
          <w:szCs w:val="24"/>
        </w:rPr>
        <w:t>text element</w:t>
      </w:r>
      <w:r w:rsidRPr="003400B6">
        <w:rPr>
          <w:sz w:val="24"/>
          <w:szCs w:val="24"/>
        </w:rPr>
        <w:t xml:space="preserve"> intended for the </w:t>
      </w:r>
      <w:r>
        <w:rPr>
          <w:sz w:val="24"/>
          <w:szCs w:val="24"/>
        </w:rPr>
        <w:t xml:space="preserve">target </w:t>
      </w:r>
      <w:r w:rsidRPr="003400B6">
        <w:rPr>
          <w:b/>
          <w:bCs/>
          <w:sz w:val="24"/>
          <w:szCs w:val="24"/>
        </w:rPr>
        <w:t>audience</w:t>
      </w:r>
      <w:r>
        <w:rPr>
          <w:b/>
          <w:bCs/>
          <w:sz w:val="24"/>
          <w:szCs w:val="24"/>
        </w:rPr>
        <w:t xml:space="preserve">. </w:t>
      </w:r>
      <w:r>
        <w:rPr>
          <w:sz w:val="24"/>
          <w:szCs w:val="24"/>
        </w:rPr>
        <w:t>T</w:t>
      </w:r>
      <w:r w:rsidRPr="003400B6">
        <w:rPr>
          <w:sz w:val="24"/>
          <w:szCs w:val="24"/>
        </w:rPr>
        <w:t xml:space="preserve">he consuming agent's role is </w:t>
      </w:r>
      <w:r>
        <w:rPr>
          <w:sz w:val="24"/>
          <w:szCs w:val="24"/>
        </w:rPr>
        <w:t xml:space="preserve">to incorporate it into a presentation with </w:t>
      </w:r>
      <w:r w:rsidR="00C1104D">
        <w:rPr>
          <w:sz w:val="24"/>
          <w:szCs w:val="24"/>
        </w:rPr>
        <w:t>some</w:t>
      </w:r>
      <w:r w:rsidR="001F04AF">
        <w:rPr>
          <w:sz w:val="24"/>
          <w:szCs w:val="24"/>
        </w:rPr>
        <w:t xml:space="preserve"> </w:t>
      </w:r>
      <w:r>
        <w:rPr>
          <w:sz w:val="24"/>
          <w:szCs w:val="24"/>
        </w:rPr>
        <w:t xml:space="preserve">modification </w:t>
      </w:r>
      <w:r w:rsidRPr="003400B6">
        <w:rPr>
          <w:rStyle w:val="FootnoteReference"/>
          <w:sz w:val="24"/>
          <w:szCs w:val="24"/>
          <w:lang w:val="en-US"/>
        </w:rPr>
        <w:footnoteReference w:id="109"/>
      </w:r>
      <w:r>
        <w:rPr>
          <w:sz w:val="24"/>
          <w:szCs w:val="24"/>
        </w:rPr>
        <w:t xml:space="preserve">.  </w:t>
      </w:r>
      <w:r w:rsidRPr="00C1104D">
        <w:rPr>
          <w:sz w:val="24"/>
          <w:szCs w:val="24"/>
        </w:rPr>
        <w:t>The &lt;</w:t>
      </w:r>
      <w:r w:rsidRPr="00C1104D">
        <w:rPr>
          <w:b/>
          <w:sz w:val="24"/>
          <w:szCs w:val="24"/>
        </w:rPr>
        <w:t>headline</w:t>
      </w:r>
      <w:r w:rsidRPr="00C1104D">
        <w:rPr>
          <w:sz w:val="24"/>
          <w:szCs w:val="24"/>
        </w:rPr>
        <w:t xml:space="preserve">&gt; element should </w:t>
      </w:r>
      <w:r w:rsidR="00C1104D" w:rsidRPr="00C1104D">
        <w:rPr>
          <w:sz w:val="24"/>
          <w:szCs w:val="24"/>
        </w:rPr>
        <w:t xml:space="preserve">arrive </w:t>
      </w:r>
      <w:r w:rsidRPr="00C1104D">
        <w:rPr>
          <w:b/>
          <w:sz w:val="24"/>
          <w:szCs w:val="24"/>
        </w:rPr>
        <w:t>devoid</w:t>
      </w:r>
      <w:r w:rsidRPr="00C1104D">
        <w:rPr>
          <w:sz w:val="24"/>
          <w:szCs w:val="24"/>
        </w:rPr>
        <w:t xml:space="preserve"> of </w:t>
      </w:r>
      <w:r w:rsidRPr="00C1104D">
        <w:rPr>
          <w:b/>
          <w:sz w:val="24"/>
          <w:szCs w:val="24"/>
        </w:rPr>
        <w:t>capitalization</w:t>
      </w:r>
      <w:r w:rsidRPr="00C1104D">
        <w:rPr>
          <w:sz w:val="24"/>
          <w:szCs w:val="24"/>
        </w:rPr>
        <w:t xml:space="preserve"> and </w:t>
      </w:r>
      <w:r w:rsidRPr="00C1104D">
        <w:rPr>
          <w:b/>
          <w:sz w:val="24"/>
          <w:szCs w:val="24"/>
        </w:rPr>
        <w:t>punctuation</w:t>
      </w:r>
      <w:r w:rsidRPr="00C1104D">
        <w:rPr>
          <w:sz w:val="24"/>
          <w:szCs w:val="24"/>
        </w:rPr>
        <w:t xml:space="preserve"> – aside from proper nouns and intrinsic punctuation (i.e. an apostrophe</w:t>
      </w:r>
      <w:r w:rsidR="00C1104D" w:rsidRPr="00C1104D">
        <w:rPr>
          <w:sz w:val="24"/>
          <w:szCs w:val="24"/>
        </w:rPr>
        <w:t xml:space="preserve"> or hyphen</w:t>
      </w:r>
      <w:r w:rsidRPr="00C1104D">
        <w:rPr>
          <w:sz w:val="24"/>
          <w:szCs w:val="24"/>
        </w:rPr>
        <w:t xml:space="preserve"> as part of a name)</w:t>
      </w:r>
      <w:r w:rsidRPr="00C1104D">
        <w:rPr>
          <w:sz w:val="24"/>
          <w:szCs w:val="24"/>
          <w:lang w:val="en-US"/>
        </w:rPr>
        <w:t>.</w:t>
      </w:r>
    </w:p>
    <w:p w14:paraId="4D149860" w14:textId="77777777" w:rsidR="003400B6" w:rsidRDefault="003400B6" w:rsidP="003400B6">
      <w:pPr>
        <w:pStyle w:val="ListParagraph"/>
        <w:ind w:left="1080"/>
        <w:rPr>
          <w:sz w:val="24"/>
          <w:szCs w:val="24"/>
        </w:rPr>
      </w:pPr>
    </w:p>
    <w:p w14:paraId="0E759D1A" w14:textId="49250E22" w:rsidR="003400B6" w:rsidRPr="003400B6" w:rsidRDefault="00C1104D" w:rsidP="00845C23">
      <w:pPr>
        <w:pStyle w:val="ListParagraph"/>
        <w:numPr>
          <w:ilvl w:val="1"/>
          <w:numId w:val="18"/>
        </w:numPr>
        <w:rPr>
          <w:sz w:val="24"/>
          <w:szCs w:val="24"/>
        </w:rPr>
      </w:pPr>
      <w:r>
        <w:rPr>
          <w:sz w:val="24"/>
          <w:szCs w:val="24"/>
        </w:rPr>
        <w:t>&lt;headline&gt; t</w:t>
      </w:r>
      <w:r w:rsidR="003400B6">
        <w:rPr>
          <w:sz w:val="24"/>
          <w:szCs w:val="24"/>
        </w:rPr>
        <w:t>ext</w:t>
      </w:r>
      <w:r w:rsidR="003400B6" w:rsidRPr="003400B6">
        <w:rPr>
          <w:sz w:val="24"/>
          <w:szCs w:val="24"/>
        </w:rPr>
        <w:t xml:space="preserve"> snippets may be merged into larger structured presentations. </w:t>
      </w:r>
      <w:r w:rsidR="003400B6" w:rsidRPr="003400B6">
        <w:rPr>
          <w:b/>
          <w:sz w:val="24"/>
          <w:szCs w:val="24"/>
        </w:rPr>
        <w:t>Capitalization</w:t>
      </w:r>
      <w:r w:rsidR="003400B6" w:rsidRPr="003400B6">
        <w:rPr>
          <w:sz w:val="24"/>
          <w:szCs w:val="24"/>
        </w:rPr>
        <w:t xml:space="preserve"> of text snippets is the </w:t>
      </w:r>
      <w:r w:rsidR="003400B6" w:rsidRPr="003400B6">
        <w:rPr>
          <w:b/>
          <w:sz w:val="24"/>
          <w:szCs w:val="24"/>
        </w:rPr>
        <w:t>responsibility</w:t>
      </w:r>
      <w:r w:rsidR="003400B6" w:rsidRPr="003400B6">
        <w:rPr>
          <w:sz w:val="24"/>
          <w:szCs w:val="24"/>
        </w:rPr>
        <w:t xml:space="preserve"> of the </w:t>
      </w:r>
      <w:r w:rsidR="003400B6" w:rsidRPr="003400B6">
        <w:rPr>
          <w:b/>
          <w:sz w:val="24"/>
          <w:szCs w:val="24"/>
        </w:rPr>
        <w:t>presentation agent</w:t>
      </w:r>
      <w:r w:rsidR="003400B6" w:rsidRPr="003400B6">
        <w:rPr>
          <w:sz w:val="24"/>
          <w:szCs w:val="24"/>
        </w:rPr>
        <w:t xml:space="preserve"> based on sentence structure rules once a complete </w:t>
      </w:r>
      <w:r w:rsidRPr="003400B6">
        <w:rPr>
          <w:sz w:val="24"/>
          <w:szCs w:val="24"/>
        </w:rPr>
        <w:t>structured presentation</w:t>
      </w:r>
      <w:r w:rsidR="003400B6" w:rsidRPr="003400B6">
        <w:rPr>
          <w:sz w:val="24"/>
          <w:szCs w:val="24"/>
        </w:rPr>
        <w:t xml:space="preserve"> has been formed.</w:t>
      </w:r>
    </w:p>
    <w:p w14:paraId="1F1FE816" w14:textId="1B528B74" w:rsidR="00556443" w:rsidRPr="003400B6" w:rsidRDefault="00556443" w:rsidP="00845C23">
      <w:pPr>
        <w:pStyle w:val="ListParagraph"/>
        <w:numPr>
          <w:ilvl w:val="1"/>
          <w:numId w:val="18"/>
        </w:numPr>
      </w:pPr>
      <w:r w:rsidRPr="003400B6">
        <w:rPr>
          <w:b/>
          <w:sz w:val="24"/>
          <w:szCs w:val="24"/>
          <w:lang w:val="en-US"/>
        </w:rPr>
        <w:br w:type="page"/>
      </w:r>
    </w:p>
    <w:p w14:paraId="2D19C4CB" w14:textId="77777777" w:rsidR="00A56129" w:rsidRDefault="009975CC" w:rsidP="00A56129">
      <w:pPr>
        <w:rPr>
          <w:sz w:val="24"/>
          <w:szCs w:val="24"/>
          <w:lang w:val="en-US"/>
        </w:rPr>
      </w:pPr>
      <w:r>
        <w:rPr>
          <w:b/>
          <w:sz w:val="24"/>
          <w:szCs w:val="24"/>
          <w:lang w:val="en-US"/>
        </w:rPr>
        <w:t xml:space="preserve">More Advanced </w:t>
      </w:r>
      <w:r w:rsidR="00A56129">
        <w:rPr>
          <w:b/>
          <w:sz w:val="24"/>
          <w:szCs w:val="24"/>
          <w:lang w:val="en-US"/>
        </w:rPr>
        <w:t xml:space="preserve">Message </w:t>
      </w:r>
      <w:r w:rsidR="00A56129" w:rsidRPr="007D6D77">
        <w:rPr>
          <w:sz w:val="24"/>
          <w:szCs w:val="24"/>
          <w:lang w:val="en-US"/>
        </w:rPr>
        <w:t>(Event-based CAP elements):</w:t>
      </w:r>
    </w:p>
    <w:p w14:paraId="509F765D" w14:textId="644BDFB8" w:rsidR="00A56129" w:rsidRDefault="00A56129" w:rsidP="00A56129">
      <w:pPr>
        <w:rPr>
          <w:sz w:val="24"/>
          <w:szCs w:val="24"/>
          <w:lang w:val="en-US"/>
        </w:rPr>
      </w:pPr>
      <w:r>
        <w:rPr>
          <w:sz w:val="24"/>
          <w:szCs w:val="24"/>
          <w:lang w:val="en-US"/>
        </w:rPr>
        <w:t xml:space="preserve">Refer to the </w:t>
      </w:r>
      <w:r>
        <w:rPr>
          <w:b/>
          <w:sz w:val="24"/>
          <w:szCs w:val="24"/>
          <w:lang w:val="en-US"/>
        </w:rPr>
        <w:t>More Advanced</w:t>
      </w:r>
      <w:r w:rsidRPr="003400B6">
        <w:rPr>
          <w:b/>
          <w:sz w:val="24"/>
          <w:szCs w:val="24"/>
          <w:lang w:val="en-US"/>
        </w:rPr>
        <w:t xml:space="preserve"> Message</w:t>
      </w:r>
      <w:r>
        <w:rPr>
          <w:sz w:val="24"/>
          <w:szCs w:val="24"/>
          <w:lang w:val="en-US"/>
        </w:rPr>
        <w:t xml:space="preserve"> as exampled in the </w:t>
      </w:r>
      <w:r w:rsidRPr="009C580E">
        <w:rPr>
          <w:b/>
          <w:sz w:val="24"/>
          <w:szCs w:val="24"/>
          <w:lang w:val="en-US"/>
        </w:rPr>
        <w:t xml:space="preserve">CAP Originating </w:t>
      </w:r>
      <w:r w:rsidR="003B379E">
        <w:rPr>
          <w:b/>
          <w:sz w:val="24"/>
          <w:szCs w:val="24"/>
          <w:lang w:val="en-US"/>
        </w:rPr>
        <w:t>Process</w:t>
      </w:r>
      <w:r w:rsidRPr="009C580E">
        <w:rPr>
          <w:b/>
          <w:sz w:val="24"/>
          <w:szCs w:val="24"/>
          <w:lang w:val="en-US"/>
        </w:rPr>
        <w:t>.</w:t>
      </w:r>
      <w:r>
        <w:rPr>
          <w:sz w:val="24"/>
          <w:szCs w:val="24"/>
          <w:lang w:val="en-US"/>
        </w:rPr>
        <w:t xml:space="preserve"> </w:t>
      </w:r>
    </w:p>
    <w:p w14:paraId="64D68F78" w14:textId="1F09BE79" w:rsidR="009C580E" w:rsidRPr="00367EB7" w:rsidRDefault="009C580E" w:rsidP="00C17DDB">
      <w:pPr>
        <w:pStyle w:val="ListParagraph"/>
        <w:numPr>
          <w:ilvl w:val="0"/>
          <w:numId w:val="37"/>
        </w:numPr>
      </w:pPr>
      <w:r>
        <w:t xml:space="preserve">The CAP consumer processes the </w:t>
      </w:r>
      <w:r w:rsidRPr="009C580E">
        <w:rPr>
          <w:b/>
          <w:sz w:val="24"/>
          <w:szCs w:val="24"/>
          <w:lang w:val="en-US"/>
        </w:rPr>
        <w:t>More Advanced Message</w:t>
      </w:r>
      <w:r>
        <w:t xml:space="preserve"> in the same manner as processing the </w:t>
      </w:r>
      <w:r w:rsidRPr="003400B6">
        <w:rPr>
          <w:b/>
          <w:sz w:val="24"/>
          <w:szCs w:val="24"/>
          <w:lang w:val="en-US"/>
        </w:rPr>
        <w:t>Simple Message</w:t>
      </w:r>
      <w:r w:rsidRPr="00367EB7">
        <w:rPr>
          <w:sz w:val="24"/>
          <w:szCs w:val="24"/>
          <w:lang w:val="en-US"/>
        </w:rPr>
        <w:t>.</w:t>
      </w:r>
      <w:r w:rsidR="00367EB7" w:rsidRPr="00367EB7">
        <w:rPr>
          <w:sz w:val="24"/>
          <w:szCs w:val="24"/>
          <w:lang w:val="en-US"/>
        </w:rPr>
        <w:t xml:space="preserve"> In this process, however, the CAP consumer will find </w:t>
      </w:r>
      <w:r w:rsidR="00367EB7">
        <w:rPr>
          <w:sz w:val="24"/>
          <w:szCs w:val="24"/>
          <w:lang w:val="en-US"/>
        </w:rPr>
        <w:t>two</w:t>
      </w:r>
      <w:r w:rsidR="00367EB7" w:rsidRPr="00367EB7">
        <w:rPr>
          <w:sz w:val="24"/>
          <w:szCs w:val="24"/>
          <w:lang w:val="en-US"/>
        </w:rPr>
        <w:t xml:space="preserve"> &lt;</w:t>
      </w:r>
      <w:proofErr w:type="spellStart"/>
      <w:r w:rsidR="00367EB7" w:rsidRPr="00367EB7">
        <w:rPr>
          <w:sz w:val="24"/>
          <w:szCs w:val="24"/>
          <w:lang w:val="en-US"/>
        </w:rPr>
        <w:t>eventCode</w:t>
      </w:r>
      <w:proofErr w:type="spellEnd"/>
      <w:r w:rsidR="00367EB7" w:rsidRPr="00367EB7">
        <w:rPr>
          <w:sz w:val="24"/>
          <w:szCs w:val="24"/>
          <w:lang w:val="en-US"/>
        </w:rPr>
        <w:t>&gt;</w:t>
      </w:r>
      <w:r w:rsidR="00367EB7">
        <w:rPr>
          <w:sz w:val="24"/>
          <w:szCs w:val="24"/>
          <w:lang w:val="en-US"/>
        </w:rPr>
        <w:t xml:space="preserve"> values</w:t>
      </w:r>
      <w:r w:rsidR="00367EB7" w:rsidRPr="00367EB7">
        <w:rPr>
          <w:sz w:val="24"/>
          <w:szCs w:val="24"/>
          <w:lang w:val="en-US"/>
        </w:rPr>
        <w:t xml:space="preserve"> from the </w:t>
      </w:r>
      <w:r w:rsidR="00367EB7" w:rsidRPr="00853647">
        <w:rPr>
          <w:b/>
          <w:sz w:val="24"/>
          <w:szCs w:val="24"/>
          <w:lang w:val="en-US"/>
        </w:rPr>
        <w:t>OASIS Open Event Terms List</w:t>
      </w:r>
      <w:r w:rsidR="00367EB7">
        <w:rPr>
          <w:sz w:val="24"/>
          <w:szCs w:val="24"/>
          <w:lang w:val="en-US"/>
        </w:rPr>
        <w:t>.</w:t>
      </w:r>
    </w:p>
    <w:p w14:paraId="6B044033" w14:textId="77777777" w:rsidR="009C580E" w:rsidRPr="009C580E" w:rsidRDefault="009C580E" w:rsidP="009C580E">
      <w:pPr>
        <w:pStyle w:val="ListParagraph"/>
        <w:ind w:left="360"/>
      </w:pPr>
    </w:p>
    <w:p w14:paraId="3F79D537" w14:textId="04439C77" w:rsidR="00A56129" w:rsidRPr="00A56129" w:rsidRDefault="00367EB7" w:rsidP="00C17DDB">
      <w:pPr>
        <w:pStyle w:val="ListParagraph"/>
        <w:numPr>
          <w:ilvl w:val="0"/>
          <w:numId w:val="37"/>
        </w:numPr>
      </w:pPr>
      <w:r>
        <w:rPr>
          <w:sz w:val="24"/>
          <w:szCs w:val="24"/>
        </w:rPr>
        <w:t>The two</w:t>
      </w:r>
      <w:r w:rsidR="00A56129" w:rsidRPr="00A56129">
        <w:rPr>
          <w:sz w:val="24"/>
          <w:szCs w:val="24"/>
        </w:rPr>
        <w:t xml:space="preserve"> </w:t>
      </w:r>
      <w:r w:rsidR="00A56129" w:rsidRPr="00A56129">
        <w:rPr>
          <w:b/>
          <w:bCs/>
          <w:sz w:val="24"/>
          <w:szCs w:val="24"/>
        </w:rPr>
        <w:t>OASIS Open</w:t>
      </w:r>
      <w:r w:rsidR="00A56129" w:rsidRPr="00A56129">
        <w:rPr>
          <w:sz w:val="24"/>
          <w:szCs w:val="24"/>
        </w:rPr>
        <w:t xml:space="preserve"> &lt;</w:t>
      </w:r>
      <w:proofErr w:type="spellStart"/>
      <w:r w:rsidR="00A56129" w:rsidRPr="00A56129">
        <w:rPr>
          <w:b/>
          <w:sz w:val="24"/>
          <w:szCs w:val="24"/>
        </w:rPr>
        <w:t>eventCode</w:t>
      </w:r>
      <w:proofErr w:type="spellEnd"/>
      <w:r w:rsidR="00A56129" w:rsidRPr="00A56129">
        <w:rPr>
          <w:sz w:val="24"/>
          <w:szCs w:val="24"/>
        </w:rPr>
        <w:t>&gt; elements are populated</w:t>
      </w:r>
      <w:r w:rsidR="00A56129">
        <w:rPr>
          <w:sz w:val="24"/>
          <w:szCs w:val="24"/>
        </w:rPr>
        <w:t xml:space="preserve"> - </w:t>
      </w:r>
      <w:r w:rsidR="00A56129" w:rsidRPr="00A56129">
        <w:rPr>
          <w:sz w:val="24"/>
          <w:szCs w:val="24"/>
        </w:rPr>
        <w:t xml:space="preserve">one with the </w:t>
      </w:r>
      <w:r w:rsidR="00A56129" w:rsidRPr="00A56129">
        <w:rPr>
          <w:b/>
          <w:bCs/>
          <w:sz w:val="24"/>
          <w:szCs w:val="24"/>
        </w:rPr>
        <w:t xml:space="preserve">event-type code </w:t>
      </w:r>
      <w:r w:rsidR="00A56129" w:rsidRPr="00367EB7">
        <w:rPr>
          <w:bCs/>
          <w:sz w:val="24"/>
          <w:szCs w:val="24"/>
        </w:rPr>
        <w:t>for</w:t>
      </w:r>
      <w:r w:rsidR="00A56129" w:rsidRPr="00A56129">
        <w:rPr>
          <w:b/>
          <w:bCs/>
          <w:sz w:val="24"/>
          <w:szCs w:val="24"/>
        </w:rPr>
        <w:t xml:space="preserve"> flash flood</w:t>
      </w:r>
      <w:r w:rsidR="00A56129" w:rsidRPr="00A56129">
        <w:rPr>
          <w:sz w:val="24"/>
          <w:szCs w:val="24"/>
        </w:rPr>
        <w:t xml:space="preserve">, and another with the </w:t>
      </w:r>
      <w:r w:rsidR="00A56129" w:rsidRPr="00A56129">
        <w:rPr>
          <w:b/>
          <w:bCs/>
          <w:sz w:val="24"/>
          <w:szCs w:val="24"/>
        </w:rPr>
        <w:t xml:space="preserve">event-type code </w:t>
      </w:r>
      <w:r w:rsidR="00A56129" w:rsidRPr="00367EB7">
        <w:rPr>
          <w:bCs/>
          <w:sz w:val="24"/>
          <w:szCs w:val="24"/>
        </w:rPr>
        <w:t>for</w:t>
      </w:r>
      <w:r w:rsidR="00A56129" w:rsidRPr="00A56129">
        <w:rPr>
          <w:b/>
          <w:bCs/>
          <w:sz w:val="24"/>
          <w:szCs w:val="24"/>
        </w:rPr>
        <w:t xml:space="preserve"> flood</w:t>
      </w:r>
      <w:r w:rsidR="00A56129" w:rsidRPr="00A56129">
        <w:rPr>
          <w:sz w:val="24"/>
          <w:szCs w:val="24"/>
        </w:rPr>
        <w:t xml:space="preserve">. </w:t>
      </w:r>
      <w:r w:rsidR="00E04E8A" w:rsidRPr="00A56129">
        <w:rPr>
          <w:sz w:val="24"/>
          <w:szCs w:val="24"/>
        </w:rPr>
        <w:t xml:space="preserve">A </w:t>
      </w:r>
      <w:r w:rsidR="00E04E8A" w:rsidRPr="00A56129">
        <w:rPr>
          <w:b/>
          <w:bCs/>
          <w:sz w:val="24"/>
          <w:szCs w:val="24"/>
        </w:rPr>
        <w:t>CAP consuming agent</w:t>
      </w:r>
      <w:r w:rsidR="00E04E8A">
        <w:rPr>
          <w:b/>
          <w:bCs/>
          <w:sz w:val="24"/>
          <w:szCs w:val="24"/>
        </w:rPr>
        <w:t xml:space="preserve"> - </w:t>
      </w:r>
      <w:r w:rsidR="00E04E8A" w:rsidRPr="00A56129">
        <w:rPr>
          <w:sz w:val="24"/>
          <w:szCs w:val="24"/>
        </w:rPr>
        <w:t xml:space="preserve">upon detecting </w:t>
      </w:r>
      <w:r w:rsidR="00E04E8A" w:rsidRPr="00A56129">
        <w:rPr>
          <w:b/>
          <w:bCs/>
          <w:sz w:val="24"/>
          <w:szCs w:val="24"/>
        </w:rPr>
        <w:t xml:space="preserve">one or more matching </w:t>
      </w:r>
      <w:r w:rsidR="00E04E8A" w:rsidRPr="00A56129">
        <w:rPr>
          <w:sz w:val="24"/>
          <w:szCs w:val="24"/>
        </w:rPr>
        <w:t>&lt;</w:t>
      </w:r>
      <w:proofErr w:type="spellStart"/>
      <w:r w:rsidR="00E04E8A" w:rsidRPr="00A56129">
        <w:rPr>
          <w:b/>
          <w:sz w:val="24"/>
          <w:szCs w:val="24"/>
        </w:rPr>
        <w:t>eventCode</w:t>
      </w:r>
      <w:proofErr w:type="spellEnd"/>
      <w:r w:rsidR="00E04E8A" w:rsidRPr="00A56129">
        <w:rPr>
          <w:sz w:val="24"/>
          <w:szCs w:val="24"/>
        </w:rPr>
        <w:t>&gt;</w:t>
      </w:r>
      <w:r w:rsidR="00E04E8A" w:rsidRPr="00A56129">
        <w:rPr>
          <w:b/>
          <w:bCs/>
          <w:sz w:val="24"/>
          <w:szCs w:val="24"/>
        </w:rPr>
        <w:t xml:space="preserve"> values</w:t>
      </w:r>
      <w:r w:rsidR="00E04E8A" w:rsidRPr="00A56129">
        <w:rPr>
          <w:sz w:val="24"/>
          <w:szCs w:val="24"/>
        </w:rPr>
        <w:t xml:space="preserve"> within its </w:t>
      </w:r>
      <w:r w:rsidR="00E04E8A" w:rsidRPr="00A56129">
        <w:rPr>
          <w:b/>
          <w:bCs/>
          <w:sz w:val="24"/>
          <w:szCs w:val="24"/>
        </w:rPr>
        <w:t>event codes of interest</w:t>
      </w:r>
      <w:r w:rsidR="00E04E8A">
        <w:rPr>
          <w:b/>
          <w:bCs/>
          <w:sz w:val="24"/>
          <w:szCs w:val="24"/>
        </w:rPr>
        <w:t xml:space="preserve"> - </w:t>
      </w:r>
      <w:r w:rsidR="00E04E8A">
        <w:rPr>
          <w:sz w:val="24"/>
          <w:szCs w:val="24"/>
        </w:rPr>
        <w:t>would continue</w:t>
      </w:r>
      <w:r w:rsidR="00E04E8A" w:rsidRPr="00A56129">
        <w:rPr>
          <w:sz w:val="24"/>
          <w:szCs w:val="24"/>
        </w:rPr>
        <w:t xml:space="preserve"> to </w:t>
      </w:r>
      <w:r w:rsidR="00E04E8A" w:rsidRPr="00A56129">
        <w:rPr>
          <w:b/>
          <w:bCs/>
          <w:sz w:val="24"/>
          <w:szCs w:val="24"/>
        </w:rPr>
        <w:t>process the CAP message</w:t>
      </w:r>
      <w:r w:rsidR="00E04E8A" w:rsidRPr="00A56129">
        <w:rPr>
          <w:sz w:val="24"/>
          <w:szCs w:val="24"/>
        </w:rPr>
        <w:t xml:space="preserve"> in accordance with</w:t>
      </w:r>
      <w:r w:rsidR="00E04E8A">
        <w:rPr>
          <w:sz w:val="24"/>
          <w:szCs w:val="24"/>
        </w:rPr>
        <w:t xml:space="preserve"> their</w:t>
      </w:r>
      <w:r w:rsidR="00E04E8A" w:rsidRPr="00A56129">
        <w:rPr>
          <w:sz w:val="24"/>
          <w:szCs w:val="24"/>
        </w:rPr>
        <w:t xml:space="preserve"> </w:t>
      </w:r>
      <w:r w:rsidR="00E04E8A" w:rsidRPr="00A56129">
        <w:rPr>
          <w:b/>
          <w:bCs/>
          <w:sz w:val="24"/>
          <w:szCs w:val="24"/>
        </w:rPr>
        <w:t xml:space="preserve">standard </w:t>
      </w:r>
      <w:r w:rsidR="00E04E8A">
        <w:rPr>
          <w:b/>
          <w:bCs/>
          <w:sz w:val="24"/>
          <w:szCs w:val="24"/>
        </w:rPr>
        <w:t>processing procedures.</w:t>
      </w:r>
    </w:p>
    <w:p w14:paraId="6F0FAC17" w14:textId="77777777" w:rsidR="00A56129" w:rsidRPr="00A56129" w:rsidRDefault="00A56129" w:rsidP="00A56129">
      <w:pPr>
        <w:pStyle w:val="ListParagraph"/>
        <w:ind w:left="1080"/>
      </w:pPr>
    </w:p>
    <w:p w14:paraId="6E7B03EF" w14:textId="35AE4E8A" w:rsidR="001B062E" w:rsidRPr="001B062E" w:rsidRDefault="00A56129" w:rsidP="00C17DDB">
      <w:pPr>
        <w:pStyle w:val="ListParagraph"/>
        <w:numPr>
          <w:ilvl w:val="1"/>
          <w:numId w:val="37"/>
        </w:numPr>
      </w:pPr>
      <w:r w:rsidRPr="00A56129">
        <w:rPr>
          <w:sz w:val="24"/>
          <w:szCs w:val="24"/>
        </w:rPr>
        <w:t xml:space="preserve">The goal is to </w:t>
      </w:r>
      <w:r w:rsidRPr="00A56129">
        <w:rPr>
          <w:b/>
          <w:bCs/>
          <w:sz w:val="24"/>
          <w:szCs w:val="24"/>
        </w:rPr>
        <w:t xml:space="preserve">simplify the </w:t>
      </w:r>
      <w:r w:rsidR="00367EB7">
        <w:rPr>
          <w:b/>
          <w:bCs/>
          <w:sz w:val="24"/>
          <w:szCs w:val="24"/>
        </w:rPr>
        <w:t xml:space="preserve">originating and </w:t>
      </w:r>
      <w:r w:rsidRPr="00A56129">
        <w:rPr>
          <w:b/>
          <w:bCs/>
          <w:sz w:val="24"/>
          <w:szCs w:val="24"/>
        </w:rPr>
        <w:t>consuming process</w:t>
      </w:r>
      <w:r w:rsidR="00367EB7">
        <w:rPr>
          <w:b/>
          <w:bCs/>
          <w:sz w:val="24"/>
          <w:szCs w:val="24"/>
        </w:rPr>
        <w:t>es</w:t>
      </w:r>
      <w:r>
        <w:rPr>
          <w:sz w:val="24"/>
          <w:szCs w:val="24"/>
        </w:rPr>
        <w:t xml:space="preserve">. </w:t>
      </w:r>
      <w:r w:rsidR="00367EB7">
        <w:rPr>
          <w:sz w:val="24"/>
          <w:szCs w:val="24"/>
        </w:rPr>
        <w:t xml:space="preserve">The originating agency includes the two that apply to the subject event, and the </w:t>
      </w:r>
      <w:r>
        <w:rPr>
          <w:sz w:val="24"/>
          <w:szCs w:val="24"/>
        </w:rPr>
        <w:t>consuming</w:t>
      </w:r>
      <w:r w:rsidRPr="00A56129">
        <w:rPr>
          <w:sz w:val="24"/>
          <w:szCs w:val="24"/>
        </w:rPr>
        <w:t xml:space="preserve"> agency</w:t>
      </w:r>
      <w:r w:rsidR="00367EB7">
        <w:rPr>
          <w:sz w:val="24"/>
          <w:szCs w:val="24"/>
        </w:rPr>
        <w:t xml:space="preserve"> looks for event-types of interest to them</w:t>
      </w:r>
      <w:r w:rsidR="001B062E">
        <w:rPr>
          <w:sz w:val="24"/>
          <w:szCs w:val="24"/>
        </w:rPr>
        <w:t>.</w:t>
      </w:r>
      <w:r w:rsidR="00853647">
        <w:rPr>
          <w:sz w:val="24"/>
          <w:szCs w:val="24"/>
        </w:rPr>
        <w:t xml:space="preserve"> The</w:t>
      </w:r>
      <w:r w:rsidR="001B062E">
        <w:rPr>
          <w:sz w:val="24"/>
          <w:szCs w:val="24"/>
        </w:rPr>
        <w:t xml:space="preserve"> </w:t>
      </w:r>
      <w:r w:rsidR="001B062E" w:rsidRPr="001B062E">
        <w:rPr>
          <w:b/>
          <w:sz w:val="24"/>
          <w:szCs w:val="24"/>
        </w:rPr>
        <w:t>OASIS Ope</w:t>
      </w:r>
      <w:r w:rsidR="00853647">
        <w:rPr>
          <w:b/>
          <w:sz w:val="24"/>
          <w:szCs w:val="24"/>
        </w:rPr>
        <w:t>n EMTC</w:t>
      </w:r>
      <w:r w:rsidR="001B062E">
        <w:rPr>
          <w:sz w:val="24"/>
          <w:szCs w:val="24"/>
        </w:rPr>
        <w:t xml:space="preserve"> recommends the consuming agency take each &lt;</w:t>
      </w:r>
      <w:proofErr w:type="spellStart"/>
      <w:r w:rsidR="001B062E">
        <w:rPr>
          <w:sz w:val="24"/>
          <w:szCs w:val="24"/>
        </w:rPr>
        <w:t>eventCode</w:t>
      </w:r>
      <w:proofErr w:type="spellEnd"/>
      <w:r w:rsidR="001B062E">
        <w:rPr>
          <w:sz w:val="24"/>
          <w:szCs w:val="24"/>
        </w:rPr>
        <w:t>&gt; in</w:t>
      </w:r>
      <w:r w:rsidR="007B7E73">
        <w:rPr>
          <w:sz w:val="24"/>
          <w:szCs w:val="24"/>
        </w:rPr>
        <w:t>-</w:t>
      </w:r>
      <w:r w:rsidR="001B062E">
        <w:rPr>
          <w:sz w:val="24"/>
          <w:szCs w:val="24"/>
        </w:rPr>
        <w:t xml:space="preserve">turn and checks their own list for a match, and if </w:t>
      </w:r>
      <w:r w:rsidR="00367EB7">
        <w:rPr>
          <w:sz w:val="24"/>
          <w:szCs w:val="24"/>
        </w:rPr>
        <w:t>a</w:t>
      </w:r>
      <w:r w:rsidR="001B062E">
        <w:rPr>
          <w:sz w:val="24"/>
          <w:szCs w:val="24"/>
        </w:rPr>
        <w:t>t least one</w:t>
      </w:r>
      <w:r w:rsidR="00367EB7">
        <w:rPr>
          <w:sz w:val="24"/>
          <w:szCs w:val="24"/>
        </w:rPr>
        <w:t xml:space="preserve"> code</w:t>
      </w:r>
      <w:r w:rsidR="001B062E">
        <w:rPr>
          <w:sz w:val="24"/>
          <w:szCs w:val="24"/>
        </w:rPr>
        <w:t xml:space="preserve"> of</w:t>
      </w:r>
      <w:r w:rsidR="00367EB7">
        <w:rPr>
          <w:sz w:val="24"/>
          <w:szCs w:val="24"/>
        </w:rPr>
        <w:t xml:space="preserve"> interest</w:t>
      </w:r>
      <w:r w:rsidR="001B062E">
        <w:rPr>
          <w:sz w:val="24"/>
          <w:szCs w:val="24"/>
        </w:rPr>
        <w:t xml:space="preserve"> is found, they continue processing the message.</w:t>
      </w:r>
    </w:p>
    <w:p w14:paraId="22705F91" w14:textId="351BD39D" w:rsidR="001B062E" w:rsidRPr="007B7E73" w:rsidRDefault="001B062E" w:rsidP="001B062E">
      <w:pPr>
        <w:pStyle w:val="ListParagraph"/>
        <w:ind w:left="1800"/>
        <w:rPr>
          <w:sz w:val="24"/>
          <w:szCs w:val="24"/>
        </w:rPr>
      </w:pPr>
    </w:p>
    <w:p w14:paraId="69E89277" w14:textId="3D70C47D" w:rsidR="007B7E73" w:rsidRPr="007B7E73" w:rsidRDefault="001B062E" w:rsidP="00C17DDB">
      <w:pPr>
        <w:pStyle w:val="ListParagraph"/>
        <w:numPr>
          <w:ilvl w:val="2"/>
          <w:numId w:val="37"/>
        </w:numPr>
        <w:rPr>
          <w:sz w:val="24"/>
          <w:szCs w:val="24"/>
        </w:rPr>
      </w:pPr>
      <w:r w:rsidRPr="007B7E73">
        <w:rPr>
          <w:sz w:val="24"/>
          <w:szCs w:val="24"/>
        </w:rPr>
        <w:t xml:space="preserve">If the CAP originating agent </w:t>
      </w:r>
      <w:r w:rsidR="007B7E73">
        <w:rPr>
          <w:sz w:val="24"/>
          <w:szCs w:val="24"/>
        </w:rPr>
        <w:t xml:space="preserve">includes </w:t>
      </w:r>
      <w:r w:rsidRPr="007B7E73">
        <w:rPr>
          <w:sz w:val="24"/>
          <w:szCs w:val="24"/>
        </w:rPr>
        <w:t>only one instance of the &lt;</w:t>
      </w:r>
      <w:proofErr w:type="spellStart"/>
      <w:r w:rsidRPr="007B7E73">
        <w:rPr>
          <w:sz w:val="24"/>
          <w:szCs w:val="24"/>
        </w:rPr>
        <w:t>eventCode</w:t>
      </w:r>
      <w:proofErr w:type="spellEnd"/>
      <w:r w:rsidRPr="007B7E73">
        <w:rPr>
          <w:sz w:val="24"/>
          <w:szCs w:val="24"/>
        </w:rPr>
        <w:t xml:space="preserve">&gt; element, the </w:t>
      </w:r>
      <w:r w:rsidR="007B7E73">
        <w:rPr>
          <w:sz w:val="24"/>
          <w:szCs w:val="24"/>
        </w:rPr>
        <w:t xml:space="preserve">in-turn </w:t>
      </w:r>
      <w:r w:rsidRPr="007B7E73">
        <w:rPr>
          <w:sz w:val="24"/>
          <w:szCs w:val="24"/>
        </w:rPr>
        <w:t xml:space="preserve">process is </w:t>
      </w:r>
      <w:r w:rsidR="007B7E73">
        <w:rPr>
          <w:sz w:val="24"/>
          <w:szCs w:val="24"/>
        </w:rPr>
        <w:t xml:space="preserve">not compromised. Many CAP originators think to put only one instance into a CAP message. </w:t>
      </w:r>
    </w:p>
    <w:p w14:paraId="1F25BA9E" w14:textId="28EEBD80" w:rsidR="001B062E" w:rsidRPr="001B062E" w:rsidRDefault="001B062E" w:rsidP="007B7E73">
      <w:pPr>
        <w:pStyle w:val="ListParagraph"/>
        <w:ind w:left="1800"/>
      </w:pPr>
      <w:r>
        <w:t xml:space="preserve"> </w:t>
      </w:r>
    </w:p>
    <w:p w14:paraId="6511C9FA" w14:textId="665CEE44" w:rsidR="001B062E" w:rsidRPr="00A56129" w:rsidRDefault="001B062E" w:rsidP="00C17DDB">
      <w:pPr>
        <w:pStyle w:val="ListParagraph"/>
        <w:numPr>
          <w:ilvl w:val="2"/>
          <w:numId w:val="37"/>
        </w:numPr>
      </w:pPr>
      <w:r w:rsidRPr="00A56129">
        <w:rPr>
          <w:sz w:val="24"/>
          <w:szCs w:val="24"/>
        </w:rPr>
        <w:t xml:space="preserve">A </w:t>
      </w:r>
      <w:r w:rsidRPr="00A56129">
        <w:rPr>
          <w:b/>
          <w:bCs/>
          <w:sz w:val="24"/>
          <w:szCs w:val="24"/>
        </w:rPr>
        <w:t>CAP consuming agent's ability</w:t>
      </w:r>
      <w:r w:rsidRPr="00A56129">
        <w:rPr>
          <w:sz w:val="24"/>
          <w:szCs w:val="24"/>
        </w:rPr>
        <w:t xml:space="preserve"> to rely on a </w:t>
      </w:r>
      <w:r w:rsidRPr="00A56129">
        <w:rPr>
          <w:b/>
          <w:bCs/>
          <w:sz w:val="24"/>
          <w:szCs w:val="24"/>
        </w:rPr>
        <w:t>CAP originating agent</w:t>
      </w:r>
      <w:r w:rsidRPr="00A56129">
        <w:rPr>
          <w:sz w:val="24"/>
          <w:szCs w:val="24"/>
        </w:rPr>
        <w:t xml:space="preserve"> to </w:t>
      </w:r>
      <w:r w:rsidR="007B7E73">
        <w:rPr>
          <w:sz w:val="24"/>
          <w:szCs w:val="24"/>
        </w:rPr>
        <w:t xml:space="preserve">put at least one instance into the CAP message </w:t>
      </w:r>
      <w:r w:rsidRPr="00A56129">
        <w:rPr>
          <w:sz w:val="24"/>
          <w:szCs w:val="24"/>
        </w:rPr>
        <w:t xml:space="preserve">is </w:t>
      </w:r>
      <w:r w:rsidRPr="00A56129">
        <w:rPr>
          <w:b/>
          <w:bCs/>
          <w:sz w:val="24"/>
          <w:szCs w:val="24"/>
        </w:rPr>
        <w:t>based on mutual agreement</w:t>
      </w:r>
      <w:r w:rsidRPr="00A56129">
        <w:rPr>
          <w:sz w:val="24"/>
          <w:szCs w:val="24"/>
        </w:rPr>
        <w:t xml:space="preserve">. Such agreements are typically established between </w:t>
      </w:r>
      <w:r w:rsidRPr="00A56129">
        <w:rPr>
          <w:b/>
          <w:bCs/>
          <w:sz w:val="24"/>
          <w:szCs w:val="24"/>
        </w:rPr>
        <w:t>partner organizations</w:t>
      </w:r>
      <w:r w:rsidRPr="00A56129">
        <w:rPr>
          <w:sz w:val="24"/>
          <w:szCs w:val="24"/>
        </w:rPr>
        <w:t xml:space="preserve"> and are </w:t>
      </w:r>
      <w:r w:rsidRPr="00A56129">
        <w:rPr>
          <w:b/>
          <w:bCs/>
          <w:sz w:val="24"/>
          <w:szCs w:val="24"/>
        </w:rPr>
        <w:t>reinforced within CAP</w:t>
      </w:r>
      <w:r w:rsidRPr="00A56129">
        <w:rPr>
          <w:sz w:val="24"/>
          <w:szCs w:val="24"/>
        </w:rPr>
        <w:t xml:space="preserve"> </w:t>
      </w:r>
      <w:proofErr w:type="gramStart"/>
      <w:r w:rsidRPr="00A56129">
        <w:rPr>
          <w:sz w:val="24"/>
          <w:szCs w:val="24"/>
        </w:rPr>
        <w:t xml:space="preserve">through the </w:t>
      </w:r>
      <w:r w:rsidRPr="00A56129">
        <w:rPr>
          <w:b/>
          <w:bCs/>
          <w:sz w:val="24"/>
          <w:szCs w:val="24"/>
        </w:rPr>
        <w:t>use of</w:t>
      </w:r>
      <w:proofErr w:type="gramEnd"/>
      <w:r w:rsidRPr="00A56129">
        <w:rPr>
          <w:b/>
          <w:bCs/>
          <w:sz w:val="24"/>
          <w:szCs w:val="24"/>
        </w:rPr>
        <w:t xml:space="preserve"> layers and profiles</w:t>
      </w:r>
      <w:r w:rsidRPr="00A56129">
        <w:rPr>
          <w:sz w:val="24"/>
          <w:szCs w:val="24"/>
          <w:lang w:val="en-US"/>
        </w:rPr>
        <w:t xml:space="preserve"> </w:t>
      </w:r>
      <w:r w:rsidRPr="00A56129">
        <w:rPr>
          <w:rStyle w:val="FootnoteReference"/>
          <w:sz w:val="24"/>
          <w:szCs w:val="24"/>
          <w:lang w:val="en-US"/>
        </w:rPr>
        <w:footnoteReference w:id="110"/>
      </w:r>
      <w:r w:rsidRPr="00A56129">
        <w:rPr>
          <w:sz w:val="24"/>
          <w:szCs w:val="24"/>
        </w:rPr>
        <w:t>.</w:t>
      </w:r>
      <w:r w:rsidR="007B7E73">
        <w:rPr>
          <w:sz w:val="24"/>
          <w:szCs w:val="24"/>
        </w:rPr>
        <w:t xml:space="preserve"> With the presence of the </w:t>
      </w:r>
      <w:r w:rsidR="007B7E73" w:rsidRPr="00853647">
        <w:rPr>
          <w:b/>
          <w:sz w:val="24"/>
          <w:szCs w:val="24"/>
        </w:rPr>
        <w:t>OASIS Open Event Terms List</w:t>
      </w:r>
      <w:r w:rsidR="007B7E73">
        <w:rPr>
          <w:sz w:val="24"/>
          <w:szCs w:val="24"/>
        </w:rPr>
        <w:t>, agreements can be made upon a pre-existing and maintained list to reduce the work effort to establish such a list.</w:t>
      </w:r>
    </w:p>
    <w:p w14:paraId="73590BCA" w14:textId="15DC67FF" w:rsidR="00196EE9" w:rsidRPr="007B7E73" w:rsidRDefault="00196EE9" w:rsidP="007B7E73">
      <w:pPr>
        <w:rPr>
          <w:sz w:val="24"/>
          <w:szCs w:val="24"/>
          <w:lang w:val="en-US"/>
        </w:rPr>
      </w:pPr>
    </w:p>
    <w:p w14:paraId="3E783F16" w14:textId="77777777" w:rsidR="009975CC" w:rsidRDefault="009975CC" w:rsidP="00556443">
      <w:pPr>
        <w:rPr>
          <w:b/>
          <w:sz w:val="24"/>
          <w:szCs w:val="24"/>
          <w:lang w:val="en-US"/>
        </w:rPr>
      </w:pPr>
    </w:p>
    <w:p w14:paraId="3AE5A7B4" w14:textId="77777777" w:rsidR="00C8388C" w:rsidRDefault="00C8388C">
      <w:pPr>
        <w:rPr>
          <w:b/>
          <w:sz w:val="24"/>
          <w:szCs w:val="24"/>
          <w:lang w:val="en-US"/>
        </w:rPr>
      </w:pPr>
      <w:r>
        <w:rPr>
          <w:b/>
          <w:sz w:val="24"/>
          <w:szCs w:val="24"/>
          <w:lang w:val="en-US"/>
        </w:rPr>
        <w:br w:type="page"/>
      </w:r>
    </w:p>
    <w:p w14:paraId="09B3B094" w14:textId="77777777" w:rsidR="00A56129" w:rsidRDefault="009975CC" w:rsidP="00A56129">
      <w:pPr>
        <w:rPr>
          <w:sz w:val="24"/>
          <w:szCs w:val="24"/>
          <w:lang w:val="en-US"/>
        </w:rPr>
      </w:pPr>
      <w:r>
        <w:rPr>
          <w:b/>
          <w:sz w:val="24"/>
          <w:szCs w:val="24"/>
          <w:lang w:val="en-US"/>
        </w:rPr>
        <w:t xml:space="preserve">Fully </w:t>
      </w:r>
      <w:r w:rsidR="00556443" w:rsidRPr="00556443">
        <w:rPr>
          <w:b/>
          <w:sz w:val="24"/>
          <w:szCs w:val="24"/>
          <w:lang w:val="en-US"/>
        </w:rPr>
        <w:t xml:space="preserve">Advanced </w:t>
      </w:r>
      <w:r w:rsidR="00A56129">
        <w:rPr>
          <w:b/>
          <w:sz w:val="24"/>
          <w:szCs w:val="24"/>
          <w:lang w:val="en-US"/>
        </w:rPr>
        <w:t xml:space="preserve">Message </w:t>
      </w:r>
      <w:r w:rsidR="00A56129" w:rsidRPr="007D6D77">
        <w:rPr>
          <w:sz w:val="24"/>
          <w:szCs w:val="24"/>
          <w:lang w:val="en-US"/>
        </w:rPr>
        <w:t>(Event-based CAP elements):</w:t>
      </w:r>
    </w:p>
    <w:p w14:paraId="4D89C793" w14:textId="1CF736CB" w:rsidR="00A56129" w:rsidRDefault="00A56129" w:rsidP="00A56129">
      <w:pPr>
        <w:rPr>
          <w:sz w:val="24"/>
          <w:szCs w:val="24"/>
          <w:lang w:val="en-US"/>
        </w:rPr>
      </w:pPr>
      <w:r>
        <w:rPr>
          <w:sz w:val="24"/>
          <w:szCs w:val="24"/>
          <w:lang w:val="en-US"/>
        </w:rPr>
        <w:t xml:space="preserve">Refer to the </w:t>
      </w:r>
      <w:r>
        <w:rPr>
          <w:b/>
          <w:sz w:val="24"/>
          <w:szCs w:val="24"/>
          <w:lang w:val="en-US"/>
        </w:rPr>
        <w:t>Fully Advanced</w:t>
      </w:r>
      <w:r w:rsidRPr="003400B6">
        <w:rPr>
          <w:b/>
          <w:sz w:val="24"/>
          <w:szCs w:val="24"/>
          <w:lang w:val="en-US"/>
        </w:rPr>
        <w:t xml:space="preserve"> Message</w:t>
      </w:r>
      <w:r>
        <w:rPr>
          <w:sz w:val="24"/>
          <w:szCs w:val="24"/>
          <w:lang w:val="en-US"/>
        </w:rPr>
        <w:t xml:space="preserve"> as exampled in the CAP Originating </w:t>
      </w:r>
      <w:r w:rsidR="003B379E">
        <w:rPr>
          <w:sz w:val="24"/>
          <w:szCs w:val="24"/>
          <w:lang w:val="en-US"/>
        </w:rPr>
        <w:t>Process</w:t>
      </w:r>
      <w:r>
        <w:rPr>
          <w:sz w:val="24"/>
          <w:szCs w:val="24"/>
          <w:lang w:val="en-US"/>
        </w:rPr>
        <w:t xml:space="preserve">. </w:t>
      </w:r>
    </w:p>
    <w:p w14:paraId="5D53ACD4" w14:textId="554DC694" w:rsidR="00E04E8A" w:rsidRPr="00367EB7" w:rsidRDefault="00E04E8A" w:rsidP="00C17DDB">
      <w:pPr>
        <w:pStyle w:val="ListParagraph"/>
        <w:numPr>
          <w:ilvl w:val="0"/>
          <w:numId w:val="40"/>
        </w:numPr>
      </w:pPr>
      <w:r>
        <w:t xml:space="preserve">The CAP consumer processes the </w:t>
      </w:r>
      <w:r>
        <w:rPr>
          <w:b/>
          <w:sz w:val="24"/>
          <w:szCs w:val="24"/>
          <w:lang w:val="en-US"/>
        </w:rPr>
        <w:t>Fully</w:t>
      </w:r>
      <w:r w:rsidRPr="009C580E">
        <w:rPr>
          <w:b/>
          <w:sz w:val="24"/>
          <w:szCs w:val="24"/>
          <w:lang w:val="en-US"/>
        </w:rPr>
        <w:t xml:space="preserve"> Advanced Message</w:t>
      </w:r>
      <w:r>
        <w:t xml:space="preserve"> </w:t>
      </w:r>
      <w:r w:rsidRPr="00E04E8A">
        <w:rPr>
          <w:sz w:val="24"/>
          <w:szCs w:val="24"/>
          <w:lang w:val="en-US"/>
        </w:rPr>
        <w:t xml:space="preserve">in the same manner as processing the </w:t>
      </w:r>
      <w:r>
        <w:rPr>
          <w:b/>
          <w:sz w:val="24"/>
          <w:szCs w:val="24"/>
          <w:lang w:val="en-US"/>
        </w:rPr>
        <w:t>More Advanced</w:t>
      </w:r>
      <w:r w:rsidRPr="003400B6">
        <w:rPr>
          <w:b/>
          <w:sz w:val="24"/>
          <w:szCs w:val="24"/>
          <w:lang w:val="en-US"/>
        </w:rPr>
        <w:t xml:space="preserve"> Message</w:t>
      </w:r>
      <w:r w:rsidRPr="00367EB7">
        <w:rPr>
          <w:sz w:val="24"/>
          <w:szCs w:val="24"/>
          <w:lang w:val="en-US"/>
        </w:rPr>
        <w:t>. In this process, however, the CAP consumer wil</w:t>
      </w:r>
      <w:r>
        <w:rPr>
          <w:sz w:val="24"/>
          <w:szCs w:val="24"/>
          <w:lang w:val="en-US"/>
        </w:rPr>
        <w:t>l find four</w:t>
      </w:r>
      <w:r w:rsidRPr="00367EB7">
        <w:rPr>
          <w:sz w:val="24"/>
          <w:szCs w:val="24"/>
          <w:lang w:val="en-US"/>
        </w:rPr>
        <w:t xml:space="preserve"> &lt;</w:t>
      </w:r>
      <w:proofErr w:type="spellStart"/>
      <w:r w:rsidRPr="00367EB7">
        <w:rPr>
          <w:sz w:val="24"/>
          <w:szCs w:val="24"/>
          <w:lang w:val="en-US"/>
        </w:rPr>
        <w:t>eventCode</w:t>
      </w:r>
      <w:proofErr w:type="spellEnd"/>
      <w:r w:rsidRPr="00367EB7">
        <w:rPr>
          <w:sz w:val="24"/>
          <w:szCs w:val="24"/>
          <w:lang w:val="en-US"/>
        </w:rPr>
        <w:t>&gt;</w:t>
      </w:r>
      <w:r>
        <w:rPr>
          <w:sz w:val="24"/>
          <w:szCs w:val="24"/>
          <w:lang w:val="en-US"/>
        </w:rPr>
        <w:t xml:space="preserve"> values</w:t>
      </w:r>
      <w:r w:rsidRPr="00367EB7">
        <w:rPr>
          <w:sz w:val="24"/>
          <w:szCs w:val="24"/>
          <w:lang w:val="en-US"/>
        </w:rPr>
        <w:t xml:space="preserve"> from the </w:t>
      </w:r>
      <w:r w:rsidRPr="00853647">
        <w:rPr>
          <w:b/>
          <w:sz w:val="24"/>
          <w:szCs w:val="24"/>
          <w:lang w:val="en-US"/>
        </w:rPr>
        <w:t>OASIS Open Event Terms List</w:t>
      </w:r>
      <w:r>
        <w:rPr>
          <w:sz w:val="24"/>
          <w:szCs w:val="24"/>
          <w:lang w:val="en-US"/>
        </w:rPr>
        <w:t>.</w:t>
      </w:r>
    </w:p>
    <w:p w14:paraId="591EC019" w14:textId="77777777" w:rsidR="00E04E8A" w:rsidRPr="00E04E8A" w:rsidRDefault="00E04E8A" w:rsidP="00E04E8A">
      <w:pPr>
        <w:pStyle w:val="ListParagraph"/>
        <w:ind w:left="360"/>
      </w:pPr>
    </w:p>
    <w:p w14:paraId="29F42607" w14:textId="70A3DB3E" w:rsidR="000F2B2B" w:rsidRPr="00A56129" w:rsidRDefault="00E04E8A" w:rsidP="00C17DDB">
      <w:pPr>
        <w:pStyle w:val="ListParagraph"/>
        <w:numPr>
          <w:ilvl w:val="0"/>
          <w:numId w:val="40"/>
        </w:numPr>
      </w:pPr>
      <w:r>
        <w:rPr>
          <w:sz w:val="24"/>
          <w:szCs w:val="24"/>
        </w:rPr>
        <w:t>Four</w:t>
      </w:r>
      <w:r w:rsidR="00A56129" w:rsidRPr="00A56129">
        <w:rPr>
          <w:sz w:val="24"/>
          <w:szCs w:val="24"/>
        </w:rPr>
        <w:t xml:space="preserve"> </w:t>
      </w:r>
      <w:r w:rsidR="00A56129" w:rsidRPr="00A56129">
        <w:rPr>
          <w:b/>
          <w:bCs/>
          <w:sz w:val="24"/>
          <w:szCs w:val="24"/>
        </w:rPr>
        <w:t>OASIS Open</w:t>
      </w:r>
      <w:r w:rsidR="00A56129" w:rsidRPr="00A56129">
        <w:rPr>
          <w:sz w:val="24"/>
          <w:szCs w:val="24"/>
        </w:rPr>
        <w:t xml:space="preserve"> &lt;</w:t>
      </w:r>
      <w:proofErr w:type="spellStart"/>
      <w:r w:rsidR="00A56129" w:rsidRPr="00A56129">
        <w:rPr>
          <w:b/>
          <w:sz w:val="24"/>
          <w:szCs w:val="24"/>
        </w:rPr>
        <w:t>eventCode</w:t>
      </w:r>
      <w:proofErr w:type="spellEnd"/>
      <w:r w:rsidR="00A56129" w:rsidRPr="00A56129">
        <w:rPr>
          <w:sz w:val="24"/>
          <w:szCs w:val="24"/>
        </w:rPr>
        <w:t>&gt; elements are populated</w:t>
      </w:r>
      <w:r w:rsidR="00A56129">
        <w:rPr>
          <w:sz w:val="24"/>
          <w:szCs w:val="24"/>
        </w:rPr>
        <w:t xml:space="preserve"> - </w:t>
      </w:r>
      <w:r w:rsidR="00A56129" w:rsidRPr="00A56129">
        <w:rPr>
          <w:sz w:val="24"/>
          <w:szCs w:val="24"/>
        </w:rPr>
        <w:t xml:space="preserve">one with the </w:t>
      </w:r>
      <w:r w:rsidR="00A56129" w:rsidRPr="00A56129">
        <w:rPr>
          <w:b/>
          <w:bCs/>
          <w:sz w:val="24"/>
          <w:szCs w:val="24"/>
        </w:rPr>
        <w:t>event-type code for evacuation</w:t>
      </w:r>
      <w:r w:rsidR="00A56129" w:rsidRPr="00A56129">
        <w:rPr>
          <w:sz w:val="24"/>
          <w:szCs w:val="24"/>
        </w:rPr>
        <w:t xml:space="preserve">, </w:t>
      </w:r>
      <w:r>
        <w:rPr>
          <w:sz w:val="24"/>
          <w:szCs w:val="24"/>
        </w:rPr>
        <w:t xml:space="preserve">one with the </w:t>
      </w:r>
      <w:r w:rsidRPr="00A56129">
        <w:rPr>
          <w:b/>
          <w:bCs/>
          <w:sz w:val="24"/>
          <w:szCs w:val="24"/>
        </w:rPr>
        <w:t>event-type code for e</w:t>
      </w:r>
      <w:r>
        <w:rPr>
          <w:b/>
          <w:bCs/>
          <w:sz w:val="24"/>
          <w:szCs w:val="24"/>
        </w:rPr>
        <w:t xml:space="preserve">mergency, </w:t>
      </w:r>
      <w:r w:rsidR="00A56129" w:rsidRPr="00A56129">
        <w:rPr>
          <w:sz w:val="24"/>
          <w:szCs w:val="24"/>
        </w:rPr>
        <w:t xml:space="preserve">another with the </w:t>
      </w:r>
      <w:r w:rsidR="00A56129" w:rsidRPr="00A56129">
        <w:rPr>
          <w:b/>
          <w:bCs/>
          <w:sz w:val="24"/>
          <w:szCs w:val="24"/>
        </w:rPr>
        <w:t>event-type code for flash flood</w:t>
      </w:r>
      <w:r>
        <w:rPr>
          <w:sz w:val="24"/>
          <w:szCs w:val="24"/>
        </w:rPr>
        <w:t>, and a fourth</w:t>
      </w:r>
      <w:r w:rsidR="00A56129" w:rsidRPr="00A56129">
        <w:rPr>
          <w:sz w:val="24"/>
          <w:szCs w:val="24"/>
        </w:rPr>
        <w:t xml:space="preserve"> with the </w:t>
      </w:r>
      <w:r w:rsidR="00A56129" w:rsidRPr="00A56129">
        <w:rPr>
          <w:b/>
          <w:bCs/>
          <w:sz w:val="24"/>
          <w:szCs w:val="24"/>
        </w:rPr>
        <w:t>event-type code for flood</w:t>
      </w:r>
      <w:r w:rsidR="00A56129" w:rsidRPr="00A56129">
        <w:rPr>
          <w:sz w:val="24"/>
          <w:szCs w:val="24"/>
        </w:rPr>
        <w:t xml:space="preserve">. A </w:t>
      </w:r>
      <w:r w:rsidR="00A56129" w:rsidRPr="00A56129">
        <w:rPr>
          <w:b/>
          <w:bCs/>
          <w:sz w:val="24"/>
          <w:szCs w:val="24"/>
        </w:rPr>
        <w:t>CAP consuming agent</w:t>
      </w:r>
      <w:r w:rsidR="00A56129">
        <w:rPr>
          <w:b/>
          <w:bCs/>
          <w:sz w:val="24"/>
          <w:szCs w:val="24"/>
        </w:rPr>
        <w:t xml:space="preserve"> - </w:t>
      </w:r>
      <w:r w:rsidR="00A56129" w:rsidRPr="00A56129">
        <w:rPr>
          <w:sz w:val="24"/>
          <w:szCs w:val="24"/>
        </w:rPr>
        <w:t xml:space="preserve">upon detecting </w:t>
      </w:r>
      <w:r w:rsidR="00A56129" w:rsidRPr="00A56129">
        <w:rPr>
          <w:b/>
          <w:bCs/>
          <w:sz w:val="24"/>
          <w:szCs w:val="24"/>
        </w:rPr>
        <w:t xml:space="preserve">one or more matching </w:t>
      </w:r>
      <w:r w:rsidR="00A56129" w:rsidRPr="00A56129">
        <w:rPr>
          <w:sz w:val="24"/>
          <w:szCs w:val="24"/>
        </w:rPr>
        <w:t>&lt;</w:t>
      </w:r>
      <w:proofErr w:type="spellStart"/>
      <w:r w:rsidR="00A56129" w:rsidRPr="00A56129">
        <w:rPr>
          <w:b/>
          <w:sz w:val="24"/>
          <w:szCs w:val="24"/>
        </w:rPr>
        <w:t>eventCode</w:t>
      </w:r>
      <w:proofErr w:type="spellEnd"/>
      <w:r w:rsidR="00A56129" w:rsidRPr="00A56129">
        <w:rPr>
          <w:sz w:val="24"/>
          <w:szCs w:val="24"/>
        </w:rPr>
        <w:t>&gt;</w:t>
      </w:r>
      <w:r w:rsidR="00A56129" w:rsidRPr="00A56129">
        <w:rPr>
          <w:b/>
          <w:bCs/>
          <w:sz w:val="24"/>
          <w:szCs w:val="24"/>
        </w:rPr>
        <w:t xml:space="preserve"> values</w:t>
      </w:r>
      <w:r w:rsidR="00A56129" w:rsidRPr="00A56129">
        <w:rPr>
          <w:sz w:val="24"/>
          <w:szCs w:val="24"/>
        </w:rPr>
        <w:t xml:space="preserve"> within its </w:t>
      </w:r>
      <w:r w:rsidR="00A56129" w:rsidRPr="00A56129">
        <w:rPr>
          <w:b/>
          <w:bCs/>
          <w:sz w:val="24"/>
          <w:szCs w:val="24"/>
        </w:rPr>
        <w:t>event codes of interest</w:t>
      </w:r>
      <w:r w:rsidR="00A56129">
        <w:rPr>
          <w:b/>
          <w:bCs/>
          <w:sz w:val="24"/>
          <w:szCs w:val="24"/>
        </w:rPr>
        <w:t xml:space="preserve"> - </w:t>
      </w:r>
      <w:r>
        <w:rPr>
          <w:sz w:val="24"/>
          <w:szCs w:val="24"/>
        </w:rPr>
        <w:t>would continue</w:t>
      </w:r>
      <w:r w:rsidR="00A56129" w:rsidRPr="00A56129">
        <w:rPr>
          <w:sz w:val="24"/>
          <w:szCs w:val="24"/>
        </w:rPr>
        <w:t xml:space="preserve"> to </w:t>
      </w:r>
      <w:r w:rsidR="00A56129" w:rsidRPr="00A56129">
        <w:rPr>
          <w:b/>
          <w:bCs/>
          <w:sz w:val="24"/>
          <w:szCs w:val="24"/>
        </w:rPr>
        <w:t>process the CAP message</w:t>
      </w:r>
      <w:r w:rsidR="00A56129" w:rsidRPr="00A56129">
        <w:rPr>
          <w:sz w:val="24"/>
          <w:szCs w:val="24"/>
        </w:rPr>
        <w:t xml:space="preserve"> in accordance with</w:t>
      </w:r>
      <w:r>
        <w:rPr>
          <w:sz w:val="24"/>
          <w:szCs w:val="24"/>
        </w:rPr>
        <w:t xml:space="preserve"> their</w:t>
      </w:r>
      <w:r w:rsidR="00A56129" w:rsidRPr="00A56129">
        <w:rPr>
          <w:sz w:val="24"/>
          <w:szCs w:val="24"/>
        </w:rPr>
        <w:t xml:space="preserve"> </w:t>
      </w:r>
      <w:r w:rsidR="00A56129" w:rsidRPr="00A56129">
        <w:rPr>
          <w:b/>
          <w:bCs/>
          <w:sz w:val="24"/>
          <w:szCs w:val="24"/>
        </w:rPr>
        <w:t xml:space="preserve">standard </w:t>
      </w:r>
      <w:r>
        <w:rPr>
          <w:b/>
          <w:bCs/>
          <w:sz w:val="24"/>
          <w:szCs w:val="24"/>
        </w:rPr>
        <w:t>processing procedures.</w:t>
      </w:r>
    </w:p>
    <w:p w14:paraId="0203E81C" w14:textId="77777777" w:rsidR="000F2B2B" w:rsidRDefault="000F2B2B" w:rsidP="000F2B2B">
      <w:pPr>
        <w:pStyle w:val="ListParagraph"/>
        <w:ind w:left="1080"/>
        <w:rPr>
          <w:sz w:val="24"/>
          <w:szCs w:val="24"/>
          <w:lang w:val="en-US"/>
        </w:rPr>
      </w:pPr>
    </w:p>
    <w:p w14:paraId="1E2DD142" w14:textId="3E0A399F" w:rsidR="00E04E8A" w:rsidRPr="001B062E" w:rsidRDefault="00E04E8A" w:rsidP="00C17DDB">
      <w:pPr>
        <w:pStyle w:val="ListParagraph"/>
        <w:numPr>
          <w:ilvl w:val="0"/>
          <w:numId w:val="60"/>
        </w:numPr>
      </w:pPr>
      <w:r w:rsidRPr="00A56129">
        <w:rPr>
          <w:sz w:val="24"/>
          <w:szCs w:val="24"/>
        </w:rPr>
        <w:t xml:space="preserve">The goal is to </w:t>
      </w:r>
      <w:r w:rsidRPr="00A56129">
        <w:rPr>
          <w:b/>
          <w:bCs/>
          <w:sz w:val="24"/>
          <w:szCs w:val="24"/>
        </w:rPr>
        <w:t xml:space="preserve">simplify the </w:t>
      </w:r>
      <w:r>
        <w:rPr>
          <w:b/>
          <w:bCs/>
          <w:sz w:val="24"/>
          <w:szCs w:val="24"/>
        </w:rPr>
        <w:t xml:space="preserve">originating and </w:t>
      </w:r>
      <w:r w:rsidRPr="00A56129">
        <w:rPr>
          <w:b/>
          <w:bCs/>
          <w:sz w:val="24"/>
          <w:szCs w:val="24"/>
        </w:rPr>
        <w:t>consuming process</w:t>
      </w:r>
      <w:r>
        <w:rPr>
          <w:b/>
          <w:bCs/>
          <w:sz w:val="24"/>
          <w:szCs w:val="24"/>
        </w:rPr>
        <w:t>es</w:t>
      </w:r>
      <w:r>
        <w:rPr>
          <w:sz w:val="24"/>
          <w:szCs w:val="24"/>
        </w:rPr>
        <w:t>. The originating agency includes the four that apply to the subject event, and the consuming</w:t>
      </w:r>
      <w:r w:rsidRPr="00A56129">
        <w:rPr>
          <w:sz w:val="24"/>
          <w:szCs w:val="24"/>
        </w:rPr>
        <w:t xml:space="preserve"> agency</w:t>
      </w:r>
      <w:r>
        <w:rPr>
          <w:sz w:val="24"/>
          <w:szCs w:val="24"/>
        </w:rPr>
        <w:t xml:space="preserve"> looks for event-types of interest to them.</w:t>
      </w:r>
      <w:r w:rsidR="00853647">
        <w:rPr>
          <w:sz w:val="24"/>
          <w:szCs w:val="24"/>
        </w:rPr>
        <w:t xml:space="preserve"> The</w:t>
      </w:r>
      <w:r>
        <w:rPr>
          <w:sz w:val="24"/>
          <w:szCs w:val="24"/>
        </w:rPr>
        <w:t xml:space="preserve"> </w:t>
      </w:r>
      <w:r w:rsidRPr="001B062E">
        <w:rPr>
          <w:b/>
          <w:sz w:val="24"/>
          <w:szCs w:val="24"/>
        </w:rPr>
        <w:t>OASIS Open</w:t>
      </w:r>
      <w:r w:rsidRPr="00853647">
        <w:rPr>
          <w:b/>
          <w:sz w:val="24"/>
          <w:szCs w:val="24"/>
        </w:rPr>
        <w:t xml:space="preserve"> </w:t>
      </w:r>
      <w:r w:rsidR="00853647" w:rsidRPr="00853647">
        <w:rPr>
          <w:b/>
          <w:sz w:val="24"/>
          <w:szCs w:val="24"/>
        </w:rPr>
        <w:t>EMTC</w:t>
      </w:r>
      <w:r w:rsidR="00853647">
        <w:rPr>
          <w:sz w:val="24"/>
          <w:szCs w:val="24"/>
        </w:rPr>
        <w:t xml:space="preserve"> </w:t>
      </w:r>
      <w:r>
        <w:rPr>
          <w:sz w:val="24"/>
          <w:szCs w:val="24"/>
        </w:rPr>
        <w:t>recommends the consuming agency take each &lt;</w:t>
      </w:r>
      <w:proofErr w:type="spellStart"/>
      <w:r>
        <w:rPr>
          <w:sz w:val="24"/>
          <w:szCs w:val="24"/>
        </w:rPr>
        <w:t>eventCode</w:t>
      </w:r>
      <w:proofErr w:type="spellEnd"/>
      <w:r>
        <w:rPr>
          <w:sz w:val="24"/>
          <w:szCs w:val="24"/>
        </w:rPr>
        <w:t>&gt; in-turn and checks their own list for a match, and if at least one code of interest is found, they continue processing the message.</w:t>
      </w:r>
    </w:p>
    <w:p w14:paraId="4A010774" w14:textId="77777777" w:rsidR="000F2B2B" w:rsidRDefault="000F2B2B" w:rsidP="000F2B2B">
      <w:pPr>
        <w:pStyle w:val="ListParagraph"/>
        <w:ind w:left="1080"/>
        <w:rPr>
          <w:sz w:val="24"/>
          <w:szCs w:val="24"/>
          <w:lang w:val="en-US"/>
        </w:rPr>
      </w:pPr>
    </w:p>
    <w:p w14:paraId="02386654" w14:textId="73ACFE23" w:rsidR="00CF6F37" w:rsidRPr="00A56129" w:rsidRDefault="00A56129" w:rsidP="00C17DDB">
      <w:pPr>
        <w:pStyle w:val="ListParagraph"/>
        <w:numPr>
          <w:ilvl w:val="0"/>
          <w:numId w:val="40"/>
        </w:numPr>
      </w:pPr>
      <w:r w:rsidRPr="00A56129">
        <w:rPr>
          <w:sz w:val="24"/>
          <w:szCs w:val="24"/>
        </w:rPr>
        <w:t>The &lt;</w:t>
      </w:r>
      <w:r w:rsidRPr="00A56129">
        <w:rPr>
          <w:b/>
          <w:sz w:val="24"/>
          <w:szCs w:val="24"/>
        </w:rPr>
        <w:t>incidents</w:t>
      </w:r>
      <w:r w:rsidRPr="00A56129">
        <w:rPr>
          <w:sz w:val="24"/>
          <w:szCs w:val="24"/>
        </w:rPr>
        <w:t xml:space="preserve">&gt; element is </w:t>
      </w:r>
      <w:r w:rsidRPr="00A56129">
        <w:rPr>
          <w:b/>
          <w:bCs/>
          <w:sz w:val="24"/>
          <w:szCs w:val="24"/>
        </w:rPr>
        <w:t>optional</w:t>
      </w:r>
      <w:r w:rsidRPr="00A56129">
        <w:rPr>
          <w:sz w:val="24"/>
          <w:szCs w:val="24"/>
        </w:rPr>
        <w:t xml:space="preserve"> and serves as a mechanism for </w:t>
      </w:r>
      <w:r w:rsidRPr="00A56129">
        <w:rPr>
          <w:b/>
          <w:bCs/>
          <w:sz w:val="24"/>
          <w:szCs w:val="24"/>
        </w:rPr>
        <w:t>consuming agencies</w:t>
      </w:r>
      <w:r w:rsidRPr="00A56129">
        <w:rPr>
          <w:sz w:val="24"/>
          <w:szCs w:val="24"/>
        </w:rPr>
        <w:t xml:space="preserve"> to </w:t>
      </w:r>
      <w:r w:rsidRPr="00A56129">
        <w:rPr>
          <w:b/>
          <w:bCs/>
          <w:sz w:val="24"/>
          <w:szCs w:val="24"/>
        </w:rPr>
        <w:t>cross-reference alert messages</w:t>
      </w:r>
      <w:r w:rsidRPr="00A56129">
        <w:rPr>
          <w:sz w:val="24"/>
          <w:szCs w:val="24"/>
        </w:rPr>
        <w:t xml:space="preserve"> that pertain to the </w:t>
      </w:r>
      <w:r w:rsidRPr="00A56129">
        <w:rPr>
          <w:b/>
          <w:bCs/>
          <w:sz w:val="24"/>
          <w:szCs w:val="24"/>
        </w:rPr>
        <w:t>same incident event</w:t>
      </w:r>
      <w:r w:rsidRPr="00A56129">
        <w:rPr>
          <w:sz w:val="24"/>
          <w:szCs w:val="24"/>
        </w:rPr>
        <w:t xml:space="preserve">. While primarily used to </w:t>
      </w:r>
      <w:r w:rsidRPr="00A56129">
        <w:rPr>
          <w:b/>
          <w:bCs/>
          <w:sz w:val="24"/>
          <w:szCs w:val="24"/>
        </w:rPr>
        <w:t>link messages from different agencies</w:t>
      </w:r>
      <w:r w:rsidRPr="00A56129">
        <w:rPr>
          <w:sz w:val="24"/>
          <w:szCs w:val="24"/>
        </w:rPr>
        <w:t xml:space="preserve">, it can also apply to </w:t>
      </w:r>
      <w:r w:rsidRPr="00A56129">
        <w:rPr>
          <w:b/>
          <w:bCs/>
          <w:sz w:val="24"/>
          <w:szCs w:val="24"/>
        </w:rPr>
        <w:t>multiple alerts</w:t>
      </w:r>
      <w:r w:rsidRPr="00A56129">
        <w:rPr>
          <w:sz w:val="24"/>
          <w:szCs w:val="24"/>
        </w:rPr>
        <w:t xml:space="preserve"> issued by the </w:t>
      </w:r>
      <w:r w:rsidRPr="00A56129">
        <w:rPr>
          <w:b/>
          <w:bCs/>
          <w:sz w:val="24"/>
          <w:szCs w:val="24"/>
        </w:rPr>
        <w:t>same agency</w:t>
      </w:r>
      <w:r w:rsidRPr="00A56129">
        <w:rPr>
          <w:sz w:val="24"/>
          <w:szCs w:val="24"/>
        </w:rPr>
        <w:t xml:space="preserve"> for a </w:t>
      </w:r>
      <w:r w:rsidRPr="00A56129">
        <w:rPr>
          <w:b/>
          <w:bCs/>
          <w:sz w:val="24"/>
          <w:szCs w:val="24"/>
        </w:rPr>
        <w:t>single incident</w:t>
      </w:r>
      <w:r w:rsidR="00110B77">
        <w:rPr>
          <w:sz w:val="24"/>
          <w:szCs w:val="24"/>
        </w:rPr>
        <w:t xml:space="preserve">. For example, if the </w:t>
      </w:r>
      <w:r w:rsidRPr="00A56129">
        <w:rPr>
          <w:b/>
          <w:bCs/>
          <w:sz w:val="24"/>
          <w:szCs w:val="24"/>
        </w:rPr>
        <w:t xml:space="preserve">flash flood, flood, </w:t>
      </w:r>
      <w:r w:rsidRPr="00110B77">
        <w:rPr>
          <w:bCs/>
          <w:sz w:val="24"/>
          <w:szCs w:val="24"/>
        </w:rPr>
        <w:t>and</w:t>
      </w:r>
      <w:r w:rsidRPr="00A56129">
        <w:rPr>
          <w:b/>
          <w:bCs/>
          <w:sz w:val="24"/>
          <w:szCs w:val="24"/>
        </w:rPr>
        <w:t xml:space="preserve"> evacuation </w:t>
      </w:r>
      <w:r w:rsidR="00110B77">
        <w:rPr>
          <w:b/>
          <w:bCs/>
          <w:sz w:val="24"/>
          <w:szCs w:val="24"/>
        </w:rPr>
        <w:t>event situation</w:t>
      </w:r>
      <w:r w:rsidRPr="00A56129">
        <w:rPr>
          <w:sz w:val="24"/>
          <w:szCs w:val="24"/>
        </w:rPr>
        <w:t xml:space="preserve">, </w:t>
      </w:r>
      <w:r w:rsidR="00110B77">
        <w:rPr>
          <w:sz w:val="24"/>
          <w:szCs w:val="24"/>
        </w:rPr>
        <w:t xml:space="preserve">was to be </w:t>
      </w:r>
      <w:r>
        <w:rPr>
          <w:sz w:val="24"/>
          <w:szCs w:val="24"/>
        </w:rPr>
        <w:t xml:space="preserve">conducted as </w:t>
      </w:r>
      <w:r w:rsidRPr="00A56129">
        <w:rPr>
          <w:sz w:val="24"/>
          <w:szCs w:val="24"/>
        </w:rPr>
        <w:t>three separate alert</w:t>
      </w:r>
      <w:r>
        <w:rPr>
          <w:sz w:val="24"/>
          <w:szCs w:val="24"/>
        </w:rPr>
        <w:t>s</w:t>
      </w:r>
      <w:r w:rsidR="00110B77">
        <w:rPr>
          <w:sz w:val="24"/>
          <w:szCs w:val="24"/>
        </w:rPr>
        <w:t>, they</w:t>
      </w:r>
      <w:r w:rsidRPr="00A56129">
        <w:rPr>
          <w:sz w:val="24"/>
          <w:szCs w:val="24"/>
        </w:rPr>
        <w:t xml:space="preserve"> could be </w:t>
      </w:r>
      <w:r w:rsidRPr="00A56129">
        <w:rPr>
          <w:b/>
          <w:bCs/>
          <w:sz w:val="24"/>
          <w:szCs w:val="24"/>
        </w:rPr>
        <w:t>tied together</w:t>
      </w:r>
      <w:r w:rsidRPr="00A56129">
        <w:rPr>
          <w:sz w:val="24"/>
          <w:szCs w:val="24"/>
        </w:rPr>
        <w:t xml:space="preserve"> by assigning them the </w:t>
      </w:r>
      <w:r w:rsidRPr="00A56129">
        <w:rPr>
          <w:b/>
          <w:bCs/>
          <w:sz w:val="24"/>
          <w:szCs w:val="24"/>
        </w:rPr>
        <w:t xml:space="preserve">same </w:t>
      </w:r>
      <w:r w:rsidRPr="00A56129">
        <w:rPr>
          <w:sz w:val="24"/>
          <w:szCs w:val="24"/>
        </w:rPr>
        <w:t>&lt;</w:t>
      </w:r>
      <w:r w:rsidRPr="00A56129">
        <w:rPr>
          <w:b/>
          <w:sz w:val="24"/>
          <w:szCs w:val="24"/>
        </w:rPr>
        <w:t>incidents</w:t>
      </w:r>
      <w:r w:rsidRPr="00A56129">
        <w:rPr>
          <w:sz w:val="24"/>
          <w:szCs w:val="24"/>
        </w:rPr>
        <w:t>&gt;</w:t>
      </w:r>
      <w:r w:rsidRPr="00A56129">
        <w:rPr>
          <w:b/>
          <w:bCs/>
          <w:sz w:val="24"/>
          <w:szCs w:val="24"/>
        </w:rPr>
        <w:t xml:space="preserve"> value</w:t>
      </w:r>
      <w:r w:rsidRPr="00A56129">
        <w:rPr>
          <w:sz w:val="24"/>
          <w:szCs w:val="24"/>
        </w:rPr>
        <w:t xml:space="preserve">, ensuring </w:t>
      </w:r>
      <w:r w:rsidR="00110B77">
        <w:rPr>
          <w:sz w:val="24"/>
          <w:szCs w:val="24"/>
        </w:rPr>
        <w:t xml:space="preserve">a means to cross-reference the </w:t>
      </w:r>
      <w:r w:rsidRPr="00A56129">
        <w:rPr>
          <w:sz w:val="24"/>
          <w:szCs w:val="24"/>
        </w:rPr>
        <w:t>related alerts</w:t>
      </w:r>
      <w:r w:rsidRPr="00A56129">
        <w:rPr>
          <w:sz w:val="24"/>
          <w:szCs w:val="24"/>
          <w:lang w:val="en-US"/>
        </w:rPr>
        <w:t xml:space="preserve"> </w:t>
      </w:r>
      <w:r w:rsidRPr="00A56129">
        <w:rPr>
          <w:rStyle w:val="FootnoteReference"/>
          <w:sz w:val="24"/>
          <w:szCs w:val="24"/>
          <w:lang w:val="en-US"/>
        </w:rPr>
        <w:footnoteReference w:id="111"/>
      </w:r>
      <w:r w:rsidRPr="00A56129">
        <w:rPr>
          <w:sz w:val="24"/>
          <w:szCs w:val="24"/>
        </w:rPr>
        <w:t>.</w:t>
      </w:r>
    </w:p>
    <w:p w14:paraId="3AD08B4B" w14:textId="77777777" w:rsidR="00CF6F37" w:rsidRDefault="00CF6F37" w:rsidP="00CF6F37">
      <w:pPr>
        <w:pStyle w:val="ListParagraph"/>
        <w:ind w:left="360"/>
        <w:rPr>
          <w:sz w:val="24"/>
          <w:szCs w:val="24"/>
          <w:lang w:val="en-US"/>
        </w:rPr>
      </w:pPr>
    </w:p>
    <w:p w14:paraId="325C7CD0" w14:textId="37289BB0" w:rsidR="00CF6F37" w:rsidRPr="00A56129" w:rsidRDefault="00A56129" w:rsidP="00C17DDB">
      <w:pPr>
        <w:pStyle w:val="ListParagraph"/>
        <w:numPr>
          <w:ilvl w:val="0"/>
          <w:numId w:val="40"/>
        </w:numPr>
      </w:pPr>
      <w:r w:rsidRPr="00A56129">
        <w:rPr>
          <w:sz w:val="24"/>
          <w:szCs w:val="24"/>
        </w:rPr>
        <w:t>The &lt;</w:t>
      </w:r>
      <w:r w:rsidRPr="00A56129">
        <w:rPr>
          <w:b/>
          <w:sz w:val="24"/>
          <w:szCs w:val="24"/>
        </w:rPr>
        <w:t>onset</w:t>
      </w:r>
      <w:r w:rsidRPr="00A56129">
        <w:rPr>
          <w:sz w:val="24"/>
          <w:szCs w:val="24"/>
        </w:rPr>
        <w:t xml:space="preserve">&gt; element, when present, specifies the </w:t>
      </w:r>
      <w:r w:rsidRPr="00A56129">
        <w:rPr>
          <w:b/>
          <w:bCs/>
          <w:sz w:val="24"/>
          <w:szCs w:val="24"/>
        </w:rPr>
        <w:t>start time</w:t>
      </w:r>
      <w:r w:rsidRPr="00A56129">
        <w:rPr>
          <w:sz w:val="24"/>
          <w:szCs w:val="24"/>
        </w:rPr>
        <w:t xml:space="preserve"> of the </w:t>
      </w:r>
      <w:r w:rsidRPr="00A56129">
        <w:rPr>
          <w:b/>
          <w:bCs/>
          <w:sz w:val="24"/>
          <w:szCs w:val="24"/>
        </w:rPr>
        <w:t>subject event</w:t>
      </w:r>
      <w:r w:rsidRPr="00A56129">
        <w:rPr>
          <w:sz w:val="24"/>
          <w:szCs w:val="24"/>
        </w:rPr>
        <w:t xml:space="preserve">. </w:t>
      </w:r>
      <w:r>
        <w:rPr>
          <w:sz w:val="24"/>
          <w:szCs w:val="24"/>
        </w:rPr>
        <w:t xml:space="preserve">It does </w:t>
      </w:r>
      <w:r w:rsidRPr="00A56129">
        <w:rPr>
          <w:sz w:val="24"/>
          <w:szCs w:val="24"/>
          <w:lang w:val="en-US"/>
        </w:rPr>
        <w:t xml:space="preserve">not have a compliment timing element for </w:t>
      </w:r>
      <w:r w:rsidR="00110B77">
        <w:rPr>
          <w:sz w:val="24"/>
          <w:szCs w:val="24"/>
          <w:lang w:val="en-US"/>
        </w:rPr>
        <w:t xml:space="preserve">the </w:t>
      </w:r>
      <w:r w:rsidR="00110B77" w:rsidRPr="00110B77">
        <w:rPr>
          <w:b/>
          <w:sz w:val="24"/>
          <w:szCs w:val="24"/>
          <w:lang w:val="en-US"/>
        </w:rPr>
        <w:t>end time</w:t>
      </w:r>
      <w:r w:rsidR="00110B77">
        <w:rPr>
          <w:sz w:val="24"/>
          <w:szCs w:val="24"/>
          <w:lang w:val="en-US"/>
        </w:rPr>
        <w:t xml:space="preserve"> of the </w:t>
      </w:r>
      <w:r w:rsidR="00110B77" w:rsidRPr="00110B77">
        <w:rPr>
          <w:b/>
          <w:sz w:val="24"/>
          <w:szCs w:val="24"/>
          <w:lang w:val="en-US"/>
        </w:rPr>
        <w:t>subject event</w:t>
      </w:r>
      <w:r w:rsidR="00110B77">
        <w:rPr>
          <w:sz w:val="24"/>
          <w:szCs w:val="24"/>
          <w:lang w:val="en-US"/>
        </w:rPr>
        <w:t xml:space="preserve">. </w:t>
      </w:r>
      <w:r w:rsidR="00110B77">
        <w:rPr>
          <w:sz w:val="24"/>
          <w:szCs w:val="24"/>
        </w:rPr>
        <w:t>&lt;onset&gt;</w:t>
      </w:r>
      <w:r w:rsidRPr="00A56129">
        <w:rPr>
          <w:sz w:val="24"/>
          <w:szCs w:val="24"/>
        </w:rPr>
        <w:t xml:space="preserve"> should be presented as a </w:t>
      </w:r>
      <w:r w:rsidRPr="00A56129">
        <w:rPr>
          <w:b/>
          <w:bCs/>
          <w:sz w:val="24"/>
          <w:szCs w:val="24"/>
        </w:rPr>
        <w:t>distinct value</w:t>
      </w:r>
      <w:r w:rsidRPr="00A56129">
        <w:rPr>
          <w:sz w:val="24"/>
          <w:szCs w:val="24"/>
        </w:rPr>
        <w:t xml:space="preserve">, </w:t>
      </w:r>
      <w:proofErr w:type="gramStart"/>
      <w:r w:rsidRPr="00A56129">
        <w:rPr>
          <w:sz w:val="24"/>
          <w:szCs w:val="24"/>
        </w:rPr>
        <w:t>similar to</w:t>
      </w:r>
      <w:proofErr w:type="gramEnd"/>
      <w:r w:rsidRPr="00A56129">
        <w:rPr>
          <w:sz w:val="24"/>
          <w:szCs w:val="24"/>
        </w:rPr>
        <w:t xml:space="preserve"> </w:t>
      </w:r>
      <w:r w:rsidRPr="00A56129">
        <w:rPr>
          <w:b/>
          <w:bCs/>
          <w:sz w:val="24"/>
          <w:szCs w:val="24"/>
        </w:rPr>
        <w:t>event type</w:t>
      </w:r>
      <w:r w:rsidRPr="00A56129">
        <w:rPr>
          <w:sz w:val="24"/>
          <w:szCs w:val="24"/>
        </w:rPr>
        <w:t xml:space="preserve"> and </w:t>
      </w:r>
      <w:r w:rsidRPr="00A56129">
        <w:rPr>
          <w:b/>
          <w:bCs/>
          <w:sz w:val="24"/>
          <w:szCs w:val="24"/>
        </w:rPr>
        <w:t>headline</w:t>
      </w:r>
      <w:r w:rsidR="00110B77">
        <w:rPr>
          <w:b/>
          <w:bCs/>
          <w:sz w:val="24"/>
          <w:szCs w:val="24"/>
        </w:rPr>
        <w:t xml:space="preserve"> </w:t>
      </w:r>
      <w:r w:rsidR="00110B77" w:rsidRPr="00110B77">
        <w:rPr>
          <w:bCs/>
          <w:sz w:val="24"/>
          <w:szCs w:val="24"/>
        </w:rPr>
        <w:t>(i.e.</w:t>
      </w:r>
      <w:r w:rsidR="00110B77">
        <w:rPr>
          <w:b/>
          <w:bCs/>
          <w:sz w:val="24"/>
          <w:szCs w:val="24"/>
        </w:rPr>
        <w:t xml:space="preserve"> </w:t>
      </w:r>
      <w:r w:rsidRPr="00A56129">
        <w:rPr>
          <w:b/>
          <w:bCs/>
          <w:sz w:val="24"/>
          <w:szCs w:val="24"/>
        </w:rPr>
        <w:t xml:space="preserve">“Event start timing: [onset time]”. </w:t>
      </w:r>
      <w:r w:rsidRPr="00A56129">
        <w:rPr>
          <w:sz w:val="24"/>
          <w:szCs w:val="24"/>
        </w:rPr>
        <w:t xml:space="preserve">The </w:t>
      </w:r>
      <w:r w:rsidRPr="00A56129">
        <w:rPr>
          <w:b/>
          <w:bCs/>
          <w:sz w:val="24"/>
          <w:szCs w:val="24"/>
        </w:rPr>
        <w:t>phrasing and formatting</w:t>
      </w:r>
      <w:r w:rsidRPr="00A56129">
        <w:rPr>
          <w:sz w:val="24"/>
          <w:szCs w:val="24"/>
        </w:rPr>
        <w:t xml:space="preserve"> of the &lt;</w:t>
      </w:r>
      <w:r w:rsidRPr="00A56129">
        <w:rPr>
          <w:b/>
          <w:sz w:val="24"/>
          <w:szCs w:val="24"/>
        </w:rPr>
        <w:t>onset</w:t>
      </w:r>
      <w:r w:rsidRPr="00A56129">
        <w:rPr>
          <w:sz w:val="24"/>
          <w:szCs w:val="24"/>
        </w:rPr>
        <w:t xml:space="preserve">&gt; time should be </w:t>
      </w:r>
      <w:r w:rsidRPr="00A56129">
        <w:rPr>
          <w:b/>
          <w:bCs/>
          <w:sz w:val="24"/>
          <w:szCs w:val="24"/>
        </w:rPr>
        <w:t>adjusted</w:t>
      </w:r>
      <w:r w:rsidRPr="00A56129">
        <w:rPr>
          <w:sz w:val="24"/>
          <w:szCs w:val="24"/>
        </w:rPr>
        <w:t xml:space="preserve"> by the </w:t>
      </w:r>
      <w:r w:rsidRPr="00A56129">
        <w:rPr>
          <w:b/>
          <w:bCs/>
          <w:sz w:val="24"/>
          <w:szCs w:val="24"/>
        </w:rPr>
        <w:t>CAP consuming agent</w:t>
      </w:r>
      <w:r w:rsidRPr="00A56129">
        <w:rPr>
          <w:sz w:val="24"/>
          <w:szCs w:val="24"/>
        </w:rPr>
        <w:t xml:space="preserve"> to ensure it is </w:t>
      </w:r>
      <w:r w:rsidRPr="00A56129">
        <w:rPr>
          <w:b/>
          <w:bCs/>
          <w:sz w:val="24"/>
          <w:szCs w:val="24"/>
        </w:rPr>
        <w:t>more audience-friendly</w:t>
      </w:r>
      <w:r w:rsidR="00110B77" w:rsidRPr="00110B77">
        <w:rPr>
          <w:bCs/>
          <w:sz w:val="24"/>
          <w:szCs w:val="24"/>
        </w:rPr>
        <w:t xml:space="preserve"> than the existing standard format for this CAP element</w:t>
      </w:r>
      <w:r w:rsidRPr="00A56129">
        <w:rPr>
          <w:sz w:val="24"/>
          <w:szCs w:val="24"/>
          <w:lang w:val="en-US"/>
        </w:rPr>
        <w:t xml:space="preserve"> </w:t>
      </w:r>
      <w:r w:rsidRPr="00A56129">
        <w:rPr>
          <w:rStyle w:val="FootnoteReference"/>
          <w:sz w:val="24"/>
          <w:szCs w:val="24"/>
          <w:lang w:val="en-US"/>
        </w:rPr>
        <w:footnoteReference w:id="112"/>
      </w:r>
      <w:r w:rsidRPr="00A56129">
        <w:rPr>
          <w:sz w:val="24"/>
          <w:szCs w:val="24"/>
        </w:rPr>
        <w:t>.</w:t>
      </w:r>
    </w:p>
    <w:p w14:paraId="779B7D0E" w14:textId="77777777" w:rsidR="00A56129" w:rsidRPr="00A56129" w:rsidRDefault="00A56129" w:rsidP="00A56129">
      <w:pPr>
        <w:pStyle w:val="ListParagraph"/>
      </w:pPr>
    </w:p>
    <w:p w14:paraId="08BFA2BD" w14:textId="3F178E8A" w:rsidR="004A1561" w:rsidRPr="00A56129" w:rsidRDefault="00A56129" w:rsidP="00C17DDB">
      <w:pPr>
        <w:pStyle w:val="ListParagraph"/>
        <w:numPr>
          <w:ilvl w:val="0"/>
          <w:numId w:val="40"/>
        </w:numPr>
      </w:pPr>
      <w:r w:rsidRPr="00A56129">
        <w:rPr>
          <w:sz w:val="24"/>
          <w:szCs w:val="24"/>
          <w:lang w:val="en-US"/>
        </w:rPr>
        <w:t>The &lt;</w:t>
      </w:r>
      <w:r w:rsidRPr="00A56129">
        <w:rPr>
          <w:b/>
          <w:sz w:val="24"/>
          <w:szCs w:val="24"/>
          <w:lang w:val="en-US"/>
        </w:rPr>
        <w:t>headline</w:t>
      </w:r>
      <w:r w:rsidRPr="00A56129">
        <w:rPr>
          <w:sz w:val="24"/>
          <w:szCs w:val="24"/>
          <w:lang w:val="en-US"/>
        </w:rPr>
        <w:t xml:space="preserve">&gt; element is processed the same as in the simple </w:t>
      </w:r>
      <w:r w:rsidR="00110B77">
        <w:rPr>
          <w:sz w:val="24"/>
          <w:szCs w:val="24"/>
          <w:lang w:val="en-US"/>
        </w:rPr>
        <w:t>CAP message</w:t>
      </w:r>
      <w:r w:rsidRPr="00A56129">
        <w:rPr>
          <w:sz w:val="24"/>
          <w:szCs w:val="24"/>
          <w:lang w:val="en-US"/>
        </w:rPr>
        <w:t xml:space="preserve">, except it will </w:t>
      </w:r>
      <w:r w:rsidR="00110B77">
        <w:rPr>
          <w:sz w:val="24"/>
          <w:szCs w:val="24"/>
          <w:lang w:val="en-US"/>
        </w:rPr>
        <w:t xml:space="preserve">likely </w:t>
      </w:r>
      <w:r w:rsidRPr="00A56129">
        <w:rPr>
          <w:sz w:val="24"/>
          <w:szCs w:val="24"/>
          <w:lang w:val="en-US"/>
        </w:rPr>
        <w:t xml:space="preserve">have a different value </w:t>
      </w:r>
      <w:r>
        <w:rPr>
          <w:sz w:val="24"/>
          <w:szCs w:val="24"/>
          <w:lang w:val="en-US"/>
        </w:rPr>
        <w:t>based on a different primary event-of-interest</w:t>
      </w:r>
      <w:r w:rsidRPr="00A56129">
        <w:rPr>
          <w:sz w:val="24"/>
          <w:szCs w:val="24"/>
          <w:lang w:val="en-US"/>
        </w:rPr>
        <w:t>.</w:t>
      </w:r>
      <w:r w:rsidR="001C3BE6" w:rsidRPr="00A56129">
        <w:br w:type="page"/>
      </w:r>
    </w:p>
    <w:p w14:paraId="4D54B9CC" w14:textId="7FFE5959" w:rsidR="007B4C3C" w:rsidRDefault="007B4C3C" w:rsidP="007B4C3C">
      <w:pPr>
        <w:pStyle w:val="Heading1WP"/>
      </w:pPr>
      <w:bookmarkStart w:id="26" w:name="_Toc209523771"/>
      <w:bookmarkStart w:id="27" w:name="_Toc187319594"/>
      <w:bookmarkEnd w:id="13"/>
      <w:r w:rsidRPr="007B4C3C">
        <w:t>Event Situations</w:t>
      </w:r>
      <w:bookmarkEnd w:id="26"/>
    </w:p>
    <w:p w14:paraId="5BB6B2F3" w14:textId="17A86C21" w:rsidR="007B4C3C" w:rsidRPr="00110B77" w:rsidRDefault="007B4C3C" w:rsidP="007B4C3C">
      <w:pPr>
        <w:rPr>
          <w:b/>
          <w:i/>
          <w:sz w:val="24"/>
          <w:szCs w:val="24"/>
          <w:lang w:val="en-US"/>
        </w:rPr>
      </w:pPr>
      <w:r w:rsidRPr="00110B77">
        <w:rPr>
          <w:i/>
          <w:sz w:val="24"/>
          <w:szCs w:val="24"/>
          <w:lang w:val="en-US"/>
        </w:rPr>
        <w:t xml:space="preserve">This section will be generated with </w:t>
      </w:r>
      <w:r w:rsidR="006F0EF3" w:rsidRPr="00110B77">
        <w:rPr>
          <w:i/>
          <w:sz w:val="24"/>
          <w:szCs w:val="24"/>
          <w:lang w:val="en-US"/>
        </w:rPr>
        <w:t>e</w:t>
      </w:r>
      <w:r w:rsidRPr="00110B77">
        <w:rPr>
          <w:i/>
          <w:sz w:val="24"/>
          <w:szCs w:val="24"/>
          <w:lang w:val="en-US"/>
        </w:rPr>
        <w:t xml:space="preserve">xample </w:t>
      </w:r>
      <w:r w:rsidR="006F0EF3" w:rsidRPr="00110B77">
        <w:rPr>
          <w:i/>
          <w:sz w:val="24"/>
          <w:szCs w:val="24"/>
          <w:lang w:val="en-US"/>
        </w:rPr>
        <w:t>s</w:t>
      </w:r>
      <w:r w:rsidRPr="00110B77">
        <w:rPr>
          <w:i/>
          <w:sz w:val="24"/>
          <w:szCs w:val="24"/>
          <w:lang w:val="en-US"/>
        </w:rPr>
        <w:t xml:space="preserve">ituations to demonstrate many of the concepts discussed in the </w:t>
      </w:r>
      <w:r w:rsidRPr="00110B77">
        <w:rPr>
          <w:b/>
          <w:i/>
          <w:sz w:val="24"/>
          <w:szCs w:val="24"/>
          <w:lang w:val="en-US"/>
        </w:rPr>
        <w:t>OASIS Open Event Terms List - User’s Guide</w:t>
      </w:r>
      <w:r w:rsidRPr="00110B77">
        <w:rPr>
          <w:i/>
          <w:sz w:val="24"/>
          <w:szCs w:val="24"/>
          <w:lang w:val="en-US"/>
        </w:rPr>
        <w:t xml:space="preserve"> and the </w:t>
      </w:r>
      <w:r w:rsidRPr="00110B77">
        <w:rPr>
          <w:b/>
          <w:i/>
          <w:sz w:val="24"/>
          <w:szCs w:val="24"/>
          <w:lang w:val="en-US"/>
        </w:rPr>
        <w:t>OASIS Open Event Terms List - Concept Guide</w:t>
      </w:r>
      <w:r w:rsidRPr="00110B77">
        <w:rPr>
          <w:i/>
          <w:sz w:val="24"/>
          <w:szCs w:val="24"/>
          <w:lang w:val="en-US"/>
        </w:rPr>
        <w:t>. As an unfinished section</w:t>
      </w:r>
      <w:r w:rsidR="00110B77">
        <w:rPr>
          <w:i/>
          <w:sz w:val="24"/>
          <w:szCs w:val="24"/>
          <w:lang w:val="en-US"/>
        </w:rPr>
        <w:t>,</w:t>
      </w:r>
      <w:r w:rsidR="00110B77" w:rsidRPr="00110B77">
        <w:rPr>
          <w:i/>
          <w:sz w:val="24"/>
          <w:szCs w:val="24"/>
          <w:lang w:val="en-US"/>
        </w:rPr>
        <w:t xml:space="preserve"> </w:t>
      </w:r>
      <w:r w:rsidR="00853647">
        <w:rPr>
          <w:i/>
          <w:sz w:val="24"/>
          <w:szCs w:val="24"/>
          <w:lang w:val="en-US"/>
        </w:rPr>
        <w:t xml:space="preserve">and </w:t>
      </w:r>
      <w:r w:rsidR="00110B77">
        <w:rPr>
          <w:i/>
          <w:sz w:val="24"/>
          <w:szCs w:val="24"/>
          <w:lang w:val="en-US"/>
        </w:rPr>
        <w:t>as part of this Public Review stage</w:t>
      </w:r>
      <w:r w:rsidRPr="00110B77">
        <w:rPr>
          <w:i/>
          <w:sz w:val="24"/>
          <w:szCs w:val="24"/>
          <w:lang w:val="en-US"/>
        </w:rPr>
        <w:t xml:space="preserve">, </w:t>
      </w:r>
      <w:r w:rsidR="00110B77">
        <w:rPr>
          <w:i/>
          <w:sz w:val="24"/>
          <w:szCs w:val="24"/>
          <w:lang w:val="en-US"/>
        </w:rPr>
        <w:t xml:space="preserve">work will be taken to </w:t>
      </w:r>
      <w:r w:rsidR="00110B77" w:rsidRPr="00110B77">
        <w:rPr>
          <w:i/>
          <w:sz w:val="24"/>
          <w:szCs w:val="24"/>
          <w:lang w:val="en-US"/>
        </w:rPr>
        <w:t>expand</w:t>
      </w:r>
      <w:r w:rsidR="00110B77">
        <w:rPr>
          <w:i/>
          <w:sz w:val="24"/>
          <w:szCs w:val="24"/>
          <w:lang w:val="en-US"/>
        </w:rPr>
        <w:t xml:space="preserve"> the section </w:t>
      </w:r>
      <w:r w:rsidRPr="00110B77">
        <w:rPr>
          <w:i/>
          <w:sz w:val="24"/>
          <w:szCs w:val="24"/>
          <w:lang w:val="en-US"/>
        </w:rPr>
        <w:t xml:space="preserve">during the Public Review </w:t>
      </w:r>
      <w:r w:rsidR="00110B77">
        <w:rPr>
          <w:i/>
          <w:sz w:val="24"/>
          <w:szCs w:val="24"/>
          <w:lang w:val="en-US"/>
        </w:rPr>
        <w:t>process</w:t>
      </w:r>
      <w:r w:rsidR="00110B77" w:rsidRPr="00110B77">
        <w:rPr>
          <w:b/>
          <w:i/>
          <w:sz w:val="24"/>
          <w:szCs w:val="24"/>
          <w:lang w:val="en-US"/>
        </w:rPr>
        <w:t>.</w:t>
      </w:r>
      <w:r w:rsidRPr="00110B77">
        <w:rPr>
          <w:i/>
          <w:sz w:val="24"/>
          <w:szCs w:val="24"/>
          <w:lang w:val="en-US"/>
        </w:rPr>
        <w:t xml:space="preserve"> </w:t>
      </w:r>
      <w:r w:rsidR="00110B77" w:rsidRPr="00110B77">
        <w:rPr>
          <w:i/>
          <w:sz w:val="24"/>
          <w:szCs w:val="24"/>
          <w:lang w:val="en-US"/>
        </w:rPr>
        <w:t xml:space="preserve">New </w:t>
      </w:r>
      <w:r w:rsidR="00723C7A">
        <w:rPr>
          <w:i/>
          <w:sz w:val="24"/>
          <w:szCs w:val="24"/>
          <w:lang w:val="en-US"/>
        </w:rPr>
        <w:t xml:space="preserve">example </w:t>
      </w:r>
      <w:r w:rsidR="00110B77" w:rsidRPr="00110B77">
        <w:rPr>
          <w:i/>
          <w:sz w:val="24"/>
          <w:szCs w:val="24"/>
          <w:lang w:val="en-US"/>
        </w:rPr>
        <w:t xml:space="preserve">content </w:t>
      </w:r>
      <w:r w:rsidRPr="00110B77">
        <w:rPr>
          <w:i/>
          <w:sz w:val="24"/>
          <w:szCs w:val="24"/>
          <w:lang w:val="en-US"/>
        </w:rPr>
        <w:t xml:space="preserve">will either be inserted </w:t>
      </w:r>
      <w:r w:rsidRPr="00853647">
        <w:rPr>
          <w:i/>
          <w:sz w:val="24"/>
          <w:szCs w:val="24"/>
          <w:lang w:val="en-US"/>
        </w:rPr>
        <w:t>here</w:t>
      </w:r>
      <w:r w:rsidR="00110B77" w:rsidRPr="00110B77">
        <w:rPr>
          <w:i/>
          <w:sz w:val="24"/>
          <w:szCs w:val="24"/>
          <w:lang w:val="en-US"/>
        </w:rPr>
        <w:t>,</w:t>
      </w:r>
      <w:r w:rsidRPr="00110B77">
        <w:rPr>
          <w:i/>
          <w:sz w:val="24"/>
          <w:szCs w:val="24"/>
          <w:lang w:val="en-US"/>
        </w:rPr>
        <w:t xml:space="preserve"> as </w:t>
      </w:r>
      <w:r w:rsidR="00110B77" w:rsidRPr="00110B77">
        <w:rPr>
          <w:i/>
          <w:sz w:val="24"/>
          <w:szCs w:val="24"/>
          <w:lang w:val="en-US"/>
        </w:rPr>
        <w:t>part of th</w:t>
      </w:r>
      <w:r w:rsidR="00853647">
        <w:rPr>
          <w:i/>
          <w:sz w:val="24"/>
          <w:szCs w:val="24"/>
          <w:lang w:val="en-US"/>
        </w:rPr>
        <w:t>is</w:t>
      </w:r>
      <w:r w:rsidR="00110B77" w:rsidRPr="00110B77">
        <w:rPr>
          <w:i/>
          <w:sz w:val="24"/>
          <w:szCs w:val="24"/>
          <w:lang w:val="en-US"/>
        </w:rPr>
        <w:t xml:space="preserve"> </w:t>
      </w:r>
      <w:r w:rsidR="00110B77" w:rsidRPr="00110B77">
        <w:rPr>
          <w:b/>
          <w:i/>
          <w:sz w:val="24"/>
          <w:szCs w:val="24"/>
          <w:lang w:val="en-US"/>
        </w:rPr>
        <w:t>Users’ Guide</w:t>
      </w:r>
      <w:r w:rsidRPr="00110B77">
        <w:rPr>
          <w:i/>
          <w:sz w:val="24"/>
          <w:szCs w:val="24"/>
          <w:lang w:val="en-US"/>
        </w:rPr>
        <w:t xml:space="preserve">, or placed into </w:t>
      </w:r>
      <w:r w:rsidR="006F0EF3" w:rsidRPr="00110B77">
        <w:rPr>
          <w:i/>
          <w:sz w:val="24"/>
          <w:szCs w:val="24"/>
          <w:lang w:val="en-US"/>
        </w:rPr>
        <w:t>the</w:t>
      </w:r>
      <w:r w:rsidRPr="00110B77">
        <w:rPr>
          <w:b/>
          <w:i/>
          <w:sz w:val="24"/>
          <w:szCs w:val="24"/>
          <w:lang w:val="en-US"/>
        </w:rPr>
        <w:t xml:space="preserve"> </w:t>
      </w:r>
      <w:r w:rsidR="006F0EF3" w:rsidRPr="00110B77">
        <w:rPr>
          <w:b/>
          <w:i/>
          <w:sz w:val="24"/>
          <w:szCs w:val="24"/>
          <w:lang w:val="en-US"/>
        </w:rPr>
        <w:t>Concept Guide</w:t>
      </w:r>
      <w:r w:rsidRPr="00110B77">
        <w:rPr>
          <w:i/>
          <w:sz w:val="24"/>
          <w:szCs w:val="24"/>
          <w:lang w:val="en-US"/>
        </w:rPr>
        <w:t xml:space="preserve">. </w:t>
      </w:r>
      <w:r w:rsidR="006F0EF3" w:rsidRPr="00110B77">
        <w:rPr>
          <w:i/>
          <w:sz w:val="24"/>
          <w:szCs w:val="24"/>
          <w:lang w:val="en-US"/>
        </w:rPr>
        <w:t xml:space="preserve">The </w:t>
      </w:r>
      <w:r w:rsidR="00110B77" w:rsidRPr="00110B77">
        <w:rPr>
          <w:i/>
          <w:sz w:val="24"/>
          <w:szCs w:val="24"/>
          <w:lang w:val="en-US"/>
        </w:rPr>
        <w:t>provided examples will run the spectrum</w:t>
      </w:r>
      <w:r w:rsidR="006F0EF3" w:rsidRPr="00110B77">
        <w:rPr>
          <w:i/>
          <w:sz w:val="24"/>
          <w:szCs w:val="24"/>
          <w:lang w:val="en-US"/>
        </w:rPr>
        <w:t xml:space="preserve"> of simple to fully advanced </w:t>
      </w:r>
      <w:r w:rsidR="00110B77" w:rsidRPr="00110B77">
        <w:rPr>
          <w:i/>
          <w:sz w:val="24"/>
          <w:szCs w:val="24"/>
          <w:lang w:val="en-US"/>
        </w:rPr>
        <w:t>involving many different event-types</w:t>
      </w:r>
      <w:r w:rsidR="006F0EF3" w:rsidRPr="00110B77">
        <w:rPr>
          <w:i/>
          <w:sz w:val="24"/>
          <w:szCs w:val="24"/>
          <w:lang w:val="en-US"/>
        </w:rPr>
        <w:t xml:space="preserve">. </w:t>
      </w:r>
    </w:p>
    <w:p w14:paraId="48A3E347" w14:textId="7E84CE0F" w:rsidR="007B4C3C" w:rsidRPr="007B4C3C" w:rsidRDefault="007B4C3C" w:rsidP="007B4C3C">
      <w:pPr>
        <w:rPr>
          <w:lang w:val="en-US"/>
        </w:rPr>
      </w:pPr>
    </w:p>
    <w:p w14:paraId="1288C7A7" w14:textId="77777777" w:rsidR="00A31547" w:rsidRPr="00A56129" w:rsidRDefault="00A31547" w:rsidP="00A31547">
      <w:pPr>
        <w:pStyle w:val="Heading1WP"/>
        <w:numPr>
          <w:ilvl w:val="0"/>
          <w:numId w:val="0"/>
        </w:numPr>
        <w:rPr>
          <w:rFonts w:eastAsia="Liberation Sans"/>
        </w:rPr>
      </w:pPr>
      <w:bookmarkStart w:id="28" w:name="_Toc202962985"/>
      <w:bookmarkStart w:id="29" w:name="_Toc209523772"/>
      <w:r w:rsidRPr="00A56129">
        <w:rPr>
          <w:rFonts w:ascii="Arial" w:hAnsi="Arial"/>
          <w:szCs w:val="20"/>
        </w:rPr>
        <w:t>Appendix A: A</w:t>
      </w:r>
      <w:r w:rsidRPr="00A56129">
        <w:rPr>
          <w:rFonts w:eastAsia="Liberation Sans"/>
        </w:rPr>
        <w:t>cknowledgments</w:t>
      </w:r>
      <w:bookmarkEnd w:id="28"/>
      <w:bookmarkEnd w:id="29"/>
    </w:p>
    <w:p w14:paraId="24600FEF" w14:textId="77777777" w:rsidR="00A31547" w:rsidRDefault="00A31547" w:rsidP="00A31547">
      <w:pPr>
        <w:keepNext/>
        <w:numPr>
          <w:ilvl w:val="1"/>
          <w:numId w:val="30"/>
        </w:numPr>
        <w:pBdr>
          <w:top w:val="nil"/>
          <w:left w:val="nil"/>
          <w:bottom w:val="nil"/>
          <w:right w:val="nil"/>
          <w:between w:val="nil"/>
        </w:pBdr>
        <w:spacing w:before="240" w:after="120" w:line="240" w:lineRule="auto"/>
        <w:ind w:left="360" w:hanging="360"/>
      </w:pPr>
      <w:r>
        <w:rPr>
          <w:rFonts w:eastAsia="Liberation Sans" w:cs="Liberation Sans"/>
          <w:color w:val="446CAA"/>
          <w:sz w:val="28"/>
          <w:szCs w:val="28"/>
        </w:rPr>
        <w:t xml:space="preserve">TC Participants </w:t>
      </w:r>
    </w:p>
    <w:p w14:paraId="14501B7E" w14:textId="77777777" w:rsidR="00A31547" w:rsidRPr="00B0300A" w:rsidRDefault="00A31547" w:rsidP="00A31547">
      <w:r w:rsidRPr="00B0300A">
        <w:t>The following individuals were members of the EMTC during the creation of this document and their oversight and guidance are gratefully acknowledged:</w:t>
      </w:r>
    </w:p>
    <w:p w14:paraId="603B782E" w14:textId="77777777" w:rsidR="00A31547" w:rsidRPr="00933824" w:rsidRDefault="00A31547" w:rsidP="00A31547">
      <w:pPr>
        <w:spacing w:line="240" w:lineRule="auto"/>
      </w:pPr>
      <w:r w:rsidRPr="00933824">
        <w:t>Elysa Jones</w:t>
      </w:r>
      <w:r w:rsidRPr="00933824">
        <w:tab/>
      </w:r>
      <w:r w:rsidRPr="00933824">
        <w:tab/>
        <w:t>Individual</w:t>
      </w:r>
    </w:p>
    <w:p w14:paraId="647E5A85" w14:textId="77777777" w:rsidR="00A31547" w:rsidRPr="00933824" w:rsidRDefault="00A31547" w:rsidP="00A31547">
      <w:pPr>
        <w:spacing w:line="240" w:lineRule="auto"/>
      </w:pPr>
      <w:r w:rsidRPr="00933824">
        <w:t>Gary Ham</w:t>
      </w:r>
      <w:r w:rsidRPr="00933824">
        <w:tab/>
      </w:r>
      <w:r w:rsidRPr="00933824">
        <w:tab/>
        <w:t>Individual</w:t>
      </w:r>
    </w:p>
    <w:p w14:paraId="5E638A0A" w14:textId="77777777" w:rsidR="00A31547" w:rsidRPr="00933824" w:rsidRDefault="00A31547" w:rsidP="00A31547">
      <w:pPr>
        <w:spacing w:line="240" w:lineRule="auto"/>
      </w:pPr>
      <w:r w:rsidRPr="00933824">
        <w:t>Mark Wood</w:t>
      </w:r>
      <w:r w:rsidRPr="00933824">
        <w:tab/>
      </w:r>
      <w:r w:rsidRPr="00933824">
        <w:tab/>
        <w:t>Disaster Relief Communications Foundation</w:t>
      </w:r>
    </w:p>
    <w:p w14:paraId="2BB386CA" w14:textId="77777777" w:rsidR="00A31547" w:rsidRPr="00933824" w:rsidRDefault="00A31547" w:rsidP="00A31547">
      <w:pPr>
        <w:spacing w:line="240" w:lineRule="auto"/>
      </w:pPr>
      <w:r w:rsidRPr="00933824">
        <w:t>Rex Brooks</w:t>
      </w:r>
      <w:r w:rsidRPr="00933824">
        <w:tab/>
      </w:r>
      <w:r w:rsidRPr="00933824">
        <w:tab/>
        <w:t>Individual</w:t>
      </w:r>
    </w:p>
    <w:p w14:paraId="2146AF1A" w14:textId="77777777" w:rsidR="00A31547" w:rsidRPr="00933824" w:rsidRDefault="00A31547" w:rsidP="00A31547">
      <w:pPr>
        <w:spacing w:line="240" w:lineRule="auto"/>
      </w:pPr>
      <w:r w:rsidRPr="00933824">
        <w:t>Toby Considine</w:t>
      </w:r>
      <w:r w:rsidRPr="00933824">
        <w:tab/>
      </w:r>
      <w:r w:rsidRPr="00933824">
        <w:tab/>
        <w:t>University of North Carolina at Chapel Hill</w:t>
      </w:r>
    </w:p>
    <w:p w14:paraId="2FB8495F" w14:textId="77777777" w:rsidR="00A31547" w:rsidRPr="00933824" w:rsidRDefault="00A31547" w:rsidP="00A31547">
      <w:pPr>
        <w:spacing w:line="240" w:lineRule="auto"/>
      </w:pPr>
      <w:r w:rsidRPr="00933824">
        <w:t>William Cox</w:t>
      </w:r>
      <w:r w:rsidRPr="00933824">
        <w:tab/>
      </w:r>
      <w:r w:rsidRPr="00933824">
        <w:tab/>
        <w:t>Individual</w:t>
      </w:r>
    </w:p>
    <w:p w14:paraId="4BE37B95" w14:textId="77777777" w:rsidR="00A31547" w:rsidRPr="00933824" w:rsidRDefault="00A31547" w:rsidP="00A31547">
      <w:pPr>
        <w:spacing w:line="240" w:lineRule="auto"/>
      </w:pPr>
      <w:r w:rsidRPr="00933824">
        <w:t>Thomas Ferrentino</w:t>
      </w:r>
      <w:r w:rsidRPr="00933824">
        <w:tab/>
        <w:t>Individual</w:t>
      </w:r>
    </w:p>
    <w:p w14:paraId="7108D433" w14:textId="77777777" w:rsidR="00A31547" w:rsidRPr="00933824" w:rsidRDefault="00A31547" w:rsidP="00A31547">
      <w:pPr>
        <w:spacing w:line="240" w:lineRule="auto"/>
      </w:pPr>
      <w:r w:rsidRPr="00933824">
        <w:t xml:space="preserve">Johannes Fleisch </w:t>
      </w:r>
      <w:r w:rsidRPr="00933824">
        <w:tab/>
        <w:t>EUMETNET</w:t>
      </w:r>
    </w:p>
    <w:p w14:paraId="7AC196E5" w14:textId="77777777" w:rsidR="00A31547" w:rsidRPr="00933824" w:rsidRDefault="00A31547" w:rsidP="00A31547">
      <w:pPr>
        <w:spacing w:line="240" w:lineRule="auto"/>
      </w:pPr>
      <w:r w:rsidRPr="00933824">
        <w:t>Mike Gerber</w:t>
      </w:r>
      <w:r w:rsidRPr="00933824">
        <w:tab/>
      </w:r>
      <w:r w:rsidRPr="00933824">
        <w:tab/>
        <w:t>NOAA/NWS</w:t>
      </w:r>
    </w:p>
    <w:p w14:paraId="6FC6BE75" w14:textId="77777777" w:rsidR="00A31547" w:rsidRPr="00933824" w:rsidRDefault="00A31547" w:rsidP="00A31547">
      <w:pPr>
        <w:spacing w:line="240" w:lineRule="auto"/>
      </w:pPr>
      <w:r w:rsidRPr="00933824">
        <w:t>Steve Hakusa</w:t>
      </w:r>
      <w:r w:rsidRPr="00933824">
        <w:tab/>
      </w:r>
      <w:r w:rsidRPr="00933824">
        <w:tab/>
        <w:t>Google Inc.</w:t>
      </w:r>
    </w:p>
    <w:p w14:paraId="368584AB" w14:textId="77777777" w:rsidR="00A31547" w:rsidRPr="00933824" w:rsidRDefault="00A31547" w:rsidP="00A31547">
      <w:pPr>
        <w:spacing w:line="240" w:lineRule="auto"/>
      </w:pPr>
      <w:r w:rsidRPr="00933824">
        <w:t>Andrea</w:t>
      </w:r>
      <w:r w:rsidRPr="00933824">
        <w:tab/>
        <w:t>Hardy</w:t>
      </w:r>
      <w:r w:rsidRPr="00933824">
        <w:tab/>
      </w:r>
      <w:r w:rsidRPr="00933824">
        <w:tab/>
        <w:t>NOAA/NWS</w:t>
      </w:r>
    </w:p>
    <w:p w14:paraId="3B3F58D5" w14:textId="77777777" w:rsidR="00A31547" w:rsidRPr="00933824" w:rsidRDefault="00A31547" w:rsidP="00A31547">
      <w:pPr>
        <w:spacing w:line="240" w:lineRule="auto"/>
      </w:pPr>
      <w:r w:rsidRPr="00933824">
        <w:t>Alfred Kenyon</w:t>
      </w:r>
      <w:r w:rsidRPr="00933824">
        <w:tab/>
      </w:r>
      <w:r w:rsidRPr="00933824">
        <w:tab/>
        <w:t>DHS Office of Cybersecurity and Communications</w:t>
      </w:r>
    </w:p>
    <w:p w14:paraId="083FAC83" w14:textId="77777777" w:rsidR="00A31547" w:rsidRPr="00933824" w:rsidRDefault="00A31547" w:rsidP="00A31547">
      <w:pPr>
        <w:spacing w:line="240" w:lineRule="auto"/>
      </w:pPr>
      <w:r w:rsidRPr="00933824">
        <w:t>Mark Lucero</w:t>
      </w:r>
      <w:r w:rsidRPr="00933824">
        <w:tab/>
      </w:r>
      <w:r w:rsidRPr="00933824">
        <w:tab/>
        <w:t xml:space="preserve">DHS Office of Cybersecurity and Communications </w:t>
      </w:r>
    </w:p>
    <w:p w14:paraId="0DC9DBDC" w14:textId="77777777" w:rsidR="00A31547" w:rsidRPr="00933824" w:rsidRDefault="00A31547" w:rsidP="00A31547">
      <w:pPr>
        <w:spacing w:line="240" w:lineRule="auto"/>
      </w:pPr>
      <w:r w:rsidRPr="00933824">
        <w:t>Norm Paulsen</w:t>
      </w:r>
      <w:r w:rsidRPr="00933824">
        <w:tab/>
      </w:r>
      <w:r w:rsidRPr="00933824">
        <w:tab/>
        <w:t>individual</w:t>
      </w:r>
    </w:p>
    <w:p w14:paraId="1404383A" w14:textId="77777777" w:rsidR="00A31547" w:rsidRPr="00933824" w:rsidRDefault="00A31547" w:rsidP="00A31547">
      <w:pPr>
        <w:spacing w:line="240" w:lineRule="auto"/>
      </w:pPr>
      <w:r w:rsidRPr="00933824">
        <w:t>Scott Robertson</w:t>
      </w:r>
      <w:r w:rsidRPr="00933824">
        <w:tab/>
      </w:r>
      <w:r w:rsidRPr="00933824">
        <w:tab/>
        <w:t>Kaiser Permanente</w:t>
      </w:r>
    </w:p>
    <w:p w14:paraId="00EDD07B" w14:textId="77777777" w:rsidR="00A31547" w:rsidRPr="00933824" w:rsidRDefault="00A31547" w:rsidP="00A31547">
      <w:pPr>
        <w:spacing w:line="240" w:lineRule="auto"/>
      </w:pPr>
      <w:r w:rsidRPr="00933824">
        <w:t>Andreas Schaffhauser</w:t>
      </w:r>
      <w:r w:rsidRPr="00933824">
        <w:tab/>
        <w:t>EUMETNET</w:t>
      </w:r>
    </w:p>
    <w:p w14:paraId="3E63B622" w14:textId="77777777" w:rsidR="00A31547" w:rsidRPr="00933824" w:rsidRDefault="00A31547" w:rsidP="00A31547">
      <w:pPr>
        <w:spacing w:line="240" w:lineRule="auto"/>
      </w:pPr>
      <w:r w:rsidRPr="00933824">
        <w:t>Jeff Waters</w:t>
      </w:r>
      <w:r w:rsidRPr="00933824">
        <w:tab/>
      </w:r>
      <w:r w:rsidRPr="00933824">
        <w:tab/>
        <w:t>US Department of Defense (DoD)</w:t>
      </w:r>
    </w:p>
    <w:p w14:paraId="124EF9B7" w14:textId="77777777" w:rsidR="00A31547" w:rsidRPr="00933824" w:rsidRDefault="00A31547" w:rsidP="00A31547">
      <w:pPr>
        <w:spacing w:line="240" w:lineRule="auto"/>
      </w:pPr>
      <w:r w:rsidRPr="00933824">
        <w:t>Jacob Westfall</w:t>
      </w:r>
      <w:r w:rsidRPr="00933824">
        <w:tab/>
      </w:r>
      <w:r w:rsidRPr="00933824">
        <w:tab/>
        <w:t>Individual</w:t>
      </w:r>
    </w:p>
    <w:p w14:paraId="7ACEABBB" w14:textId="77777777" w:rsidR="00A31547" w:rsidRDefault="00A31547" w:rsidP="00A31547">
      <w:pPr>
        <w:spacing w:line="240" w:lineRule="auto"/>
      </w:pPr>
      <w:r w:rsidRPr="00933824">
        <w:t>Herbert</w:t>
      </w:r>
      <w:r w:rsidRPr="00933824">
        <w:tab/>
        <w:t>White</w:t>
      </w:r>
      <w:r w:rsidRPr="00933824">
        <w:tab/>
      </w:r>
      <w:r w:rsidRPr="00933824">
        <w:tab/>
        <w:t>NOAA/NWS</w:t>
      </w:r>
    </w:p>
    <w:p w14:paraId="659F255C" w14:textId="77777777" w:rsidR="00A31547" w:rsidRDefault="00A31547" w:rsidP="00A31547">
      <w:pPr>
        <w:spacing w:line="240" w:lineRule="auto"/>
      </w:pPr>
      <w:r>
        <w:t>Kai Roddeck</w:t>
      </w:r>
      <w:r>
        <w:tab/>
      </w:r>
      <w:r>
        <w:tab/>
        <w:t>MECOM</w:t>
      </w:r>
    </w:p>
    <w:p w14:paraId="25692127" w14:textId="77777777" w:rsidR="00A31547" w:rsidRDefault="00A31547" w:rsidP="00A31547">
      <w:pPr>
        <w:spacing w:line="240" w:lineRule="auto"/>
      </w:pPr>
      <w:r>
        <w:t>Kasia Mohammed</w:t>
      </w:r>
      <w:r>
        <w:tab/>
        <w:t>Google</w:t>
      </w:r>
      <w:r>
        <w:tab/>
      </w:r>
    </w:p>
    <w:p w14:paraId="4D2989C4" w14:textId="77777777" w:rsidR="00A31547" w:rsidRDefault="00A31547" w:rsidP="00A31547">
      <w:pPr>
        <w:spacing w:line="240" w:lineRule="auto"/>
      </w:pPr>
      <w:r>
        <w:t>Mandy Best</w:t>
      </w:r>
      <w:r>
        <w:tab/>
      </w:r>
      <w:r>
        <w:tab/>
        <w:t>MECOM</w:t>
      </w:r>
    </w:p>
    <w:p w14:paraId="4D9711AC" w14:textId="77777777" w:rsidR="00A31547" w:rsidRDefault="00A31547" w:rsidP="00A31547">
      <w:pPr>
        <w:spacing w:line="240" w:lineRule="auto"/>
      </w:pPr>
      <w:r>
        <w:t xml:space="preserve">Rainer </w:t>
      </w:r>
      <w:proofErr w:type="spellStart"/>
      <w:r>
        <w:t>Kaltenberger</w:t>
      </w:r>
      <w:proofErr w:type="spellEnd"/>
      <w:r>
        <w:tab/>
        <w:t>Individual</w:t>
      </w:r>
      <w:r>
        <w:tab/>
      </w:r>
    </w:p>
    <w:p w14:paraId="378DDBC9" w14:textId="77777777" w:rsidR="00A31547" w:rsidRDefault="00A31547" w:rsidP="00A31547">
      <w:pPr>
        <w:spacing w:line="240" w:lineRule="auto"/>
      </w:pPr>
      <w:r>
        <w:t>Spencer Williams</w:t>
      </w:r>
      <w:r>
        <w:tab/>
        <w:t>FEMA</w:t>
      </w:r>
      <w:r>
        <w:tab/>
      </w:r>
    </w:p>
    <w:p w14:paraId="583581DD" w14:textId="77777777" w:rsidR="00A31547" w:rsidRDefault="00A31547" w:rsidP="00A31547">
      <w:pPr>
        <w:spacing w:line="240" w:lineRule="auto"/>
      </w:pPr>
      <w:r>
        <w:t>Thomas Wood</w:t>
      </w:r>
      <w:r>
        <w:tab/>
      </w:r>
      <w:r>
        <w:tab/>
        <w:t>Disaster Relief Communications Foundation</w:t>
      </w:r>
    </w:p>
    <w:p w14:paraId="17C3DEF1" w14:textId="77777777" w:rsidR="00A31547" w:rsidRDefault="00A31547" w:rsidP="00A31547">
      <w:pPr>
        <w:keepNext/>
        <w:numPr>
          <w:ilvl w:val="1"/>
          <w:numId w:val="30"/>
        </w:numPr>
        <w:pBdr>
          <w:top w:val="nil"/>
          <w:left w:val="nil"/>
          <w:bottom w:val="nil"/>
          <w:right w:val="nil"/>
          <w:between w:val="nil"/>
        </w:pBdr>
        <w:spacing w:before="240" w:after="120" w:line="240" w:lineRule="auto"/>
        <w:ind w:left="360" w:hanging="360"/>
      </w:pPr>
      <w:r>
        <w:rPr>
          <w:rFonts w:eastAsia="Liberation Sans" w:cs="Liberation Sans"/>
          <w:color w:val="446CAA"/>
          <w:sz w:val="28"/>
          <w:szCs w:val="28"/>
        </w:rPr>
        <w:t xml:space="preserve">CAP Subcommittee Participants </w:t>
      </w:r>
    </w:p>
    <w:p w14:paraId="504C8D5B" w14:textId="77777777" w:rsidR="00A31547" w:rsidRDefault="00A31547" w:rsidP="00A31547">
      <w:r>
        <w:t xml:space="preserve">The </w:t>
      </w:r>
      <w:r w:rsidRPr="00A56129">
        <w:t>CAP Subcommittee is Chaired by Jacob Westfall who has led the committee in the development of this Public Review Committee</w:t>
      </w:r>
      <w:r w:rsidRPr="00572188">
        <w:t xml:space="preserve"> Note.  The tireless efforts of </w:t>
      </w:r>
      <w:r>
        <w:t>Thomas Wood and Norm Paulsen</w:t>
      </w:r>
      <w:r w:rsidRPr="00572188">
        <w:t xml:space="preserve"> supporte</w:t>
      </w:r>
      <w:r>
        <w:t xml:space="preserve">d by lead editor Rex Brooks </w:t>
      </w:r>
      <w:r w:rsidRPr="00572188">
        <w:t xml:space="preserve">have made this document possible.  The following individuals have participated in the subcommittee creating this </w:t>
      </w:r>
      <w:r>
        <w:t>lookup table reference</w:t>
      </w:r>
      <w:r w:rsidRPr="00572188">
        <w:t xml:space="preserve"> and are gratefully acknowledged:</w:t>
      </w:r>
    </w:p>
    <w:p w14:paraId="23D7B2AE" w14:textId="77777777" w:rsidR="00A31547" w:rsidRDefault="00A31547" w:rsidP="00A31547">
      <w:r>
        <w:t>Andrea Hardy</w:t>
      </w:r>
      <w:r>
        <w:tab/>
      </w:r>
      <w:r>
        <w:tab/>
      </w:r>
      <w:r>
        <w:tab/>
        <w:t>NOAA/NWS</w:t>
      </w:r>
      <w:r>
        <w:tab/>
      </w:r>
    </w:p>
    <w:p w14:paraId="24EE6FCA" w14:textId="77777777" w:rsidR="00A31547" w:rsidRDefault="00A31547" w:rsidP="00A31547">
      <w:r>
        <w:t>Andreas Schaffhauser</w:t>
      </w:r>
      <w:r>
        <w:tab/>
      </w:r>
      <w:r>
        <w:tab/>
        <w:t>EUMETNET</w:t>
      </w:r>
      <w:r>
        <w:tab/>
      </w:r>
    </w:p>
    <w:p w14:paraId="6A436329" w14:textId="77777777" w:rsidR="00A31547" w:rsidRDefault="00A31547" w:rsidP="00A31547">
      <w:r>
        <w:t>Elysa Jones</w:t>
      </w:r>
      <w:r>
        <w:tab/>
      </w:r>
      <w:r>
        <w:tab/>
      </w:r>
      <w:r>
        <w:tab/>
        <w:t>Individual</w:t>
      </w:r>
      <w:r>
        <w:tab/>
      </w:r>
    </w:p>
    <w:p w14:paraId="36400060" w14:textId="77777777" w:rsidR="00A31547" w:rsidRDefault="00A31547" w:rsidP="00A31547">
      <w:r w:rsidRPr="002E0D22">
        <w:t>Johannes Fleisch</w:t>
      </w:r>
      <w:r>
        <w:tab/>
      </w:r>
      <w:r>
        <w:tab/>
        <w:t>EUMETNET</w:t>
      </w:r>
      <w:r>
        <w:tab/>
      </w:r>
    </w:p>
    <w:p w14:paraId="505B2C9B" w14:textId="77777777" w:rsidR="00A31547" w:rsidRDefault="00A31547" w:rsidP="00A31547">
      <w:r>
        <w:t>Gary Ham</w:t>
      </w:r>
      <w:r>
        <w:tab/>
      </w:r>
      <w:r>
        <w:tab/>
      </w:r>
      <w:r>
        <w:tab/>
        <w:t>Individual</w:t>
      </w:r>
      <w:r>
        <w:tab/>
      </w:r>
    </w:p>
    <w:p w14:paraId="54CB05F5" w14:textId="77777777" w:rsidR="00A31547" w:rsidRDefault="00A31547" w:rsidP="00A31547">
      <w:r>
        <w:t>Herbert White</w:t>
      </w:r>
      <w:r>
        <w:tab/>
      </w:r>
      <w:r>
        <w:tab/>
      </w:r>
      <w:r>
        <w:tab/>
        <w:t>NOAA/NWS</w:t>
      </w:r>
      <w:r>
        <w:tab/>
      </w:r>
    </w:p>
    <w:p w14:paraId="0BB06512" w14:textId="77777777" w:rsidR="00A31547" w:rsidRDefault="00A31547" w:rsidP="00A31547">
      <w:r>
        <w:t>Jacob Westfall</w:t>
      </w:r>
      <w:r>
        <w:tab/>
      </w:r>
      <w:r>
        <w:tab/>
      </w:r>
      <w:r>
        <w:tab/>
        <w:t>Individual</w:t>
      </w:r>
      <w:r>
        <w:tab/>
      </w:r>
    </w:p>
    <w:p w14:paraId="09220795" w14:textId="77777777" w:rsidR="00A31547" w:rsidRDefault="00A31547" w:rsidP="00A31547">
      <w:r>
        <w:t>Kai Roddeck</w:t>
      </w:r>
      <w:r>
        <w:tab/>
      </w:r>
      <w:r>
        <w:tab/>
      </w:r>
      <w:r>
        <w:tab/>
        <w:t>MECOM</w:t>
      </w:r>
    </w:p>
    <w:p w14:paraId="7989A0C3" w14:textId="77777777" w:rsidR="00A31547" w:rsidRDefault="00A31547" w:rsidP="00A31547">
      <w:r>
        <w:t>Kasia Mohammed</w:t>
      </w:r>
      <w:r>
        <w:tab/>
      </w:r>
      <w:r>
        <w:tab/>
        <w:t>Google</w:t>
      </w:r>
      <w:r>
        <w:tab/>
      </w:r>
    </w:p>
    <w:p w14:paraId="2FE95D8A" w14:textId="77777777" w:rsidR="00A31547" w:rsidRDefault="00A31547" w:rsidP="00A31547">
      <w:r>
        <w:t>Mandy Best</w:t>
      </w:r>
      <w:r>
        <w:tab/>
      </w:r>
      <w:r>
        <w:tab/>
      </w:r>
      <w:r>
        <w:tab/>
        <w:t>MECOM</w:t>
      </w:r>
    </w:p>
    <w:p w14:paraId="26B644FC" w14:textId="77777777" w:rsidR="00A31547" w:rsidRDefault="00A31547" w:rsidP="00A31547">
      <w:r>
        <w:t>Mark Wood</w:t>
      </w:r>
      <w:r>
        <w:tab/>
      </w:r>
      <w:r>
        <w:tab/>
      </w:r>
      <w:r>
        <w:tab/>
        <w:t>Disaster Relief Communications Foundation</w:t>
      </w:r>
      <w:r>
        <w:tab/>
      </w:r>
    </w:p>
    <w:p w14:paraId="398146D2" w14:textId="77777777" w:rsidR="00A31547" w:rsidRDefault="00A31547" w:rsidP="00A31547">
      <w:r>
        <w:t>Mike Gerber</w:t>
      </w:r>
      <w:r>
        <w:tab/>
      </w:r>
      <w:r>
        <w:tab/>
      </w:r>
      <w:r>
        <w:tab/>
        <w:t>NOAA/NWS</w:t>
      </w:r>
      <w:r>
        <w:tab/>
      </w:r>
    </w:p>
    <w:p w14:paraId="2F86C6DF" w14:textId="77777777" w:rsidR="00A31547" w:rsidRDefault="00A31547" w:rsidP="00A31547">
      <w:r>
        <w:t>Norm Paulsen</w:t>
      </w:r>
      <w:r>
        <w:tab/>
      </w:r>
      <w:r>
        <w:tab/>
      </w:r>
      <w:r>
        <w:tab/>
        <w:t>Individual</w:t>
      </w:r>
      <w:r>
        <w:tab/>
      </w:r>
    </w:p>
    <w:p w14:paraId="60883805" w14:textId="77777777" w:rsidR="00A31547" w:rsidRDefault="00A31547" w:rsidP="00A31547">
      <w:r>
        <w:t xml:space="preserve">Rainer </w:t>
      </w:r>
      <w:proofErr w:type="spellStart"/>
      <w:r>
        <w:t>Kaltenberger</w:t>
      </w:r>
      <w:proofErr w:type="spellEnd"/>
      <w:r>
        <w:tab/>
      </w:r>
      <w:r>
        <w:tab/>
        <w:t>Individual</w:t>
      </w:r>
      <w:r>
        <w:tab/>
      </w:r>
    </w:p>
    <w:p w14:paraId="64D9FDF1" w14:textId="77777777" w:rsidR="00A31547" w:rsidRDefault="00A31547" w:rsidP="00A31547">
      <w:r>
        <w:t>Rex Brooks</w:t>
      </w:r>
      <w:r>
        <w:tab/>
      </w:r>
      <w:r>
        <w:tab/>
      </w:r>
      <w:r>
        <w:tab/>
        <w:t>Individual</w:t>
      </w:r>
      <w:r>
        <w:tab/>
      </w:r>
    </w:p>
    <w:p w14:paraId="19EFF67F" w14:textId="77777777" w:rsidR="00A31547" w:rsidRDefault="00A31547" w:rsidP="00A31547">
      <w:r>
        <w:t>Spencer Williams</w:t>
      </w:r>
      <w:r>
        <w:tab/>
      </w:r>
      <w:r>
        <w:tab/>
        <w:t>FEMA</w:t>
      </w:r>
      <w:r>
        <w:tab/>
      </w:r>
    </w:p>
    <w:p w14:paraId="25D027DA" w14:textId="77777777" w:rsidR="00A31547" w:rsidRDefault="00A31547" w:rsidP="00A31547">
      <w:r>
        <w:t>Thomas Wood</w:t>
      </w:r>
      <w:r>
        <w:tab/>
      </w:r>
      <w:r>
        <w:tab/>
      </w:r>
      <w:r>
        <w:tab/>
        <w:t>Disaster Relief Communications Foundation</w:t>
      </w:r>
    </w:p>
    <w:p w14:paraId="3D959523" w14:textId="77777777" w:rsidR="00A31547" w:rsidRDefault="00A31547" w:rsidP="00A31547">
      <w:pPr>
        <w:keepNext/>
        <w:numPr>
          <w:ilvl w:val="1"/>
          <w:numId w:val="30"/>
        </w:numPr>
        <w:pBdr>
          <w:top w:val="nil"/>
          <w:left w:val="nil"/>
          <w:bottom w:val="nil"/>
          <w:right w:val="nil"/>
          <w:between w:val="nil"/>
        </w:pBdr>
        <w:spacing w:before="240" w:after="120" w:line="240" w:lineRule="auto"/>
        <w:ind w:left="360" w:hanging="360"/>
      </w:pPr>
      <w:r>
        <w:rPr>
          <w:rFonts w:eastAsia="Liberation Sans" w:cs="Liberation Sans"/>
          <w:color w:val="446CAA"/>
          <w:sz w:val="28"/>
          <w:szCs w:val="28"/>
        </w:rPr>
        <w:t>Special Thanks</w:t>
      </w:r>
    </w:p>
    <w:p w14:paraId="2E87295F" w14:textId="77777777" w:rsidR="00A31547" w:rsidRPr="0067748E" w:rsidRDefault="00A31547" w:rsidP="00A31547">
      <w:r w:rsidRPr="0067748E">
        <w:t>The Committee would like to acknowledge the assistance provided to the work of the initial CN from:</w:t>
      </w:r>
    </w:p>
    <w:p w14:paraId="124AEA32" w14:textId="77777777" w:rsidR="00A31547" w:rsidRPr="0067748E" w:rsidRDefault="00A31547" w:rsidP="00A31547">
      <w:r w:rsidRPr="0067748E">
        <w:t>Frank Bell</w:t>
      </w:r>
      <w:r>
        <w:tab/>
      </w:r>
      <w:r>
        <w:tab/>
      </w:r>
      <w:r>
        <w:tab/>
      </w:r>
      <w:proofErr w:type="spellStart"/>
      <w:r w:rsidRPr="0067748E">
        <w:t>Kybernetix</w:t>
      </w:r>
      <w:proofErr w:type="spellEnd"/>
    </w:p>
    <w:p w14:paraId="2B75D247" w14:textId="77777777" w:rsidR="00CA7F75" w:rsidRPr="00090C81" w:rsidRDefault="00CA7F75" w:rsidP="00CA7F75"/>
    <w:p w14:paraId="6210C1DC" w14:textId="77777777" w:rsidR="00CA7F75" w:rsidRDefault="00CA7F75" w:rsidP="00CA7F75">
      <w:pPr>
        <w:pStyle w:val="Heading1WP"/>
        <w:numPr>
          <w:ilvl w:val="0"/>
          <w:numId w:val="0"/>
        </w:numPr>
        <w:rPr>
          <w:rFonts w:ascii="Arial" w:hAnsi="Arial"/>
          <w:szCs w:val="20"/>
        </w:rPr>
      </w:pPr>
      <w:bookmarkStart w:id="30" w:name="_Toc209523773"/>
      <w:r>
        <w:rPr>
          <w:rFonts w:ascii="Arial" w:hAnsi="Arial"/>
          <w:szCs w:val="20"/>
        </w:rPr>
        <w:t>Appendix B: Revision History</w:t>
      </w:r>
      <w:bookmarkEnd w:id="30"/>
      <w:r>
        <w:rPr>
          <w:rFonts w:ascii="Arial" w:hAnsi="Arial"/>
          <w:szCs w:val="20"/>
        </w:rPr>
        <w:br/>
      </w:r>
    </w:p>
    <w:tbl>
      <w:tblPr>
        <w:tblStyle w:val="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25"/>
        <w:gridCol w:w="1404"/>
        <w:gridCol w:w="2113"/>
        <w:gridCol w:w="4308"/>
      </w:tblGrid>
      <w:tr w:rsidR="00CA7F75" w14:paraId="04D99E31" w14:textId="77777777" w:rsidTr="00F63B3C">
        <w:tc>
          <w:tcPr>
            <w:tcW w:w="1525" w:type="dxa"/>
          </w:tcPr>
          <w:p w14:paraId="37EA0D7B" w14:textId="77777777" w:rsidR="00CA7F75" w:rsidRPr="00B0300A" w:rsidRDefault="00CA7F75" w:rsidP="00F63B3C">
            <w:pPr>
              <w:jc w:val="center"/>
              <w:rPr>
                <w:b/>
              </w:rPr>
            </w:pPr>
            <w:r w:rsidRPr="00B0300A">
              <w:rPr>
                <w:b/>
              </w:rPr>
              <w:t>Revision</w:t>
            </w:r>
          </w:p>
        </w:tc>
        <w:tc>
          <w:tcPr>
            <w:tcW w:w="1404" w:type="dxa"/>
          </w:tcPr>
          <w:p w14:paraId="29140B7D" w14:textId="77777777" w:rsidR="00CA7F75" w:rsidRPr="00B0300A" w:rsidRDefault="00CA7F75" w:rsidP="00F63B3C">
            <w:pPr>
              <w:jc w:val="center"/>
              <w:rPr>
                <w:b/>
              </w:rPr>
            </w:pPr>
            <w:r w:rsidRPr="00B0300A">
              <w:rPr>
                <w:b/>
              </w:rPr>
              <w:t>Date</w:t>
            </w:r>
          </w:p>
        </w:tc>
        <w:tc>
          <w:tcPr>
            <w:tcW w:w="2113" w:type="dxa"/>
          </w:tcPr>
          <w:p w14:paraId="01099228" w14:textId="77777777" w:rsidR="00CA7F75" w:rsidRPr="00B0300A" w:rsidRDefault="00CA7F75" w:rsidP="00F63B3C">
            <w:pPr>
              <w:jc w:val="center"/>
              <w:rPr>
                <w:b/>
              </w:rPr>
            </w:pPr>
            <w:r w:rsidRPr="00B0300A">
              <w:rPr>
                <w:b/>
              </w:rPr>
              <w:t>Editor</w:t>
            </w:r>
          </w:p>
        </w:tc>
        <w:tc>
          <w:tcPr>
            <w:tcW w:w="4308" w:type="dxa"/>
          </w:tcPr>
          <w:p w14:paraId="6738B08A" w14:textId="77777777" w:rsidR="00CA7F75" w:rsidRPr="00B0300A" w:rsidRDefault="00CA7F75" w:rsidP="00F63B3C">
            <w:pPr>
              <w:rPr>
                <w:b/>
              </w:rPr>
            </w:pPr>
            <w:r w:rsidRPr="00B0300A">
              <w:rPr>
                <w:b/>
              </w:rPr>
              <w:t>Changes Made</w:t>
            </w:r>
          </w:p>
        </w:tc>
      </w:tr>
      <w:tr w:rsidR="00CA7F75" w14:paraId="04E2E445" w14:textId="77777777" w:rsidTr="00F63B3C">
        <w:tc>
          <w:tcPr>
            <w:tcW w:w="1525" w:type="dxa"/>
            <w:tcBorders>
              <w:bottom w:val="single" w:sz="4" w:space="0" w:color="000000"/>
            </w:tcBorders>
          </w:tcPr>
          <w:p w14:paraId="2B9666A3" w14:textId="77777777" w:rsidR="00CA7F75" w:rsidRPr="006378DB" w:rsidRDefault="00CA7F75" w:rsidP="00F63B3C">
            <w:r w:rsidRPr="006378DB">
              <w:t>01</w:t>
            </w:r>
          </w:p>
        </w:tc>
        <w:tc>
          <w:tcPr>
            <w:tcW w:w="1404" w:type="dxa"/>
            <w:tcBorders>
              <w:bottom w:val="single" w:sz="4" w:space="0" w:color="000000"/>
            </w:tcBorders>
          </w:tcPr>
          <w:p w14:paraId="43EC54D4" w14:textId="0763F67D" w:rsidR="00CA7F75" w:rsidRPr="006378DB" w:rsidRDefault="006378DB" w:rsidP="00A31547">
            <w:r w:rsidRPr="006378DB">
              <w:t>01</w:t>
            </w:r>
            <w:r w:rsidR="00CA7F75" w:rsidRPr="006378DB">
              <w:t>-</w:t>
            </w:r>
            <w:r w:rsidRPr="006378DB">
              <w:t>10</w:t>
            </w:r>
            <w:r w:rsidR="00CA7F75" w:rsidRPr="006378DB">
              <w:t>-202</w:t>
            </w:r>
            <w:r w:rsidR="00A31547" w:rsidRPr="006378DB">
              <w:t>5</w:t>
            </w:r>
          </w:p>
        </w:tc>
        <w:tc>
          <w:tcPr>
            <w:tcW w:w="2113" w:type="dxa"/>
            <w:tcBorders>
              <w:bottom w:val="single" w:sz="4" w:space="0" w:color="000000"/>
            </w:tcBorders>
          </w:tcPr>
          <w:p w14:paraId="5C7F2C25" w14:textId="77777777" w:rsidR="00CA7F75" w:rsidRPr="00090C81" w:rsidRDefault="00CA7F75" w:rsidP="00F63B3C">
            <w:r w:rsidRPr="00090C81">
              <w:t>Norm Paulsen</w:t>
            </w:r>
          </w:p>
        </w:tc>
        <w:tc>
          <w:tcPr>
            <w:tcW w:w="4308" w:type="dxa"/>
            <w:tcBorders>
              <w:bottom w:val="single" w:sz="4" w:space="0" w:color="000000"/>
            </w:tcBorders>
          </w:tcPr>
          <w:p w14:paraId="15CD6D32" w14:textId="14CA66A2" w:rsidR="00CA7F75" w:rsidRPr="00090C81" w:rsidRDefault="00CA7F75" w:rsidP="00F63B3C">
            <w:r w:rsidRPr="00090C81">
              <w:t xml:space="preserve">First Complete </w:t>
            </w:r>
            <w:r w:rsidR="00A31547">
              <w:t xml:space="preserve">Public Review </w:t>
            </w:r>
            <w:r w:rsidRPr="00090C81">
              <w:t>Draft</w:t>
            </w:r>
          </w:p>
        </w:tc>
      </w:tr>
      <w:tr w:rsidR="00CA7F75" w14:paraId="36C5946C" w14:textId="77777777" w:rsidTr="00F63B3C">
        <w:tc>
          <w:tcPr>
            <w:tcW w:w="1525" w:type="dxa"/>
          </w:tcPr>
          <w:p w14:paraId="0F5BDB06" w14:textId="77777777" w:rsidR="00CA7F75" w:rsidRPr="00090C81" w:rsidRDefault="00CA7F75" w:rsidP="00F63B3C">
            <w:r w:rsidRPr="00090C81">
              <w:t>02</w:t>
            </w:r>
          </w:p>
          <w:p w14:paraId="51EE323F" w14:textId="77777777" w:rsidR="00CA7F75" w:rsidRPr="00090C81" w:rsidRDefault="00CA7F75" w:rsidP="00F63B3C"/>
        </w:tc>
        <w:tc>
          <w:tcPr>
            <w:tcW w:w="1404" w:type="dxa"/>
          </w:tcPr>
          <w:p w14:paraId="3A0A7626" w14:textId="704138CA" w:rsidR="00CA7F75" w:rsidRPr="00090C81" w:rsidRDefault="00CA7F75" w:rsidP="00F63B3C"/>
        </w:tc>
        <w:tc>
          <w:tcPr>
            <w:tcW w:w="2113" w:type="dxa"/>
          </w:tcPr>
          <w:p w14:paraId="3E6372C9" w14:textId="7754189D" w:rsidR="00CA7F75" w:rsidRPr="00090C81" w:rsidRDefault="00CA7F75" w:rsidP="00F63B3C"/>
        </w:tc>
        <w:tc>
          <w:tcPr>
            <w:tcW w:w="4308" w:type="dxa"/>
          </w:tcPr>
          <w:p w14:paraId="1A046C90" w14:textId="2C0C84EC" w:rsidR="00CA7F75" w:rsidRPr="00090C81" w:rsidRDefault="00CA7F75" w:rsidP="00F63B3C"/>
        </w:tc>
      </w:tr>
      <w:tr w:rsidR="00CA7F75" w14:paraId="44F9543E" w14:textId="77777777" w:rsidTr="00F63B3C">
        <w:tc>
          <w:tcPr>
            <w:tcW w:w="1525" w:type="dxa"/>
          </w:tcPr>
          <w:p w14:paraId="54DBD158" w14:textId="77777777" w:rsidR="00CA7F75" w:rsidRPr="00090C81" w:rsidRDefault="00CA7F75" w:rsidP="00F63B3C">
            <w:r w:rsidRPr="00090C81">
              <w:t>03</w:t>
            </w:r>
          </w:p>
        </w:tc>
        <w:tc>
          <w:tcPr>
            <w:tcW w:w="1404" w:type="dxa"/>
          </w:tcPr>
          <w:p w14:paraId="0FFAFC35" w14:textId="4EC8781D" w:rsidR="00CA7F75" w:rsidRPr="00090C81" w:rsidRDefault="00CA7F75" w:rsidP="00F63B3C"/>
        </w:tc>
        <w:tc>
          <w:tcPr>
            <w:tcW w:w="2113" w:type="dxa"/>
          </w:tcPr>
          <w:p w14:paraId="2AAA2B90" w14:textId="789D8A1D" w:rsidR="00CA7F75" w:rsidRPr="00090C81" w:rsidRDefault="00CA7F75" w:rsidP="00F63B3C"/>
        </w:tc>
        <w:tc>
          <w:tcPr>
            <w:tcW w:w="4308" w:type="dxa"/>
          </w:tcPr>
          <w:p w14:paraId="5D55F087" w14:textId="112CA408" w:rsidR="00CA7F75" w:rsidRPr="00090C81" w:rsidRDefault="00CA7F75" w:rsidP="00F63B3C"/>
        </w:tc>
      </w:tr>
      <w:tr w:rsidR="00CA7F75" w14:paraId="73E98ADA" w14:textId="77777777" w:rsidTr="00F63B3C">
        <w:tc>
          <w:tcPr>
            <w:tcW w:w="1525" w:type="dxa"/>
          </w:tcPr>
          <w:p w14:paraId="2C21A943" w14:textId="77777777" w:rsidR="00CA7F75" w:rsidRPr="00090C81" w:rsidRDefault="00CA7F75" w:rsidP="00F63B3C">
            <w:r w:rsidRPr="00090C81">
              <w:t>04</w:t>
            </w:r>
          </w:p>
        </w:tc>
        <w:tc>
          <w:tcPr>
            <w:tcW w:w="1404" w:type="dxa"/>
          </w:tcPr>
          <w:p w14:paraId="226747E8" w14:textId="12535259" w:rsidR="00CA7F75" w:rsidRPr="00090C81" w:rsidRDefault="00CA7F75" w:rsidP="00F63B3C"/>
        </w:tc>
        <w:tc>
          <w:tcPr>
            <w:tcW w:w="2113" w:type="dxa"/>
          </w:tcPr>
          <w:p w14:paraId="4698EFDA" w14:textId="643CFA18" w:rsidR="00CA7F75" w:rsidRPr="00090C81" w:rsidRDefault="00CA7F75" w:rsidP="00F63B3C"/>
        </w:tc>
        <w:tc>
          <w:tcPr>
            <w:tcW w:w="4308" w:type="dxa"/>
          </w:tcPr>
          <w:p w14:paraId="2D320B55" w14:textId="7BB4DADB" w:rsidR="00CA7F75" w:rsidRPr="00090C81" w:rsidRDefault="00CA7F75" w:rsidP="00F63B3C"/>
        </w:tc>
      </w:tr>
      <w:tr w:rsidR="00CA7F75" w14:paraId="09D28E8F" w14:textId="77777777" w:rsidTr="00F63B3C">
        <w:tc>
          <w:tcPr>
            <w:tcW w:w="1525" w:type="dxa"/>
          </w:tcPr>
          <w:p w14:paraId="6180B844" w14:textId="77777777" w:rsidR="00CA7F75" w:rsidRPr="000F0F38" w:rsidRDefault="00CA7F75" w:rsidP="00F63B3C">
            <w:pPr>
              <w:rPr>
                <w:highlight w:val="cyan"/>
              </w:rPr>
            </w:pPr>
            <w:r w:rsidRPr="00CA7F75">
              <w:t>05</w:t>
            </w:r>
          </w:p>
        </w:tc>
        <w:tc>
          <w:tcPr>
            <w:tcW w:w="1404" w:type="dxa"/>
          </w:tcPr>
          <w:p w14:paraId="2229F846" w14:textId="5413EFB4" w:rsidR="00CA7F75" w:rsidRPr="000F0F38" w:rsidRDefault="00CA7F75" w:rsidP="00F63B3C">
            <w:pPr>
              <w:rPr>
                <w:highlight w:val="cyan"/>
              </w:rPr>
            </w:pPr>
          </w:p>
        </w:tc>
        <w:tc>
          <w:tcPr>
            <w:tcW w:w="2113" w:type="dxa"/>
          </w:tcPr>
          <w:p w14:paraId="3F265AAA" w14:textId="67201008" w:rsidR="00CA7F75" w:rsidRPr="000F0F38" w:rsidRDefault="00CA7F75" w:rsidP="00F63B3C">
            <w:pPr>
              <w:rPr>
                <w:highlight w:val="cyan"/>
              </w:rPr>
            </w:pPr>
          </w:p>
        </w:tc>
        <w:tc>
          <w:tcPr>
            <w:tcW w:w="4308" w:type="dxa"/>
          </w:tcPr>
          <w:p w14:paraId="7FC0282F" w14:textId="218ADBD4" w:rsidR="00CA7F75" w:rsidRPr="000F0F38" w:rsidRDefault="00CA7F75" w:rsidP="00F63B3C">
            <w:pPr>
              <w:rPr>
                <w:highlight w:val="cyan"/>
              </w:rPr>
            </w:pPr>
          </w:p>
        </w:tc>
      </w:tr>
      <w:bookmarkEnd w:id="27"/>
    </w:tbl>
    <w:p w14:paraId="526BEC2E" w14:textId="203F3CA3" w:rsidR="00CA7F75" w:rsidRDefault="00CA7F75">
      <w:pPr>
        <w:rPr>
          <w:rFonts w:eastAsia="Times New Roman" w:cstheme="minorHAnsi"/>
          <w:bCs/>
          <w:color w:val="446CAA"/>
          <w:kern w:val="32"/>
          <w:sz w:val="44"/>
          <w:szCs w:val="44"/>
          <w:lang w:val="en-US"/>
        </w:rPr>
      </w:pPr>
    </w:p>
    <w:sectPr w:rsidR="00CA7F75" w:rsidSect="001C0C37">
      <w:pgSz w:w="12240" w:h="15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B4993" w14:textId="77777777" w:rsidR="00EF1823" w:rsidRDefault="00EF1823">
      <w:pPr>
        <w:spacing w:after="0" w:line="240" w:lineRule="auto"/>
      </w:pPr>
      <w:r>
        <w:separator/>
      </w:r>
    </w:p>
  </w:endnote>
  <w:endnote w:type="continuationSeparator" w:id="0">
    <w:p w14:paraId="6B0805ED" w14:textId="77777777" w:rsidR="00EF1823" w:rsidRDefault="00EF1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Liberation Sans">
    <w:altName w:val="Arial"/>
    <w:panose1 w:val="020B0604020202020204"/>
    <w:charset w:val="00"/>
    <w:family w:val="swiss"/>
    <w:pitch w:val="variable"/>
    <w:sig w:usb0="E0000AFF" w:usb1="500078FF" w:usb2="00000021"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213DA" w14:textId="77777777" w:rsidR="00540877" w:rsidRDefault="00540877" w:rsidP="007C12DC">
    <w:pPr>
      <w:pStyle w:val="Footer"/>
      <w:jc w:val="center"/>
    </w:pPr>
    <w:r>
      <w:rPr>
        <w:noProof/>
        <w:lang w:val="en-CA" w:eastAsia="en-CA"/>
      </w:rPr>
      <mc:AlternateContent>
        <mc:Choice Requires="wps">
          <w:drawing>
            <wp:anchor distT="0" distB="0" distL="114300" distR="114300" simplePos="0" relativeHeight="251658240" behindDoc="1" locked="0" layoutInCell="1" allowOverlap="1" wp14:anchorId="18BE4A0A" wp14:editId="572B20A5">
              <wp:simplePos x="0" y="0"/>
              <wp:positionH relativeFrom="page">
                <wp:posOffset>0</wp:posOffset>
              </wp:positionH>
              <wp:positionV relativeFrom="page">
                <wp:posOffset>0</wp:posOffset>
              </wp:positionV>
              <wp:extent cx="699770" cy="10058400"/>
              <wp:effectExtent l="0" t="0" r="0" b="0"/>
              <wp:wrapNone/>
              <wp:docPr id="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10058400"/>
                      </a:xfrm>
                      <a:prstGeom prst="rect">
                        <a:avLst/>
                      </a:prstGeom>
                      <a:solidFill>
                        <a:srgbClr val="675E47"/>
                      </a:solidFill>
                      <a:ln>
                        <a:noFill/>
                      </a:ln>
                    </wps:spPr>
                    <wps:txbx>
                      <w:txbxContent>
                        <w:p w14:paraId="295FE846" w14:textId="77777777" w:rsidR="00540877" w:rsidRDefault="00540877"/>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100000</wp14:pctHeight>
              </wp14:sizeRelV>
            </wp:anchor>
          </w:drawing>
        </mc:Choice>
        <mc:Fallback>
          <w:pict>
            <v:rect w14:anchorId="18BE4A0A" id="_x0000_s1029" style="position:absolute;left:0;text-align:left;margin-left:0;margin-top:0;width:55.1pt;height:11in;z-index:-251658240;visibility:visible;mso-wrap-style:square;mso-width-percent:90;mso-height-percent:1000;mso-wrap-distance-left:9pt;mso-wrap-distance-top:0;mso-wrap-distance-right:9pt;mso-wrap-distance-bottom:0;mso-position-horizontal:absolute;mso-position-horizontal-relative:page;mso-position-vertical:absolute;mso-position-vertical-relative:page;mso-width-percent:9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" fillcolor="#675e47" stroked="f">
              <v:textbox>
                <w:txbxContent>
                  <w:p w14:paraId="295FE846" w14:textId="77777777" w:rsidR="00540877" w:rsidRDefault="00540877"/>
                </w:txbxContent>
              </v:textbox>
              <w10:wrap anchorx="page" anchory="page"/>
            </v:rect>
          </w:pict>
        </mc:Fallback>
      </mc:AlternateContent>
    </w:r>
    <w:r>
      <w:rPr>
        <w:noProof/>
        <w:lang w:val="en-CA" w:eastAsia="en-CA"/>
      </w:rPr>
      <mc:AlternateContent>
        <mc:Choice Requires="wps">
          <w:drawing>
            <wp:anchor distT="0" distB="0" distL="114300" distR="114300" simplePos="0" relativeHeight="251659264" behindDoc="1" locked="0" layoutInCell="1" allowOverlap="1" wp14:anchorId="2C9050EE" wp14:editId="377D7F05">
              <wp:simplePos x="0" y="0"/>
              <wp:positionH relativeFrom="page">
                <wp:posOffset>0</wp:posOffset>
              </wp:positionH>
              <wp:positionV relativeFrom="page">
                <wp:posOffset>0</wp:posOffset>
              </wp:positionV>
              <wp:extent cx="699770" cy="905510"/>
              <wp:effectExtent l="0" t="0" r="0" b="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905510"/>
                      </a:xfrm>
                      <a:prstGeom prst="rect">
                        <a:avLst/>
                      </a:prstGeom>
                      <a:solidFill>
                        <a:srgbClr val="A9A57C"/>
                      </a:solidFill>
                      <a:ln>
                        <a:noFill/>
                      </a:ln>
                    </wps:spPr>
                    <wps:txbx>
                      <w:txbxContent>
                        <w:p w14:paraId="4795FF57" w14:textId="77777777" w:rsidR="00540877" w:rsidRDefault="00540877"/>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9000</wp14:pctHeight>
              </wp14:sizeRelV>
            </wp:anchor>
          </w:drawing>
        </mc:Choice>
        <mc:Fallback>
          <w:pict>
            <v:rect w14:anchorId="2C9050EE" id="Rectangle 3" o:spid="_x0000_s1030" style="position:absolute;left:0;text-align:left;margin-left:0;margin-top:0;width:55.1pt;height:71.3pt;z-index:-251657216;visibility:visible;mso-wrap-style:square;mso-width-percent:90;mso-height-percent:90;mso-wrap-distance-left:9pt;mso-wrap-distance-top:0;mso-wrap-distance-right:9pt;mso-wrap-distance-bottom:0;mso-position-horizontal:absolute;mso-position-horizontal-relative:page;mso-position-vertical:absolute;mso-position-vertical-relative:page;mso-width-percent:90;mso-heigh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" fillcolor="#a9a57c" stroked="f">
              <v:textbox>
                <w:txbxContent>
                  <w:p w14:paraId="4795FF57" w14:textId="77777777" w:rsidR="00540877" w:rsidRDefault="00540877"/>
                </w:txbxContent>
              </v:textbox>
              <w10:wrap anchorx="page" anchory="page"/>
            </v:rect>
          </w:pict>
        </mc:Fallback>
      </mc:AlternateContent>
    </w:r>
    <w:r>
      <w:rPr>
        <w:noProof/>
        <w:lang w:val="en-CA" w:eastAsia="en-CA"/>
      </w:rPr>
      <mc:AlternateContent>
        <mc:Choice Requires="wps">
          <w:drawing>
            <wp:anchor distT="0" distB="0" distL="114300" distR="114300" simplePos="0" relativeHeight="251660288" behindDoc="0" locked="0" layoutInCell="1" allowOverlap="1" wp14:anchorId="647EC45F" wp14:editId="6E405D61">
              <wp:simplePos x="0" y="0"/>
              <wp:positionH relativeFrom="page">
                <wp:posOffset>0</wp:posOffset>
              </wp:positionH>
              <wp:positionV relativeFrom="page">
                <wp:posOffset>0</wp:posOffset>
              </wp:positionV>
              <wp:extent cx="457200" cy="365760"/>
              <wp:effectExtent l="0" t="0" r="0" b="0"/>
              <wp:wrapNone/>
              <wp:docPr id="10"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65760"/>
                      </a:xfrm>
                      <a:prstGeom prst="bracketPair">
                        <a:avLst>
                          <a:gd name="adj" fmla="val 16667"/>
                        </a:avLst>
                      </a:prstGeom>
                      <a:solidFill>
                        <a:srgbClr val="A9A57C"/>
                      </a:solidFill>
                      <a:ln w="12700">
                        <a:solidFill>
                          <a:srgbClr val="FFFFFF"/>
                        </a:solidFill>
                        <a:round/>
                        <a:headEnd/>
                        <a:tailEnd/>
                      </a:ln>
                    </wps:spPr>
                    <wps:txbx>
                      <w:txbxContent>
                        <w:p w14:paraId="7D623F0A" w14:textId="77777777" w:rsidR="00540877" w:rsidRPr="00AE2D85" w:rsidRDefault="00540877">
                          <w:pPr>
                            <w:jc w:val="center"/>
                            <w:rPr>
                              <w:color w:val="FFFFFF"/>
                              <w:sz w:val="24"/>
                              <w:szCs w:val="20"/>
                            </w:rPr>
                          </w:pPr>
                          <w:r w:rsidRPr="00AE2D85">
                            <w:rPr>
                              <w:color w:val="FFFFFF"/>
                              <w:sz w:val="24"/>
                              <w:szCs w:val="20"/>
                            </w:rPr>
                            <w:fldChar w:fldCharType="begin"/>
                          </w:r>
                          <w:r w:rsidRPr="00AE2D85">
                            <w:rPr>
                              <w:color w:val="FFFFFF"/>
                              <w:sz w:val="24"/>
                              <w:szCs w:val="20"/>
                            </w:rPr>
                            <w:instrText xml:space="preserve"> PAGE    \* MERGEFORMAT </w:instrText>
                          </w:r>
                          <w:r w:rsidRPr="00AE2D85">
                            <w:rPr>
                              <w:color w:val="FFFFFF"/>
                              <w:sz w:val="24"/>
                              <w:szCs w:val="20"/>
                            </w:rPr>
                            <w:fldChar w:fldCharType="separate"/>
                          </w:r>
                          <w:r w:rsidRPr="00AE2D85">
                            <w:rPr>
                              <w:noProof/>
                              <w:color w:val="FFFFFF"/>
                              <w:sz w:val="24"/>
                              <w:szCs w:val="20"/>
                            </w:rPr>
                            <w:t>2</w:t>
                          </w:r>
                          <w:r w:rsidRPr="00AE2D85">
                            <w:rPr>
                              <w:color w:val="FFFFFF"/>
                              <w:sz w:val="24"/>
                              <w:szCs w:val="20"/>
                            </w:rPr>
                            <w:fldChar w:fldCharType="end"/>
                          </w:r>
                        </w:p>
                      </w:txbxContent>
                    </wps:txbx>
                    <wps:bodyPr rot="0" vert="horz" wrap="square" lIns="0" tIns="45720" rIns="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7EC45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7" o:spid="_x0000_s1031" type="#_x0000_t185" style="position:absolute;left:0;text-align:left;margin-left:0;margin-top:0;width:36pt;height:28.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" filled="t" fillcolor="#a9a57c" strokecolor="white" strokeweight="1pt">
              <v:path arrowok="t"/>
              <v:textbox inset="0,,0">
                <w:txbxContent>
                  <w:p w14:paraId="7D623F0A" w14:textId="77777777" w:rsidR="00540877" w:rsidRPr="00AE2D85" w:rsidRDefault="00540877">
                    <w:pPr>
                      <w:jc w:val="center"/>
                      <w:rPr>
                        <w:color w:val="FFFFFF"/>
                        <w:sz w:val="24"/>
                        <w:szCs w:val="20"/>
                      </w:rPr>
                    </w:pPr>
                    <w:r w:rsidRPr="00AE2D85">
                      <w:rPr>
                        <w:color w:val="FFFFFF"/>
                        <w:sz w:val="24"/>
                        <w:szCs w:val="20"/>
                      </w:rPr>
                      <w:fldChar w:fldCharType="begin"/>
                    </w:r>
                    <w:r w:rsidRPr="00AE2D85">
                      <w:rPr>
                        <w:color w:val="FFFFFF"/>
                        <w:sz w:val="24"/>
                        <w:szCs w:val="20"/>
                      </w:rPr>
                      <w:instrText xml:space="preserve"> PAGE    \* MERGEFORMAT </w:instrText>
                    </w:r>
                    <w:r w:rsidRPr="00AE2D85">
                      <w:rPr>
                        <w:color w:val="FFFFFF"/>
                        <w:sz w:val="24"/>
                        <w:szCs w:val="20"/>
                      </w:rPr>
                      <w:fldChar w:fldCharType="separate"/>
                    </w:r>
                    <w:r w:rsidRPr="00AE2D85">
                      <w:rPr>
                        <w:noProof/>
                        <w:color w:val="FFFFFF"/>
                        <w:sz w:val="24"/>
                        <w:szCs w:val="20"/>
                      </w:rPr>
                      <w:t>2</w:t>
                    </w:r>
                    <w:r w:rsidRPr="00AE2D85">
                      <w:rPr>
                        <w:color w:val="FFFFFF"/>
                        <w:sz w:val="24"/>
                        <w:szCs w:val="20"/>
                      </w:rPr>
                      <w:fldChar w:fldCharType="end"/>
                    </w:r>
                  </w:p>
                </w:txbxContent>
              </v:textbox>
              <w10:wrap anchorx="page" anchory="page"/>
            </v:shape>
          </w:pict>
        </mc:Fallback>
      </mc:AlternateContent>
    </w:r>
    <w:r w:rsidRPr="006443A0">
      <w:rPr>
        <w:sz w:val="18"/>
        <w:szCs w:val="18"/>
      </w:rPr>
      <w:t>This is a Non-Standards Track Work Product. The patent provisions of the OASIS IPR Policy do not apply</w:t>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99291" w14:textId="102D4BED" w:rsidR="00540877" w:rsidRPr="005474C8" w:rsidRDefault="00540877" w:rsidP="007C12DC">
    <w:pPr>
      <w:pStyle w:val="Footer"/>
      <w:rPr>
        <w:szCs w:val="16"/>
      </w:rPr>
    </w:pPr>
    <w:r w:rsidRPr="00D779B1">
      <w:rPr>
        <w:szCs w:val="16"/>
      </w:rPr>
      <w:t>etl-ug-v1.0-pr01</w:t>
    </w:r>
    <w:r w:rsidRPr="005474C8">
      <w:rPr>
        <w:szCs w:val="16"/>
      </w:rPr>
      <w:tab/>
    </w:r>
    <w:r w:rsidRPr="005474C8">
      <w:rPr>
        <w:szCs w:val="16"/>
      </w:rPr>
      <w:tab/>
    </w:r>
    <w:r w:rsidRPr="00540877">
      <w:rPr>
        <w:szCs w:val="16"/>
      </w:rPr>
      <w:t>01 October 2025</w:t>
    </w:r>
  </w:p>
  <w:p w14:paraId="3A288AA9" w14:textId="0C2CE8CA" w:rsidR="00540877" w:rsidRPr="00F25859" w:rsidRDefault="00540877" w:rsidP="007C12DC">
    <w:pPr>
      <w:pStyle w:val="Footer"/>
      <w:rPr>
        <w:sz w:val="18"/>
        <w:szCs w:val="18"/>
      </w:rPr>
    </w:pPr>
    <w:r w:rsidRPr="005474C8">
      <w:rPr>
        <w:szCs w:val="16"/>
      </w:rPr>
      <w:t>Non-Standards Track</w:t>
    </w:r>
    <w:r w:rsidRPr="005474C8">
      <w:rPr>
        <w:szCs w:val="16"/>
      </w:rPr>
      <w:tab/>
      <w:t xml:space="preserve">Copyright © OASIS Open </w:t>
    </w:r>
    <w:r>
      <w:rPr>
        <w:szCs w:val="16"/>
      </w:rPr>
      <w:t>2025</w:t>
    </w:r>
    <w:r w:rsidRPr="005474C8">
      <w:rPr>
        <w:szCs w:val="16"/>
      </w:rPr>
      <w:t>.  All Rights Reserved.</w:t>
    </w:r>
    <w:r w:rsidRPr="005474C8">
      <w:rPr>
        <w:szCs w:val="16"/>
      </w:rPr>
      <w:tab/>
      <w:t xml:space="preserve">Page </w:t>
    </w:r>
    <w:r w:rsidRPr="005474C8">
      <w:rPr>
        <w:szCs w:val="16"/>
      </w:rPr>
      <w:fldChar w:fldCharType="begin"/>
    </w:r>
    <w:r w:rsidRPr="005474C8">
      <w:rPr>
        <w:szCs w:val="16"/>
      </w:rPr>
      <w:instrText xml:space="preserve"> PAGE  \* Arabic  \* MERGEFORMAT </w:instrText>
    </w:r>
    <w:r w:rsidRPr="005474C8">
      <w:rPr>
        <w:szCs w:val="16"/>
      </w:rPr>
      <w:fldChar w:fldCharType="separate"/>
    </w:r>
    <w:r w:rsidR="00773FD5">
      <w:rPr>
        <w:noProof/>
        <w:szCs w:val="16"/>
      </w:rPr>
      <w:t>1</w:t>
    </w:r>
    <w:r w:rsidRPr="005474C8">
      <w:rPr>
        <w:szCs w:val="16"/>
      </w:rPr>
      <w:fldChar w:fldCharType="end"/>
    </w:r>
    <w:r w:rsidRPr="005474C8">
      <w:rPr>
        <w:szCs w:val="16"/>
      </w:rPr>
      <w:t xml:space="preserve"> of </w:t>
    </w:r>
    <w:r w:rsidRPr="005474C8">
      <w:rPr>
        <w:szCs w:val="16"/>
      </w:rPr>
      <w:fldChar w:fldCharType="begin"/>
    </w:r>
    <w:r w:rsidRPr="005474C8">
      <w:rPr>
        <w:szCs w:val="16"/>
      </w:rPr>
      <w:instrText xml:space="preserve"> NUMPAGES  \* Arabic  \* MERGEFORMAT </w:instrText>
    </w:r>
    <w:r w:rsidRPr="005474C8">
      <w:rPr>
        <w:szCs w:val="16"/>
      </w:rPr>
      <w:fldChar w:fldCharType="separate"/>
    </w:r>
    <w:r w:rsidR="00773FD5">
      <w:rPr>
        <w:noProof/>
        <w:szCs w:val="16"/>
      </w:rPr>
      <w:t>89</w:t>
    </w:r>
    <w:r w:rsidRPr="005474C8">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8D97D" w14:textId="77777777" w:rsidR="00540877" w:rsidRPr="00F25859" w:rsidRDefault="00540877" w:rsidP="007C12DC">
    <w:pPr>
      <w:pStyle w:val="Footer"/>
      <w:rPr>
        <w:sz w:val="18"/>
        <w:szCs w:val="18"/>
      </w:rPr>
    </w:pPr>
    <w:r>
      <w:rPr>
        <w:sz w:val="18"/>
        <w:szCs w:val="18"/>
      </w:rPr>
      <w:t>wp-abbrev-v1.0-cndNN</w:t>
    </w:r>
    <w:r w:rsidRPr="00F25859">
      <w:rPr>
        <w:sz w:val="18"/>
        <w:szCs w:val="18"/>
      </w:rPr>
      <w:tab/>
    </w:r>
    <w:r w:rsidRPr="00F25859">
      <w:rPr>
        <w:sz w:val="18"/>
        <w:szCs w:val="18"/>
      </w:rPr>
      <w:tab/>
      <w:t>DD</w:t>
    </w:r>
    <w:r>
      <w:rPr>
        <w:sz w:val="18"/>
        <w:szCs w:val="18"/>
      </w:rPr>
      <w:t xml:space="preserve"> Month 2018</w:t>
    </w:r>
  </w:p>
  <w:p w14:paraId="219C6E73" w14:textId="77777777" w:rsidR="00540877" w:rsidRPr="00D231A6" w:rsidRDefault="00540877" w:rsidP="007C12DC">
    <w:pPr>
      <w:pStyle w:val="Footer"/>
      <w:rPr>
        <w:sz w:val="18"/>
        <w:szCs w:val="18"/>
      </w:rPr>
    </w:pPr>
    <w:r>
      <w:rPr>
        <w:sz w:val="18"/>
        <w:szCs w:val="18"/>
      </w:rPr>
      <w:t>Non-Standards Track</w:t>
    </w:r>
    <w:r>
      <w:rPr>
        <w:sz w:val="18"/>
        <w:szCs w:val="18"/>
      </w:rPr>
      <w:tab/>
    </w:r>
    <w:r w:rsidRPr="00F25859">
      <w:rPr>
        <w:sz w:val="18"/>
        <w:szCs w:val="18"/>
      </w:rPr>
      <w:t>Copyright © OASIS</w:t>
    </w:r>
    <w:r>
      <w:rPr>
        <w:sz w:val="18"/>
        <w:szCs w:val="18"/>
      </w:rPr>
      <w:t xml:space="preserve"> Open</w:t>
    </w:r>
    <w:r w:rsidRPr="00F25859">
      <w:rPr>
        <w:sz w:val="18"/>
        <w:szCs w:val="18"/>
      </w:rPr>
      <w:t xml:space="preserve"> 201</w:t>
    </w:r>
    <w:r>
      <w:rPr>
        <w:sz w:val="18"/>
        <w:szCs w:val="18"/>
      </w:rPr>
      <w:t>8</w:t>
    </w:r>
    <w:r w:rsidRPr="00F25859">
      <w:rPr>
        <w:sz w:val="18"/>
        <w:szCs w:val="18"/>
      </w:rPr>
      <w:t>.</w:t>
    </w:r>
    <w:r>
      <w:rPr>
        <w:sz w:val="18"/>
        <w:szCs w:val="18"/>
      </w:rPr>
      <w:t xml:space="preserve">  </w:t>
    </w:r>
    <w:r w:rsidRPr="00F25859">
      <w:rPr>
        <w:sz w:val="18"/>
        <w:szCs w:val="18"/>
      </w:rPr>
      <w:t>All Rights Reserved.</w:t>
    </w:r>
    <w:r>
      <w:rPr>
        <w:sz w:val="18"/>
        <w:szCs w:val="18"/>
      </w:rPr>
      <w:tab/>
    </w:r>
    <w:r w:rsidRPr="00F25859">
      <w:rPr>
        <w:sz w:val="18"/>
        <w:szCs w:val="18"/>
      </w:rPr>
      <w:t xml:space="preserve">Page </w:t>
    </w:r>
    <w:r w:rsidRPr="00F25859">
      <w:rPr>
        <w:sz w:val="18"/>
        <w:szCs w:val="18"/>
      </w:rPr>
      <w:fldChar w:fldCharType="begin"/>
    </w:r>
    <w:r w:rsidRPr="00F25859">
      <w:rPr>
        <w:sz w:val="18"/>
        <w:szCs w:val="18"/>
      </w:rPr>
      <w:instrText xml:space="preserve"> PAGE  \* Arabic  \* MERGEFORMAT </w:instrText>
    </w:r>
    <w:r w:rsidRPr="00F25859">
      <w:rPr>
        <w:sz w:val="18"/>
        <w:szCs w:val="18"/>
      </w:rPr>
      <w:fldChar w:fldCharType="separate"/>
    </w:r>
    <w:r>
      <w:rPr>
        <w:noProof/>
        <w:sz w:val="18"/>
        <w:szCs w:val="18"/>
      </w:rPr>
      <w:t>1</w:t>
    </w:r>
    <w:r w:rsidRPr="00F25859">
      <w:rPr>
        <w:sz w:val="18"/>
        <w:szCs w:val="18"/>
      </w:rPr>
      <w:fldChar w:fldCharType="end"/>
    </w:r>
    <w:r w:rsidRPr="00F25859">
      <w:rPr>
        <w:sz w:val="18"/>
        <w:szCs w:val="18"/>
      </w:rPr>
      <w:t xml:space="preserve"> of </w:t>
    </w:r>
    <w:r w:rsidRPr="00F25859">
      <w:rPr>
        <w:sz w:val="18"/>
        <w:szCs w:val="18"/>
      </w:rPr>
      <w:fldChar w:fldCharType="begin"/>
    </w:r>
    <w:r w:rsidRPr="00F25859">
      <w:rPr>
        <w:sz w:val="18"/>
        <w:szCs w:val="18"/>
      </w:rPr>
      <w:instrText xml:space="preserve"> NUMPAGES  \* Arabic  \* MERGEFORMAT </w:instrText>
    </w:r>
    <w:r w:rsidRPr="00F25859">
      <w:rPr>
        <w:sz w:val="18"/>
        <w:szCs w:val="18"/>
      </w:rPr>
      <w:fldChar w:fldCharType="separate"/>
    </w:r>
    <w:r>
      <w:rPr>
        <w:noProof/>
        <w:sz w:val="18"/>
        <w:szCs w:val="18"/>
      </w:rPr>
      <w:t>9</w:t>
    </w:r>
    <w:r w:rsidRPr="00F25859">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1D37F" w14:textId="77777777" w:rsidR="00EF1823" w:rsidRDefault="00EF1823">
      <w:pPr>
        <w:spacing w:after="0" w:line="240" w:lineRule="auto"/>
      </w:pPr>
      <w:r>
        <w:separator/>
      </w:r>
    </w:p>
  </w:footnote>
  <w:footnote w:type="continuationSeparator" w:id="0">
    <w:p w14:paraId="27DE1770" w14:textId="77777777" w:rsidR="00EF1823" w:rsidRDefault="00EF1823">
      <w:pPr>
        <w:spacing w:after="0" w:line="240" w:lineRule="auto"/>
      </w:pPr>
      <w:r>
        <w:continuationSeparator/>
      </w:r>
    </w:p>
  </w:footnote>
  <w:footnote w:id="1">
    <w:p w14:paraId="26CB1F38" w14:textId="51B9B44C" w:rsidR="00540877" w:rsidRPr="00540877" w:rsidRDefault="00540877" w:rsidP="00B1181F">
      <w:pPr>
        <w:pStyle w:val="FootnoteText"/>
      </w:pPr>
      <w:r>
        <w:rPr>
          <w:rStyle w:val="FootnoteReference"/>
        </w:rPr>
        <w:footnoteRef/>
      </w:r>
      <w:r>
        <w:t xml:space="preserve"> Refer to the </w:t>
      </w:r>
      <w:r w:rsidRPr="00AC7D7F">
        <w:rPr>
          <w:b/>
          <w:i/>
        </w:rPr>
        <w:t>OASIS Open Event Terms List – Concept Guide</w:t>
      </w:r>
      <w:r>
        <w:t xml:space="preserve"> for more on </w:t>
      </w:r>
      <w:r w:rsidRPr="00540877">
        <w:rPr>
          <w:b/>
        </w:rPr>
        <w:t>alert-worthy</w:t>
      </w:r>
      <w:r w:rsidRPr="00540877">
        <w:t xml:space="preserve"> events (forthcoming).</w:t>
      </w:r>
    </w:p>
  </w:footnote>
  <w:footnote w:id="2">
    <w:p w14:paraId="6B81B1FA" w14:textId="0EFF8614" w:rsidR="00540877" w:rsidRDefault="00540877" w:rsidP="009400E4">
      <w:pPr>
        <w:pStyle w:val="FootnoteText"/>
      </w:pPr>
      <w:r w:rsidRPr="00540877">
        <w:rPr>
          <w:rStyle w:val="FootnoteReference"/>
        </w:rPr>
        <w:footnoteRef/>
      </w:r>
      <w:r w:rsidRPr="00540877">
        <w:t xml:space="preserve"> For more on </w:t>
      </w:r>
      <w:r w:rsidRPr="00540877">
        <w:rPr>
          <w:b/>
        </w:rPr>
        <w:t>CAP</w:t>
      </w:r>
      <w:r w:rsidRPr="00540877">
        <w:t xml:space="preserve">, and </w:t>
      </w:r>
      <w:r w:rsidRPr="00540877">
        <w:rPr>
          <w:b/>
        </w:rPr>
        <w:t>OASIS Open</w:t>
      </w:r>
      <w:r w:rsidRPr="00540877">
        <w:t xml:space="preserve"> recommended alerting practices, see the </w:t>
      </w:r>
      <w:r w:rsidRPr="00540877">
        <w:rPr>
          <w:b/>
          <w:i/>
        </w:rPr>
        <w:t>OASIS Open</w:t>
      </w:r>
      <w:r w:rsidRPr="00540877">
        <w:rPr>
          <w:i/>
        </w:rPr>
        <w:t xml:space="preserve"> </w:t>
      </w:r>
      <w:r w:rsidRPr="00540877">
        <w:rPr>
          <w:b/>
          <w:i/>
        </w:rPr>
        <w:t>Alerting Practices</w:t>
      </w:r>
      <w:r w:rsidRPr="00540877">
        <w:t xml:space="preserve"> family of resources (forthcoming).</w:t>
      </w:r>
    </w:p>
  </w:footnote>
  <w:footnote w:id="3">
    <w:p w14:paraId="35CD67BB" w14:textId="77777777" w:rsidR="00540877" w:rsidRDefault="00540877" w:rsidP="00C8698F">
      <w:pPr>
        <w:pStyle w:val="FootnoteText"/>
      </w:pPr>
      <w:r>
        <w:rPr>
          <w:rStyle w:val="FootnoteReference"/>
        </w:rPr>
        <w:footnoteRef/>
      </w:r>
      <w:r>
        <w:t xml:space="preserve"> Refer to other </w:t>
      </w:r>
      <w:r w:rsidRPr="00EF721F">
        <w:rPr>
          <w:b/>
        </w:rPr>
        <w:t>OASIS Open</w:t>
      </w:r>
      <w:r>
        <w:t xml:space="preserve"> resources, such as the </w:t>
      </w:r>
      <w:r w:rsidRPr="00EF721F">
        <w:rPr>
          <w:b/>
          <w:i/>
        </w:rPr>
        <w:t>OASIS Open Alerting Practices and Strategies</w:t>
      </w:r>
      <w:r>
        <w:t xml:space="preserve"> family of resources for more on other components of alerting.</w:t>
      </w:r>
    </w:p>
  </w:footnote>
  <w:footnote w:id="4">
    <w:p w14:paraId="643E65FF" w14:textId="34EDBDF9" w:rsidR="00540877" w:rsidRPr="008F5FA0" w:rsidRDefault="00540877" w:rsidP="008F5FA0">
      <w:pPr>
        <w:pStyle w:val="FootnoteText"/>
      </w:pPr>
      <w:r>
        <w:rPr>
          <w:rStyle w:val="FootnoteReference"/>
        </w:rPr>
        <w:footnoteRef/>
      </w:r>
      <w:r>
        <w:t xml:space="preserve"> </w:t>
      </w:r>
      <w:r w:rsidRPr="008F5FA0">
        <w:t xml:space="preserve">For a detailed breakdown of </w:t>
      </w:r>
      <w:r>
        <w:t>the processes and sub-processes of alerting</w:t>
      </w:r>
      <w:r w:rsidRPr="008F5FA0">
        <w:t>, and an introduction to the</w:t>
      </w:r>
      <w:r>
        <w:t xml:space="preserve"> terms used in each of the stages</w:t>
      </w:r>
      <w:r w:rsidRPr="008F5FA0">
        <w:t xml:space="preserve">, see the </w:t>
      </w:r>
      <w:r w:rsidRPr="00DC0AE2">
        <w:rPr>
          <w:b/>
          <w:i/>
        </w:rPr>
        <w:t>OASIS Open Event Terms List – Concept Guide</w:t>
      </w:r>
      <w:r w:rsidRPr="008F5FA0">
        <w:rPr>
          <w:b/>
        </w:rPr>
        <w:t>.</w:t>
      </w:r>
    </w:p>
  </w:footnote>
  <w:footnote w:id="5">
    <w:p w14:paraId="10D22A82" w14:textId="4BC6B653" w:rsidR="00540877" w:rsidRDefault="00540877">
      <w:pPr>
        <w:pStyle w:val="FootnoteText"/>
      </w:pPr>
      <w:r>
        <w:rPr>
          <w:rStyle w:val="FootnoteReference"/>
        </w:rPr>
        <w:footnoteRef/>
      </w:r>
      <w:r>
        <w:t xml:space="preserve"> </w:t>
      </w:r>
      <w:r w:rsidRPr="006F0EF3">
        <w:t xml:space="preserve">Refer to the </w:t>
      </w:r>
      <w:r w:rsidRPr="008F5FA0">
        <w:rPr>
          <w:b/>
        </w:rPr>
        <w:t>OASIS Open Alerting Practices and Strategies</w:t>
      </w:r>
      <w:r w:rsidRPr="006F0EF3">
        <w:t xml:space="preserve"> </w:t>
      </w:r>
      <w:r w:rsidRPr="00540877">
        <w:t>family of resources (forthcoming) for</w:t>
      </w:r>
      <w:r w:rsidRPr="006F0EF3">
        <w:t xml:space="preserve"> more on system design.</w:t>
      </w:r>
    </w:p>
  </w:footnote>
  <w:footnote w:id="6">
    <w:p w14:paraId="5E405906" w14:textId="30AA8973" w:rsidR="00540877" w:rsidRDefault="00540877">
      <w:pPr>
        <w:pStyle w:val="FootnoteText"/>
      </w:pPr>
      <w:r>
        <w:rPr>
          <w:rStyle w:val="FootnoteReference"/>
        </w:rPr>
        <w:footnoteRef/>
      </w:r>
      <w:r>
        <w:t xml:space="preserve"> This Public Review section will be removed before the final Committee Note for v1.0 of this resource is published. </w:t>
      </w:r>
    </w:p>
  </w:footnote>
  <w:footnote w:id="7">
    <w:p w14:paraId="5D0D3570" w14:textId="25B6E1FE" w:rsidR="00540877" w:rsidRDefault="00540877">
      <w:pPr>
        <w:pStyle w:val="FootnoteText"/>
      </w:pPr>
      <w:r>
        <w:rPr>
          <w:rStyle w:val="FootnoteReference"/>
        </w:rPr>
        <w:footnoteRef/>
      </w:r>
      <w:r>
        <w:t xml:space="preserve"> A </w:t>
      </w:r>
      <w:r w:rsidRPr="00822E8B">
        <w:rPr>
          <w:b/>
        </w:rPr>
        <w:t>complex event</w:t>
      </w:r>
      <w:r>
        <w:t xml:space="preserve"> is a group of two or more events gathered into one event and dealt with as a group event. Refer to the </w:t>
      </w:r>
      <w:r w:rsidRPr="001D67E0">
        <w:rPr>
          <w:b/>
          <w:i/>
        </w:rPr>
        <w:t>OASIS Open Event Terms List – Concept Guide</w:t>
      </w:r>
      <w:r>
        <w:t xml:space="preserve"> for more on </w:t>
      </w:r>
      <w:r w:rsidRPr="001D67E0">
        <w:rPr>
          <w:b/>
        </w:rPr>
        <w:t>complex events</w:t>
      </w:r>
      <w:r>
        <w:t>.</w:t>
      </w:r>
    </w:p>
  </w:footnote>
  <w:footnote w:id="8">
    <w:p w14:paraId="3D6189AC" w14:textId="0E3B2C1A" w:rsidR="00540877" w:rsidRDefault="00540877">
      <w:pPr>
        <w:pStyle w:val="FootnoteText"/>
      </w:pPr>
      <w:r>
        <w:rPr>
          <w:rStyle w:val="FootnoteReference"/>
        </w:rPr>
        <w:footnoteRef/>
      </w:r>
      <w:r>
        <w:t xml:space="preserve"> The terms </w:t>
      </w:r>
      <w:r w:rsidRPr="009F5F4C">
        <w:rPr>
          <w:b/>
        </w:rPr>
        <w:t xml:space="preserve">event, event-of-interest, alert-worthy event, </w:t>
      </w:r>
      <w:r w:rsidRPr="009F5F4C">
        <w:t>and</w:t>
      </w:r>
      <w:r w:rsidRPr="009F5F4C">
        <w:rPr>
          <w:b/>
        </w:rPr>
        <w:t xml:space="preserve"> subject event</w:t>
      </w:r>
      <w:r>
        <w:t xml:space="preserve">, all pertain to the same situation under observation, however, each term is used under a different set of circumstances in the alerting process. Each term is used in progression in the alerting process as the details of the situation are examined. Not all events become events-of-interest; and not all events-of-interest become alert-worthy events; and not all alert-worthy events become subject events. For more on these terms, see the </w:t>
      </w:r>
      <w:r w:rsidRPr="00DA36FC">
        <w:rPr>
          <w:b/>
          <w:i/>
        </w:rPr>
        <w:t>OASIS Open Event Terms List – Concept Guide</w:t>
      </w:r>
      <w:r>
        <w:t>.</w:t>
      </w:r>
    </w:p>
  </w:footnote>
  <w:footnote w:id="9">
    <w:p w14:paraId="34CCA88E" w14:textId="79B3448F" w:rsidR="00540877" w:rsidRDefault="00540877">
      <w:pPr>
        <w:pStyle w:val="FootnoteText"/>
      </w:pPr>
      <w:r>
        <w:rPr>
          <w:rStyle w:val="FootnoteReference"/>
        </w:rPr>
        <w:footnoteRef/>
      </w:r>
      <w:r>
        <w:t xml:space="preserve"> Refer to the</w:t>
      </w:r>
      <w:r w:rsidRPr="00095AF3">
        <w:t xml:space="preserve"> </w:t>
      </w:r>
      <w:r w:rsidRPr="00DA36FC">
        <w:rPr>
          <w:b/>
          <w:i/>
        </w:rPr>
        <w:t>OASIS Open Event Terms List – Concept Guide</w:t>
      </w:r>
      <w:r w:rsidRPr="00095AF3">
        <w:t xml:space="preserve"> </w:t>
      </w:r>
      <w:r>
        <w:t xml:space="preserve">for more on </w:t>
      </w:r>
      <w:r w:rsidRPr="00095AF3">
        <w:rPr>
          <w:b/>
        </w:rPr>
        <w:t>observed condition</w:t>
      </w:r>
      <w:r>
        <w:t xml:space="preserve"> and </w:t>
      </w:r>
      <w:r w:rsidRPr="00095AF3">
        <w:rPr>
          <w:b/>
        </w:rPr>
        <w:t>impact</w:t>
      </w:r>
      <w:r>
        <w:t>.</w:t>
      </w:r>
    </w:p>
  </w:footnote>
  <w:footnote w:id="10">
    <w:p w14:paraId="28D0E9E9" w14:textId="14071984" w:rsidR="00540877" w:rsidRDefault="00540877">
      <w:pPr>
        <w:pStyle w:val="FootnoteText"/>
      </w:pPr>
      <w:r>
        <w:rPr>
          <w:rStyle w:val="FootnoteReference"/>
        </w:rPr>
        <w:footnoteRef/>
      </w:r>
      <w:r>
        <w:t xml:space="preserve"> The strategy of one message for all consumers has its advantages and disadvantages, however, the disadvantages stem more from a poor system design than from the standard itself. </w:t>
      </w:r>
      <w:r w:rsidRPr="00436941">
        <w:rPr>
          <w:b/>
        </w:rPr>
        <w:t>OASIS Open</w:t>
      </w:r>
      <w:r>
        <w:t xml:space="preserve"> recommends becoming familiar with good system design with the help of the </w:t>
      </w:r>
      <w:r w:rsidRPr="00436941">
        <w:rPr>
          <w:b/>
        </w:rPr>
        <w:t>OASIS Open</w:t>
      </w:r>
      <w:r>
        <w:t xml:space="preserve"> resources built for this purpose, so that the many advantages inherent with using the one CAP message for all consumers can be realized. </w:t>
      </w:r>
    </w:p>
  </w:footnote>
  <w:footnote w:id="11">
    <w:p w14:paraId="4EA177C9" w14:textId="0EF7360D" w:rsidR="00540877" w:rsidRDefault="00540877">
      <w:pPr>
        <w:pStyle w:val="FootnoteText"/>
      </w:pPr>
      <w:r>
        <w:rPr>
          <w:rStyle w:val="FootnoteReference"/>
        </w:rPr>
        <w:footnoteRef/>
      </w:r>
      <w:r>
        <w:t xml:space="preserve"> While the CAP Originating view covers much more than just event information in the larger alerting situation, this guide primarily focuses on event information. For more on the CAP Originating view regarding events, see the </w:t>
      </w:r>
      <w:r w:rsidRPr="00ED146B">
        <w:rPr>
          <w:b/>
          <w:i/>
        </w:rPr>
        <w:t>OASIS Open Event Terms List – Concept Guide</w:t>
      </w:r>
      <w:r>
        <w:t xml:space="preserve">. For more on the CAP Originating view regarding other aspects of alerting, see the </w:t>
      </w:r>
      <w:r w:rsidRPr="00ED146B">
        <w:rPr>
          <w:b/>
          <w:i/>
        </w:rPr>
        <w:t>OASIS Open Alerting Practices</w:t>
      </w:r>
      <w:r w:rsidRPr="00A70FBF">
        <w:t xml:space="preserve"> family of </w:t>
      </w:r>
      <w:r>
        <w:t>resources</w:t>
      </w:r>
      <w:r w:rsidRPr="00A70FBF">
        <w:t>.</w:t>
      </w:r>
    </w:p>
  </w:footnote>
  <w:footnote w:id="12">
    <w:p w14:paraId="22572EF5" w14:textId="02D91CE3" w:rsidR="00540877" w:rsidRDefault="00540877" w:rsidP="006B3CEA">
      <w:pPr>
        <w:pStyle w:val="FootnoteText"/>
      </w:pPr>
      <w:r>
        <w:rPr>
          <w:rStyle w:val="FootnoteReference"/>
        </w:rPr>
        <w:footnoteRef/>
      </w:r>
      <w:r>
        <w:t xml:space="preserve"> While the CAP Consuming view covers much more than just </w:t>
      </w:r>
      <w:r w:rsidRPr="00ED146B">
        <w:rPr>
          <w:b/>
        </w:rPr>
        <w:t>event</w:t>
      </w:r>
      <w:r>
        <w:t xml:space="preserve"> information in the larger alerting situation, this guide does primarily focus on </w:t>
      </w:r>
      <w:r w:rsidRPr="00ED146B">
        <w:rPr>
          <w:b/>
        </w:rPr>
        <w:t>event</w:t>
      </w:r>
      <w:r>
        <w:t xml:space="preserve"> information. For more on the CAP Consuming view regarding </w:t>
      </w:r>
      <w:r w:rsidRPr="00ED146B">
        <w:rPr>
          <w:b/>
        </w:rPr>
        <w:t>events</w:t>
      </w:r>
      <w:r>
        <w:t xml:space="preserve">, see the </w:t>
      </w:r>
      <w:r w:rsidRPr="00ED146B">
        <w:rPr>
          <w:b/>
          <w:i/>
        </w:rPr>
        <w:t>OASIS Open Event Terms List – Concept Guide</w:t>
      </w:r>
      <w:r>
        <w:t xml:space="preserve">. For more on the CAP Consuming view regarding other aspects of alerting, see the </w:t>
      </w:r>
      <w:r w:rsidRPr="00ED146B">
        <w:rPr>
          <w:b/>
          <w:i/>
        </w:rPr>
        <w:t>OASIS Open Alerting Practices</w:t>
      </w:r>
      <w:r w:rsidRPr="00A70FBF">
        <w:t xml:space="preserve"> family of documents.</w:t>
      </w:r>
    </w:p>
  </w:footnote>
  <w:footnote w:id="13">
    <w:p w14:paraId="41847831" w14:textId="77777777" w:rsidR="00540877" w:rsidRDefault="00540877" w:rsidP="00585344">
      <w:pPr>
        <w:pStyle w:val="FootnoteText"/>
      </w:pPr>
      <w:r>
        <w:rPr>
          <w:rStyle w:val="FootnoteReference"/>
        </w:rPr>
        <w:footnoteRef/>
      </w:r>
      <w:r>
        <w:t xml:space="preserve"> Such as the </w:t>
      </w:r>
      <w:r w:rsidRPr="007414B3">
        <w:rPr>
          <w:b/>
        </w:rPr>
        <w:t>OASIS Open Alerting Practices</w:t>
      </w:r>
      <w:r>
        <w:t xml:space="preserve"> family of resources. </w:t>
      </w:r>
    </w:p>
  </w:footnote>
  <w:footnote w:id="14">
    <w:p w14:paraId="521DADB8" w14:textId="77777777" w:rsidR="00540877" w:rsidRDefault="00540877" w:rsidP="00A23814">
      <w:pPr>
        <w:pStyle w:val="FootnoteText"/>
      </w:pPr>
      <w:r>
        <w:rPr>
          <w:rStyle w:val="FootnoteReference"/>
        </w:rPr>
        <w:footnoteRef/>
      </w:r>
      <w:r>
        <w:t xml:space="preserve"> Refer to the </w:t>
      </w:r>
      <w:r w:rsidRPr="007D0DC5">
        <w:rPr>
          <w:b/>
        </w:rPr>
        <w:t xml:space="preserve">OASIS Open Event Terms List </w:t>
      </w:r>
      <w:r>
        <w:rPr>
          <w:b/>
        </w:rPr>
        <w:t xml:space="preserve">- </w:t>
      </w:r>
      <w:r w:rsidRPr="007D0DC5">
        <w:rPr>
          <w:b/>
        </w:rPr>
        <w:t>Concept Guide</w:t>
      </w:r>
      <w:r>
        <w:t xml:space="preserve"> for more on single and complex event situations.</w:t>
      </w:r>
    </w:p>
  </w:footnote>
  <w:footnote w:id="15">
    <w:p w14:paraId="7D5423B9" w14:textId="77777777" w:rsidR="00540877" w:rsidRDefault="00540877" w:rsidP="00585344">
      <w:pPr>
        <w:pStyle w:val="FootnoteText"/>
      </w:pPr>
      <w:r>
        <w:rPr>
          <w:rStyle w:val="FootnoteReference"/>
        </w:rPr>
        <w:footnoteRef/>
      </w:r>
      <w:r>
        <w:t xml:space="preserve"> The analysis and discussions provided here reflect the </w:t>
      </w:r>
      <w:r w:rsidRPr="001F1AE8">
        <w:rPr>
          <w:b/>
        </w:rPr>
        <w:t>OASIS Open</w:t>
      </w:r>
      <w:r>
        <w:t xml:space="preserve"> perspective and do not imply any absolutes in the alerting process. However, they are intended to serve as guidance, offering a path forward toward achieving </w:t>
      </w:r>
      <w:r w:rsidRPr="001F1AE8">
        <w:rPr>
          <w:b/>
        </w:rPr>
        <w:t>interoperability</w:t>
      </w:r>
      <w:r>
        <w:t xml:space="preserve"> between alerting services, whether or not the Common Alerting Protocol (</w:t>
      </w:r>
      <w:r w:rsidRPr="001F1AE8">
        <w:rPr>
          <w:b/>
        </w:rPr>
        <w:t>CAP</w:t>
      </w:r>
      <w:r>
        <w:t>) is actually utilized in the process.</w:t>
      </w:r>
    </w:p>
  </w:footnote>
  <w:footnote w:id="16">
    <w:p w14:paraId="07C80941" w14:textId="0FB4C62F" w:rsidR="00540877" w:rsidRDefault="00540877">
      <w:pPr>
        <w:pStyle w:val="FootnoteText"/>
      </w:pPr>
      <w:r>
        <w:rPr>
          <w:rStyle w:val="FootnoteReference"/>
        </w:rPr>
        <w:footnoteRef/>
      </w:r>
      <w:r>
        <w:t xml:space="preserve"> Refer to the </w:t>
      </w:r>
      <w:r w:rsidRPr="007D0DC5">
        <w:rPr>
          <w:b/>
        </w:rPr>
        <w:t xml:space="preserve">OASIS Open Event Terms List </w:t>
      </w:r>
      <w:r>
        <w:rPr>
          <w:b/>
        </w:rPr>
        <w:t xml:space="preserve">- </w:t>
      </w:r>
      <w:r w:rsidRPr="007D0DC5">
        <w:rPr>
          <w:b/>
        </w:rPr>
        <w:t>Concept Guide</w:t>
      </w:r>
      <w:r>
        <w:t xml:space="preserve"> for more on real and imagined events.</w:t>
      </w:r>
    </w:p>
  </w:footnote>
  <w:footnote w:id="17">
    <w:p w14:paraId="6163D395" w14:textId="77777777" w:rsidR="00540877" w:rsidRDefault="00540877" w:rsidP="0096748D">
      <w:pPr>
        <w:pStyle w:val="FootnoteText"/>
      </w:pPr>
      <w:r>
        <w:rPr>
          <w:rStyle w:val="FootnoteReference"/>
        </w:rPr>
        <w:footnoteRef/>
      </w:r>
      <w:r>
        <w:t xml:space="preserve"> </w:t>
      </w:r>
      <w:r w:rsidRPr="00CD13A6">
        <w:t xml:space="preserve">For more on </w:t>
      </w:r>
      <w:r w:rsidRPr="00D03FE0">
        <w:rPr>
          <w:b/>
        </w:rPr>
        <w:t>distribution scope</w:t>
      </w:r>
      <w:r w:rsidRPr="00CD13A6">
        <w:t xml:space="preserve">, see the </w:t>
      </w:r>
      <w:r>
        <w:rPr>
          <w:b/>
        </w:rPr>
        <w:t>OASIS Open Alerting P</w:t>
      </w:r>
      <w:r w:rsidRPr="00CD13A6">
        <w:rPr>
          <w:b/>
        </w:rPr>
        <w:t>ractices</w:t>
      </w:r>
      <w:r w:rsidRPr="00CD13A6">
        <w:t xml:space="preserve"> </w:t>
      </w:r>
      <w:r>
        <w:t xml:space="preserve">family of </w:t>
      </w:r>
      <w:r w:rsidRPr="00540877">
        <w:t>resources (forthcoming).</w:t>
      </w:r>
    </w:p>
  </w:footnote>
  <w:footnote w:id="18">
    <w:p w14:paraId="727AF7B5" w14:textId="77777777" w:rsidR="00540877" w:rsidRDefault="00540877" w:rsidP="0096748D">
      <w:pPr>
        <w:pStyle w:val="FootnoteText"/>
      </w:pPr>
      <w:r>
        <w:rPr>
          <w:rStyle w:val="FootnoteReference"/>
        </w:rPr>
        <w:footnoteRef/>
      </w:r>
      <w:r>
        <w:t xml:space="preserve"> Either observed as </w:t>
      </w:r>
      <w:r w:rsidRPr="00CF47BE">
        <w:rPr>
          <w:b/>
        </w:rPr>
        <w:t>real</w:t>
      </w:r>
      <w:r>
        <w:t xml:space="preserve"> through direct observation or sensors, or observed as </w:t>
      </w:r>
      <w:r w:rsidRPr="00CF47BE">
        <w:rPr>
          <w:b/>
        </w:rPr>
        <w:t>imagined</w:t>
      </w:r>
      <w:r>
        <w:t xml:space="preserve"> based on the output of forecasting and predictive models.</w:t>
      </w:r>
    </w:p>
  </w:footnote>
  <w:footnote w:id="19">
    <w:p w14:paraId="7EAEEE5B" w14:textId="692CA31F" w:rsidR="00540877" w:rsidRDefault="00540877">
      <w:pPr>
        <w:pStyle w:val="FootnoteText"/>
      </w:pPr>
      <w:r>
        <w:rPr>
          <w:rStyle w:val="FootnoteReference"/>
        </w:rPr>
        <w:footnoteRef/>
      </w:r>
      <w:r>
        <w:t xml:space="preserve"> For further information on </w:t>
      </w:r>
      <w:r>
        <w:rPr>
          <w:b/>
        </w:rPr>
        <w:t>events</w:t>
      </w:r>
      <w:r w:rsidRPr="00921162">
        <w:t xml:space="preserve"> vs. </w:t>
      </w:r>
      <w:r>
        <w:rPr>
          <w:b/>
        </w:rPr>
        <w:t>events-of-interest</w:t>
      </w:r>
      <w:r>
        <w:t xml:space="preserve"> events, refer to </w:t>
      </w:r>
      <w:r w:rsidRPr="00CF47BE">
        <w:rPr>
          <w:b/>
        </w:rPr>
        <w:t>the Oasis Open Event Terms List – Concept Guide</w:t>
      </w:r>
      <w:r>
        <w:t xml:space="preserve"> for additional details.</w:t>
      </w:r>
    </w:p>
  </w:footnote>
  <w:footnote w:id="20">
    <w:p w14:paraId="0E0F9CF2" w14:textId="77777777" w:rsidR="00540877" w:rsidRDefault="00540877" w:rsidP="00560F12">
      <w:pPr>
        <w:pStyle w:val="FootnoteText"/>
      </w:pPr>
      <w:r>
        <w:rPr>
          <w:rStyle w:val="FootnoteReference"/>
        </w:rPr>
        <w:footnoteRef/>
      </w:r>
      <w:r>
        <w:t xml:space="preserve"> Refer to the </w:t>
      </w:r>
      <w:r w:rsidRPr="00435D50">
        <w:rPr>
          <w:b/>
        </w:rPr>
        <w:t>Event Terms List – Concept Guide</w:t>
      </w:r>
      <w:r>
        <w:t xml:space="preserve"> for more on the use of space/time diagrams and on concepts such as the </w:t>
      </w:r>
      <w:r w:rsidRPr="001D579D">
        <w:rPr>
          <w:b/>
        </w:rPr>
        <w:t>area-of-responsibility</w:t>
      </w:r>
      <w:r>
        <w:t xml:space="preserve"> and the </w:t>
      </w:r>
      <w:r w:rsidRPr="001D579D">
        <w:rPr>
          <w:b/>
        </w:rPr>
        <w:t>timing-of-responsibility</w:t>
      </w:r>
      <w:r>
        <w:t>.</w:t>
      </w:r>
      <w:r w:rsidRPr="00CF47BE">
        <w:t xml:space="preserve"> </w:t>
      </w:r>
    </w:p>
  </w:footnote>
  <w:footnote w:id="21">
    <w:p w14:paraId="2B927B4D" w14:textId="4315B1FD" w:rsidR="00540877" w:rsidRDefault="00540877" w:rsidP="00921162">
      <w:pPr>
        <w:pStyle w:val="FootnoteText"/>
      </w:pPr>
      <w:r>
        <w:rPr>
          <w:rStyle w:val="FootnoteReference"/>
        </w:rPr>
        <w:footnoteRef/>
      </w:r>
      <w:r>
        <w:t xml:space="preserve"> For further information on </w:t>
      </w:r>
      <w:r w:rsidRPr="00921162">
        <w:rPr>
          <w:b/>
        </w:rPr>
        <w:t>moving</w:t>
      </w:r>
      <w:r>
        <w:t xml:space="preserve"> vs. </w:t>
      </w:r>
      <w:r w:rsidRPr="00CF47BE">
        <w:rPr>
          <w:b/>
        </w:rPr>
        <w:t>stationary</w:t>
      </w:r>
      <w:r>
        <w:t xml:space="preserve"> events, refer to </w:t>
      </w:r>
      <w:r w:rsidRPr="00CF47BE">
        <w:rPr>
          <w:b/>
        </w:rPr>
        <w:t>the Oasis Open Event Terms List – Concept Guide</w:t>
      </w:r>
      <w:r>
        <w:t xml:space="preserve">. For further information on </w:t>
      </w:r>
      <w:r w:rsidRPr="00921162">
        <w:rPr>
          <w:b/>
        </w:rPr>
        <w:t>evolving</w:t>
      </w:r>
      <w:r w:rsidRPr="001F2595">
        <w:t xml:space="preserve"> events</w:t>
      </w:r>
      <w:r>
        <w:rPr>
          <w:b/>
        </w:rPr>
        <w:t xml:space="preserve"> </w:t>
      </w:r>
      <w:r w:rsidRPr="001F2595">
        <w:t xml:space="preserve">(and its </w:t>
      </w:r>
      <w:r>
        <w:t xml:space="preserve">binary </w:t>
      </w:r>
      <w:r w:rsidRPr="001F2595">
        <w:t>compliment</w:t>
      </w:r>
      <w:r>
        <w:t>, the</w:t>
      </w:r>
      <w:r w:rsidRPr="001F2595">
        <w:t xml:space="preserve"> static</w:t>
      </w:r>
      <w:r>
        <w:t xml:space="preserve"> event</w:t>
      </w:r>
      <w:r w:rsidRPr="001F2595">
        <w:t>)</w:t>
      </w:r>
      <w:r>
        <w:t xml:space="preserve">, refer to </w:t>
      </w:r>
      <w:r w:rsidRPr="00CF47BE">
        <w:rPr>
          <w:b/>
        </w:rPr>
        <w:t>the Oasis Open Event Terms List – Concept Guide</w:t>
      </w:r>
      <w:r>
        <w:t>. Static event cases are simply a subset of evolving event cases and, although not shown, they are equally applicable to these diagrams and the observing process.</w:t>
      </w:r>
    </w:p>
  </w:footnote>
  <w:footnote w:id="22">
    <w:p w14:paraId="25068B0C" w14:textId="748B0EC9" w:rsidR="00540877" w:rsidRDefault="00540877" w:rsidP="003E23DB">
      <w:pPr>
        <w:pStyle w:val="FootnoteText"/>
      </w:pPr>
      <w:r>
        <w:rPr>
          <w:rStyle w:val="FootnoteReference"/>
        </w:rPr>
        <w:footnoteRef/>
      </w:r>
      <w:r>
        <w:t xml:space="preserve"> For further information on these interpretations and other interpretations of the same core event, refer to </w:t>
      </w:r>
      <w:r w:rsidRPr="00CF47BE">
        <w:rPr>
          <w:b/>
        </w:rPr>
        <w:t>the Oasis Open Event Terms List – Concept Guide</w:t>
      </w:r>
      <w:r>
        <w:t xml:space="preserve"> for additional details.</w:t>
      </w:r>
    </w:p>
  </w:footnote>
  <w:footnote w:id="23">
    <w:p w14:paraId="12EABA14" w14:textId="3344B2B7" w:rsidR="00540877" w:rsidRDefault="00540877">
      <w:pPr>
        <w:pStyle w:val="FootnoteText"/>
      </w:pPr>
      <w:r>
        <w:rPr>
          <w:rStyle w:val="FootnoteReference"/>
        </w:rPr>
        <w:footnoteRef/>
      </w:r>
      <w:r>
        <w:t xml:space="preserve"> The measure of an </w:t>
      </w:r>
      <w:r w:rsidRPr="00D03FE0">
        <w:rPr>
          <w:b/>
        </w:rPr>
        <w:t>event-of-interest</w:t>
      </w:r>
      <w:r>
        <w:t xml:space="preserve"> in the observing view is an incomplete assessment, resulting in more leeway in assigning the event-of-interest tag to an event than that of the analysing view. The efforts of the analysing view are to determine an </w:t>
      </w:r>
      <w:r w:rsidRPr="00D03FE0">
        <w:rPr>
          <w:b/>
        </w:rPr>
        <w:t>actual</w:t>
      </w:r>
      <w:r>
        <w:t xml:space="preserve"> event-of-interest status. </w:t>
      </w:r>
    </w:p>
  </w:footnote>
  <w:footnote w:id="24">
    <w:p w14:paraId="4816111C" w14:textId="3C060AA5" w:rsidR="00540877" w:rsidRDefault="00540877">
      <w:pPr>
        <w:pStyle w:val="FootnoteText"/>
      </w:pPr>
      <w:r>
        <w:rPr>
          <w:rStyle w:val="FootnoteReference"/>
        </w:rPr>
        <w:footnoteRef/>
      </w:r>
      <w:r>
        <w:t xml:space="preserve"> Meaning no “public” impact; however, if a search and rescue operation were underway on the mountain peak and in contact with the alerting agency, a </w:t>
      </w:r>
      <w:r w:rsidRPr="00CF47BE">
        <w:rPr>
          <w:b/>
        </w:rPr>
        <w:t>temporary</w:t>
      </w:r>
      <w:r>
        <w:t xml:space="preserve"> area-of-concern could be established. For more on area-of-concern refer to the </w:t>
      </w:r>
      <w:r w:rsidRPr="00A51525">
        <w:rPr>
          <w:b/>
        </w:rPr>
        <w:t>OASIS Open Event Terms List – Concept Guide</w:t>
      </w:r>
      <w:r>
        <w:t>.</w:t>
      </w:r>
    </w:p>
  </w:footnote>
  <w:footnote w:id="25">
    <w:p w14:paraId="394CAAEF" w14:textId="166E0937" w:rsidR="00540877" w:rsidRDefault="00540877">
      <w:pPr>
        <w:pStyle w:val="FootnoteText"/>
      </w:pPr>
      <w:r>
        <w:rPr>
          <w:rStyle w:val="FootnoteReference"/>
        </w:rPr>
        <w:footnoteRef/>
      </w:r>
      <w:r>
        <w:t xml:space="preserve"> This is also highly dependent on the lead-time policies of the alerting agency and the current sensitivities of the audience. An area that has recently experienced a series of storms causing disruptions within its area-of-responsibility might prompt the alerting agency to extend the timing-of-responsibility period to address the audience's heightened sensitivities.</w:t>
      </w:r>
    </w:p>
  </w:footnote>
  <w:footnote w:id="26">
    <w:p w14:paraId="3D28CEA6" w14:textId="6101F47E" w:rsidR="00540877" w:rsidRDefault="00540877">
      <w:pPr>
        <w:pStyle w:val="FootnoteText"/>
      </w:pPr>
      <w:r>
        <w:rPr>
          <w:rStyle w:val="FootnoteReference"/>
        </w:rPr>
        <w:footnoteRef/>
      </w:r>
      <w:r>
        <w:t xml:space="preserve"> Refer to the section on real vs. imagined events in the </w:t>
      </w:r>
      <w:r w:rsidRPr="00CF47BE">
        <w:rPr>
          <w:b/>
        </w:rPr>
        <w:t xml:space="preserve">Oasis Open Event Terms List – Concept Guide </w:t>
      </w:r>
      <w:r w:rsidRPr="00CF47BE">
        <w:t>for additional details.</w:t>
      </w:r>
    </w:p>
  </w:footnote>
  <w:footnote w:id="27">
    <w:p w14:paraId="3C007141" w14:textId="7C1AB622" w:rsidR="00540877" w:rsidRPr="00CF47BE" w:rsidRDefault="00540877" w:rsidP="00CF47BE">
      <w:pPr>
        <w:pStyle w:val="FootnoteText"/>
        <w:rPr>
          <w:b/>
        </w:rPr>
      </w:pPr>
      <w:r>
        <w:rPr>
          <w:rStyle w:val="FootnoteReference"/>
        </w:rPr>
        <w:footnoteRef/>
      </w:r>
      <w:r>
        <w:t xml:space="preserve"> Refer to the section on </w:t>
      </w:r>
      <w:r w:rsidRPr="00CF47BE">
        <w:rPr>
          <w:b/>
        </w:rPr>
        <w:t>complex-event</w:t>
      </w:r>
      <w:r>
        <w:t xml:space="preserve"> situations in the </w:t>
      </w:r>
      <w:r w:rsidRPr="00CF47BE">
        <w:rPr>
          <w:b/>
        </w:rPr>
        <w:t xml:space="preserve">Oasis Open Event Terms List – Concept Guide </w:t>
      </w:r>
      <w:r w:rsidRPr="00CF47BE">
        <w:t>for additional details.</w:t>
      </w:r>
    </w:p>
  </w:footnote>
  <w:footnote w:id="28">
    <w:p w14:paraId="5E5DAAD8" w14:textId="05DF2254" w:rsidR="00540877" w:rsidRDefault="00540877">
      <w:pPr>
        <w:pStyle w:val="FootnoteText"/>
      </w:pPr>
      <w:r>
        <w:rPr>
          <w:rStyle w:val="FootnoteReference"/>
        </w:rPr>
        <w:footnoteRef/>
      </w:r>
      <w:r>
        <w:t xml:space="preserve"> Refer to the section on </w:t>
      </w:r>
      <w:r w:rsidRPr="00CF47BE">
        <w:rPr>
          <w:b/>
        </w:rPr>
        <w:t>risk</w:t>
      </w:r>
      <w:r>
        <w:t xml:space="preserve"> and </w:t>
      </w:r>
      <w:r w:rsidRPr="00CF47BE">
        <w:rPr>
          <w:b/>
        </w:rPr>
        <w:t>threat</w:t>
      </w:r>
      <w:r>
        <w:t xml:space="preserve"> events in the </w:t>
      </w:r>
      <w:r w:rsidRPr="00CF47BE">
        <w:rPr>
          <w:b/>
        </w:rPr>
        <w:t>Oasis Open Event Terms List – Concept Guide</w:t>
      </w:r>
      <w:r>
        <w:t xml:space="preserve"> for additional details.</w:t>
      </w:r>
    </w:p>
  </w:footnote>
  <w:footnote w:id="29">
    <w:p w14:paraId="482DCB15" w14:textId="7201F2AD" w:rsidR="00540877" w:rsidRDefault="00540877">
      <w:pPr>
        <w:pStyle w:val="FootnoteText"/>
      </w:pPr>
      <w:r>
        <w:rPr>
          <w:rStyle w:val="FootnoteReference"/>
        </w:rPr>
        <w:footnoteRef/>
      </w:r>
      <w:r>
        <w:t xml:space="preserve"> Refer to the </w:t>
      </w:r>
      <w:r>
        <w:rPr>
          <w:b/>
        </w:rPr>
        <w:t>Example S</w:t>
      </w:r>
      <w:r w:rsidRPr="00CF47BE">
        <w:rPr>
          <w:b/>
        </w:rPr>
        <w:t>ituations</w:t>
      </w:r>
      <w:r>
        <w:t xml:space="preserve"> section later in this guide for additional insights and discussion.</w:t>
      </w:r>
    </w:p>
  </w:footnote>
  <w:footnote w:id="30">
    <w:p w14:paraId="4F277971" w14:textId="69A359C3" w:rsidR="00540877" w:rsidRDefault="00540877">
      <w:pPr>
        <w:pStyle w:val="FootnoteText"/>
      </w:pPr>
      <w:r>
        <w:rPr>
          <w:rStyle w:val="FootnoteReference"/>
        </w:rPr>
        <w:footnoteRef/>
      </w:r>
      <w:r>
        <w:t xml:space="preserve"> Refer to the section on </w:t>
      </w:r>
      <w:r>
        <w:rPr>
          <w:b/>
        </w:rPr>
        <w:t>alert-worthy</w:t>
      </w:r>
      <w:r>
        <w:t xml:space="preserve"> events in the </w:t>
      </w:r>
      <w:r w:rsidRPr="00CF47BE">
        <w:rPr>
          <w:b/>
        </w:rPr>
        <w:t xml:space="preserve">Oasis Open Event Terms List – Concept Guide </w:t>
      </w:r>
      <w:r w:rsidRPr="00CF47BE">
        <w:t>for additional details.</w:t>
      </w:r>
    </w:p>
  </w:footnote>
  <w:footnote w:id="31">
    <w:p w14:paraId="151DE1D8" w14:textId="3AC639AA" w:rsidR="00540877" w:rsidRDefault="00540877" w:rsidP="00675ADB">
      <w:pPr>
        <w:pStyle w:val="FootnoteText"/>
      </w:pPr>
      <w:r>
        <w:rPr>
          <w:rStyle w:val="FootnoteReference"/>
        </w:rPr>
        <w:footnoteRef/>
      </w:r>
      <w:r>
        <w:t xml:space="preserve"> Typically done as one activity, they are discussed here separately to clarify the overall objective of the task.</w:t>
      </w:r>
    </w:p>
  </w:footnote>
  <w:footnote w:id="32">
    <w:p w14:paraId="0AB5715B" w14:textId="36741D39" w:rsidR="00540877" w:rsidRDefault="00540877">
      <w:pPr>
        <w:pStyle w:val="FootnoteText"/>
      </w:pPr>
      <w:r>
        <w:rPr>
          <w:rStyle w:val="FootnoteReference"/>
        </w:rPr>
        <w:footnoteRef/>
      </w:r>
      <w:r>
        <w:t xml:space="preserve"> Impacts may include the spawning of yet another event-of-interest that is part of the subject event of the alerting process, a new event-of-interest with its own set of impacts. However, pre-existing and antecedent conditions may also play a factor in those other impacts. See the later </w:t>
      </w:r>
      <w:r>
        <w:rPr>
          <w:b/>
        </w:rPr>
        <w:t>E</w:t>
      </w:r>
      <w:r w:rsidRPr="00BF3EE9">
        <w:rPr>
          <w:b/>
        </w:rPr>
        <w:t xml:space="preserve">xample </w:t>
      </w:r>
      <w:r>
        <w:rPr>
          <w:b/>
        </w:rPr>
        <w:t>S</w:t>
      </w:r>
      <w:r w:rsidRPr="00BF3EE9">
        <w:rPr>
          <w:b/>
        </w:rPr>
        <w:t>ituations</w:t>
      </w:r>
      <w:r w:rsidRPr="00BF3EE9">
        <w:t xml:space="preserve"> section</w:t>
      </w:r>
      <w:r>
        <w:t xml:space="preserve"> for such cases.</w:t>
      </w:r>
    </w:p>
  </w:footnote>
  <w:footnote w:id="33">
    <w:p w14:paraId="4FE71F21" w14:textId="77777777" w:rsidR="00540877" w:rsidRDefault="00540877" w:rsidP="009E7D87">
      <w:pPr>
        <w:pStyle w:val="FootnoteText"/>
      </w:pPr>
      <w:r>
        <w:rPr>
          <w:rStyle w:val="FootnoteReference"/>
        </w:rPr>
        <w:footnoteRef/>
      </w:r>
      <w:r>
        <w:t xml:space="preserve"> See </w:t>
      </w:r>
      <w:r w:rsidRPr="00134147">
        <w:t xml:space="preserve">section on </w:t>
      </w:r>
      <w:r>
        <w:t>Complex</w:t>
      </w:r>
      <w:r w:rsidRPr="00134147">
        <w:t xml:space="preserve"> Events </w:t>
      </w:r>
      <w:r>
        <w:t xml:space="preserve">in the </w:t>
      </w:r>
      <w:r w:rsidRPr="00134147">
        <w:rPr>
          <w:b/>
        </w:rPr>
        <w:t>OASIS Open Event Terms List – Concept Guide</w:t>
      </w:r>
      <w:r>
        <w:t xml:space="preserve"> </w:t>
      </w:r>
      <w:r w:rsidRPr="00134147">
        <w:t>for more information.</w:t>
      </w:r>
    </w:p>
  </w:footnote>
  <w:footnote w:id="34">
    <w:p w14:paraId="7075EB7C" w14:textId="69276E23" w:rsidR="00540877" w:rsidRDefault="00540877">
      <w:pPr>
        <w:pStyle w:val="FootnoteText"/>
      </w:pPr>
      <w:r>
        <w:rPr>
          <w:rStyle w:val="FootnoteReference"/>
        </w:rPr>
        <w:footnoteRef/>
      </w:r>
      <w:r>
        <w:t xml:space="preserve"> Alerting for more than one alert-worthy event in a single alerting process (i.e. a single alerting situation) is not uncommon for alerting agencies. Such approaches are often employed as a means to reduce message fatigue, however, this would need to be balanced against overloading a message with too much information making the message difficult to digest easily. Refer the to the </w:t>
      </w:r>
      <w:r w:rsidRPr="007D0DC5">
        <w:rPr>
          <w:b/>
        </w:rPr>
        <w:t>OASIS Open Alerting Practices and Strategies</w:t>
      </w:r>
      <w:r>
        <w:t xml:space="preserve"> family of resources for more information on how to handle this balancing. </w:t>
      </w:r>
    </w:p>
  </w:footnote>
  <w:footnote w:id="35">
    <w:p w14:paraId="75CB51E0" w14:textId="3B7C9189" w:rsidR="00540877" w:rsidRPr="00134147" w:rsidRDefault="00540877" w:rsidP="00140266">
      <w:pPr>
        <w:pStyle w:val="FootnoteText"/>
      </w:pPr>
      <w:r>
        <w:rPr>
          <w:rStyle w:val="FootnoteReference"/>
        </w:rPr>
        <w:footnoteRef/>
      </w:r>
      <w:r>
        <w:t xml:space="preserve"> Refer to the </w:t>
      </w:r>
      <w:r w:rsidRPr="00134147">
        <w:t xml:space="preserve">section on </w:t>
      </w:r>
      <w:r w:rsidRPr="00880B95">
        <w:rPr>
          <w:b/>
        </w:rPr>
        <w:t>Associated Events</w:t>
      </w:r>
      <w:r w:rsidRPr="00134147">
        <w:t xml:space="preserve"> </w:t>
      </w:r>
      <w:r>
        <w:t xml:space="preserve">in the </w:t>
      </w:r>
      <w:r w:rsidRPr="00134147">
        <w:rPr>
          <w:b/>
        </w:rPr>
        <w:t>OASIS Open Event Terms List – Concept Guide</w:t>
      </w:r>
      <w:r>
        <w:t xml:space="preserve"> </w:t>
      </w:r>
      <w:r w:rsidRPr="00134147">
        <w:t>for more information.</w:t>
      </w:r>
    </w:p>
  </w:footnote>
  <w:footnote w:id="36">
    <w:p w14:paraId="35C78504" w14:textId="1FCC1EB4" w:rsidR="00540877" w:rsidRPr="00134147" w:rsidRDefault="00540877" w:rsidP="00134147">
      <w:pPr>
        <w:pStyle w:val="FootnoteText"/>
      </w:pPr>
      <w:r w:rsidRPr="00540877">
        <w:rPr>
          <w:rStyle w:val="FootnoteReference"/>
        </w:rPr>
        <w:footnoteRef/>
      </w:r>
      <w:r w:rsidRPr="00540877">
        <w:t xml:space="preserve">  Refer to the </w:t>
      </w:r>
      <w:r w:rsidRPr="00540877">
        <w:rPr>
          <w:b/>
        </w:rPr>
        <w:t>Examples Situations</w:t>
      </w:r>
      <w:r w:rsidRPr="00540877">
        <w:t xml:space="preserve"> section for such cases and the </w:t>
      </w:r>
      <w:r w:rsidRPr="00540877">
        <w:rPr>
          <w:b/>
        </w:rPr>
        <w:t xml:space="preserve">OASIS Open Alerting Practices family of resources </w:t>
      </w:r>
      <w:r w:rsidRPr="00540877">
        <w:t>for more information (forthcoming).</w:t>
      </w:r>
    </w:p>
  </w:footnote>
  <w:footnote w:id="37">
    <w:p w14:paraId="1ED02B60" w14:textId="77777777" w:rsidR="00540877" w:rsidRPr="00540877" w:rsidRDefault="00540877" w:rsidP="00AA73E8">
      <w:pPr>
        <w:pStyle w:val="FootnoteText"/>
      </w:pPr>
      <w:r>
        <w:rPr>
          <w:rStyle w:val="FootnoteReference"/>
        </w:rPr>
        <w:footnoteRef/>
      </w:r>
      <w:r>
        <w:t xml:space="preserve"> See the later </w:t>
      </w:r>
      <w:r w:rsidRPr="00540877">
        <w:t>Example Situations section for more on such cases.</w:t>
      </w:r>
    </w:p>
  </w:footnote>
  <w:footnote w:id="38">
    <w:p w14:paraId="5FA3760B" w14:textId="318F48B1" w:rsidR="00540877" w:rsidRDefault="00540877">
      <w:pPr>
        <w:pStyle w:val="FootnoteText"/>
      </w:pPr>
      <w:r w:rsidRPr="00540877">
        <w:rPr>
          <w:rStyle w:val="FootnoteReference"/>
        </w:rPr>
        <w:footnoteRef/>
      </w:r>
      <w:r w:rsidRPr="00540877">
        <w:t xml:space="preserve"> See the examples and analysis sections for such cases and the</w:t>
      </w:r>
      <w:r w:rsidRPr="00540877">
        <w:rPr>
          <w:b/>
        </w:rPr>
        <w:t xml:space="preserve"> OASIS Open Alerting Practices</w:t>
      </w:r>
      <w:r w:rsidRPr="00540877">
        <w:t xml:space="preserve"> family of resources for more information (forthcoming).</w:t>
      </w:r>
    </w:p>
  </w:footnote>
  <w:footnote w:id="39">
    <w:p w14:paraId="2F5A0517" w14:textId="511B1FBB" w:rsidR="00540877" w:rsidRDefault="00540877">
      <w:pPr>
        <w:pStyle w:val="FootnoteText"/>
      </w:pPr>
      <w:r>
        <w:rPr>
          <w:rStyle w:val="FootnoteReference"/>
        </w:rPr>
        <w:footnoteRef/>
      </w:r>
      <w:r>
        <w:t xml:space="preserve"> Refer to the </w:t>
      </w:r>
      <w:r w:rsidRPr="00134147">
        <w:t xml:space="preserve">section on </w:t>
      </w:r>
      <w:r w:rsidRPr="00880B95">
        <w:rPr>
          <w:b/>
        </w:rPr>
        <w:t>Situation Timing</w:t>
      </w:r>
      <w:r>
        <w:t xml:space="preserve"> in the </w:t>
      </w:r>
      <w:r w:rsidRPr="00134147">
        <w:rPr>
          <w:b/>
        </w:rPr>
        <w:t>OASIS Open Event Terms List – Concept Guide</w:t>
      </w:r>
      <w:r>
        <w:t xml:space="preserve"> </w:t>
      </w:r>
      <w:r w:rsidRPr="00134147">
        <w:t>for more information.</w:t>
      </w:r>
    </w:p>
  </w:footnote>
  <w:footnote w:id="40">
    <w:p w14:paraId="5929400C" w14:textId="360F6854" w:rsidR="00540877" w:rsidRPr="003E0B29" w:rsidRDefault="00540877" w:rsidP="003E0B29">
      <w:pPr>
        <w:pStyle w:val="FootnoteText"/>
      </w:pPr>
      <w:r>
        <w:rPr>
          <w:rStyle w:val="FootnoteReference"/>
        </w:rPr>
        <w:footnoteRef/>
      </w:r>
      <w:r>
        <w:t xml:space="preserve"> </w:t>
      </w:r>
      <w:r w:rsidRPr="003E0B29">
        <w:t xml:space="preserve">Such </w:t>
      </w:r>
      <w:r>
        <w:t>situation-based attributing</w:t>
      </w:r>
      <w:r w:rsidRPr="003E0B29">
        <w:t xml:space="preserve"> information can be compiled in</w:t>
      </w:r>
      <w:r>
        <w:t>to</w:t>
      </w:r>
      <w:r w:rsidRPr="003E0B29">
        <w:t xml:space="preserve"> the </w:t>
      </w:r>
      <w:r>
        <w:t xml:space="preserve">complex-event </w:t>
      </w:r>
      <w:r w:rsidRPr="003E0B29">
        <w:t>event type</w:t>
      </w:r>
      <w:r>
        <w:t>, if applicable,</w:t>
      </w:r>
      <w:r w:rsidRPr="003E0B29">
        <w:t xml:space="preserve"> and </w:t>
      </w:r>
      <w:r>
        <w:t xml:space="preserve">should be therefore be </w:t>
      </w:r>
      <w:r w:rsidRPr="003E0B29">
        <w:t>available for use in the event-of-interest analysis</w:t>
      </w:r>
      <w:r>
        <w:t xml:space="preserve"> stage</w:t>
      </w:r>
      <w:r w:rsidRPr="003E0B29">
        <w:t>.</w:t>
      </w:r>
    </w:p>
  </w:footnote>
  <w:footnote w:id="41">
    <w:p w14:paraId="122D6020" w14:textId="40C89A36" w:rsidR="00540877" w:rsidRPr="00540877" w:rsidRDefault="00540877" w:rsidP="003E0B29">
      <w:pPr>
        <w:pStyle w:val="FootnoteText"/>
      </w:pPr>
      <w:r>
        <w:rPr>
          <w:rStyle w:val="FootnoteReference"/>
        </w:rPr>
        <w:footnoteRef/>
      </w:r>
      <w:r>
        <w:t xml:space="preserve"> </w:t>
      </w:r>
      <w:r w:rsidRPr="00476E28">
        <w:rPr>
          <w:lang w:val="en-US"/>
        </w:rPr>
        <w:t xml:space="preserve">From the </w:t>
      </w:r>
      <w:r>
        <w:rPr>
          <w:lang w:val="en-US"/>
        </w:rPr>
        <w:t>messaging</w:t>
      </w:r>
      <w:r w:rsidRPr="00476E28">
        <w:rPr>
          <w:lang w:val="en-US"/>
        </w:rPr>
        <w:t xml:space="preserve"> view, as dictated by the process, all pre-</w:t>
      </w:r>
      <w:r w:rsidRPr="00540877">
        <w:rPr>
          <w:lang w:val="en-US"/>
        </w:rPr>
        <w:t xml:space="preserve">defined alerting zones that overlap with the true area of the subject-event are usually included leading to spatial over-alerting for some of the area within an alerting zone. </w:t>
      </w:r>
      <w:r w:rsidRPr="00540877">
        <w:t xml:space="preserve">For more on over-alerting, see the </w:t>
      </w:r>
      <w:r w:rsidRPr="00540877">
        <w:rPr>
          <w:b/>
        </w:rPr>
        <w:t>OASIS Open Alerting Practices</w:t>
      </w:r>
      <w:r w:rsidRPr="00540877">
        <w:t xml:space="preserve"> family of resources (forthcoming).</w:t>
      </w:r>
    </w:p>
  </w:footnote>
  <w:footnote w:id="42">
    <w:p w14:paraId="71CD5522" w14:textId="1EB5852C" w:rsidR="00540877" w:rsidRDefault="00540877" w:rsidP="003E0B29">
      <w:pPr>
        <w:pStyle w:val="FootnoteText"/>
      </w:pPr>
      <w:r w:rsidRPr="00540877">
        <w:rPr>
          <w:rStyle w:val="FootnoteReference"/>
        </w:rPr>
        <w:footnoteRef/>
      </w:r>
      <w:r w:rsidRPr="00540877">
        <w:t xml:space="preserve"> From the messaging view, as dictated by the process, time and location referencing in alerting messages is often for group locations, causing some subject-event locations to experience temporal over-alerting </w:t>
      </w:r>
      <w:r w:rsidRPr="00540877">
        <w:rPr>
          <w:lang w:val="en-US"/>
        </w:rPr>
        <w:t xml:space="preserve">for some of the area within an alerting zone. </w:t>
      </w:r>
      <w:r w:rsidRPr="00540877">
        <w:t xml:space="preserve">For more on over-alerting, see the </w:t>
      </w:r>
      <w:r w:rsidRPr="00540877">
        <w:rPr>
          <w:b/>
        </w:rPr>
        <w:t>OASIS Open Alerting Practices</w:t>
      </w:r>
      <w:r w:rsidRPr="00540877">
        <w:t xml:space="preserve"> family of resources (forthcoming).</w:t>
      </w:r>
    </w:p>
  </w:footnote>
  <w:footnote w:id="43">
    <w:p w14:paraId="09011DF0" w14:textId="36013B67" w:rsidR="00540877" w:rsidRDefault="00540877">
      <w:pPr>
        <w:pStyle w:val="FootnoteText"/>
      </w:pPr>
      <w:r>
        <w:rPr>
          <w:rStyle w:val="FootnoteReference"/>
        </w:rPr>
        <w:footnoteRef/>
      </w:r>
      <w:r>
        <w:t xml:space="preserve">  Refer to the </w:t>
      </w:r>
      <w:r w:rsidRPr="00F676D2">
        <w:t xml:space="preserve">section on </w:t>
      </w:r>
      <w:r w:rsidRPr="00880B95">
        <w:rPr>
          <w:b/>
        </w:rPr>
        <w:t>Naming Alert Objects</w:t>
      </w:r>
      <w:r w:rsidRPr="00F676D2">
        <w:t xml:space="preserve"> </w:t>
      </w:r>
      <w:r>
        <w:t xml:space="preserve">in the </w:t>
      </w:r>
      <w:r w:rsidRPr="00F676D2">
        <w:rPr>
          <w:b/>
        </w:rPr>
        <w:t>OASIS Open Event Terms List – Concept Guide</w:t>
      </w:r>
      <w:r>
        <w:t xml:space="preserve"> for more information.</w:t>
      </w:r>
    </w:p>
  </w:footnote>
  <w:footnote w:id="44">
    <w:p w14:paraId="57EBF04D" w14:textId="6D4AD5FB" w:rsidR="00540877" w:rsidRDefault="00540877">
      <w:pPr>
        <w:pStyle w:val="FootnoteText"/>
      </w:pPr>
      <w:r>
        <w:rPr>
          <w:rStyle w:val="FootnoteReference"/>
        </w:rPr>
        <w:footnoteRef/>
      </w:r>
      <w:r>
        <w:t xml:space="preserve"> </w:t>
      </w:r>
      <w:r w:rsidRPr="0009283E">
        <w:t>Refer to the baseline case example situation later in this section for further details.</w:t>
      </w:r>
    </w:p>
  </w:footnote>
  <w:footnote w:id="45">
    <w:p w14:paraId="4499A2B2" w14:textId="2784A2F9" w:rsidR="00540877" w:rsidRDefault="00540877" w:rsidP="007F1FA5">
      <w:pPr>
        <w:pStyle w:val="FootnoteText"/>
      </w:pPr>
      <w:r>
        <w:rPr>
          <w:rStyle w:val="FootnoteReference"/>
        </w:rPr>
        <w:footnoteRef/>
      </w:r>
      <w:r>
        <w:t xml:space="preserve"> </w:t>
      </w:r>
      <w:r w:rsidRPr="00136CBE">
        <w:t>&lt;</w:t>
      </w:r>
      <w:r w:rsidRPr="00136CBE">
        <w:rPr>
          <w:b/>
        </w:rPr>
        <w:t>eventCode</w:t>
      </w:r>
      <w:r w:rsidRPr="00136CBE">
        <w:t>&gt; elements are enumerated into a finite and predictable set for consumers, making the &lt;</w:t>
      </w:r>
      <w:r w:rsidRPr="00136CBE">
        <w:rPr>
          <w:b/>
        </w:rPr>
        <w:t>eventCode</w:t>
      </w:r>
      <w:r w:rsidRPr="00136CBE">
        <w:t>&gt; element the preferred choice for automation processes based on event</w:t>
      </w:r>
      <w:r>
        <w:t>-</w:t>
      </w:r>
      <w:r w:rsidRPr="00136CBE">
        <w:t>type. For more on &lt;</w:t>
      </w:r>
      <w:r w:rsidRPr="00136CBE">
        <w:rPr>
          <w:b/>
        </w:rPr>
        <w:t>eventCode</w:t>
      </w:r>
      <w:r w:rsidRPr="00136CBE">
        <w:t xml:space="preserve">&gt;, refer to later sections in this Guide and the related </w:t>
      </w:r>
      <w:r w:rsidRPr="00136CBE">
        <w:rPr>
          <w:b/>
        </w:rPr>
        <w:t>OASIS Open Event Terms List – Concept Guide</w:t>
      </w:r>
      <w:r w:rsidRPr="00136CBE">
        <w:t>.</w:t>
      </w:r>
    </w:p>
  </w:footnote>
  <w:footnote w:id="46">
    <w:p w14:paraId="3F913715" w14:textId="6068B099" w:rsidR="00540877" w:rsidRDefault="00540877">
      <w:pPr>
        <w:pStyle w:val="FootnoteText"/>
      </w:pPr>
      <w:r>
        <w:rPr>
          <w:rStyle w:val="FootnoteReference"/>
        </w:rPr>
        <w:footnoteRef/>
      </w:r>
      <w:r>
        <w:t xml:space="preserve"> </w:t>
      </w:r>
      <w:r w:rsidRPr="001B0DDB">
        <w:t xml:space="preserve">“Small craft wind” is not in the OASIS list due to it being a scale-based event type. </w:t>
      </w:r>
      <w:r w:rsidRPr="00540877">
        <w:t xml:space="preserve">For more information on the spectrums of terms, see the </w:t>
      </w:r>
      <w:r w:rsidRPr="00540877">
        <w:rPr>
          <w:b/>
        </w:rPr>
        <w:t>OASIS Open Event Terms List – Spectrum Analysis</w:t>
      </w:r>
      <w:r w:rsidRPr="00540877">
        <w:t xml:space="preserve"> resource (forthcoming</w:t>
      </w:r>
      <w:r w:rsidRPr="001B0DDB">
        <w:t>).</w:t>
      </w:r>
    </w:p>
  </w:footnote>
  <w:footnote w:id="47">
    <w:p w14:paraId="296F1064" w14:textId="2B4BBCB7" w:rsidR="00540877" w:rsidRDefault="00540877">
      <w:pPr>
        <w:pStyle w:val="FootnoteText"/>
      </w:pPr>
      <w:r>
        <w:rPr>
          <w:rStyle w:val="FootnoteReference"/>
        </w:rPr>
        <w:footnoteRef/>
      </w:r>
      <w:r>
        <w:t xml:space="preserve"> See the relevant examples in the later </w:t>
      </w:r>
      <w:r w:rsidRPr="001C7011">
        <w:rPr>
          <w:b/>
        </w:rPr>
        <w:t>Example</w:t>
      </w:r>
      <w:r>
        <w:t xml:space="preserve"> </w:t>
      </w:r>
      <w:r w:rsidRPr="002E50B6">
        <w:rPr>
          <w:b/>
        </w:rPr>
        <w:t>Situation</w:t>
      </w:r>
      <w:r>
        <w:rPr>
          <w:b/>
        </w:rPr>
        <w:t xml:space="preserve">s </w:t>
      </w:r>
      <w:r w:rsidRPr="001C7011">
        <w:t>section</w:t>
      </w:r>
      <w:r>
        <w:t xml:space="preserve"> on how this is done.</w:t>
      </w:r>
    </w:p>
  </w:footnote>
  <w:footnote w:id="48">
    <w:p w14:paraId="0F594276" w14:textId="35A77F47" w:rsidR="00540877" w:rsidRDefault="00540877">
      <w:pPr>
        <w:pStyle w:val="FootnoteText"/>
      </w:pPr>
      <w:r>
        <w:rPr>
          <w:rStyle w:val="FootnoteReference"/>
        </w:rPr>
        <w:footnoteRef/>
      </w:r>
      <w:r>
        <w:t xml:space="preserve"> Complex-events cannot easily be addressed using a </w:t>
      </w:r>
      <w:r w:rsidRPr="001B0DDB">
        <w:rPr>
          <w:b/>
        </w:rPr>
        <w:t>standardized</w:t>
      </w:r>
      <w:r w:rsidRPr="001B0DDB">
        <w:t xml:space="preserve"> methodology. Each </w:t>
      </w:r>
      <w:r>
        <w:t xml:space="preserve">individual </w:t>
      </w:r>
      <w:r w:rsidRPr="001B0DDB">
        <w:t xml:space="preserve">event </w:t>
      </w:r>
      <w:r>
        <w:t xml:space="preserve">in the grouping </w:t>
      </w:r>
      <w:r w:rsidRPr="001B0DDB">
        <w:t>is typically analyzed based on its unique characteristics, leading to diverse approaches for grouping them. Fo</w:t>
      </w:r>
      <w:r>
        <w:t>r further discussion on complex-</w:t>
      </w:r>
      <w:r w:rsidRPr="001B0DDB">
        <w:t xml:space="preserve">events, refer to the </w:t>
      </w:r>
      <w:r w:rsidRPr="001B0DDB">
        <w:rPr>
          <w:b/>
        </w:rPr>
        <w:t>OASIS Open Event Terms List – Concept Guide</w:t>
      </w:r>
      <w:r>
        <w:t xml:space="preserve">. </w:t>
      </w:r>
    </w:p>
  </w:footnote>
  <w:footnote w:id="49">
    <w:p w14:paraId="31970629" w14:textId="37E1C723" w:rsidR="00540877" w:rsidRDefault="00540877">
      <w:pPr>
        <w:pStyle w:val="FootnoteText"/>
      </w:pPr>
      <w:r>
        <w:rPr>
          <w:rStyle w:val="FootnoteReference"/>
        </w:rPr>
        <w:footnoteRef/>
      </w:r>
      <w:r>
        <w:t xml:space="preserve"> See the relevant examples in the later </w:t>
      </w:r>
      <w:r w:rsidRPr="001C7011">
        <w:rPr>
          <w:b/>
        </w:rPr>
        <w:t>Example</w:t>
      </w:r>
      <w:r>
        <w:t xml:space="preserve"> </w:t>
      </w:r>
      <w:r w:rsidRPr="002E50B6">
        <w:rPr>
          <w:b/>
        </w:rPr>
        <w:t>Situation</w:t>
      </w:r>
      <w:r>
        <w:rPr>
          <w:b/>
        </w:rPr>
        <w:t xml:space="preserve">s </w:t>
      </w:r>
      <w:r w:rsidRPr="001C7011">
        <w:t>section</w:t>
      </w:r>
      <w:r>
        <w:t xml:space="preserve"> on how this is done.</w:t>
      </w:r>
    </w:p>
  </w:footnote>
  <w:footnote w:id="50">
    <w:p w14:paraId="2163134F" w14:textId="799A6045" w:rsidR="00540877" w:rsidRDefault="00540877" w:rsidP="00C40DC7">
      <w:pPr>
        <w:pStyle w:val="FootnoteText"/>
      </w:pPr>
      <w:r>
        <w:rPr>
          <w:rStyle w:val="FootnoteReference"/>
        </w:rPr>
        <w:footnoteRef/>
      </w:r>
      <w:r>
        <w:t xml:space="preserve"> An element is considered multi-instance if a data standard allows for more than one instance of the element in a single data file. The </w:t>
      </w:r>
      <w:r w:rsidRPr="00364895">
        <w:rPr>
          <w:b/>
        </w:rPr>
        <w:t>OASIS Open</w:t>
      </w:r>
      <w:r>
        <w:t xml:space="preserve"> recommendation is that as many as applicable</w:t>
      </w:r>
      <w:r w:rsidRPr="00EA52E1">
        <w:rPr>
          <w:b/>
        </w:rPr>
        <w:t xml:space="preserve"> OASIS Open Event Terms List</w:t>
      </w:r>
      <w:r>
        <w:t xml:space="preserve"> &lt;</w:t>
      </w:r>
      <w:r w:rsidRPr="00223199">
        <w:rPr>
          <w:b/>
        </w:rPr>
        <w:t>eventCode</w:t>
      </w:r>
      <w:r>
        <w:t xml:space="preserve">&gt; instances should appear in a </w:t>
      </w:r>
      <w:r w:rsidRPr="00364895">
        <w:rPr>
          <w:b/>
        </w:rPr>
        <w:t>CAP</w:t>
      </w:r>
      <w:r>
        <w:t xml:space="preserve"> message, however, it is notable that many alerting agencies at the time of this writing put in no instances, or only put in one instance, even if two or more are apparent.</w:t>
      </w:r>
    </w:p>
  </w:footnote>
  <w:footnote w:id="51">
    <w:p w14:paraId="08F53067" w14:textId="78D6E350" w:rsidR="00540877" w:rsidRDefault="00540877">
      <w:pPr>
        <w:pStyle w:val="FootnoteText"/>
      </w:pPr>
      <w:r>
        <w:rPr>
          <w:rStyle w:val="FootnoteReference"/>
        </w:rPr>
        <w:footnoteRef/>
      </w:r>
      <w:r>
        <w:t xml:space="preserve"> Refer to the </w:t>
      </w:r>
      <w:r w:rsidRPr="00A05A79">
        <w:rPr>
          <w:b/>
        </w:rPr>
        <w:t>Baseline Case</w:t>
      </w:r>
      <w:r>
        <w:t xml:space="preserve"> example in this guide for an example of just this case. </w:t>
      </w:r>
    </w:p>
  </w:footnote>
  <w:footnote w:id="52">
    <w:p w14:paraId="7670AF1F" w14:textId="77777777" w:rsidR="00540877" w:rsidRDefault="00540877" w:rsidP="00223199">
      <w:pPr>
        <w:pStyle w:val="FootnoteText"/>
      </w:pPr>
      <w:r>
        <w:rPr>
          <w:rStyle w:val="FootnoteReference"/>
        </w:rPr>
        <w:footnoteRef/>
      </w:r>
      <w:r>
        <w:t xml:space="preserve"> See the </w:t>
      </w:r>
      <w:r w:rsidRPr="00372B73">
        <w:rPr>
          <w:b/>
        </w:rPr>
        <w:t>Example Situations</w:t>
      </w:r>
      <w:r>
        <w:t xml:space="preserve"> section for discussion on multiple &lt;</w:t>
      </w:r>
      <w:r w:rsidRPr="00372B73">
        <w:rPr>
          <w:b/>
        </w:rPr>
        <w:t>eventCode</w:t>
      </w:r>
      <w:r>
        <w:t xml:space="preserve">&gt; element usage. Also see the </w:t>
      </w:r>
      <w:r w:rsidRPr="00372B73">
        <w:rPr>
          <w:b/>
        </w:rPr>
        <w:t>OASIS Open Alerting Practices</w:t>
      </w:r>
      <w:r>
        <w:t xml:space="preserve"> family of resources for a discussion on the advantages of multi-instanced elements.</w:t>
      </w:r>
    </w:p>
  </w:footnote>
  <w:footnote w:id="53">
    <w:p w14:paraId="50AC07F7" w14:textId="139A1197" w:rsidR="00540877" w:rsidRDefault="00540877" w:rsidP="00591DF7">
      <w:pPr>
        <w:pStyle w:val="FootnoteText"/>
      </w:pPr>
      <w:r>
        <w:rPr>
          <w:rStyle w:val="FootnoteReference"/>
        </w:rPr>
        <w:footnoteRef/>
      </w:r>
      <w:r>
        <w:t xml:space="preserve"> See the </w:t>
      </w:r>
      <w:r w:rsidRPr="00372B73">
        <w:rPr>
          <w:b/>
        </w:rPr>
        <w:t>Example Situations</w:t>
      </w:r>
      <w:r>
        <w:t xml:space="preserve"> section for discussion on multiple &lt;</w:t>
      </w:r>
      <w:r>
        <w:rPr>
          <w:b/>
        </w:rPr>
        <w:t>category</w:t>
      </w:r>
      <w:r>
        <w:t xml:space="preserve">&gt; element usage. Also see the </w:t>
      </w:r>
      <w:r w:rsidRPr="00372B73">
        <w:rPr>
          <w:b/>
        </w:rPr>
        <w:t>OASIS Open Alerting Practices</w:t>
      </w:r>
      <w:r>
        <w:rPr>
          <w:b/>
        </w:rPr>
        <w:t xml:space="preserve"> and Strategies</w:t>
      </w:r>
      <w:r>
        <w:t xml:space="preserve"> family of resources for a discussion on the advantages of multi-instanced elements.</w:t>
      </w:r>
    </w:p>
  </w:footnote>
  <w:footnote w:id="54">
    <w:p w14:paraId="0FE0A68B" w14:textId="0738982F" w:rsidR="00540877" w:rsidRDefault="00540877">
      <w:pPr>
        <w:pStyle w:val="FootnoteText"/>
      </w:pPr>
      <w:r>
        <w:rPr>
          <w:rStyle w:val="FootnoteReference"/>
        </w:rPr>
        <w:footnoteRef/>
      </w:r>
      <w:r>
        <w:t xml:space="preserve"> </w:t>
      </w:r>
      <w:r w:rsidRPr="00A05A79">
        <w:t xml:space="preserve">For further discussion, refer to the advanced section within the following </w:t>
      </w:r>
      <w:r w:rsidRPr="00A05A79">
        <w:rPr>
          <w:b/>
        </w:rPr>
        <w:t>baseline case</w:t>
      </w:r>
      <w:r w:rsidRPr="00A05A79">
        <w:t xml:space="preserve"> example situation.</w:t>
      </w:r>
    </w:p>
  </w:footnote>
  <w:footnote w:id="55">
    <w:p w14:paraId="1761A61D" w14:textId="45F0BD88" w:rsidR="00540877" w:rsidRDefault="00540877" w:rsidP="00591DF7">
      <w:pPr>
        <w:pStyle w:val="FootnoteText"/>
      </w:pPr>
      <w:r>
        <w:rPr>
          <w:rStyle w:val="FootnoteReference"/>
        </w:rPr>
        <w:footnoteRef/>
      </w:r>
      <w:r>
        <w:t xml:space="preserve"> </w:t>
      </w:r>
      <w:r w:rsidRPr="00591DF7">
        <w:t xml:space="preserve">The OASIS Open CAP Category values were determined by committee and are not considered absolute. This process is ongoing and subject to change, primarily through user-suggested </w:t>
      </w:r>
      <w:r>
        <w:t>additions</w:t>
      </w:r>
      <w:r w:rsidRPr="00591DF7">
        <w:t xml:space="preserve"> and mappings for each entry rather than the removal of existing values. For more details, see the </w:t>
      </w:r>
      <w:r w:rsidRPr="00591DF7">
        <w:rPr>
          <w:b/>
        </w:rPr>
        <w:t>OASIS Open Event Terms List – Lookup Table</w:t>
      </w:r>
      <w:r w:rsidRPr="00591DF7">
        <w:t xml:space="preserve"> and the section on User Submitted Content.</w:t>
      </w:r>
    </w:p>
  </w:footnote>
  <w:footnote w:id="56">
    <w:p w14:paraId="06E5FE67" w14:textId="78C43EAD" w:rsidR="00540877" w:rsidRDefault="00540877" w:rsidP="00D2589A">
      <w:pPr>
        <w:pStyle w:val="FootnoteText"/>
      </w:pPr>
      <w:r>
        <w:rPr>
          <w:rStyle w:val="FootnoteReference"/>
        </w:rPr>
        <w:footnoteRef/>
      </w:r>
      <w:r>
        <w:t xml:space="preserve"> </w:t>
      </w:r>
      <w:r w:rsidRPr="00591DF7">
        <w:t xml:space="preserve">"Safety," as a CAP category, could theoretically be assigned to many listed event terms but is not. From the OASIS Open perspective, "Safety" is considered a consequence of various events rather than a direct indicator of the event's nature. For example, "poor visibility" is not mapped to "Safety," even though it presents a safety concern for drivers. Additionally, the CAP standard does not explicitly define what "Category" represents, leaving users to interpret its meaning based on the CAP categories provided. For further clarification, refer to the </w:t>
      </w:r>
      <w:r w:rsidRPr="00591DF7">
        <w:rPr>
          <w:b/>
        </w:rPr>
        <w:t>OASIS Open Event Terms List – Lookup Table</w:t>
      </w:r>
      <w:r w:rsidRPr="00591DF7">
        <w:t xml:space="preserve"> for </w:t>
      </w:r>
      <w:r w:rsidRPr="00591DF7">
        <w:rPr>
          <w:b/>
        </w:rPr>
        <w:t>OASIS Open</w:t>
      </w:r>
      <w:r w:rsidRPr="00591DF7">
        <w:t xml:space="preserve"> definitions of the CAP categories.</w:t>
      </w:r>
    </w:p>
  </w:footnote>
  <w:footnote w:id="57">
    <w:p w14:paraId="1E11BDAA" w14:textId="44D0F089" w:rsidR="00540877" w:rsidRDefault="00540877" w:rsidP="00591DF7">
      <w:pPr>
        <w:pStyle w:val="FootnoteText"/>
      </w:pPr>
      <w:r>
        <w:rPr>
          <w:rStyle w:val="FootnoteReference"/>
        </w:rPr>
        <w:footnoteRef/>
      </w:r>
      <w:r>
        <w:t xml:space="preserve"> </w:t>
      </w:r>
      <w:r w:rsidRPr="00591DF7">
        <w:rPr>
          <w:b/>
        </w:rPr>
        <w:t xml:space="preserve">OASIS Open </w:t>
      </w:r>
      <w:r w:rsidRPr="00591DF7">
        <w:t xml:space="preserve">is not an alerting agency. While significant effort has been made to assign CAP categories </w:t>
      </w:r>
      <w:r w:rsidRPr="00591DF7">
        <w:rPr>
          <w:b/>
        </w:rPr>
        <w:t>to OASIS Open</w:t>
      </w:r>
      <w:r w:rsidRPr="00591DF7">
        <w:t xml:space="preserve"> Event Terms, the process remains evergreen, meaning assignments will continuously evolve and expand through user submissions over time.</w:t>
      </w:r>
    </w:p>
  </w:footnote>
  <w:footnote w:id="58">
    <w:p w14:paraId="2C7F92DE" w14:textId="69DBE980" w:rsidR="00540877" w:rsidRDefault="00540877">
      <w:pPr>
        <w:pStyle w:val="FootnoteText"/>
      </w:pPr>
      <w:r>
        <w:rPr>
          <w:rStyle w:val="FootnoteReference"/>
        </w:rPr>
        <w:footnoteRef/>
      </w:r>
      <w:r>
        <w:t xml:space="preserve"> </w:t>
      </w:r>
      <w:r w:rsidRPr="002E420D">
        <w:t xml:space="preserve">Refer to the Risk and Threat section of the </w:t>
      </w:r>
      <w:r w:rsidRPr="002E420D">
        <w:rPr>
          <w:b/>
        </w:rPr>
        <w:t>OASIS Open Event Terms List – Concept Guide</w:t>
      </w:r>
      <w:r w:rsidRPr="002E420D">
        <w:t xml:space="preserve"> for further details on the onset of risk and threat events.</w:t>
      </w:r>
      <w:r w:rsidRPr="00E34B8D">
        <w:rPr>
          <w:lang w:val="en-US"/>
        </w:rPr>
        <w:t xml:space="preserve"> </w:t>
      </w:r>
    </w:p>
  </w:footnote>
  <w:footnote w:id="59">
    <w:p w14:paraId="3196DEF8" w14:textId="043FE134" w:rsidR="00540877" w:rsidRDefault="00540877" w:rsidP="004C2CF7">
      <w:pPr>
        <w:pStyle w:val="FootnoteText"/>
      </w:pPr>
      <w:r>
        <w:rPr>
          <w:rStyle w:val="FootnoteReference"/>
        </w:rPr>
        <w:footnoteRef/>
      </w:r>
      <w:r>
        <w:t xml:space="preserve"> </w:t>
      </w:r>
      <w:r w:rsidRPr="002E420D">
        <w:t xml:space="preserve">Refer to the </w:t>
      </w:r>
      <w:r w:rsidRPr="002E420D">
        <w:rPr>
          <w:b/>
        </w:rPr>
        <w:t>OASIS Open Alerting Practices</w:t>
      </w:r>
      <w:r>
        <w:rPr>
          <w:b/>
        </w:rPr>
        <w:t xml:space="preserve"> and Strategies </w:t>
      </w:r>
      <w:r w:rsidRPr="002E420D">
        <w:t xml:space="preserve">family of resources for further details on </w:t>
      </w:r>
      <w:r>
        <w:t xml:space="preserve">the </w:t>
      </w:r>
      <w:r w:rsidRPr="002E420D">
        <w:t>&lt;</w:t>
      </w:r>
      <w:r w:rsidRPr="002E420D">
        <w:rPr>
          <w:b/>
        </w:rPr>
        <w:t>parameter</w:t>
      </w:r>
      <w:r>
        <w:t>&gt; element</w:t>
      </w:r>
      <w:r w:rsidRPr="002E420D">
        <w:t>.</w:t>
      </w:r>
    </w:p>
  </w:footnote>
  <w:footnote w:id="60">
    <w:p w14:paraId="06B388D9" w14:textId="4F91A894" w:rsidR="00540877" w:rsidRDefault="00540877" w:rsidP="002C09A1">
      <w:pPr>
        <w:pStyle w:val="FootnoteText"/>
      </w:pPr>
      <w:r>
        <w:rPr>
          <w:rStyle w:val="FootnoteReference"/>
        </w:rPr>
        <w:footnoteRef/>
      </w:r>
      <w:r>
        <w:t xml:space="preserve"> </w:t>
      </w:r>
      <w:r w:rsidRPr="002E420D">
        <w:t>For further details on the &lt;</w:t>
      </w:r>
      <w:r w:rsidRPr="002E420D">
        <w:rPr>
          <w:b/>
        </w:rPr>
        <w:t>effective</w:t>
      </w:r>
      <w:r w:rsidRPr="002E420D">
        <w:t xml:space="preserve">&gt; element, refer to the </w:t>
      </w:r>
      <w:r w:rsidRPr="002E420D">
        <w:rPr>
          <w:b/>
        </w:rPr>
        <w:t>OASIS Open Alerting Practices</w:t>
      </w:r>
      <w:r w:rsidRPr="002E420D">
        <w:t xml:space="preserve"> family of resources.</w:t>
      </w:r>
    </w:p>
  </w:footnote>
  <w:footnote w:id="61">
    <w:p w14:paraId="456F795C" w14:textId="748D8DFB" w:rsidR="00540877" w:rsidRDefault="00540877">
      <w:pPr>
        <w:pStyle w:val="FootnoteText"/>
      </w:pPr>
      <w:r>
        <w:rPr>
          <w:rStyle w:val="FootnoteReference"/>
        </w:rPr>
        <w:footnoteRef/>
      </w:r>
      <w:r>
        <w:t xml:space="preserve"> </w:t>
      </w:r>
      <w:r w:rsidRPr="002E420D">
        <w:t xml:space="preserve">For further details on lead time, refer to the </w:t>
      </w:r>
      <w:r w:rsidRPr="002E420D">
        <w:rPr>
          <w:b/>
        </w:rPr>
        <w:t>OASIS Open Event Terms List – Concept Guide</w:t>
      </w:r>
      <w:r w:rsidRPr="002E420D">
        <w:t>.</w:t>
      </w:r>
    </w:p>
  </w:footnote>
  <w:footnote w:id="62">
    <w:p w14:paraId="0F31A6E3" w14:textId="6A4562A5" w:rsidR="00540877" w:rsidRPr="00540877" w:rsidRDefault="00540877" w:rsidP="00D03368">
      <w:pPr>
        <w:pStyle w:val="FootnoteText"/>
      </w:pPr>
      <w:r>
        <w:rPr>
          <w:rStyle w:val="FootnoteReference"/>
        </w:rPr>
        <w:footnoteRef/>
      </w:r>
      <w:r>
        <w:t xml:space="preserve"> </w:t>
      </w:r>
      <w:r w:rsidRPr="00540877">
        <w:t>For further details on the &lt;</w:t>
      </w:r>
      <w:r w:rsidRPr="00540877">
        <w:rPr>
          <w:b/>
        </w:rPr>
        <w:t>expires</w:t>
      </w:r>
      <w:r w:rsidRPr="00540877">
        <w:t xml:space="preserve">&gt; element, refer to the </w:t>
      </w:r>
      <w:r w:rsidRPr="00540877">
        <w:rPr>
          <w:b/>
        </w:rPr>
        <w:t>OASIS Open Alerting Practices</w:t>
      </w:r>
      <w:r w:rsidRPr="00540877">
        <w:t xml:space="preserve"> family of resources. </w:t>
      </w:r>
    </w:p>
  </w:footnote>
  <w:footnote w:id="63">
    <w:p w14:paraId="363ABDDA" w14:textId="1D4C330B" w:rsidR="00540877" w:rsidRDefault="00540877">
      <w:pPr>
        <w:pStyle w:val="FootnoteText"/>
      </w:pPr>
      <w:r w:rsidRPr="00540877">
        <w:rPr>
          <w:rStyle w:val="FootnoteReference"/>
        </w:rPr>
        <w:footnoteRef/>
      </w:r>
      <w:r w:rsidRPr="00540877">
        <w:t xml:space="preserve"> The business policy governing the &lt;</w:t>
      </w:r>
      <w:r w:rsidRPr="00540877">
        <w:rPr>
          <w:b/>
        </w:rPr>
        <w:t>expires</w:t>
      </w:r>
      <w:r w:rsidRPr="00540877">
        <w:t>&gt; element is influenced by factors beyond the event-of-interest. For further details on common &lt;</w:t>
      </w:r>
      <w:r w:rsidRPr="00540877">
        <w:rPr>
          <w:b/>
        </w:rPr>
        <w:t>expires</w:t>
      </w:r>
      <w:r w:rsidRPr="00540877">
        <w:t xml:space="preserve">&gt; practices, refer to the </w:t>
      </w:r>
      <w:r w:rsidRPr="00540877">
        <w:rPr>
          <w:b/>
        </w:rPr>
        <w:t>OASIS Open Alerting Practices</w:t>
      </w:r>
      <w:r w:rsidRPr="00540877">
        <w:t xml:space="preserve"> family of resources (forthcoming).</w:t>
      </w:r>
    </w:p>
  </w:footnote>
  <w:footnote w:id="64">
    <w:p w14:paraId="01E96E37" w14:textId="77777777" w:rsidR="00540877" w:rsidRDefault="00540877" w:rsidP="002E420D">
      <w:pPr>
        <w:pStyle w:val="FootnoteText"/>
      </w:pPr>
      <w:r>
        <w:rPr>
          <w:rStyle w:val="FootnoteReference"/>
        </w:rPr>
        <w:footnoteRef/>
      </w:r>
      <w:r>
        <w:t xml:space="preserve"> </w:t>
      </w:r>
      <w:r w:rsidRPr="00D5296E">
        <w:t>This is so that the responsibility for making sure the instruction to both start and stop any alerting signal is always there. It also puts the onus on the originator to make sure the path of distribution they use is reliable</w:t>
      </w:r>
      <w:r>
        <w:t>,</w:t>
      </w:r>
      <w:r w:rsidRPr="00D5296E">
        <w:t xml:space="preserve"> as missed messages now are the responsibility of the originator.</w:t>
      </w:r>
    </w:p>
  </w:footnote>
  <w:footnote w:id="65">
    <w:p w14:paraId="1BE02E30" w14:textId="7A50B0FA" w:rsidR="00540877" w:rsidRPr="002E420D" w:rsidRDefault="00540877" w:rsidP="002E420D">
      <w:pPr>
        <w:pStyle w:val="FootnoteText"/>
      </w:pPr>
      <w:r>
        <w:rPr>
          <w:rStyle w:val="FootnoteReference"/>
        </w:rPr>
        <w:footnoteRef/>
      </w:r>
      <w:r>
        <w:t xml:space="preserve"> </w:t>
      </w:r>
      <w:r w:rsidRPr="002E420D">
        <w:t xml:space="preserve">For further details on </w:t>
      </w:r>
      <w:r w:rsidRPr="002E420D">
        <w:rPr>
          <w:b/>
        </w:rPr>
        <w:t>buffer</w:t>
      </w:r>
      <w:r>
        <w:t xml:space="preserve"> </w:t>
      </w:r>
      <w:r w:rsidRPr="002E420D">
        <w:t>&lt;</w:t>
      </w:r>
      <w:r w:rsidRPr="002E420D">
        <w:rPr>
          <w:b/>
        </w:rPr>
        <w:t>expires</w:t>
      </w:r>
      <w:r w:rsidRPr="002E420D">
        <w:t xml:space="preserve">&gt; </w:t>
      </w:r>
      <w:r>
        <w:t>time</w:t>
      </w:r>
      <w:r w:rsidRPr="002E420D">
        <w:t xml:space="preserve">, refer to the </w:t>
      </w:r>
      <w:r w:rsidRPr="002E420D">
        <w:rPr>
          <w:b/>
        </w:rPr>
        <w:t>OASIS Open Alerting Practices</w:t>
      </w:r>
      <w:r w:rsidRPr="002E420D">
        <w:t xml:space="preserve"> family of resources.</w:t>
      </w:r>
    </w:p>
  </w:footnote>
  <w:footnote w:id="66">
    <w:p w14:paraId="2F278544" w14:textId="7AAA3610" w:rsidR="00540877" w:rsidRDefault="00540877">
      <w:pPr>
        <w:pStyle w:val="FootnoteText"/>
      </w:pPr>
      <w:r>
        <w:rPr>
          <w:rStyle w:val="FootnoteReference"/>
        </w:rPr>
        <w:footnoteRef/>
      </w:r>
      <w:r>
        <w:t xml:space="preserve"> </w:t>
      </w:r>
      <w:r w:rsidRPr="00E0686B">
        <w:t>For further details on the &lt;</w:t>
      </w:r>
      <w:r w:rsidRPr="00E0686B">
        <w:rPr>
          <w:b/>
        </w:rPr>
        <w:t>incidents</w:t>
      </w:r>
      <w:r w:rsidRPr="00E0686B">
        <w:t xml:space="preserve">&gt; element and the standardization of index values, refer to the </w:t>
      </w:r>
      <w:r w:rsidRPr="00E0686B">
        <w:rPr>
          <w:b/>
        </w:rPr>
        <w:t>OASIS Open Alerting Practices</w:t>
      </w:r>
      <w:r w:rsidRPr="00E0686B">
        <w:t xml:space="preserve"> family of resources.</w:t>
      </w:r>
    </w:p>
  </w:footnote>
  <w:footnote w:id="67">
    <w:p w14:paraId="5F93A570" w14:textId="55EC6F9B" w:rsidR="00540877" w:rsidRDefault="00540877" w:rsidP="002E420D">
      <w:pPr>
        <w:pStyle w:val="FootnoteText"/>
      </w:pPr>
      <w:r>
        <w:rPr>
          <w:rStyle w:val="FootnoteReference"/>
        </w:rPr>
        <w:footnoteRef/>
      </w:r>
      <w:r>
        <w:t xml:space="preserve"> </w:t>
      </w:r>
      <w:r w:rsidRPr="00E0686B">
        <w:t>For further details on the &lt;</w:t>
      </w:r>
      <w:r w:rsidRPr="00E0686B">
        <w:rPr>
          <w:b/>
        </w:rPr>
        <w:t>code</w:t>
      </w:r>
      <w:r w:rsidRPr="00E0686B">
        <w:t xml:space="preserve">&gt; element, refer to the </w:t>
      </w:r>
      <w:r w:rsidRPr="00E0686B">
        <w:rPr>
          <w:b/>
        </w:rPr>
        <w:t>OASIS Open Alerting Practices</w:t>
      </w:r>
      <w:r w:rsidRPr="00E0686B">
        <w:t xml:space="preserve"> family of resources.</w:t>
      </w:r>
    </w:p>
  </w:footnote>
  <w:footnote w:id="68">
    <w:p w14:paraId="6DA7908C" w14:textId="6F07B4B8" w:rsidR="00540877" w:rsidRDefault="00540877">
      <w:pPr>
        <w:pStyle w:val="FootnoteText"/>
      </w:pPr>
      <w:r>
        <w:rPr>
          <w:rStyle w:val="FootnoteReference"/>
        </w:rPr>
        <w:footnoteRef/>
      </w:r>
      <w:r>
        <w:t xml:space="preserve"> </w:t>
      </w:r>
      <w:r w:rsidRPr="00E0686B">
        <w:t xml:space="preserve">Event-based filtering and routing </w:t>
      </w:r>
      <w:r>
        <w:t xml:space="preserve">are actions that </w:t>
      </w:r>
      <w:r w:rsidRPr="00E0686B">
        <w:t>typically occur af</w:t>
      </w:r>
      <w:r>
        <w:t xml:space="preserve">ter filtering and routing actions based </w:t>
      </w:r>
      <w:r w:rsidRPr="00E0686B">
        <w:t>on an alerting agency’s &lt;</w:t>
      </w:r>
      <w:r w:rsidRPr="00E0686B">
        <w:rPr>
          <w:b/>
        </w:rPr>
        <w:t>identifier</w:t>
      </w:r>
      <w:r w:rsidRPr="00E0686B">
        <w:t>&gt; and/or &lt;</w:t>
      </w:r>
      <w:r w:rsidRPr="00E0686B">
        <w:rPr>
          <w:b/>
        </w:rPr>
        <w:t>senderName</w:t>
      </w:r>
      <w:r w:rsidRPr="00E0686B">
        <w:t>&gt;</w:t>
      </w:r>
      <w:r>
        <w:t xml:space="preserve"> are processed</w:t>
      </w:r>
      <w:r w:rsidRPr="00E0686B">
        <w:t xml:space="preserve">. Additional filtering and routing based on other elements are also possible. For more information on message filtering and routing, refer to the </w:t>
      </w:r>
      <w:r w:rsidRPr="00E0686B">
        <w:rPr>
          <w:b/>
        </w:rPr>
        <w:t>OASIS Open Alerting Practices</w:t>
      </w:r>
      <w:r w:rsidRPr="00E0686B">
        <w:t xml:space="preserve"> family of resources.</w:t>
      </w:r>
    </w:p>
  </w:footnote>
  <w:footnote w:id="69">
    <w:p w14:paraId="0F6DF5DC" w14:textId="07486967" w:rsidR="00540877" w:rsidRDefault="00540877" w:rsidP="00E0686B">
      <w:pPr>
        <w:pStyle w:val="FootnoteText"/>
      </w:pPr>
      <w:r>
        <w:rPr>
          <w:rStyle w:val="FootnoteReference"/>
        </w:rPr>
        <w:footnoteRef/>
      </w:r>
      <w:r>
        <w:t xml:space="preserve"> </w:t>
      </w:r>
      <w:r w:rsidRPr="00E0686B">
        <w:t xml:space="preserve">If an inclusive filter is used, newly added terms of interest in standard event code lists will not be </w:t>
      </w:r>
      <w:r w:rsidRPr="00D73E2D">
        <w:rPr>
          <w:b/>
        </w:rPr>
        <w:t>filtered in</w:t>
      </w:r>
      <w:r w:rsidRPr="00E0686B">
        <w:t xml:space="preserve"> unless the filtering process is updated to incorporate these new entries.</w:t>
      </w:r>
    </w:p>
  </w:footnote>
  <w:footnote w:id="70">
    <w:p w14:paraId="4C0AA66B" w14:textId="1207A4D7" w:rsidR="00540877" w:rsidRDefault="00540877" w:rsidP="00E0686B">
      <w:pPr>
        <w:pStyle w:val="FootnoteText"/>
      </w:pPr>
      <w:r>
        <w:rPr>
          <w:rStyle w:val="FootnoteReference"/>
        </w:rPr>
        <w:footnoteRef/>
      </w:r>
      <w:r>
        <w:t xml:space="preserve"> </w:t>
      </w:r>
      <w:r w:rsidRPr="00665FCF">
        <w:t xml:space="preserve">If an </w:t>
      </w:r>
      <w:r>
        <w:t>exclusive</w:t>
      </w:r>
      <w:r w:rsidRPr="00665FCF">
        <w:t xml:space="preserve"> filter is used, </w:t>
      </w:r>
      <w:r>
        <w:t xml:space="preserve">newly added terms not of interest added to </w:t>
      </w:r>
      <w:r w:rsidRPr="00665FCF">
        <w:t xml:space="preserve">standard event code lists would miss </w:t>
      </w:r>
      <w:r>
        <w:t xml:space="preserve">not be </w:t>
      </w:r>
      <w:r w:rsidRPr="00D73E2D">
        <w:rPr>
          <w:b/>
        </w:rPr>
        <w:t>filtered out</w:t>
      </w:r>
      <w:r w:rsidRPr="00E0686B">
        <w:t xml:space="preserve"> unless the filtering process is updated to incorporate these new entries.</w:t>
      </w:r>
    </w:p>
  </w:footnote>
  <w:footnote w:id="71">
    <w:p w14:paraId="37AEC563" w14:textId="194D4A44" w:rsidR="00540877" w:rsidRDefault="00540877" w:rsidP="00E0686B">
      <w:pPr>
        <w:pStyle w:val="FootnoteText"/>
      </w:pPr>
      <w:r>
        <w:rPr>
          <w:rStyle w:val="FootnoteReference"/>
        </w:rPr>
        <w:footnoteRef/>
      </w:r>
      <w:r>
        <w:t xml:space="preserve"> </w:t>
      </w:r>
      <w:r w:rsidRPr="00E0686B">
        <w:t xml:space="preserve">For more information, refer to the </w:t>
      </w:r>
      <w:r w:rsidRPr="00E0686B">
        <w:rPr>
          <w:b/>
        </w:rPr>
        <w:t>OASIS Open Alerting Practices</w:t>
      </w:r>
      <w:r w:rsidRPr="00E0686B">
        <w:t xml:space="preserve"> family of resources.</w:t>
      </w:r>
    </w:p>
  </w:footnote>
  <w:footnote w:id="72">
    <w:p w14:paraId="3D36A4E3" w14:textId="2A3773AF" w:rsidR="00540877" w:rsidRPr="001C3BE6" w:rsidRDefault="00540877" w:rsidP="00403F58">
      <w:pPr>
        <w:pStyle w:val="FootnoteText"/>
      </w:pPr>
      <w:r>
        <w:rPr>
          <w:rStyle w:val="FootnoteReference"/>
        </w:rPr>
        <w:footnoteRef/>
      </w:r>
      <w:r>
        <w:t xml:space="preserve"> </w:t>
      </w:r>
      <w:r w:rsidRPr="00E0686B">
        <w:t>Consumer filtering based on &lt;</w:t>
      </w:r>
      <w:r w:rsidRPr="00E0686B">
        <w:rPr>
          <w:b/>
        </w:rPr>
        <w:t>eventCode</w:t>
      </w:r>
      <w:r w:rsidRPr="00E0686B">
        <w:t>&gt; or &lt;</w:t>
      </w:r>
      <w:r w:rsidRPr="00E0686B">
        <w:rPr>
          <w:b/>
        </w:rPr>
        <w:t>category</w:t>
      </w:r>
      <w:r w:rsidRPr="00E0686B">
        <w:t>&gt; in an incoming message requires trust that the originating agency has properly considered the &lt;</w:t>
      </w:r>
      <w:r w:rsidRPr="00E0686B">
        <w:rPr>
          <w:b/>
        </w:rPr>
        <w:t>category</w:t>
      </w:r>
      <w:r w:rsidRPr="00E0686B">
        <w:t>&gt; element. The inclusion of the &lt;</w:t>
      </w:r>
      <w:r w:rsidRPr="00E0686B">
        <w:rPr>
          <w:b/>
        </w:rPr>
        <w:t>code</w:t>
      </w:r>
      <w:r w:rsidRPr="00E0686B">
        <w:t>&gt; element serves as a tangible verification of this consideration, reinforcing consumer confidence in the originator.</w:t>
      </w:r>
    </w:p>
  </w:footnote>
  <w:footnote w:id="73">
    <w:p w14:paraId="67B37C4F" w14:textId="2D9AA488" w:rsidR="00540877" w:rsidRPr="00540877" w:rsidRDefault="00540877">
      <w:pPr>
        <w:pStyle w:val="FootnoteText"/>
      </w:pPr>
      <w:r w:rsidRPr="00540877">
        <w:rPr>
          <w:rStyle w:val="FootnoteReference"/>
        </w:rPr>
        <w:footnoteRef/>
      </w:r>
      <w:r w:rsidRPr="00540877">
        <w:t xml:space="preserve"> For more information on &lt;</w:t>
      </w:r>
      <w:r w:rsidRPr="00540877">
        <w:rPr>
          <w:b/>
        </w:rPr>
        <w:t>headline&gt;</w:t>
      </w:r>
      <w:r w:rsidRPr="00540877">
        <w:t xml:space="preserve">, refer to the </w:t>
      </w:r>
      <w:r w:rsidRPr="00540877">
        <w:rPr>
          <w:b/>
        </w:rPr>
        <w:t>OASIS Open Alerting Practices</w:t>
      </w:r>
      <w:r w:rsidRPr="00540877">
        <w:t xml:space="preserve"> family of resources (forthcoming).</w:t>
      </w:r>
    </w:p>
  </w:footnote>
  <w:footnote w:id="74">
    <w:p w14:paraId="3D3FDFE7" w14:textId="77112A38" w:rsidR="00540877" w:rsidRPr="00540877" w:rsidRDefault="00540877" w:rsidP="00E0686B">
      <w:pPr>
        <w:pStyle w:val="FootnoteText"/>
      </w:pPr>
      <w:r w:rsidRPr="00540877">
        <w:rPr>
          <w:rStyle w:val="FootnoteReference"/>
        </w:rPr>
        <w:footnoteRef/>
      </w:r>
      <w:r w:rsidRPr="00540877">
        <w:t xml:space="preserve"> For more information on &lt;</w:t>
      </w:r>
      <w:r w:rsidRPr="00540877">
        <w:rPr>
          <w:b/>
        </w:rPr>
        <w:t>parameter</w:t>
      </w:r>
      <w:r w:rsidRPr="00540877">
        <w:t xml:space="preserve">&gt;, refer to the </w:t>
      </w:r>
      <w:r w:rsidRPr="00540877">
        <w:rPr>
          <w:b/>
        </w:rPr>
        <w:t>OASIS Open Alerting Practices</w:t>
      </w:r>
      <w:r w:rsidRPr="00540877">
        <w:t xml:space="preserve"> family of resources (forthcoming).</w:t>
      </w:r>
    </w:p>
  </w:footnote>
  <w:footnote w:id="75">
    <w:p w14:paraId="6FE45E2C" w14:textId="339E6150" w:rsidR="00540877" w:rsidRDefault="00540877" w:rsidP="0039096B">
      <w:pPr>
        <w:pStyle w:val="FootnoteText"/>
      </w:pPr>
      <w:r w:rsidRPr="00540877">
        <w:rPr>
          <w:rStyle w:val="FootnoteReference"/>
        </w:rPr>
        <w:footnoteRef/>
      </w:r>
      <w:r w:rsidRPr="00540877">
        <w:t xml:space="preserve"> For more information on &lt;</w:t>
      </w:r>
      <w:r w:rsidRPr="00540877">
        <w:rPr>
          <w:b/>
        </w:rPr>
        <w:t>incidents</w:t>
      </w:r>
      <w:r w:rsidRPr="00540877">
        <w:t xml:space="preserve">&gt;, refer to the </w:t>
      </w:r>
      <w:r w:rsidRPr="00540877">
        <w:rPr>
          <w:b/>
        </w:rPr>
        <w:t>OASIS Open Alerting Practices</w:t>
      </w:r>
      <w:r w:rsidRPr="00540877">
        <w:t xml:space="preserve"> family of resources. (forthcoming).</w:t>
      </w:r>
    </w:p>
  </w:footnote>
  <w:footnote w:id="76">
    <w:p w14:paraId="165501B0" w14:textId="77777777" w:rsidR="00540877" w:rsidRDefault="00540877" w:rsidP="00573A94">
      <w:pPr>
        <w:pStyle w:val="FootnoteText"/>
      </w:pPr>
      <w:r>
        <w:rPr>
          <w:rStyle w:val="FootnoteReference"/>
        </w:rPr>
        <w:footnoteRef/>
      </w:r>
      <w:r>
        <w:t xml:space="preserve"> See the </w:t>
      </w:r>
      <w:r w:rsidRPr="00403F58">
        <w:rPr>
          <w:b/>
        </w:rPr>
        <w:t>OASIS Open Alerting Practices</w:t>
      </w:r>
      <w:r>
        <w:t xml:space="preserve"> family of </w:t>
      </w:r>
      <w:r w:rsidRPr="00540877">
        <w:t>resources for more on &lt;</w:t>
      </w:r>
      <w:r w:rsidRPr="00540877">
        <w:rPr>
          <w:b/>
        </w:rPr>
        <w:t>code</w:t>
      </w:r>
      <w:r w:rsidRPr="00540877">
        <w:t>&gt; (forthcoming).</w:t>
      </w:r>
    </w:p>
  </w:footnote>
  <w:footnote w:id="77">
    <w:p w14:paraId="65373B82" w14:textId="5A2137FD" w:rsidR="00540877" w:rsidRDefault="00540877" w:rsidP="00D214E4">
      <w:pPr>
        <w:pStyle w:val="FootnoteText"/>
      </w:pPr>
      <w:r>
        <w:rPr>
          <w:rStyle w:val="FootnoteReference"/>
        </w:rPr>
        <w:footnoteRef/>
      </w:r>
      <w:r>
        <w:t xml:space="preserve"> </w:t>
      </w:r>
      <w:r w:rsidRPr="00B14B98">
        <w:t>Every situation is unique. This constructed example is specifically designed to highlight certain key discussion points, while acknowledging that numerous "what if" scenarios could be introduced</w:t>
      </w:r>
      <w:r>
        <w:t xml:space="preserve"> - </w:t>
      </w:r>
      <w:r w:rsidRPr="00B14B98">
        <w:t>each potentially altering the situation in significant ways.</w:t>
      </w:r>
    </w:p>
  </w:footnote>
  <w:footnote w:id="78">
    <w:p w14:paraId="14475A9A" w14:textId="0FC7394B" w:rsidR="00540877" w:rsidRDefault="00540877">
      <w:pPr>
        <w:pStyle w:val="FootnoteText"/>
      </w:pPr>
      <w:r>
        <w:rPr>
          <w:rStyle w:val="FootnoteReference"/>
        </w:rPr>
        <w:footnoteRef/>
      </w:r>
      <w:r>
        <w:t xml:space="preserve"> After the fact, it is acknowledged that the actual event started at some point-in-time and the alerting agency event of observing it with interest started shortly after that.</w:t>
      </w:r>
    </w:p>
  </w:footnote>
  <w:footnote w:id="79">
    <w:p w14:paraId="4B214CF8" w14:textId="025D6E2B" w:rsidR="00540877" w:rsidRDefault="00540877" w:rsidP="00B14B98">
      <w:pPr>
        <w:pStyle w:val="FootnoteText"/>
      </w:pPr>
      <w:r>
        <w:rPr>
          <w:rStyle w:val="FootnoteReference"/>
        </w:rPr>
        <w:footnoteRef/>
      </w:r>
      <w:r>
        <w:t xml:space="preserve"> The alerting agency, in this example case, has a separate process for flash flood and flood events. The observing process could even be automated. Nevertheless, the result is the flash flood event is being dealt with ahead of the flood event. </w:t>
      </w:r>
    </w:p>
  </w:footnote>
  <w:footnote w:id="80">
    <w:p w14:paraId="013911A4" w14:textId="77777777" w:rsidR="00540877" w:rsidRDefault="00540877" w:rsidP="00990E71">
      <w:pPr>
        <w:pStyle w:val="FootnoteText"/>
      </w:pPr>
      <w:r>
        <w:rPr>
          <w:rStyle w:val="FootnoteReference"/>
        </w:rPr>
        <w:footnoteRef/>
      </w:r>
      <w:r>
        <w:t xml:space="preserve"> There could be many more, however for this example, these are the only two events-of-interest addressed.</w:t>
      </w:r>
    </w:p>
  </w:footnote>
  <w:footnote w:id="81">
    <w:p w14:paraId="5B5AA485" w14:textId="40FB053F" w:rsidR="00540877" w:rsidRPr="002618A2" w:rsidRDefault="00540877" w:rsidP="002618A2">
      <w:pPr>
        <w:pStyle w:val="FootnoteText"/>
      </w:pPr>
      <w:r>
        <w:rPr>
          <w:rStyle w:val="FootnoteReference"/>
        </w:rPr>
        <w:footnoteRef/>
      </w:r>
      <w:r>
        <w:t xml:space="preserve"> </w:t>
      </w:r>
      <w:r w:rsidRPr="002618A2">
        <w:t xml:space="preserve">Event relationship types, of which there are three classified by </w:t>
      </w:r>
      <w:r w:rsidRPr="002618A2">
        <w:rPr>
          <w:b/>
        </w:rPr>
        <w:t>OASIS Open</w:t>
      </w:r>
      <w:r w:rsidRPr="002618A2">
        <w:t>, are not critical to t</w:t>
      </w:r>
      <w:r>
        <w:t>he effectiveness of the alert</w:t>
      </w:r>
      <w:r w:rsidRPr="002618A2">
        <w:t xml:space="preserve"> signaling service, however, they are helpful in understanding the social science of the event situation and </w:t>
      </w:r>
      <w:r>
        <w:t xml:space="preserve">can help build a structured </w:t>
      </w:r>
      <w:r w:rsidRPr="002618A2">
        <w:t>information service given the target audience</w:t>
      </w:r>
      <w:r>
        <w:t xml:space="preserve">. Refer to the </w:t>
      </w:r>
      <w:r w:rsidRPr="00CA21C9">
        <w:rPr>
          <w:b/>
        </w:rPr>
        <w:t>OASIS Open Event Terms List – Concept Guide</w:t>
      </w:r>
      <w:r>
        <w:t xml:space="preserve"> for more discussion on event </w:t>
      </w:r>
      <w:r w:rsidRPr="00CA21C9">
        <w:rPr>
          <w:b/>
        </w:rPr>
        <w:t>relationship</w:t>
      </w:r>
      <w:r>
        <w:t xml:space="preserve"> types.</w:t>
      </w:r>
    </w:p>
  </w:footnote>
  <w:footnote w:id="82">
    <w:p w14:paraId="558A0FE7" w14:textId="0EC02A09" w:rsidR="00540877" w:rsidRDefault="00540877">
      <w:pPr>
        <w:pStyle w:val="FootnoteText"/>
      </w:pPr>
      <w:r>
        <w:rPr>
          <w:rStyle w:val="FootnoteReference"/>
        </w:rPr>
        <w:footnoteRef/>
      </w:r>
      <w:r>
        <w:t xml:space="preserve"> Note that in the analysis stage, a fourth event-of-interest is added. At the observation stage, this fourth event- of-interest has yet to be conceived. </w:t>
      </w:r>
    </w:p>
  </w:footnote>
  <w:footnote w:id="83">
    <w:p w14:paraId="16DB77D8" w14:textId="1054B605" w:rsidR="00540877" w:rsidRPr="00B14B98" w:rsidRDefault="00540877" w:rsidP="00B14B98">
      <w:pPr>
        <w:pStyle w:val="FootnoteText"/>
      </w:pPr>
      <w:r>
        <w:rPr>
          <w:rStyle w:val="FootnoteReference"/>
        </w:rPr>
        <w:footnoteRef/>
      </w:r>
      <w:r>
        <w:t xml:space="preserve"> </w:t>
      </w:r>
      <w:r w:rsidRPr="00B14B98">
        <w:t xml:space="preserve">Observing all the </w:t>
      </w:r>
      <w:r w:rsidRPr="00B14B98">
        <w:rPr>
          <w:b/>
        </w:rPr>
        <w:t>events-of-interest</w:t>
      </w:r>
      <w:r w:rsidRPr="00B14B98">
        <w:t xml:space="preserve"> in the </w:t>
      </w:r>
      <w:r w:rsidRPr="00B14B98">
        <w:rPr>
          <w:b/>
        </w:rPr>
        <w:t>fully advanced situation</w:t>
      </w:r>
      <w:r w:rsidRPr="00B14B98">
        <w:t xml:space="preserve"> requires </w:t>
      </w:r>
      <w:r>
        <w:t>added expertise and training of</w:t>
      </w:r>
      <w:r w:rsidRPr="00B14B98">
        <w:t xml:space="preserve"> the ag</w:t>
      </w:r>
      <w:r>
        <w:t>ents responsible for such tasks as such situations often require adapting to a rapidly changing situation as it unfolds.</w:t>
      </w:r>
    </w:p>
  </w:footnote>
  <w:footnote w:id="84">
    <w:p w14:paraId="326E5E66" w14:textId="0639E4B6" w:rsidR="00540877" w:rsidRDefault="00540877" w:rsidP="003042EE">
      <w:pPr>
        <w:pStyle w:val="FootnoteText"/>
      </w:pPr>
      <w:r>
        <w:rPr>
          <w:rStyle w:val="FootnoteReference"/>
        </w:rPr>
        <w:footnoteRef/>
      </w:r>
      <w:r>
        <w:t xml:space="preserve"> This approach is simply devising and forming the </w:t>
      </w:r>
      <w:r w:rsidRPr="003042EE">
        <w:rPr>
          <w:b/>
        </w:rPr>
        <w:t>event-of-interest</w:t>
      </w:r>
      <w:r>
        <w:t xml:space="preserve"> for the alerting agency and devising and forming the </w:t>
      </w:r>
      <w:r w:rsidRPr="008E761B">
        <w:rPr>
          <w:b/>
        </w:rPr>
        <w:t>alert-worthy</w:t>
      </w:r>
      <w:r>
        <w:t xml:space="preserve"> event to the alerting audience. It is the alert-worthy event’s nature, impacts, location and timing that will be what the alerting agency focusses on at point-in-time A.</w:t>
      </w:r>
      <w:r w:rsidRPr="008E761B">
        <w:t xml:space="preserve"> </w:t>
      </w:r>
      <w:r>
        <w:t xml:space="preserve">Refer to the </w:t>
      </w:r>
      <w:r w:rsidRPr="003B602E">
        <w:rPr>
          <w:b/>
        </w:rPr>
        <w:t>OASIS Open Event Terms List – Concept Guide</w:t>
      </w:r>
      <w:r>
        <w:t xml:space="preserve"> for more discussion on the </w:t>
      </w:r>
      <w:r w:rsidRPr="003B602E">
        <w:rPr>
          <w:b/>
        </w:rPr>
        <w:t>area</w:t>
      </w:r>
      <w:r>
        <w:t xml:space="preserve"> and </w:t>
      </w:r>
      <w:r w:rsidRPr="003B602E">
        <w:rPr>
          <w:b/>
        </w:rPr>
        <w:t>timing-of-responsibility</w:t>
      </w:r>
      <w:r>
        <w:t>.</w:t>
      </w:r>
    </w:p>
  </w:footnote>
  <w:footnote w:id="85">
    <w:p w14:paraId="47EB2743" w14:textId="1A84EF02" w:rsidR="00540877" w:rsidRDefault="00540877">
      <w:pPr>
        <w:pStyle w:val="FootnoteText"/>
      </w:pPr>
      <w:r>
        <w:rPr>
          <w:rStyle w:val="FootnoteReference"/>
        </w:rPr>
        <w:footnoteRef/>
      </w:r>
      <w:r>
        <w:t xml:space="preserve"> The observation and analysis of events-of-interest as they happen in order, is purely for discussion purposes. If enough resources are available, such efforts could be handled simultaneously.</w:t>
      </w:r>
    </w:p>
  </w:footnote>
  <w:footnote w:id="86">
    <w:p w14:paraId="24CF0B79" w14:textId="30D373DC" w:rsidR="00540877" w:rsidRDefault="00540877">
      <w:pPr>
        <w:pStyle w:val="FootnoteText"/>
      </w:pPr>
      <w:r>
        <w:rPr>
          <w:rStyle w:val="FootnoteReference"/>
        </w:rPr>
        <w:footnoteRef/>
      </w:r>
      <w:r>
        <w:t xml:space="preserve"> The spatial over-alerting conclusion here is subjective. Often some over-alerting is accepted as part of the cost of doing business due to technical constraints. Refer to the </w:t>
      </w:r>
      <w:r w:rsidRPr="0042364A">
        <w:rPr>
          <w:b/>
        </w:rPr>
        <w:t>OASIS Open A</w:t>
      </w:r>
      <w:r>
        <w:rPr>
          <w:b/>
        </w:rPr>
        <w:t>lerting P</w:t>
      </w:r>
      <w:r w:rsidRPr="0042364A">
        <w:rPr>
          <w:b/>
        </w:rPr>
        <w:t>ractices and Strategies – Concept Guide</w:t>
      </w:r>
      <w:r>
        <w:t xml:space="preserve"> for more discussion.  </w:t>
      </w:r>
    </w:p>
  </w:footnote>
  <w:footnote w:id="87">
    <w:p w14:paraId="51734988" w14:textId="77777777" w:rsidR="00540877" w:rsidRDefault="00540877" w:rsidP="00D71C06">
      <w:pPr>
        <w:pStyle w:val="FootnoteText"/>
      </w:pPr>
      <w:r>
        <w:rPr>
          <w:rStyle w:val="FootnoteReference"/>
        </w:rPr>
        <w:footnoteRef/>
      </w:r>
      <w:r>
        <w:t xml:space="preserve"> See the </w:t>
      </w:r>
      <w:r w:rsidRPr="00C31C99">
        <w:rPr>
          <w:b/>
        </w:rPr>
        <w:t>OASIS Open Event Terms List – Concept Guide</w:t>
      </w:r>
      <w:r>
        <w:t xml:space="preserve"> for more on &lt;</w:t>
      </w:r>
      <w:r w:rsidRPr="00C31C99">
        <w:rPr>
          <w:b/>
        </w:rPr>
        <w:t>expires</w:t>
      </w:r>
      <w:r>
        <w:t>&gt; time.</w:t>
      </w:r>
    </w:p>
  </w:footnote>
  <w:footnote w:id="88">
    <w:p w14:paraId="56751FB9" w14:textId="5A5A8C94" w:rsidR="00540877" w:rsidRDefault="00540877">
      <w:pPr>
        <w:pStyle w:val="FootnoteText"/>
      </w:pPr>
      <w:r>
        <w:rPr>
          <w:rStyle w:val="FootnoteReference"/>
        </w:rPr>
        <w:footnoteRef/>
      </w:r>
      <w:r>
        <w:t xml:space="preserve"> In a changing situation where updated alerting messages are expected, the expires time of any alerting message is never expected to actually be reached. The message is expected to be superseded long before the expires time is encountered. Refer to the </w:t>
      </w:r>
      <w:r w:rsidRPr="001901EB">
        <w:rPr>
          <w:b/>
        </w:rPr>
        <w:t>OASIS Open Alerting Practice and Standards – Concept Guide</w:t>
      </w:r>
      <w:r>
        <w:t xml:space="preserve"> for more on “expires”. </w:t>
      </w:r>
    </w:p>
  </w:footnote>
  <w:footnote w:id="89">
    <w:p w14:paraId="0A564C03" w14:textId="77777777" w:rsidR="00540877" w:rsidRPr="00C31C99" w:rsidRDefault="00540877" w:rsidP="00143587">
      <w:pPr>
        <w:pStyle w:val="FootnoteText"/>
      </w:pPr>
      <w:r>
        <w:rPr>
          <w:rStyle w:val="FootnoteReference"/>
        </w:rPr>
        <w:footnoteRef/>
      </w:r>
      <w:r>
        <w:t xml:space="preserve"> </w:t>
      </w:r>
      <w:r w:rsidRPr="00C31C99">
        <w:t>See</w:t>
      </w:r>
      <w:r>
        <w:t xml:space="preserve"> the </w:t>
      </w:r>
      <w:r w:rsidRPr="00C31C99">
        <w:rPr>
          <w:b/>
        </w:rPr>
        <w:t>OASIS Open Event Terms List – Concept Guide</w:t>
      </w:r>
      <w:r w:rsidRPr="00C31C99">
        <w:t xml:space="preserve"> for more </w:t>
      </w:r>
      <w:r>
        <w:t xml:space="preserve">on event-based </w:t>
      </w:r>
      <w:r w:rsidRPr="00C31C99">
        <w:rPr>
          <w:b/>
        </w:rPr>
        <w:t>named alert</w:t>
      </w:r>
      <w:r>
        <w:t xml:space="preserve"> </w:t>
      </w:r>
      <w:r w:rsidRPr="00C31C99">
        <w:t>information.</w:t>
      </w:r>
    </w:p>
  </w:footnote>
  <w:footnote w:id="90">
    <w:p w14:paraId="1DC08E9C" w14:textId="0F828CBA" w:rsidR="00540877" w:rsidRDefault="00540877">
      <w:pPr>
        <w:pStyle w:val="FootnoteText"/>
      </w:pPr>
      <w:r>
        <w:rPr>
          <w:rStyle w:val="FootnoteReference"/>
        </w:rPr>
        <w:footnoteRef/>
      </w:r>
      <w:r>
        <w:t xml:space="preserve"> Since the flood event is imagined and anticipated, the grey representation for it is in the future and therefore completely covered by the red event-of-interest and blue alert-worthy event representations in the diagram.  </w:t>
      </w:r>
    </w:p>
  </w:footnote>
  <w:footnote w:id="91">
    <w:p w14:paraId="3AF55590" w14:textId="77777777" w:rsidR="00540877" w:rsidRDefault="00540877" w:rsidP="005E2BA1">
      <w:pPr>
        <w:pStyle w:val="FootnoteText"/>
      </w:pPr>
      <w:r>
        <w:rPr>
          <w:rStyle w:val="FootnoteReference"/>
        </w:rPr>
        <w:footnoteRef/>
      </w:r>
      <w:r>
        <w:t xml:space="preserve"> </w:t>
      </w:r>
      <w:r w:rsidRPr="00042110">
        <w:t xml:space="preserve">For further guidance on </w:t>
      </w:r>
      <w:r w:rsidRPr="00042110">
        <w:rPr>
          <w:b/>
          <w:bCs/>
        </w:rPr>
        <w:t>alerting update strategies</w:t>
      </w:r>
      <w:r w:rsidRPr="00042110">
        <w:t xml:space="preserve">, refer to the </w:t>
      </w:r>
      <w:r w:rsidRPr="00042110">
        <w:rPr>
          <w:b/>
          <w:bCs/>
        </w:rPr>
        <w:t>OASIS Open Alerting Practices family of resources</w:t>
      </w:r>
      <w:r w:rsidRPr="00042110">
        <w:t>.</w:t>
      </w:r>
    </w:p>
  </w:footnote>
  <w:footnote w:id="92">
    <w:p w14:paraId="0DB4C9BA" w14:textId="061B5346" w:rsidR="00540877" w:rsidRDefault="00540877" w:rsidP="00042110">
      <w:pPr>
        <w:pStyle w:val="FootnoteText"/>
      </w:pPr>
      <w:r>
        <w:rPr>
          <w:rStyle w:val="FootnoteReference"/>
        </w:rPr>
        <w:footnoteRef/>
      </w:r>
      <w:r>
        <w:t xml:space="preserve"> </w:t>
      </w:r>
      <w:r w:rsidRPr="00042110">
        <w:t xml:space="preserve">For further details on </w:t>
      </w:r>
      <w:r w:rsidRPr="00042110">
        <w:rPr>
          <w:b/>
          <w:bCs/>
        </w:rPr>
        <w:t>intersection areas</w:t>
      </w:r>
      <w:r w:rsidRPr="00042110">
        <w:t xml:space="preserve">, refer to the </w:t>
      </w:r>
      <w:r w:rsidRPr="00042110">
        <w:rPr>
          <w:b/>
          <w:bCs/>
        </w:rPr>
        <w:t>OASIS Open Event Terms List – Concept Guide</w:t>
      </w:r>
      <w:r w:rsidRPr="00042110">
        <w:t>.</w:t>
      </w:r>
    </w:p>
  </w:footnote>
  <w:footnote w:id="93">
    <w:p w14:paraId="4A61500A" w14:textId="3EB58C35" w:rsidR="00540877" w:rsidRDefault="00540877" w:rsidP="00042110">
      <w:pPr>
        <w:pStyle w:val="FootnoteText"/>
      </w:pPr>
      <w:r>
        <w:rPr>
          <w:rStyle w:val="FootnoteReference"/>
        </w:rPr>
        <w:footnoteRef/>
      </w:r>
      <w:r>
        <w:t xml:space="preserve"> For more on lead time, see the </w:t>
      </w:r>
      <w:r w:rsidRPr="00545855">
        <w:rPr>
          <w:b/>
        </w:rPr>
        <w:t>OASIS Open Event Terms List – Concept Guide</w:t>
      </w:r>
      <w:r>
        <w:t>.</w:t>
      </w:r>
    </w:p>
  </w:footnote>
  <w:footnote w:id="94">
    <w:p w14:paraId="40295625" w14:textId="5B6E5539" w:rsidR="00540877" w:rsidRDefault="00540877" w:rsidP="00850E64">
      <w:pPr>
        <w:pStyle w:val="FootnoteText"/>
      </w:pPr>
      <w:r>
        <w:rPr>
          <w:rStyle w:val="FootnoteReference"/>
        </w:rPr>
        <w:footnoteRef/>
      </w:r>
      <w:r>
        <w:t xml:space="preserve"> Refer </w:t>
      </w:r>
      <w:r w:rsidRPr="00850E64">
        <w:t xml:space="preserve">to </w:t>
      </w:r>
      <w:r w:rsidRPr="00540877">
        <w:t xml:space="preserve">the </w:t>
      </w:r>
      <w:r w:rsidRPr="00540877">
        <w:rPr>
          <w:b/>
          <w:bCs/>
        </w:rPr>
        <w:t>OASIS Open Alerting Practices family of resources</w:t>
      </w:r>
      <w:r w:rsidRPr="00540877">
        <w:t xml:space="preserve"> for comprehensive guidance on the </w:t>
      </w:r>
      <w:r w:rsidRPr="00540877">
        <w:rPr>
          <w:b/>
          <w:bCs/>
        </w:rPr>
        <w:t>update frequency of alert messages</w:t>
      </w:r>
      <w:r w:rsidRPr="00540877">
        <w:t xml:space="preserve"> (forthcoming).</w:t>
      </w:r>
    </w:p>
  </w:footnote>
  <w:footnote w:id="95">
    <w:p w14:paraId="4B15205D" w14:textId="14C5BE74" w:rsidR="00540877" w:rsidRDefault="00540877" w:rsidP="00850E64">
      <w:pPr>
        <w:pStyle w:val="FootnoteText"/>
      </w:pPr>
      <w:r>
        <w:rPr>
          <w:rStyle w:val="FootnoteReference"/>
        </w:rPr>
        <w:footnoteRef/>
      </w:r>
      <w:r>
        <w:t xml:space="preserve"> </w:t>
      </w:r>
      <w:r w:rsidRPr="00850E64">
        <w:t xml:space="preserve">Refer to the </w:t>
      </w:r>
      <w:r w:rsidRPr="00850E64">
        <w:rPr>
          <w:b/>
          <w:bCs/>
        </w:rPr>
        <w:t>OASIS Open Alerting Practices family of resources</w:t>
      </w:r>
      <w:r w:rsidRPr="00850E64">
        <w:t xml:space="preserve"> for further </w:t>
      </w:r>
      <w:r w:rsidRPr="00850E64">
        <w:rPr>
          <w:b/>
          <w:bCs/>
        </w:rPr>
        <w:t>discussion</w:t>
      </w:r>
      <w:r w:rsidRPr="00850E64">
        <w:t xml:space="preserve"> on this </w:t>
      </w:r>
      <w:r w:rsidRPr="00850E64">
        <w:rPr>
          <w:b/>
          <w:bCs/>
        </w:rPr>
        <w:t>concept</w:t>
      </w:r>
      <w:r w:rsidRPr="00850E64">
        <w:t>.</w:t>
      </w:r>
    </w:p>
  </w:footnote>
  <w:footnote w:id="96">
    <w:p w14:paraId="187DCC10" w14:textId="77777777" w:rsidR="00540877" w:rsidRPr="00AC2D25" w:rsidRDefault="00540877" w:rsidP="00850E64">
      <w:pPr>
        <w:pStyle w:val="FootnoteText"/>
      </w:pPr>
      <w:r w:rsidRPr="00AC2D25">
        <w:rPr>
          <w:rStyle w:val="FootnoteReference"/>
        </w:rPr>
        <w:footnoteRef/>
      </w:r>
      <w:r w:rsidRPr="00AC2D25">
        <w:t xml:space="preserve"> </w:t>
      </w:r>
      <w:r w:rsidRPr="00AC2D25">
        <w:rPr>
          <w:lang w:val="en-US"/>
        </w:rPr>
        <w:t>S</w:t>
      </w:r>
      <w:r>
        <w:rPr>
          <w:lang w:val="en-US"/>
        </w:rPr>
        <w:t xml:space="preserve">ee </w:t>
      </w:r>
      <w:r w:rsidRPr="00AC2D25">
        <w:rPr>
          <w:lang w:val="en-US"/>
        </w:rPr>
        <w:t xml:space="preserve">section on </w:t>
      </w:r>
      <w:r w:rsidRPr="00AC2D25">
        <w:rPr>
          <w:b/>
          <w:lang w:val="en-US"/>
        </w:rPr>
        <w:t>Naming Alert Objects</w:t>
      </w:r>
      <w:r w:rsidRPr="00AC2D25">
        <w:rPr>
          <w:lang w:val="en-US"/>
        </w:rPr>
        <w:t xml:space="preserve"> </w:t>
      </w:r>
      <w:r>
        <w:rPr>
          <w:lang w:val="en-US"/>
        </w:rPr>
        <w:t xml:space="preserve">in the </w:t>
      </w:r>
      <w:r w:rsidRPr="00AC2D25">
        <w:rPr>
          <w:b/>
          <w:lang w:val="en-US"/>
        </w:rPr>
        <w:t>OASIS Open Event Terms List – Concept Guide</w:t>
      </w:r>
      <w:r>
        <w:rPr>
          <w:lang w:val="en-US"/>
        </w:rPr>
        <w:t xml:space="preserve"> </w:t>
      </w:r>
      <w:r w:rsidRPr="00AC2D25">
        <w:rPr>
          <w:lang w:val="en-US"/>
        </w:rPr>
        <w:t>for more information.</w:t>
      </w:r>
    </w:p>
  </w:footnote>
  <w:footnote w:id="97">
    <w:p w14:paraId="4BFC6014" w14:textId="13E44C8D" w:rsidR="006378DB" w:rsidRDefault="006378DB">
      <w:pPr>
        <w:pStyle w:val="FootnoteText"/>
      </w:pPr>
      <w:r>
        <w:rPr>
          <w:rStyle w:val="FootnoteReference"/>
        </w:rPr>
        <w:footnoteRef/>
      </w:r>
      <w:r>
        <w:t xml:space="preserve"> Actual values for XXX will be substituted when the </w:t>
      </w:r>
      <w:r w:rsidRPr="006378DB">
        <w:rPr>
          <w:b/>
        </w:rPr>
        <w:t>Event Terms List – Lookup Table</w:t>
      </w:r>
      <w:r>
        <w:t xml:space="preserve"> has been publically reviewed and code numbers are assigned. That process is concurrent with this </w:t>
      </w:r>
      <w:r w:rsidRPr="006378DB">
        <w:rPr>
          <w:b/>
        </w:rPr>
        <w:t>User’s Guide</w:t>
      </w:r>
      <w:r>
        <w:t xml:space="preserve"> Public Review process.</w:t>
      </w:r>
    </w:p>
  </w:footnote>
  <w:footnote w:id="98">
    <w:p w14:paraId="375D8221" w14:textId="30758D52" w:rsidR="00540877" w:rsidRPr="006378DB" w:rsidRDefault="00540877" w:rsidP="00C66505">
      <w:pPr>
        <w:pStyle w:val="FootnoteText"/>
      </w:pPr>
      <w:r>
        <w:rPr>
          <w:rStyle w:val="FootnoteReference"/>
        </w:rPr>
        <w:footnoteRef/>
      </w:r>
      <w:r>
        <w:t xml:space="preserve"> </w:t>
      </w:r>
      <w:r w:rsidRPr="00C66505">
        <w:t xml:space="preserve">Refer to the </w:t>
      </w:r>
      <w:r w:rsidRPr="00C66505">
        <w:rPr>
          <w:b/>
          <w:bCs/>
        </w:rPr>
        <w:t>OASIS Open Alerting Practices</w:t>
      </w:r>
      <w:r w:rsidRPr="00C66505">
        <w:rPr>
          <w:bCs/>
        </w:rPr>
        <w:t xml:space="preserve"> family of </w:t>
      </w:r>
      <w:r>
        <w:rPr>
          <w:b/>
          <w:bCs/>
        </w:rPr>
        <w:t>resources</w:t>
      </w:r>
      <w:r w:rsidRPr="00C66505">
        <w:t xml:space="preserve"> for further </w:t>
      </w:r>
      <w:r w:rsidRPr="006378DB">
        <w:rPr>
          <w:b/>
          <w:bCs/>
        </w:rPr>
        <w:t>information on layers</w:t>
      </w:r>
      <w:r w:rsidRPr="006378DB">
        <w:t>.</w:t>
      </w:r>
      <w:r w:rsidRPr="006378DB">
        <w:rPr>
          <w:lang w:val="en-US"/>
        </w:rPr>
        <w:t xml:space="preserve"> (</w:t>
      </w:r>
      <w:r w:rsidRPr="006378DB">
        <w:rPr>
          <w:b/>
          <w:lang w:val="en-US"/>
        </w:rPr>
        <w:t>forthcoming</w:t>
      </w:r>
      <w:r w:rsidRPr="006378DB">
        <w:rPr>
          <w:lang w:val="en-US"/>
        </w:rPr>
        <w:t>).</w:t>
      </w:r>
    </w:p>
  </w:footnote>
  <w:footnote w:id="99">
    <w:p w14:paraId="1955F8B8" w14:textId="03160F81" w:rsidR="00540877" w:rsidRPr="006378DB" w:rsidRDefault="00540877" w:rsidP="00C66505">
      <w:pPr>
        <w:pStyle w:val="FootnoteText"/>
      </w:pPr>
      <w:r w:rsidRPr="006378DB">
        <w:rPr>
          <w:rStyle w:val="FootnoteReference"/>
        </w:rPr>
        <w:footnoteRef/>
      </w:r>
      <w:r w:rsidRPr="006378DB">
        <w:t xml:space="preserve"> Refer to the </w:t>
      </w:r>
      <w:r w:rsidRPr="006378DB">
        <w:rPr>
          <w:b/>
          <w:bCs/>
        </w:rPr>
        <w:t xml:space="preserve">OASIS Open Alerting Practices </w:t>
      </w:r>
      <w:r w:rsidRPr="006378DB">
        <w:rPr>
          <w:bCs/>
        </w:rPr>
        <w:t xml:space="preserve">family of </w:t>
      </w:r>
      <w:r w:rsidRPr="006378DB">
        <w:rPr>
          <w:b/>
          <w:bCs/>
        </w:rPr>
        <w:t>resources</w:t>
      </w:r>
      <w:r w:rsidRPr="006378DB">
        <w:t xml:space="preserve"> for further </w:t>
      </w:r>
      <w:r w:rsidRPr="006378DB">
        <w:rPr>
          <w:b/>
          <w:bCs/>
        </w:rPr>
        <w:t xml:space="preserve">information on the &lt;code&gt; </w:t>
      </w:r>
      <w:r w:rsidRPr="006378DB">
        <w:rPr>
          <w:bCs/>
        </w:rPr>
        <w:t>element</w:t>
      </w:r>
      <w:r w:rsidRPr="006378DB">
        <w:rPr>
          <w:lang w:val="en-US"/>
        </w:rPr>
        <w:t xml:space="preserve"> (</w:t>
      </w:r>
      <w:r w:rsidRPr="006378DB">
        <w:rPr>
          <w:b/>
          <w:lang w:val="en-US"/>
        </w:rPr>
        <w:t>forthcoming</w:t>
      </w:r>
      <w:r w:rsidRPr="006378DB">
        <w:rPr>
          <w:lang w:val="en-US"/>
        </w:rPr>
        <w:t>).</w:t>
      </w:r>
    </w:p>
  </w:footnote>
  <w:footnote w:id="100">
    <w:p w14:paraId="45EB26CF" w14:textId="0DD7A49D" w:rsidR="00540877" w:rsidRDefault="00540877" w:rsidP="00C66505">
      <w:pPr>
        <w:pStyle w:val="FootnoteText"/>
      </w:pPr>
      <w:r w:rsidRPr="006378DB">
        <w:rPr>
          <w:rStyle w:val="FootnoteReference"/>
        </w:rPr>
        <w:footnoteRef/>
      </w:r>
      <w:r w:rsidRPr="006378DB">
        <w:t xml:space="preserve"> Refer to the </w:t>
      </w:r>
      <w:r w:rsidRPr="006378DB">
        <w:rPr>
          <w:b/>
        </w:rPr>
        <w:t>OASIS Open Event Terms List - Lookup Table</w:t>
      </w:r>
      <w:r w:rsidRPr="006378DB">
        <w:t xml:space="preserve"> resource for more </w:t>
      </w:r>
      <w:r w:rsidRPr="006378DB">
        <w:rPr>
          <w:b/>
        </w:rPr>
        <w:t>information</w:t>
      </w:r>
      <w:r w:rsidRPr="006378DB">
        <w:t>.</w:t>
      </w:r>
    </w:p>
  </w:footnote>
  <w:footnote w:id="101">
    <w:p w14:paraId="1DD672B0" w14:textId="77777777" w:rsidR="00540877" w:rsidRPr="00F91937" w:rsidRDefault="00540877" w:rsidP="00C66505">
      <w:pPr>
        <w:rPr>
          <w:sz w:val="24"/>
          <w:szCs w:val="24"/>
          <w:lang w:val="en-US"/>
        </w:rPr>
      </w:pPr>
      <w:r>
        <w:rPr>
          <w:rStyle w:val="FootnoteReference"/>
        </w:rPr>
        <w:footnoteRef/>
      </w:r>
      <w:r w:rsidRPr="00865CB3">
        <w:rPr>
          <w:sz w:val="24"/>
          <w:szCs w:val="24"/>
          <w:lang w:val="en-US"/>
        </w:rPr>
        <w:t xml:space="preserve"> </w:t>
      </w:r>
      <w:r w:rsidRPr="000D3A57">
        <w:rPr>
          <w:sz w:val="20"/>
          <w:szCs w:val="20"/>
          <w:lang w:val="en-US"/>
        </w:rPr>
        <w:t xml:space="preserve">The CAP category is mainly used by agents along the path of distribution for filtering, routing and presentation </w:t>
      </w:r>
      <w:r>
        <w:rPr>
          <w:sz w:val="20"/>
          <w:szCs w:val="20"/>
          <w:lang w:val="en-US"/>
        </w:rPr>
        <w:t>actions</w:t>
      </w:r>
      <w:r w:rsidRPr="000D3A57">
        <w:rPr>
          <w:sz w:val="20"/>
          <w:szCs w:val="20"/>
          <w:lang w:val="en-US"/>
        </w:rPr>
        <w:t xml:space="preserve">.  Unless these actions are based on </w:t>
      </w:r>
      <w:r>
        <w:rPr>
          <w:sz w:val="20"/>
          <w:szCs w:val="20"/>
          <w:lang w:val="en-US"/>
        </w:rPr>
        <w:t xml:space="preserve">other elements (i.e. </w:t>
      </w:r>
      <w:r w:rsidRPr="000D3A57">
        <w:rPr>
          <w:sz w:val="20"/>
          <w:szCs w:val="20"/>
          <w:lang w:val="en-US"/>
        </w:rPr>
        <w:t>like an event code</w:t>
      </w:r>
      <w:r>
        <w:rPr>
          <w:sz w:val="20"/>
          <w:szCs w:val="20"/>
          <w:lang w:val="en-US"/>
        </w:rPr>
        <w:t>)</w:t>
      </w:r>
      <w:r w:rsidRPr="000D3A57">
        <w:rPr>
          <w:sz w:val="20"/>
          <w:szCs w:val="20"/>
          <w:lang w:val="en-US"/>
        </w:rPr>
        <w:t>, such actions are common with the use of the &lt;</w:t>
      </w:r>
      <w:r w:rsidRPr="006B2B28">
        <w:rPr>
          <w:b/>
          <w:sz w:val="20"/>
          <w:szCs w:val="20"/>
          <w:lang w:val="en-US"/>
        </w:rPr>
        <w:t>category</w:t>
      </w:r>
      <w:r w:rsidRPr="000D3A57">
        <w:rPr>
          <w:sz w:val="20"/>
          <w:szCs w:val="20"/>
          <w:lang w:val="en-US"/>
        </w:rPr>
        <w:t>&gt; element in a CAP message.</w:t>
      </w:r>
    </w:p>
  </w:footnote>
  <w:footnote w:id="102">
    <w:p w14:paraId="19DAB343" w14:textId="77777777" w:rsidR="00540877" w:rsidRDefault="00540877" w:rsidP="00C66505">
      <w:pPr>
        <w:pStyle w:val="FootnoteText"/>
      </w:pPr>
      <w:r>
        <w:rPr>
          <w:rStyle w:val="FootnoteReference"/>
        </w:rPr>
        <w:footnoteRef/>
      </w:r>
      <w:r>
        <w:t xml:space="preserve"> I</w:t>
      </w:r>
      <w:r w:rsidRPr="00C66505">
        <w:t xml:space="preserve">n </w:t>
      </w:r>
      <w:r>
        <w:t xml:space="preserve">many </w:t>
      </w:r>
      <w:r w:rsidRPr="00C66505">
        <w:t xml:space="preserve">situations, a difference may exist between the </w:t>
      </w:r>
      <w:r w:rsidRPr="003400B6">
        <w:rPr>
          <w:b/>
        </w:rPr>
        <w:t>local</w:t>
      </w:r>
      <w:r w:rsidRPr="00C66505">
        <w:t xml:space="preserve"> </w:t>
      </w:r>
      <w:r>
        <w:t xml:space="preserve">event-type term </w:t>
      </w:r>
      <w:r w:rsidRPr="00C66505">
        <w:t xml:space="preserve">and </w:t>
      </w:r>
      <w:r>
        <w:t xml:space="preserve">the </w:t>
      </w:r>
      <w:r w:rsidRPr="00C66505">
        <w:rPr>
          <w:b/>
        </w:rPr>
        <w:t>OASIS Open</w:t>
      </w:r>
      <w:r w:rsidRPr="00C66505">
        <w:t xml:space="preserve"> event-type </w:t>
      </w:r>
      <w:r>
        <w:t>term</w:t>
      </w:r>
      <w:r w:rsidRPr="00C66505">
        <w:t>.</w:t>
      </w:r>
    </w:p>
  </w:footnote>
  <w:footnote w:id="103">
    <w:p w14:paraId="04AC52CD" w14:textId="72E19053" w:rsidR="00540877" w:rsidRDefault="00540877" w:rsidP="00C66505">
      <w:pPr>
        <w:pStyle w:val="FootnoteText"/>
      </w:pPr>
      <w:r>
        <w:rPr>
          <w:rStyle w:val="FootnoteReference"/>
        </w:rPr>
        <w:footnoteRef/>
      </w:r>
      <w:r>
        <w:t xml:space="preserve"> </w:t>
      </w:r>
      <w:r w:rsidRPr="00C66505">
        <w:t xml:space="preserve">Refer to the </w:t>
      </w:r>
      <w:r w:rsidRPr="00C66505">
        <w:rPr>
          <w:b/>
          <w:bCs/>
        </w:rPr>
        <w:t>OASIS Open Alerting Practices</w:t>
      </w:r>
      <w:r w:rsidRPr="00C66505">
        <w:rPr>
          <w:bCs/>
        </w:rPr>
        <w:t xml:space="preserve"> family of </w:t>
      </w:r>
      <w:r w:rsidRPr="00C66505">
        <w:rPr>
          <w:b/>
          <w:bCs/>
        </w:rPr>
        <w:t>resources</w:t>
      </w:r>
      <w:r w:rsidRPr="00C66505">
        <w:t xml:space="preserve"> for </w:t>
      </w:r>
      <w:r w:rsidRPr="006378DB">
        <w:t xml:space="preserve">further </w:t>
      </w:r>
      <w:r w:rsidRPr="006378DB">
        <w:rPr>
          <w:b/>
          <w:bCs/>
        </w:rPr>
        <w:t xml:space="preserve">information </w:t>
      </w:r>
      <w:r w:rsidRPr="006378DB">
        <w:t>(forthcoming).</w:t>
      </w:r>
    </w:p>
  </w:footnote>
  <w:footnote w:id="104">
    <w:p w14:paraId="159D4F42" w14:textId="571D6A64" w:rsidR="00540877" w:rsidRDefault="00540877" w:rsidP="007D6D77">
      <w:pPr>
        <w:pStyle w:val="FootnoteText"/>
      </w:pPr>
      <w:r>
        <w:rPr>
          <w:rStyle w:val="FootnoteReference"/>
        </w:rPr>
        <w:footnoteRef/>
      </w:r>
      <w:r>
        <w:t xml:space="preserve"> </w:t>
      </w:r>
      <w:r w:rsidRPr="007D6D77">
        <w:t xml:space="preserve">This </w:t>
      </w:r>
      <w:r w:rsidRPr="006378DB">
        <w:rPr>
          <w:b/>
          <w:bCs/>
        </w:rPr>
        <w:t>ordering recommendation</w:t>
      </w:r>
      <w:r w:rsidRPr="006378DB">
        <w:t xml:space="preserve"> extends beyond the &lt;</w:t>
      </w:r>
      <w:r w:rsidRPr="006378DB">
        <w:rPr>
          <w:b/>
        </w:rPr>
        <w:t>eventCode</w:t>
      </w:r>
      <w:r w:rsidRPr="006378DB">
        <w:t xml:space="preserve">&gt; element. For </w:t>
      </w:r>
      <w:r w:rsidRPr="006378DB">
        <w:rPr>
          <w:b/>
          <w:bCs/>
        </w:rPr>
        <w:t>any multi-instanced element or group</w:t>
      </w:r>
      <w:r w:rsidRPr="006378DB">
        <w:t xml:space="preserve">, the </w:t>
      </w:r>
      <w:r w:rsidRPr="006378DB">
        <w:rPr>
          <w:b/>
          <w:bCs/>
        </w:rPr>
        <w:t>most important instance</w:t>
      </w:r>
      <w:r w:rsidRPr="006378DB">
        <w:t xml:space="preserve"> should always be </w:t>
      </w:r>
      <w:r w:rsidRPr="006378DB">
        <w:rPr>
          <w:b/>
          <w:bCs/>
        </w:rPr>
        <w:t>placed first</w:t>
      </w:r>
      <w:r w:rsidRPr="006378DB">
        <w:t xml:space="preserve"> to help consuming systems that may not be able to handle more than one instance. For further guidance, refer to the </w:t>
      </w:r>
      <w:r w:rsidRPr="006378DB">
        <w:rPr>
          <w:b/>
          <w:bCs/>
        </w:rPr>
        <w:t>OASIS Open Alerting Practices family of resources</w:t>
      </w:r>
      <w:r w:rsidRPr="006378DB">
        <w:t xml:space="preserve"> (forthcoming).</w:t>
      </w:r>
    </w:p>
  </w:footnote>
  <w:footnote w:id="105">
    <w:p w14:paraId="13795FE6" w14:textId="77777777" w:rsidR="00540877" w:rsidRDefault="00540877" w:rsidP="00B5427D">
      <w:pPr>
        <w:pStyle w:val="FootnoteText"/>
      </w:pPr>
      <w:r>
        <w:rPr>
          <w:rStyle w:val="FootnoteReference"/>
        </w:rPr>
        <w:footnoteRef/>
      </w:r>
      <w:r>
        <w:t xml:space="preserve"> Refer to the </w:t>
      </w:r>
      <w:r w:rsidRPr="007234A4">
        <w:rPr>
          <w:b/>
        </w:rPr>
        <w:t>OASIS Open Event Terms List - Lookup Table</w:t>
      </w:r>
      <w:r w:rsidRPr="007234A4">
        <w:t xml:space="preserve"> </w:t>
      </w:r>
      <w:r>
        <w:t xml:space="preserve">resource </w:t>
      </w:r>
      <w:r w:rsidRPr="007234A4">
        <w:t xml:space="preserve">for more </w:t>
      </w:r>
      <w:r w:rsidRPr="00C66505">
        <w:rPr>
          <w:b/>
        </w:rPr>
        <w:t>information</w:t>
      </w:r>
      <w:r w:rsidRPr="007234A4">
        <w:t>.</w:t>
      </w:r>
    </w:p>
  </w:footnote>
  <w:footnote w:id="106">
    <w:p w14:paraId="4FEBAE6B" w14:textId="09520214" w:rsidR="00540877" w:rsidRDefault="00540877" w:rsidP="003400B6">
      <w:pPr>
        <w:pStyle w:val="FootnoteText"/>
      </w:pPr>
      <w:r>
        <w:rPr>
          <w:rStyle w:val="FootnoteReference"/>
        </w:rPr>
        <w:footnoteRef/>
      </w:r>
      <w:r>
        <w:t xml:space="preserve"> </w:t>
      </w:r>
      <w:r w:rsidRPr="003400B6">
        <w:t xml:space="preserve">The </w:t>
      </w:r>
      <w:r w:rsidRPr="003400B6">
        <w:rPr>
          <w:b/>
          <w:bCs/>
        </w:rPr>
        <w:t>presentation</w:t>
      </w:r>
      <w:r w:rsidRPr="003400B6">
        <w:t xml:space="preserve"> should not </w:t>
      </w:r>
      <w:r w:rsidRPr="003400B6">
        <w:rPr>
          <w:b/>
          <w:bCs/>
        </w:rPr>
        <w:t>misrepresent</w:t>
      </w:r>
      <w:r w:rsidRPr="003400B6">
        <w:t xml:space="preserve"> the </w:t>
      </w:r>
      <w:r w:rsidRPr="003400B6">
        <w:rPr>
          <w:b/>
          <w:bCs/>
        </w:rPr>
        <w:t>event type</w:t>
      </w:r>
      <w:r w:rsidRPr="003400B6">
        <w:t xml:space="preserve"> as the </w:t>
      </w:r>
      <w:r w:rsidRPr="003400B6">
        <w:rPr>
          <w:b/>
          <w:bCs/>
        </w:rPr>
        <w:t>actual event</w:t>
      </w:r>
      <w:r w:rsidRPr="003400B6">
        <w:t xml:space="preserve">, even though they often </w:t>
      </w:r>
      <w:r w:rsidRPr="003400B6">
        <w:rPr>
          <w:b/>
          <w:bCs/>
        </w:rPr>
        <w:t>share the same text</w:t>
      </w:r>
      <w:r w:rsidRPr="003400B6">
        <w:t>.</w:t>
      </w:r>
      <w:r>
        <w:t xml:space="preserve"> </w:t>
      </w:r>
      <w:r w:rsidRPr="003400B6">
        <w:t xml:space="preserve">Audiences should </w:t>
      </w:r>
      <w:r w:rsidRPr="003400B6">
        <w:rPr>
          <w:b/>
          <w:bCs/>
        </w:rPr>
        <w:t>not be conditioned</w:t>
      </w:r>
      <w:r w:rsidRPr="003400B6">
        <w:t xml:space="preserve"> to expect the </w:t>
      </w:r>
      <w:r w:rsidRPr="003400B6">
        <w:rPr>
          <w:b/>
          <w:bCs/>
        </w:rPr>
        <w:t>event type</w:t>
      </w:r>
      <w:r w:rsidRPr="003400B6">
        <w:t xml:space="preserve"> to directly indicate the </w:t>
      </w:r>
      <w:r w:rsidRPr="003400B6">
        <w:rPr>
          <w:b/>
          <w:bCs/>
        </w:rPr>
        <w:t>specific incident</w:t>
      </w:r>
      <w:r w:rsidRPr="003400B6">
        <w:t xml:space="preserve">. If </w:t>
      </w:r>
      <w:r w:rsidRPr="003400B6">
        <w:rPr>
          <w:b/>
          <w:bCs/>
        </w:rPr>
        <w:t>CAP originators</w:t>
      </w:r>
      <w:r w:rsidRPr="003400B6">
        <w:t xml:space="preserve"> mix these two usages, it may lead to </w:t>
      </w:r>
      <w:r w:rsidRPr="003400B6">
        <w:rPr>
          <w:b/>
          <w:bCs/>
        </w:rPr>
        <w:t>confusion over time</w:t>
      </w:r>
      <w:r w:rsidRPr="003400B6">
        <w:t xml:space="preserve"> and </w:t>
      </w:r>
      <w:r w:rsidRPr="003400B6">
        <w:rPr>
          <w:b/>
          <w:bCs/>
        </w:rPr>
        <w:t>weaken interoperability</w:t>
      </w:r>
      <w:r w:rsidRPr="003400B6">
        <w:t xml:space="preserve"> within the alerting process.</w:t>
      </w:r>
    </w:p>
  </w:footnote>
  <w:footnote w:id="107">
    <w:p w14:paraId="48C38AF8" w14:textId="70ABB9A9" w:rsidR="00540877" w:rsidRDefault="00540877" w:rsidP="003400B6">
      <w:pPr>
        <w:pStyle w:val="FootnoteText"/>
      </w:pPr>
      <w:r>
        <w:rPr>
          <w:rStyle w:val="FootnoteReference"/>
        </w:rPr>
        <w:footnoteRef/>
      </w:r>
      <w:r w:rsidRPr="003400B6">
        <w:rPr>
          <w:sz w:val="22"/>
          <w:szCs w:val="22"/>
        </w:rPr>
        <w:t xml:space="preserve"> </w:t>
      </w:r>
      <w:r w:rsidRPr="003400B6">
        <w:t xml:space="preserve">Refer to the </w:t>
      </w:r>
      <w:r w:rsidRPr="003400B6">
        <w:rPr>
          <w:b/>
          <w:bCs/>
        </w:rPr>
        <w:t>OASIS Open Event Terms List - Spectrum Analysis</w:t>
      </w:r>
      <w:r w:rsidRPr="003400B6">
        <w:t xml:space="preserve"> resource for further insights.</w:t>
      </w:r>
    </w:p>
  </w:footnote>
  <w:footnote w:id="108">
    <w:p w14:paraId="5A196059" w14:textId="0D52659B" w:rsidR="00540877" w:rsidRPr="006378DB" w:rsidRDefault="00540877" w:rsidP="003400B6">
      <w:pPr>
        <w:pStyle w:val="FootnoteText"/>
      </w:pPr>
      <w:r>
        <w:rPr>
          <w:rStyle w:val="FootnoteReference"/>
        </w:rPr>
        <w:footnoteRef/>
      </w:r>
      <w:r>
        <w:t xml:space="preserve"> </w:t>
      </w:r>
      <w:r w:rsidRPr="003400B6">
        <w:t xml:space="preserve">Refer to the </w:t>
      </w:r>
      <w:r w:rsidRPr="003400B6">
        <w:rPr>
          <w:b/>
          <w:bCs/>
        </w:rPr>
        <w:t xml:space="preserve">OASIS Open </w:t>
      </w:r>
      <w:r>
        <w:rPr>
          <w:b/>
          <w:bCs/>
        </w:rPr>
        <w:t>Alerting Practices</w:t>
      </w:r>
      <w:r w:rsidRPr="003400B6">
        <w:t xml:space="preserve"> </w:t>
      </w:r>
      <w:r>
        <w:t xml:space="preserve">family of </w:t>
      </w:r>
      <w:r w:rsidRPr="003400B6">
        <w:t>resource</w:t>
      </w:r>
      <w:r>
        <w:t>s</w:t>
      </w:r>
      <w:r w:rsidRPr="003400B6">
        <w:t xml:space="preserve"> for further </w:t>
      </w:r>
      <w:r w:rsidRPr="006378DB">
        <w:t>insights (forthcoming).</w:t>
      </w:r>
    </w:p>
  </w:footnote>
  <w:footnote w:id="109">
    <w:p w14:paraId="4FE4EFD9" w14:textId="77777777" w:rsidR="00540877" w:rsidRDefault="00540877" w:rsidP="003400B6">
      <w:pPr>
        <w:pStyle w:val="FootnoteText"/>
      </w:pPr>
      <w:r w:rsidRPr="006378DB">
        <w:rPr>
          <w:rStyle w:val="FootnoteReference"/>
        </w:rPr>
        <w:footnoteRef/>
      </w:r>
      <w:r w:rsidRPr="006378DB">
        <w:t xml:space="preserve"> For more on presentation practices, see the </w:t>
      </w:r>
      <w:r w:rsidRPr="006378DB">
        <w:rPr>
          <w:b/>
        </w:rPr>
        <w:t>OASIS Open Alerting Practices</w:t>
      </w:r>
      <w:r w:rsidRPr="006378DB">
        <w:t xml:space="preserve"> family of documents (forthcoming).</w:t>
      </w:r>
    </w:p>
  </w:footnote>
  <w:footnote w:id="110">
    <w:p w14:paraId="767E755A" w14:textId="77777777" w:rsidR="00540877" w:rsidRPr="00A56129" w:rsidRDefault="00540877" w:rsidP="001B062E">
      <w:pPr>
        <w:pStyle w:val="FootnoteText"/>
      </w:pPr>
      <w:r>
        <w:rPr>
          <w:rStyle w:val="FootnoteReference"/>
        </w:rPr>
        <w:footnoteRef/>
      </w:r>
      <w:r>
        <w:t xml:space="preserve"> </w:t>
      </w:r>
      <w:r w:rsidRPr="00A56129">
        <w:t xml:space="preserve">Refer to the </w:t>
      </w:r>
      <w:r w:rsidRPr="00A56129">
        <w:rPr>
          <w:b/>
          <w:bCs/>
        </w:rPr>
        <w:t>OASIS Open Alerting Practices family of resources</w:t>
      </w:r>
      <w:r w:rsidRPr="00A56129">
        <w:t xml:space="preserve"> for detailed guidance on </w:t>
      </w:r>
      <w:r w:rsidRPr="00A56129">
        <w:rPr>
          <w:b/>
          <w:bCs/>
        </w:rPr>
        <w:t>layers and profiles</w:t>
      </w:r>
      <w:r w:rsidRPr="00A56129">
        <w:t>.</w:t>
      </w:r>
    </w:p>
  </w:footnote>
  <w:footnote w:id="111">
    <w:p w14:paraId="526FF664" w14:textId="77777777" w:rsidR="00540877" w:rsidRPr="000F2B2B" w:rsidRDefault="00540877" w:rsidP="00A56129">
      <w:pPr>
        <w:pStyle w:val="FootnoteText"/>
      </w:pPr>
      <w:r>
        <w:rPr>
          <w:rStyle w:val="FootnoteReference"/>
        </w:rPr>
        <w:footnoteRef/>
      </w:r>
      <w:r>
        <w:t xml:space="preserve"> </w:t>
      </w:r>
      <w:r w:rsidRPr="000F2B2B">
        <w:t xml:space="preserve">See the </w:t>
      </w:r>
      <w:r w:rsidRPr="000F2B2B">
        <w:rPr>
          <w:b/>
        </w:rPr>
        <w:t>OASIS Open Alerting Practices</w:t>
      </w:r>
      <w:r w:rsidRPr="000F2B2B">
        <w:t xml:space="preserve"> </w:t>
      </w:r>
      <w:r>
        <w:t xml:space="preserve">family of resources </w:t>
      </w:r>
      <w:r w:rsidRPr="000F2B2B">
        <w:t>for more on &lt;</w:t>
      </w:r>
      <w:r w:rsidRPr="000F2B2B">
        <w:rPr>
          <w:b/>
        </w:rPr>
        <w:t>incidents</w:t>
      </w:r>
      <w:r w:rsidRPr="000F2B2B">
        <w:t>&gt;.</w:t>
      </w:r>
    </w:p>
  </w:footnote>
  <w:footnote w:id="112">
    <w:p w14:paraId="7CAD3660" w14:textId="77777777" w:rsidR="00540877" w:rsidRPr="000F2B2B" w:rsidRDefault="00540877" w:rsidP="00A56129">
      <w:pPr>
        <w:pStyle w:val="FootnoteText"/>
      </w:pPr>
      <w:r>
        <w:rPr>
          <w:rStyle w:val="FootnoteReference"/>
        </w:rPr>
        <w:footnoteRef/>
      </w:r>
      <w:r>
        <w:t xml:space="preserve"> The </w:t>
      </w:r>
      <w:r w:rsidRPr="000F2B2B">
        <w:t>&lt;</w:t>
      </w:r>
      <w:r w:rsidRPr="000F2B2B">
        <w:rPr>
          <w:b/>
        </w:rPr>
        <w:t>effective</w:t>
      </w:r>
      <w:r w:rsidRPr="000F2B2B">
        <w:t>&gt; and &lt;</w:t>
      </w:r>
      <w:r w:rsidRPr="000F2B2B">
        <w:rPr>
          <w:b/>
        </w:rPr>
        <w:t>expires</w:t>
      </w:r>
      <w:r w:rsidRPr="000F2B2B">
        <w:t xml:space="preserve">&gt; </w:t>
      </w:r>
      <w:r>
        <w:t xml:space="preserve">elements are for alert signal start and end timing, not </w:t>
      </w:r>
      <w:r w:rsidRPr="000F2B2B">
        <w:rPr>
          <w:b/>
        </w:rPr>
        <w:t>event</w:t>
      </w:r>
      <w:r>
        <w:t xml:space="preserve"> start and end timing</w:t>
      </w:r>
      <w:r w:rsidRPr="000F2B2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3E607" w14:textId="77777777" w:rsidR="00540877" w:rsidRDefault="00540877">
    <w:pPr>
      <w:pStyle w:val="Header"/>
    </w:pPr>
    <w:r>
      <w:rPr>
        <w:noProof/>
        <w:lang w:val="en-CA" w:eastAsia="en-CA"/>
      </w:rPr>
      <mc:AlternateContent>
        <mc:Choice Requires="wps">
          <w:drawing>
            <wp:anchor distT="0" distB="0" distL="114300" distR="114300" simplePos="0" relativeHeight="251656192" behindDoc="0" locked="0" layoutInCell="1" allowOverlap="1" wp14:anchorId="2FEC1A53" wp14:editId="0FBAA43F">
              <wp:simplePos x="0" y="0"/>
              <wp:positionH relativeFrom="page">
                <wp:posOffset>271145</wp:posOffset>
              </wp:positionH>
              <wp:positionV relativeFrom="page">
                <wp:posOffset>2763520</wp:posOffset>
              </wp:positionV>
              <wp:extent cx="411480" cy="4526280"/>
              <wp:effectExtent l="0" t="0" r="0" b="0"/>
              <wp:wrapNone/>
              <wp:docPr id="21"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1480" cy="4526280"/>
                      </a:xfrm>
                      <a:prstGeom prst="rect">
                        <a:avLst/>
                      </a:prstGeom>
                      <a:solidFill>
                        <a:srgbClr val="675E47"/>
                      </a:solidFill>
                      <a:ln>
                        <a:noFill/>
                      </a:ln>
                    </wps:spPr>
                    <wps:txbx>
                      <w:txbxContent>
                        <w:p w14:paraId="61BA64A0" w14:textId="77777777" w:rsidR="00540877" w:rsidRPr="00AE2D85" w:rsidRDefault="00540877">
                          <w:pPr>
                            <w:jc w:val="center"/>
                            <w:rPr>
                              <w:color w:val="FFFFFF"/>
                            </w:rPr>
                          </w:pPr>
                          <w:r w:rsidRPr="00AE2D85">
                            <w:rPr>
                              <w:color w:val="FFFFFF"/>
                            </w:rPr>
                            <w:t>[Type the document title]</w:t>
                          </w:r>
                        </w:p>
                        <w:p w14:paraId="46B34B55" w14:textId="77777777" w:rsidR="00540877" w:rsidRPr="00AE2D85" w:rsidRDefault="00540877">
                          <w:pPr>
                            <w:jc w:val="center"/>
                            <w:rPr>
                              <w:color w:val="FFFFFF"/>
                            </w:rPr>
                          </w:pPr>
                        </w:p>
                      </w:txbxContent>
                    </wps:txbx>
                    <wps:bodyPr rot="0" vert="vert270" wrap="square" lIns="91440" tIns="45720" rIns="91440" bIns="45720" anchor="t" anchorCtr="0" upright="1">
                      <a:noAutofit/>
                    </wps:bodyPr>
                  </wps:wsp>
                </a:graphicData>
              </a:graphic>
              <wp14:sizeRelH relativeFrom="margin">
                <wp14:pctWidth>5000</wp14:pctWidth>
              </wp14:sizeRelH>
              <wp14:sizeRelV relativeFrom="page">
                <wp14:pctHeight>45000</wp14:pctHeight>
              </wp14:sizeRelV>
            </wp:anchor>
          </w:drawing>
        </mc:Choice>
        <mc:Fallback>
          <w:pict>
            <v:shapetype w14:anchorId="2FEC1A53" id="_x0000_t202" coordsize="21600,21600" o:spt="202" path="m,l,21600r21600,l21600,xe">
              <v:stroke joinstyle="miter"/>
              <v:path gradientshapeok="t" o:connecttype="rect"/>
            </v:shapetype>
            <v:shape id="TextBox 3" o:spid="_x0000_s1026" type="#_x0000_t202" style="position:absolute;margin-left:21.35pt;margin-top:217.6pt;width:32.4pt;height:356.4pt;z-index:251656192;visibility:visible;mso-wrap-style:square;mso-width-percent:50;mso-height-percent:450;mso-wrap-distance-left:9pt;mso-wrap-distance-top:0;mso-wrap-distance-right:9pt;mso-wrap-distance-bottom:0;mso-position-horizontal:absolute;mso-position-horizontal-relative:page;mso-position-vertical:absolute;mso-position-vertical-relative:page;mso-width-percent:50;mso-height-percent:4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" fillcolor="#675e47" stroked="f">
              <v:textbox style="layout-flow:vertical;mso-layout-flow-alt:bottom-to-top">
                <w:txbxContent>
                  <w:p w14:paraId="61BA64A0" w14:textId="77777777" w:rsidR="00540877" w:rsidRPr="00AE2D85" w:rsidRDefault="00540877">
                    <w:pPr>
                      <w:jc w:val="center"/>
                      <w:rPr>
                        <w:color w:val="FFFFFF"/>
                      </w:rPr>
                    </w:pPr>
                    <w:r w:rsidRPr="00AE2D85">
                      <w:rPr>
                        <w:color w:val="FFFFFF"/>
                      </w:rPr>
                      <w:t>[Type the document title]</w:t>
                    </w:r>
                  </w:p>
                  <w:p w14:paraId="46B34B55" w14:textId="77777777" w:rsidR="00540877" w:rsidRPr="00AE2D85" w:rsidRDefault="00540877">
                    <w:pPr>
                      <w:jc w:val="center"/>
                      <w:rPr>
                        <w:color w:val="FFFFFF"/>
                      </w:rPr>
                    </w:pPr>
                  </w:p>
                </w:txbxContent>
              </v:textbox>
              <w10:wrap anchorx="page" anchory="page"/>
            </v:shape>
          </w:pict>
        </mc:Fallback>
      </mc:AlternateContent>
    </w:r>
    <w:r>
      <w:rPr>
        <w:noProof/>
        <w:lang w:val="en-CA" w:eastAsia="en-CA"/>
      </w:rPr>
      <mc:AlternateContent>
        <mc:Choice Requires="wps">
          <w:drawing>
            <wp:anchor distT="0" distB="0" distL="114300" distR="114300" simplePos="0" relativeHeight="251657216" behindDoc="1" locked="0" layoutInCell="1" allowOverlap="1" wp14:anchorId="063BB0F3" wp14:editId="3B000643">
              <wp:simplePos x="0" y="0"/>
              <wp:positionH relativeFrom="page">
                <wp:posOffset>0</wp:posOffset>
              </wp:positionH>
              <wp:positionV relativeFrom="page">
                <wp:posOffset>0</wp:posOffset>
              </wp:positionV>
              <wp:extent cx="7072630" cy="10058400"/>
              <wp:effectExtent l="0" t="0" r="0" b="0"/>
              <wp:wrapNone/>
              <wp:docPr id="2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2630" cy="10058400"/>
                      </a:xfrm>
                      <a:prstGeom prst="rect">
                        <a:avLst/>
                      </a:prstGeom>
                      <a:noFill/>
                      <a:ln>
                        <a:noFill/>
                      </a:ln>
                    </wps:spPr>
                    <wps:bodyPr rot="0" vert="horz" wrap="square" lIns="91440" tIns="45720" rIns="91440" bIns="45720" anchor="ctr" anchorCtr="0" upright="1">
                      <a:noAutofit/>
                    </wps:bodyPr>
                  </wps:wsp>
                </a:graphicData>
              </a:graphic>
              <wp14:sizeRelH relativeFrom="page">
                <wp14:pctWidth>91000</wp14:pctWidth>
              </wp14:sizeRelH>
              <wp14:sizeRelV relativeFrom="page">
                <wp14:pctHeight>100000</wp14:pctHeight>
              </wp14:sizeRelV>
            </wp:anchor>
          </w:drawing>
        </mc:Choice>
        <mc:Fallback>
          <w:pict>
            <v:rect w14:anchorId="7EB02E73" id="Rectangle 5" o:spid="_x0000_s1026" style="position:absolute;margin-left:0;margin-top:0;width:556.9pt;height:11in;z-index:-251659264;visibility:visible;mso-wrap-style:square;mso-width-percent:910;mso-height-percent:1000;mso-wrap-distance-left:9pt;mso-wrap-distance-top:0;mso-wrap-distance-right:9pt;mso-wrap-distance-bottom:0;mso-position-horizontal:absolute;mso-position-horizontal-relative:page;mso-position-vertical:absolute;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" filled="f" stroked="f">
              <w10:wrap anchorx="page" anchory="page"/>
            </v:rect>
          </w:pict>
        </mc:Fallback>
      </mc:AlternateContent>
    </w:r>
    <w:r>
      <w:rPr>
        <w:noProof/>
        <w:lang w:val="en-CA" w:eastAsia="en-CA"/>
      </w:rPr>
      <mc:AlternateContent>
        <mc:Choice Requires="wps">
          <w:drawing>
            <wp:anchor distT="0" distB="0" distL="114300" distR="114300" simplePos="0" relativeHeight="251655168" behindDoc="1" locked="0" layoutInCell="1" allowOverlap="1" wp14:anchorId="0AFD03B9" wp14:editId="27847958">
              <wp:simplePos x="0" y="0"/>
              <wp:positionH relativeFrom="page">
                <wp:posOffset>0</wp:posOffset>
              </wp:positionH>
              <wp:positionV relativeFrom="page">
                <wp:posOffset>0</wp:posOffset>
              </wp:positionV>
              <wp:extent cx="699770" cy="905510"/>
              <wp:effectExtent l="0" t="0" r="0" b="0"/>
              <wp:wrapNone/>
              <wp:docPr id="1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905510"/>
                      </a:xfrm>
                      <a:prstGeom prst="rect">
                        <a:avLst/>
                      </a:prstGeom>
                      <a:solidFill>
                        <a:srgbClr val="A9A57C"/>
                      </a:solidFill>
                      <a:ln>
                        <a:noFill/>
                      </a:ln>
                    </wps:spPr>
                    <wps:txbx>
                      <w:txbxContent>
                        <w:p w14:paraId="131C8534" w14:textId="77777777" w:rsidR="00540877" w:rsidRDefault="00540877"/>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9000</wp14:pctHeight>
              </wp14:sizeRelV>
            </wp:anchor>
          </w:drawing>
        </mc:Choice>
        <mc:Fallback>
          <w:pict>
            <v:rect w14:anchorId="0AFD03B9" id="Rectangle 5" o:spid="_x0000_s1027" style="position:absolute;margin-left:0;margin-top:0;width:55.1pt;height:71.3pt;z-index:-251661312;visibility:visible;mso-wrap-style:square;mso-width-percent:90;mso-height-percent:90;mso-wrap-distance-left:9pt;mso-wrap-distance-top:0;mso-wrap-distance-right:9pt;mso-wrap-distance-bottom:0;mso-position-horizontal:absolute;mso-position-horizontal-relative:page;mso-position-vertical:absolute;mso-position-vertical-relative:page;mso-width-percent:90;mso-heigh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" fillcolor="#a9a57c" stroked="f">
              <v:textbox>
                <w:txbxContent>
                  <w:p w14:paraId="131C8534" w14:textId="77777777" w:rsidR="00540877" w:rsidRDefault="00540877"/>
                </w:txbxContent>
              </v:textbox>
              <w10:wrap anchorx="page" anchory="page"/>
            </v:rect>
          </w:pict>
        </mc:Fallback>
      </mc:AlternateContent>
    </w:r>
    <w:r>
      <w:rPr>
        <w:noProof/>
        <w:lang w:val="en-CA" w:eastAsia="en-CA"/>
      </w:rPr>
      <mc:AlternateContent>
        <mc:Choice Requires="wps">
          <w:drawing>
            <wp:anchor distT="0" distB="0" distL="114300" distR="114300" simplePos="0" relativeHeight="251654144" behindDoc="1" locked="0" layoutInCell="1" allowOverlap="1" wp14:anchorId="202FF418" wp14:editId="6AB40F5D">
              <wp:simplePos x="0" y="0"/>
              <wp:positionH relativeFrom="page">
                <wp:posOffset>0</wp:posOffset>
              </wp:positionH>
              <wp:positionV relativeFrom="page">
                <wp:posOffset>0</wp:posOffset>
              </wp:positionV>
              <wp:extent cx="699770" cy="10058400"/>
              <wp:effectExtent l="0" t="0" r="0" b="0"/>
              <wp:wrapNone/>
              <wp:docPr id="1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770" cy="10058400"/>
                      </a:xfrm>
                      <a:prstGeom prst="rect">
                        <a:avLst/>
                      </a:prstGeom>
                      <a:solidFill>
                        <a:srgbClr val="675E47"/>
                      </a:solidFill>
                      <a:ln>
                        <a:noFill/>
                      </a:ln>
                    </wps:spPr>
                    <wps:txbx>
                      <w:txbxContent>
                        <w:p w14:paraId="48996684" w14:textId="77777777" w:rsidR="00540877" w:rsidRDefault="00540877"/>
                      </w:txbxContent>
                    </wps:txbx>
                    <wps:bodyPr rot="0" vert="horz" wrap="square" lIns="91440" tIns="45720" rIns="91440" bIns="45720" anchor="ctr" anchorCtr="0" upright="1">
                      <a:noAutofit/>
                    </wps:bodyPr>
                  </wps:wsp>
                </a:graphicData>
              </a:graphic>
              <wp14:sizeRelH relativeFrom="page">
                <wp14:pctWidth>9000</wp14:pctWidth>
              </wp14:sizeRelH>
              <wp14:sizeRelV relativeFrom="page">
                <wp14:pctHeight>100000</wp14:pctHeight>
              </wp14:sizeRelV>
            </wp:anchor>
          </w:drawing>
        </mc:Choice>
        <mc:Fallback>
          <w:pict>
            <v:rect w14:anchorId="202FF418" id="Rectangle 4" o:spid="_x0000_s1028" style="position:absolute;margin-left:0;margin-top:0;width:55.1pt;height:11in;z-index:-251662336;visibility:visible;mso-wrap-style:square;mso-width-percent:90;mso-height-percent:1000;mso-wrap-distance-left:9pt;mso-wrap-distance-top:0;mso-wrap-distance-right:9pt;mso-wrap-distance-bottom:0;mso-position-horizontal:absolute;mso-position-horizontal-relative:page;mso-position-vertical:absolute;mso-position-vertical-relative:page;mso-width-percent:9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" fillcolor="#675e47" stroked="f">
              <v:textbox>
                <w:txbxContent>
                  <w:p w14:paraId="48996684" w14:textId="77777777" w:rsidR="00540877" w:rsidRDefault="00540877"/>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3663147"/>
      <w:docPartObj>
        <w:docPartGallery w:val="Watermarks"/>
        <w:docPartUnique/>
      </w:docPartObj>
    </w:sdtPr>
    <w:sdtContent>
      <w:p w14:paraId="40FCB6CE" w14:textId="102F9429" w:rsidR="00540877" w:rsidRDefault="000C46AC" w:rsidP="007C12DC">
        <w:pPr>
          <w:pStyle w:val="Footer"/>
          <w:jc w:val="center"/>
        </w:pPr>
        <w:r>
          <w:rPr>
            <w:noProof/>
          </w:rPr>
        </w:r>
        <w:r w:rsidR="000C46AC">
          <w:rPr>
            <w:noProof/>
          </w:rPr>
          <w:pict w14:anchorId="612386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alt="" style="position:absolute;left:0;text-align:left;margin-left:0;margin-top:0;width:412.4pt;height:247.4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7FE"/>
    <w:multiLevelType w:val="hybridMultilevel"/>
    <w:tmpl w:val="27847E06"/>
    <w:lvl w:ilvl="0" w:tplc="6F4ADB9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009D2D5C"/>
    <w:multiLevelType w:val="hybridMultilevel"/>
    <w:tmpl w:val="8750AEEA"/>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01FB2E2C"/>
    <w:multiLevelType w:val="hybridMultilevel"/>
    <w:tmpl w:val="26749258"/>
    <w:lvl w:ilvl="0" w:tplc="EC283E9A">
      <w:start w:val="1"/>
      <w:numFmt w:val="lowerLetter"/>
      <w:lvlText w:val="%1."/>
      <w:lvlJc w:val="left"/>
      <w:pPr>
        <w:ind w:left="144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2B80938"/>
    <w:multiLevelType w:val="hybridMultilevel"/>
    <w:tmpl w:val="D7625F60"/>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15:restartNumberingAfterBreak="0">
    <w:nsid w:val="04821112"/>
    <w:multiLevelType w:val="hybridMultilevel"/>
    <w:tmpl w:val="1646FC98"/>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049C71AA"/>
    <w:multiLevelType w:val="hybridMultilevel"/>
    <w:tmpl w:val="435C719A"/>
    <w:lvl w:ilvl="0" w:tplc="10090019">
      <w:start w:val="1"/>
      <w:numFmt w:val="lowerLetter"/>
      <w:lvlText w:val="%1."/>
      <w:lvlJc w:val="left"/>
      <w:pPr>
        <w:ind w:left="1440" w:hanging="360"/>
      </w:pPr>
    </w:lvl>
    <w:lvl w:ilvl="1" w:tplc="10090019">
      <w:start w:val="1"/>
      <w:numFmt w:val="lowerLetter"/>
      <w:lvlText w:val="%2."/>
      <w:lvlJc w:val="left"/>
      <w:pPr>
        <w:ind w:left="2160" w:hanging="360"/>
      </w:pPr>
    </w:lvl>
    <w:lvl w:ilvl="2" w:tplc="1009001B">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 w15:restartNumberingAfterBreak="0">
    <w:nsid w:val="04E61CEB"/>
    <w:multiLevelType w:val="hybridMultilevel"/>
    <w:tmpl w:val="22009D64"/>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 w15:restartNumberingAfterBreak="0">
    <w:nsid w:val="04FB52F6"/>
    <w:multiLevelType w:val="hybridMultilevel"/>
    <w:tmpl w:val="E8243C62"/>
    <w:lvl w:ilvl="0" w:tplc="10090017">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05734526"/>
    <w:multiLevelType w:val="hybridMultilevel"/>
    <w:tmpl w:val="01325C5C"/>
    <w:lvl w:ilvl="0" w:tplc="10090019">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9" w15:restartNumberingAfterBreak="0">
    <w:nsid w:val="05826908"/>
    <w:multiLevelType w:val="hybridMultilevel"/>
    <w:tmpl w:val="CB2877A2"/>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15:restartNumberingAfterBreak="0">
    <w:nsid w:val="091805E1"/>
    <w:multiLevelType w:val="hybridMultilevel"/>
    <w:tmpl w:val="1646FC98"/>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1" w15:restartNumberingAfterBreak="0">
    <w:nsid w:val="0AE53527"/>
    <w:multiLevelType w:val="hybridMultilevel"/>
    <w:tmpl w:val="7C60CDBC"/>
    <w:lvl w:ilvl="0" w:tplc="10090019">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2" w15:restartNumberingAfterBreak="0">
    <w:nsid w:val="0D582034"/>
    <w:multiLevelType w:val="hybridMultilevel"/>
    <w:tmpl w:val="0A9C4610"/>
    <w:lvl w:ilvl="0" w:tplc="8ECCBE54">
      <w:start w:val="1"/>
      <w:numFmt w:val="decimal"/>
      <w:lvlText w:val="%1)"/>
      <w:lvlJc w:val="left"/>
      <w:pPr>
        <w:ind w:left="720" w:hanging="360"/>
      </w:pPr>
      <w:rPr>
        <w:rFonts w:hint="default"/>
        <w:b/>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37648752">
      <w:start w:val="1"/>
      <w:numFmt w:val="decimal"/>
      <w:lvlText w:val="%4."/>
      <w:lvlJc w:val="left"/>
      <w:pPr>
        <w:ind w:left="2880" w:hanging="360"/>
      </w:pPr>
      <w:rPr>
        <w:b w:val="0"/>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0F473672"/>
    <w:multiLevelType w:val="hybridMultilevel"/>
    <w:tmpl w:val="D7625F60"/>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15:restartNumberingAfterBreak="0">
    <w:nsid w:val="0FB710E2"/>
    <w:multiLevelType w:val="hybridMultilevel"/>
    <w:tmpl w:val="52EC9CD2"/>
    <w:lvl w:ilvl="0" w:tplc="10090019">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5" w15:restartNumberingAfterBreak="0">
    <w:nsid w:val="0FED2F95"/>
    <w:multiLevelType w:val="hybridMultilevel"/>
    <w:tmpl w:val="CD6C64A0"/>
    <w:lvl w:ilvl="0" w:tplc="10090011">
      <w:start w:val="1"/>
      <w:numFmt w:val="decimal"/>
      <w:lvlText w:val="%1)"/>
      <w:lvlJc w:val="left"/>
      <w:pPr>
        <w:ind w:left="720" w:hanging="360"/>
      </w:pPr>
      <w:rPr>
        <w:rFonts w:hint="default"/>
      </w:rPr>
    </w:lvl>
    <w:lvl w:ilvl="1" w:tplc="EC283E9A">
      <w:start w:val="1"/>
      <w:numFmt w:val="lowerLetter"/>
      <w:lvlText w:val="%2."/>
      <w:lvlJc w:val="left"/>
      <w:pPr>
        <w:ind w:left="1440" w:hanging="360"/>
      </w:pPr>
      <w:rPr>
        <w:b w:val="0"/>
      </w:rPr>
    </w:lvl>
    <w:lvl w:ilvl="2" w:tplc="01545C2E">
      <w:start w:val="1"/>
      <w:numFmt w:val="lowerRoman"/>
      <w:lvlText w:val="%3."/>
      <w:lvlJc w:val="right"/>
      <w:pPr>
        <w:ind w:left="2160" w:hanging="180"/>
      </w:pPr>
      <w:rPr>
        <w:b w:val="0"/>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12F73DF4"/>
    <w:multiLevelType w:val="hybridMultilevel"/>
    <w:tmpl w:val="39E0CE94"/>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15:restartNumberingAfterBreak="0">
    <w:nsid w:val="22030B41"/>
    <w:multiLevelType w:val="hybridMultilevel"/>
    <w:tmpl w:val="2C8E9B78"/>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15:restartNumberingAfterBreak="0">
    <w:nsid w:val="245623E9"/>
    <w:multiLevelType w:val="hybridMultilevel"/>
    <w:tmpl w:val="A2A4027A"/>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9" w15:restartNumberingAfterBreak="0">
    <w:nsid w:val="25902F1E"/>
    <w:multiLevelType w:val="hybridMultilevel"/>
    <w:tmpl w:val="328A5730"/>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15:restartNumberingAfterBreak="0">
    <w:nsid w:val="267D4970"/>
    <w:multiLevelType w:val="hybridMultilevel"/>
    <w:tmpl w:val="4F68CD5C"/>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26FF4CD3"/>
    <w:multiLevelType w:val="hybridMultilevel"/>
    <w:tmpl w:val="FF6EB5F2"/>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2" w15:restartNumberingAfterBreak="0">
    <w:nsid w:val="28CE2CCF"/>
    <w:multiLevelType w:val="hybridMultilevel"/>
    <w:tmpl w:val="B638FE3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2A8D268B"/>
    <w:multiLevelType w:val="hybridMultilevel"/>
    <w:tmpl w:val="C278FFCE"/>
    <w:lvl w:ilvl="0" w:tplc="1009001B">
      <w:start w:val="1"/>
      <w:numFmt w:val="lowerRoman"/>
      <w:lvlText w:val="%1."/>
      <w:lvlJc w:val="right"/>
      <w:pPr>
        <w:ind w:left="1800" w:hanging="18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2C266074"/>
    <w:multiLevelType w:val="hybridMultilevel"/>
    <w:tmpl w:val="2C8E9B78"/>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5" w15:restartNumberingAfterBreak="0">
    <w:nsid w:val="33481F06"/>
    <w:multiLevelType w:val="hybridMultilevel"/>
    <w:tmpl w:val="435C719A"/>
    <w:lvl w:ilvl="0" w:tplc="10090019">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6" w15:restartNumberingAfterBreak="0">
    <w:nsid w:val="3A1570F6"/>
    <w:multiLevelType w:val="hybridMultilevel"/>
    <w:tmpl w:val="DCBA6F02"/>
    <w:lvl w:ilvl="0" w:tplc="10090019">
      <w:start w:val="1"/>
      <w:numFmt w:val="lowerLetter"/>
      <w:lvlText w:val="%1."/>
      <w:lvlJc w:val="left"/>
      <w:pPr>
        <w:ind w:left="1080" w:hanging="360"/>
      </w:p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7" w15:restartNumberingAfterBreak="0">
    <w:nsid w:val="3AF3365F"/>
    <w:multiLevelType w:val="hybridMultilevel"/>
    <w:tmpl w:val="1BFA8BEC"/>
    <w:lvl w:ilvl="0" w:tplc="7FE85C5A">
      <w:start w:val="1"/>
      <w:numFmt w:val="decimal"/>
      <w:lvlText w:val="%1)"/>
      <w:lvlJc w:val="left"/>
      <w:pPr>
        <w:ind w:left="360" w:hanging="360"/>
      </w:pPr>
      <w:rPr>
        <w:rFonts w:hint="default"/>
        <w:b w:val="0"/>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15:restartNumberingAfterBreak="0">
    <w:nsid w:val="420A4868"/>
    <w:multiLevelType w:val="hybridMultilevel"/>
    <w:tmpl w:val="267A6CC2"/>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9" w15:restartNumberingAfterBreak="0">
    <w:nsid w:val="445655EE"/>
    <w:multiLevelType w:val="hybridMultilevel"/>
    <w:tmpl w:val="BC267F4C"/>
    <w:lvl w:ilvl="0" w:tplc="1009001B">
      <w:start w:val="1"/>
      <w:numFmt w:val="lowerRoman"/>
      <w:lvlText w:val="%1."/>
      <w:lvlJc w:val="right"/>
      <w:pPr>
        <w:ind w:left="2340" w:hanging="360"/>
      </w:pPr>
    </w:lvl>
    <w:lvl w:ilvl="1" w:tplc="10090019" w:tentative="1">
      <w:start w:val="1"/>
      <w:numFmt w:val="lowerLetter"/>
      <w:lvlText w:val="%2."/>
      <w:lvlJc w:val="left"/>
      <w:pPr>
        <w:ind w:left="3060" w:hanging="360"/>
      </w:pPr>
    </w:lvl>
    <w:lvl w:ilvl="2" w:tplc="1009001B" w:tentative="1">
      <w:start w:val="1"/>
      <w:numFmt w:val="lowerRoman"/>
      <w:lvlText w:val="%3."/>
      <w:lvlJc w:val="right"/>
      <w:pPr>
        <w:ind w:left="3780" w:hanging="180"/>
      </w:pPr>
    </w:lvl>
    <w:lvl w:ilvl="3" w:tplc="1009000F" w:tentative="1">
      <w:start w:val="1"/>
      <w:numFmt w:val="decimal"/>
      <w:lvlText w:val="%4."/>
      <w:lvlJc w:val="left"/>
      <w:pPr>
        <w:ind w:left="4500" w:hanging="360"/>
      </w:pPr>
    </w:lvl>
    <w:lvl w:ilvl="4" w:tplc="10090019" w:tentative="1">
      <w:start w:val="1"/>
      <w:numFmt w:val="lowerLetter"/>
      <w:lvlText w:val="%5."/>
      <w:lvlJc w:val="left"/>
      <w:pPr>
        <w:ind w:left="5220" w:hanging="360"/>
      </w:pPr>
    </w:lvl>
    <w:lvl w:ilvl="5" w:tplc="1009001B" w:tentative="1">
      <w:start w:val="1"/>
      <w:numFmt w:val="lowerRoman"/>
      <w:lvlText w:val="%6."/>
      <w:lvlJc w:val="right"/>
      <w:pPr>
        <w:ind w:left="5940" w:hanging="180"/>
      </w:pPr>
    </w:lvl>
    <w:lvl w:ilvl="6" w:tplc="1009000F" w:tentative="1">
      <w:start w:val="1"/>
      <w:numFmt w:val="decimal"/>
      <w:lvlText w:val="%7."/>
      <w:lvlJc w:val="left"/>
      <w:pPr>
        <w:ind w:left="6660" w:hanging="360"/>
      </w:pPr>
    </w:lvl>
    <w:lvl w:ilvl="7" w:tplc="10090019" w:tentative="1">
      <w:start w:val="1"/>
      <w:numFmt w:val="lowerLetter"/>
      <w:lvlText w:val="%8."/>
      <w:lvlJc w:val="left"/>
      <w:pPr>
        <w:ind w:left="7380" w:hanging="360"/>
      </w:pPr>
    </w:lvl>
    <w:lvl w:ilvl="8" w:tplc="1009001B" w:tentative="1">
      <w:start w:val="1"/>
      <w:numFmt w:val="lowerRoman"/>
      <w:lvlText w:val="%9."/>
      <w:lvlJc w:val="right"/>
      <w:pPr>
        <w:ind w:left="8100" w:hanging="180"/>
      </w:pPr>
    </w:lvl>
  </w:abstractNum>
  <w:abstractNum w:abstractNumId="30" w15:restartNumberingAfterBreak="0">
    <w:nsid w:val="45C72771"/>
    <w:multiLevelType w:val="hybridMultilevel"/>
    <w:tmpl w:val="5044DA6E"/>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1" w15:restartNumberingAfterBreak="0">
    <w:nsid w:val="460D1B50"/>
    <w:multiLevelType w:val="hybridMultilevel"/>
    <w:tmpl w:val="4E8498DE"/>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2" w15:restartNumberingAfterBreak="0">
    <w:nsid w:val="4C3B2DAB"/>
    <w:multiLevelType w:val="hybridMultilevel"/>
    <w:tmpl w:val="22009D64"/>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3" w15:restartNumberingAfterBreak="0">
    <w:nsid w:val="4D8D4C92"/>
    <w:multiLevelType w:val="hybridMultilevel"/>
    <w:tmpl w:val="1646FC98"/>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4" w15:restartNumberingAfterBreak="0">
    <w:nsid w:val="4FA535C1"/>
    <w:multiLevelType w:val="hybridMultilevel"/>
    <w:tmpl w:val="44F28B5A"/>
    <w:lvl w:ilvl="0" w:tplc="8A1487DA">
      <w:start w:val="1"/>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4FAC3EFC"/>
    <w:multiLevelType w:val="hybridMultilevel"/>
    <w:tmpl w:val="462EBD62"/>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6" w15:restartNumberingAfterBreak="0">
    <w:nsid w:val="513650A8"/>
    <w:multiLevelType w:val="hybridMultilevel"/>
    <w:tmpl w:val="D65E58D2"/>
    <w:lvl w:ilvl="0" w:tplc="54C69A40">
      <w:start w:val="1"/>
      <w:numFmt w:val="decimal"/>
      <w:lvlText w:val="%1)"/>
      <w:lvlJc w:val="left"/>
      <w:pPr>
        <w:ind w:left="720" w:hanging="360"/>
      </w:pPr>
      <w:rPr>
        <w:rFonts w:hint="default"/>
        <w:b w:val="0"/>
      </w:rPr>
    </w:lvl>
    <w:lvl w:ilvl="1" w:tplc="BF386262">
      <w:start w:val="1"/>
      <w:numFmt w:val="lowerLetter"/>
      <w:lvlText w:val="%2."/>
      <w:lvlJc w:val="left"/>
      <w:pPr>
        <w:ind w:left="1440" w:hanging="360"/>
      </w:pPr>
      <w:rPr>
        <w:b w:val="0"/>
      </w:rPr>
    </w:lvl>
    <w:lvl w:ilvl="2" w:tplc="00D2E806">
      <w:start w:val="1"/>
      <w:numFmt w:val="lowerRoman"/>
      <w:lvlText w:val="%3."/>
      <w:lvlJc w:val="right"/>
      <w:pPr>
        <w:ind w:left="2160" w:hanging="180"/>
      </w:pPr>
      <w:rPr>
        <w:b w:val="0"/>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20C5CF6"/>
    <w:multiLevelType w:val="hybridMultilevel"/>
    <w:tmpl w:val="D65E58D2"/>
    <w:lvl w:ilvl="0" w:tplc="54C69A40">
      <w:start w:val="1"/>
      <w:numFmt w:val="decimal"/>
      <w:lvlText w:val="%1)"/>
      <w:lvlJc w:val="left"/>
      <w:pPr>
        <w:ind w:left="720" w:hanging="360"/>
      </w:pPr>
      <w:rPr>
        <w:rFonts w:hint="default"/>
        <w:b w:val="0"/>
      </w:rPr>
    </w:lvl>
    <w:lvl w:ilvl="1" w:tplc="BF386262">
      <w:start w:val="1"/>
      <w:numFmt w:val="lowerLetter"/>
      <w:lvlText w:val="%2."/>
      <w:lvlJc w:val="left"/>
      <w:pPr>
        <w:ind w:left="1440" w:hanging="360"/>
      </w:pPr>
      <w:rPr>
        <w:b w:val="0"/>
      </w:rPr>
    </w:lvl>
    <w:lvl w:ilvl="2" w:tplc="00D2E806">
      <w:start w:val="1"/>
      <w:numFmt w:val="lowerRoman"/>
      <w:lvlText w:val="%3."/>
      <w:lvlJc w:val="right"/>
      <w:pPr>
        <w:ind w:left="2160" w:hanging="180"/>
      </w:pPr>
      <w:rPr>
        <w:b w:val="0"/>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530E7CD3"/>
    <w:multiLevelType w:val="multilevel"/>
    <w:tmpl w:val="DD2A5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4353B6C"/>
    <w:multiLevelType w:val="hybridMultilevel"/>
    <w:tmpl w:val="FF6EB5F2"/>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0" w15:restartNumberingAfterBreak="0">
    <w:nsid w:val="54A5735D"/>
    <w:multiLevelType w:val="hybridMultilevel"/>
    <w:tmpl w:val="8750AEEA"/>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1" w15:restartNumberingAfterBreak="0">
    <w:nsid w:val="54E22DCA"/>
    <w:multiLevelType w:val="hybridMultilevel"/>
    <w:tmpl w:val="2C8E9B78"/>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2" w15:restartNumberingAfterBreak="0">
    <w:nsid w:val="560E2597"/>
    <w:multiLevelType w:val="hybridMultilevel"/>
    <w:tmpl w:val="D45AFA7E"/>
    <w:lvl w:ilvl="0" w:tplc="10090017">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572D16AD"/>
    <w:multiLevelType w:val="hybridMultilevel"/>
    <w:tmpl w:val="C240861E"/>
    <w:lvl w:ilvl="0" w:tplc="70886964">
      <w:start w:val="1"/>
      <w:numFmt w:val="decimal"/>
      <w:lvlText w:val="%1)"/>
      <w:lvlJc w:val="left"/>
      <w:pPr>
        <w:ind w:left="1080" w:hanging="360"/>
      </w:pPr>
      <w:rPr>
        <w:rFonts w:eastAsiaTheme="minorHAnsi" w:cstheme="minorBidi" w:hint="default"/>
        <w:color w:val="auto"/>
        <w:sz w:val="22"/>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4" w15:restartNumberingAfterBreak="0">
    <w:nsid w:val="589C1ED1"/>
    <w:multiLevelType w:val="hybridMultilevel"/>
    <w:tmpl w:val="FF6EB5F2"/>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5" w15:restartNumberingAfterBreak="0">
    <w:nsid w:val="5A78028E"/>
    <w:multiLevelType w:val="hybridMultilevel"/>
    <w:tmpl w:val="1646FC98"/>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6" w15:restartNumberingAfterBreak="0">
    <w:nsid w:val="5EC04527"/>
    <w:multiLevelType w:val="hybridMultilevel"/>
    <w:tmpl w:val="49327814"/>
    <w:lvl w:ilvl="0" w:tplc="10090019">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7" w15:restartNumberingAfterBreak="0">
    <w:nsid w:val="5FB31357"/>
    <w:multiLevelType w:val="multilevel"/>
    <w:tmpl w:val="27DC857A"/>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720" w:hanging="720"/>
      </w:pPr>
      <w:rPr>
        <w:rFonts w:hint="default"/>
        <w:b w:val="0"/>
        <w:sz w:val="28"/>
        <w:szCs w:val="28"/>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8" w15:restartNumberingAfterBreak="0">
    <w:nsid w:val="60526E55"/>
    <w:multiLevelType w:val="hybridMultilevel"/>
    <w:tmpl w:val="BEC893B6"/>
    <w:lvl w:ilvl="0" w:tplc="10090017">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9" w15:restartNumberingAfterBreak="0">
    <w:nsid w:val="61C5003A"/>
    <w:multiLevelType w:val="hybridMultilevel"/>
    <w:tmpl w:val="C2F0EED0"/>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0" w15:restartNumberingAfterBreak="0">
    <w:nsid w:val="640F6892"/>
    <w:multiLevelType w:val="hybridMultilevel"/>
    <w:tmpl w:val="9246F8A4"/>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1" w15:restartNumberingAfterBreak="0">
    <w:nsid w:val="661B62C6"/>
    <w:multiLevelType w:val="hybridMultilevel"/>
    <w:tmpl w:val="435C719A"/>
    <w:lvl w:ilvl="0" w:tplc="10090019">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52" w15:restartNumberingAfterBreak="0">
    <w:nsid w:val="6655186A"/>
    <w:multiLevelType w:val="hybridMultilevel"/>
    <w:tmpl w:val="1646FC98"/>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3" w15:restartNumberingAfterBreak="0">
    <w:nsid w:val="66A52518"/>
    <w:multiLevelType w:val="hybridMultilevel"/>
    <w:tmpl w:val="7C60CDBC"/>
    <w:lvl w:ilvl="0" w:tplc="10090019">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4" w15:restartNumberingAfterBreak="0">
    <w:nsid w:val="6C8D291D"/>
    <w:multiLevelType w:val="multilevel"/>
    <w:tmpl w:val="FEF6DF3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5" w15:restartNumberingAfterBreak="0">
    <w:nsid w:val="6E56353F"/>
    <w:multiLevelType w:val="multilevel"/>
    <w:tmpl w:val="C3E26CD6"/>
    <w:lvl w:ilvl="0">
      <w:start w:val="1"/>
      <w:numFmt w:val="upperLetter"/>
      <w:lvlText w:val="Appendix %1."/>
      <w:lvlJc w:val="left"/>
      <w:pPr>
        <w:ind w:left="360" w:hanging="360"/>
      </w:pPr>
      <w:rPr>
        <w:b/>
      </w:rPr>
    </w:lvl>
    <w:lvl w:ilvl="1">
      <w:start w:val="1"/>
      <w:numFmt w:val="decimal"/>
      <w:lvlText w:val="%1.%2"/>
      <w:lvlJc w:val="left"/>
      <w:pPr>
        <w:ind w:left="0" w:firstLine="0"/>
      </w:pPr>
      <w:rPr>
        <w:b w:val="0"/>
        <w:i w:val="0"/>
        <w:smallCaps w:val="0"/>
        <w:strike w:val="0"/>
        <w:color w:val="446CAA"/>
        <w:u w:val="none"/>
        <w:vertAlign w:val="base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6F5B5412"/>
    <w:multiLevelType w:val="hybridMultilevel"/>
    <w:tmpl w:val="EC7ABFD6"/>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7" w15:restartNumberingAfterBreak="0">
    <w:nsid w:val="7BB10AD9"/>
    <w:multiLevelType w:val="hybridMultilevel"/>
    <w:tmpl w:val="7ABABF66"/>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8" w15:restartNumberingAfterBreak="0">
    <w:nsid w:val="7BEE33EC"/>
    <w:multiLevelType w:val="hybridMultilevel"/>
    <w:tmpl w:val="EC7ABFD6"/>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9" w15:restartNumberingAfterBreak="0">
    <w:nsid w:val="7D3B1F86"/>
    <w:multiLevelType w:val="hybridMultilevel"/>
    <w:tmpl w:val="22009D64"/>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0" w15:restartNumberingAfterBreak="0">
    <w:nsid w:val="7F134373"/>
    <w:multiLevelType w:val="hybridMultilevel"/>
    <w:tmpl w:val="A2D094FA"/>
    <w:lvl w:ilvl="0" w:tplc="10090011">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16cid:durableId="987630385">
    <w:abstractNumId w:val="47"/>
  </w:num>
  <w:num w:numId="2" w16cid:durableId="1370648569">
    <w:abstractNumId w:val="52"/>
  </w:num>
  <w:num w:numId="3" w16cid:durableId="1600941519">
    <w:abstractNumId w:val="16"/>
  </w:num>
  <w:num w:numId="4" w16cid:durableId="1981299679">
    <w:abstractNumId w:val="45"/>
  </w:num>
  <w:num w:numId="5" w16cid:durableId="1367439764">
    <w:abstractNumId w:val="15"/>
  </w:num>
  <w:num w:numId="6" w16cid:durableId="211506597">
    <w:abstractNumId w:val="31"/>
  </w:num>
  <w:num w:numId="7" w16cid:durableId="673269104">
    <w:abstractNumId w:val="33"/>
  </w:num>
  <w:num w:numId="8" w16cid:durableId="1013189582">
    <w:abstractNumId w:val="10"/>
  </w:num>
  <w:num w:numId="9" w16cid:durableId="630939154">
    <w:abstractNumId w:val="13"/>
  </w:num>
  <w:num w:numId="10" w16cid:durableId="1916740705">
    <w:abstractNumId w:val="44"/>
  </w:num>
  <w:num w:numId="11" w16cid:durableId="1629628094">
    <w:abstractNumId w:val="56"/>
  </w:num>
  <w:num w:numId="12" w16cid:durableId="1412771863">
    <w:abstractNumId w:val="6"/>
  </w:num>
  <w:num w:numId="13" w16cid:durableId="1208300927">
    <w:abstractNumId w:val="4"/>
  </w:num>
  <w:num w:numId="14" w16cid:durableId="452864535">
    <w:abstractNumId w:val="58"/>
  </w:num>
  <w:num w:numId="15" w16cid:durableId="370035180">
    <w:abstractNumId w:val="3"/>
  </w:num>
  <w:num w:numId="16" w16cid:durableId="1823885027">
    <w:abstractNumId w:val="59"/>
  </w:num>
  <w:num w:numId="17" w16cid:durableId="917641100">
    <w:abstractNumId w:val="36"/>
  </w:num>
  <w:num w:numId="18" w16cid:durableId="1686318868">
    <w:abstractNumId w:val="17"/>
  </w:num>
  <w:num w:numId="19" w16cid:durableId="419064923">
    <w:abstractNumId w:val="40"/>
  </w:num>
  <w:num w:numId="20" w16cid:durableId="730032594">
    <w:abstractNumId w:val="39"/>
  </w:num>
  <w:num w:numId="21" w16cid:durableId="86730465">
    <w:abstractNumId w:val="1"/>
  </w:num>
  <w:num w:numId="22" w16cid:durableId="1477642582">
    <w:abstractNumId w:val="21"/>
  </w:num>
  <w:num w:numId="23" w16cid:durableId="201334097">
    <w:abstractNumId w:val="19"/>
  </w:num>
  <w:num w:numId="24" w16cid:durableId="113906966">
    <w:abstractNumId w:val="11"/>
  </w:num>
  <w:num w:numId="25" w16cid:durableId="654142323">
    <w:abstractNumId w:val="34"/>
  </w:num>
  <w:num w:numId="26" w16cid:durableId="2022855342">
    <w:abstractNumId w:val="49"/>
  </w:num>
  <w:num w:numId="27" w16cid:durableId="1984892470">
    <w:abstractNumId w:val="0"/>
  </w:num>
  <w:num w:numId="28" w16cid:durableId="1578204463">
    <w:abstractNumId w:val="50"/>
  </w:num>
  <w:num w:numId="29" w16cid:durableId="789282518">
    <w:abstractNumId w:val="54"/>
  </w:num>
  <w:num w:numId="30" w16cid:durableId="1101336783">
    <w:abstractNumId w:val="55"/>
  </w:num>
  <w:num w:numId="31" w16cid:durableId="780534320">
    <w:abstractNumId w:val="20"/>
  </w:num>
  <w:num w:numId="32" w16cid:durableId="1099327221">
    <w:abstractNumId w:val="28"/>
  </w:num>
  <w:num w:numId="33" w16cid:durableId="1730495131">
    <w:abstractNumId w:val="27"/>
  </w:num>
  <w:num w:numId="34" w16cid:durableId="712313879">
    <w:abstractNumId w:val="60"/>
  </w:num>
  <w:num w:numId="35" w16cid:durableId="1592010976">
    <w:abstractNumId w:val="30"/>
  </w:num>
  <w:num w:numId="36" w16cid:durableId="1076367185">
    <w:abstractNumId w:val="32"/>
  </w:num>
  <w:num w:numId="37" w16cid:durableId="779764701">
    <w:abstractNumId w:val="24"/>
  </w:num>
  <w:num w:numId="38" w16cid:durableId="279647622">
    <w:abstractNumId w:val="18"/>
  </w:num>
  <w:num w:numId="39" w16cid:durableId="382410549">
    <w:abstractNumId w:val="9"/>
  </w:num>
  <w:num w:numId="40" w16cid:durableId="1395658908">
    <w:abstractNumId w:val="41"/>
  </w:num>
  <w:num w:numId="41" w16cid:durableId="1930233137">
    <w:abstractNumId w:val="57"/>
  </w:num>
  <w:num w:numId="42" w16cid:durableId="419835582">
    <w:abstractNumId w:val="51"/>
  </w:num>
  <w:num w:numId="43" w16cid:durableId="1103181937">
    <w:abstractNumId w:val="25"/>
  </w:num>
  <w:num w:numId="44" w16cid:durableId="1044060481">
    <w:abstractNumId w:val="5"/>
  </w:num>
  <w:num w:numId="45" w16cid:durableId="730689202">
    <w:abstractNumId w:val="12"/>
  </w:num>
  <w:num w:numId="46" w16cid:durableId="2079357794">
    <w:abstractNumId w:val="29"/>
  </w:num>
  <w:num w:numId="47" w16cid:durableId="304435665">
    <w:abstractNumId w:val="14"/>
  </w:num>
  <w:num w:numId="48" w16cid:durableId="1711492952">
    <w:abstractNumId w:val="35"/>
  </w:num>
  <w:num w:numId="49" w16cid:durableId="771050917">
    <w:abstractNumId w:val="48"/>
  </w:num>
  <w:num w:numId="50" w16cid:durableId="62603886">
    <w:abstractNumId w:val="7"/>
  </w:num>
  <w:num w:numId="51" w16cid:durableId="765922926">
    <w:abstractNumId w:val="22"/>
  </w:num>
  <w:num w:numId="52" w16cid:durableId="733159856">
    <w:abstractNumId w:val="42"/>
  </w:num>
  <w:num w:numId="53" w16cid:durableId="1546722115">
    <w:abstractNumId w:val="8"/>
  </w:num>
  <w:num w:numId="54" w16cid:durableId="1346320869">
    <w:abstractNumId w:val="2"/>
  </w:num>
  <w:num w:numId="55" w16cid:durableId="305016460">
    <w:abstractNumId w:val="37"/>
  </w:num>
  <w:num w:numId="56" w16cid:durableId="1114179429">
    <w:abstractNumId w:val="53"/>
  </w:num>
  <w:num w:numId="57" w16cid:durableId="726073668">
    <w:abstractNumId w:val="26"/>
  </w:num>
  <w:num w:numId="58" w16cid:durableId="1652439336">
    <w:abstractNumId w:val="43"/>
  </w:num>
  <w:num w:numId="59" w16cid:durableId="1428769326">
    <w:abstractNumId w:val="23"/>
  </w:num>
  <w:num w:numId="60" w16cid:durableId="1249923066">
    <w:abstractNumId w:val="46"/>
  </w:num>
  <w:num w:numId="61" w16cid:durableId="1237940973">
    <w:abstractNumId w:val="38"/>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obin Paulsen">
    <w15:presenceInfo w15:providerId="Windows Live" w15:userId="83cd0495468edc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0E7"/>
    <w:rsid w:val="000000ED"/>
    <w:rsid w:val="000004E5"/>
    <w:rsid w:val="000008CD"/>
    <w:rsid w:val="000011FF"/>
    <w:rsid w:val="000012D7"/>
    <w:rsid w:val="00001379"/>
    <w:rsid w:val="000016CC"/>
    <w:rsid w:val="00002967"/>
    <w:rsid w:val="000038DF"/>
    <w:rsid w:val="00003C71"/>
    <w:rsid w:val="00003E11"/>
    <w:rsid w:val="00003EC5"/>
    <w:rsid w:val="000040BD"/>
    <w:rsid w:val="00004730"/>
    <w:rsid w:val="00004990"/>
    <w:rsid w:val="00004B4D"/>
    <w:rsid w:val="000051C1"/>
    <w:rsid w:val="00005409"/>
    <w:rsid w:val="00005D56"/>
    <w:rsid w:val="00006A65"/>
    <w:rsid w:val="00010631"/>
    <w:rsid w:val="00010729"/>
    <w:rsid w:val="00010F83"/>
    <w:rsid w:val="000114DA"/>
    <w:rsid w:val="000115A2"/>
    <w:rsid w:val="00011854"/>
    <w:rsid w:val="00011C84"/>
    <w:rsid w:val="000127A9"/>
    <w:rsid w:val="00012A9C"/>
    <w:rsid w:val="000134E2"/>
    <w:rsid w:val="00013623"/>
    <w:rsid w:val="00013A14"/>
    <w:rsid w:val="00013B73"/>
    <w:rsid w:val="00014046"/>
    <w:rsid w:val="0001406F"/>
    <w:rsid w:val="00014085"/>
    <w:rsid w:val="00014A50"/>
    <w:rsid w:val="00015172"/>
    <w:rsid w:val="00015212"/>
    <w:rsid w:val="0001563F"/>
    <w:rsid w:val="00015BDA"/>
    <w:rsid w:val="0002111F"/>
    <w:rsid w:val="0002176E"/>
    <w:rsid w:val="00021F53"/>
    <w:rsid w:val="000221CA"/>
    <w:rsid w:val="0002234F"/>
    <w:rsid w:val="00022605"/>
    <w:rsid w:val="00022621"/>
    <w:rsid w:val="0002278A"/>
    <w:rsid w:val="000229F5"/>
    <w:rsid w:val="000238DA"/>
    <w:rsid w:val="00023FE6"/>
    <w:rsid w:val="00025C9D"/>
    <w:rsid w:val="00026CAB"/>
    <w:rsid w:val="00026CC8"/>
    <w:rsid w:val="0002759A"/>
    <w:rsid w:val="000277D1"/>
    <w:rsid w:val="00030366"/>
    <w:rsid w:val="000311E5"/>
    <w:rsid w:val="00031473"/>
    <w:rsid w:val="0003148B"/>
    <w:rsid w:val="0003187E"/>
    <w:rsid w:val="00031C19"/>
    <w:rsid w:val="00031C4E"/>
    <w:rsid w:val="00031F03"/>
    <w:rsid w:val="00032DDF"/>
    <w:rsid w:val="00033110"/>
    <w:rsid w:val="00033707"/>
    <w:rsid w:val="000339D4"/>
    <w:rsid w:val="00033A2C"/>
    <w:rsid w:val="00033B07"/>
    <w:rsid w:val="00034241"/>
    <w:rsid w:val="00034943"/>
    <w:rsid w:val="00034F05"/>
    <w:rsid w:val="000359EB"/>
    <w:rsid w:val="00035B1C"/>
    <w:rsid w:val="00036F95"/>
    <w:rsid w:val="00037722"/>
    <w:rsid w:val="00037F4F"/>
    <w:rsid w:val="0004075F"/>
    <w:rsid w:val="00040F77"/>
    <w:rsid w:val="0004100A"/>
    <w:rsid w:val="00041186"/>
    <w:rsid w:val="000418A2"/>
    <w:rsid w:val="00041A4A"/>
    <w:rsid w:val="00042110"/>
    <w:rsid w:val="000421E4"/>
    <w:rsid w:val="00042B18"/>
    <w:rsid w:val="00042F49"/>
    <w:rsid w:val="0004331E"/>
    <w:rsid w:val="00044455"/>
    <w:rsid w:val="0004448F"/>
    <w:rsid w:val="00044AE3"/>
    <w:rsid w:val="000450B9"/>
    <w:rsid w:val="00045260"/>
    <w:rsid w:val="00045284"/>
    <w:rsid w:val="00045E8F"/>
    <w:rsid w:val="00046B05"/>
    <w:rsid w:val="00046DE0"/>
    <w:rsid w:val="00047396"/>
    <w:rsid w:val="00047C64"/>
    <w:rsid w:val="00050443"/>
    <w:rsid w:val="00051342"/>
    <w:rsid w:val="0005195E"/>
    <w:rsid w:val="00051CEF"/>
    <w:rsid w:val="00052061"/>
    <w:rsid w:val="00052A68"/>
    <w:rsid w:val="00053182"/>
    <w:rsid w:val="00053456"/>
    <w:rsid w:val="00054A1A"/>
    <w:rsid w:val="00054D18"/>
    <w:rsid w:val="000551FD"/>
    <w:rsid w:val="000553C5"/>
    <w:rsid w:val="00055779"/>
    <w:rsid w:val="000567A8"/>
    <w:rsid w:val="000569EE"/>
    <w:rsid w:val="00056BDA"/>
    <w:rsid w:val="00057843"/>
    <w:rsid w:val="00057FEF"/>
    <w:rsid w:val="000602CA"/>
    <w:rsid w:val="00064471"/>
    <w:rsid w:val="00065D40"/>
    <w:rsid w:val="000660E8"/>
    <w:rsid w:val="000661D2"/>
    <w:rsid w:val="00066363"/>
    <w:rsid w:val="000663AD"/>
    <w:rsid w:val="0006645A"/>
    <w:rsid w:val="00066631"/>
    <w:rsid w:val="00066720"/>
    <w:rsid w:val="00066889"/>
    <w:rsid w:val="0006727A"/>
    <w:rsid w:val="0006783C"/>
    <w:rsid w:val="000707BB"/>
    <w:rsid w:val="00070B2C"/>
    <w:rsid w:val="000712E3"/>
    <w:rsid w:val="000717A3"/>
    <w:rsid w:val="00071A61"/>
    <w:rsid w:val="00071EE0"/>
    <w:rsid w:val="0007299D"/>
    <w:rsid w:val="00072C93"/>
    <w:rsid w:val="00073403"/>
    <w:rsid w:val="00073591"/>
    <w:rsid w:val="0007402D"/>
    <w:rsid w:val="000749FE"/>
    <w:rsid w:val="0007503E"/>
    <w:rsid w:val="00075F3A"/>
    <w:rsid w:val="00076082"/>
    <w:rsid w:val="00076A1C"/>
    <w:rsid w:val="00080586"/>
    <w:rsid w:val="000808C7"/>
    <w:rsid w:val="00080A23"/>
    <w:rsid w:val="00080D1B"/>
    <w:rsid w:val="00083451"/>
    <w:rsid w:val="00084AF3"/>
    <w:rsid w:val="00084F60"/>
    <w:rsid w:val="000850DD"/>
    <w:rsid w:val="00086000"/>
    <w:rsid w:val="000862C1"/>
    <w:rsid w:val="00086AF7"/>
    <w:rsid w:val="00087CEB"/>
    <w:rsid w:val="000918E3"/>
    <w:rsid w:val="00091E13"/>
    <w:rsid w:val="0009254D"/>
    <w:rsid w:val="0009283E"/>
    <w:rsid w:val="000940E6"/>
    <w:rsid w:val="000940EB"/>
    <w:rsid w:val="000944D1"/>
    <w:rsid w:val="00095207"/>
    <w:rsid w:val="00095678"/>
    <w:rsid w:val="000957DC"/>
    <w:rsid w:val="00095AF3"/>
    <w:rsid w:val="00095D1F"/>
    <w:rsid w:val="00095F8B"/>
    <w:rsid w:val="00096526"/>
    <w:rsid w:val="000968CE"/>
    <w:rsid w:val="00096A20"/>
    <w:rsid w:val="00096AAB"/>
    <w:rsid w:val="0009711D"/>
    <w:rsid w:val="0009752A"/>
    <w:rsid w:val="00097715"/>
    <w:rsid w:val="000A00A8"/>
    <w:rsid w:val="000A0A83"/>
    <w:rsid w:val="000A0BA4"/>
    <w:rsid w:val="000A0CF1"/>
    <w:rsid w:val="000A0CF9"/>
    <w:rsid w:val="000A1031"/>
    <w:rsid w:val="000A15A2"/>
    <w:rsid w:val="000A229E"/>
    <w:rsid w:val="000A26C8"/>
    <w:rsid w:val="000A2878"/>
    <w:rsid w:val="000A3B1D"/>
    <w:rsid w:val="000A5591"/>
    <w:rsid w:val="000A5611"/>
    <w:rsid w:val="000A6416"/>
    <w:rsid w:val="000A6A7D"/>
    <w:rsid w:val="000A6E02"/>
    <w:rsid w:val="000A7176"/>
    <w:rsid w:val="000A71F8"/>
    <w:rsid w:val="000A74CD"/>
    <w:rsid w:val="000A7EA9"/>
    <w:rsid w:val="000B05F9"/>
    <w:rsid w:val="000B087A"/>
    <w:rsid w:val="000B15D5"/>
    <w:rsid w:val="000B172F"/>
    <w:rsid w:val="000B1CDB"/>
    <w:rsid w:val="000B1EBC"/>
    <w:rsid w:val="000B2E0B"/>
    <w:rsid w:val="000B302B"/>
    <w:rsid w:val="000B33E3"/>
    <w:rsid w:val="000B47E2"/>
    <w:rsid w:val="000B4B0B"/>
    <w:rsid w:val="000B5159"/>
    <w:rsid w:val="000B57DB"/>
    <w:rsid w:val="000B6261"/>
    <w:rsid w:val="000B6914"/>
    <w:rsid w:val="000B6AFD"/>
    <w:rsid w:val="000B6C24"/>
    <w:rsid w:val="000C319F"/>
    <w:rsid w:val="000C38E8"/>
    <w:rsid w:val="000C46AC"/>
    <w:rsid w:val="000C5F0A"/>
    <w:rsid w:val="000C61D7"/>
    <w:rsid w:val="000C6278"/>
    <w:rsid w:val="000C782B"/>
    <w:rsid w:val="000C7AB5"/>
    <w:rsid w:val="000C7E09"/>
    <w:rsid w:val="000C7F8A"/>
    <w:rsid w:val="000D04D7"/>
    <w:rsid w:val="000D147A"/>
    <w:rsid w:val="000D1C6F"/>
    <w:rsid w:val="000D26EA"/>
    <w:rsid w:val="000D29E3"/>
    <w:rsid w:val="000D2E7B"/>
    <w:rsid w:val="000D30EB"/>
    <w:rsid w:val="000D3739"/>
    <w:rsid w:val="000D3A57"/>
    <w:rsid w:val="000D41D1"/>
    <w:rsid w:val="000D4479"/>
    <w:rsid w:val="000D4871"/>
    <w:rsid w:val="000D4D30"/>
    <w:rsid w:val="000D4FC4"/>
    <w:rsid w:val="000D539D"/>
    <w:rsid w:val="000D5A73"/>
    <w:rsid w:val="000D5C05"/>
    <w:rsid w:val="000D5CA4"/>
    <w:rsid w:val="000D5F42"/>
    <w:rsid w:val="000D724D"/>
    <w:rsid w:val="000D7F25"/>
    <w:rsid w:val="000E005B"/>
    <w:rsid w:val="000E0220"/>
    <w:rsid w:val="000E0D16"/>
    <w:rsid w:val="000E179B"/>
    <w:rsid w:val="000E1A73"/>
    <w:rsid w:val="000E1C47"/>
    <w:rsid w:val="000E21C9"/>
    <w:rsid w:val="000E28F0"/>
    <w:rsid w:val="000E355C"/>
    <w:rsid w:val="000E5008"/>
    <w:rsid w:val="000E51D9"/>
    <w:rsid w:val="000E5408"/>
    <w:rsid w:val="000E57A9"/>
    <w:rsid w:val="000E623E"/>
    <w:rsid w:val="000E63A2"/>
    <w:rsid w:val="000E6A60"/>
    <w:rsid w:val="000E72AF"/>
    <w:rsid w:val="000E7F24"/>
    <w:rsid w:val="000F13EE"/>
    <w:rsid w:val="000F195A"/>
    <w:rsid w:val="000F22BF"/>
    <w:rsid w:val="000F2B2B"/>
    <w:rsid w:val="000F3581"/>
    <w:rsid w:val="000F3D7E"/>
    <w:rsid w:val="000F4334"/>
    <w:rsid w:val="000F4941"/>
    <w:rsid w:val="000F4A31"/>
    <w:rsid w:val="000F502E"/>
    <w:rsid w:val="000F579B"/>
    <w:rsid w:val="000F6773"/>
    <w:rsid w:val="001002CC"/>
    <w:rsid w:val="001002D5"/>
    <w:rsid w:val="0010115C"/>
    <w:rsid w:val="001012B7"/>
    <w:rsid w:val="001014C6"/>
    <w:rsid w:val="001023C4"/>
    <w:rsid w:val="001023DD"/>
    <w:rsid w:val="001027C4"/>
    <w:rsid w:val="0010325F"/>
    <w:rsid w:val="0010388E"/>
    <w:rsid w:val="001045B6"/>
    <w:rsid w:val="001048B3"/>
    <w:rsid w:val="00104C1E"/>
    <w:rsid w:val="0010553A"/>
    <w:rsid w:val="001067C2"/>
    <w:rsid w:val="00106F55"/>
    <w:rsid w:val="001079FE"/>
    <w:rsid w:val="00110713"/>
    <w:rsid w:val="00110B77"/>
    <w:rsid w:val="00111094"/>
    <w:rsid w:val="001110F0"/>
    <w:rsid w:val="00112835"/>
    <w:rsid w:val="00112856"/>
    <w:rsid w:val="00112ACD"/>
    <w:rsid w:val="00112F3B"/>
    <w:rsid w:val="001132D9"/>
    <w:rsid w:val="00113456"/>
    <w:rsid w:val="001140BE"/>
    <w:rsid w:val="0011426C"/>
    <w:rsid w:val="001148B7"/>
    <w:rsid w:val="00114EEA"/>
    <w:rsid w:val="00115BD1"/>
    <w:rsid w:val="00116113"/>
    <w:rsid w:val="00116467"/>
    <w:rsid w:val="00120EF0"/>
    <w:rsid w:val="001211FD"/>
    <w:rsid w:val="00121544"/>
    <w:rsid w:val="001219F9"/>
    <w:rsid w:val="00121DB7"/>
    <w:rsid w:val="00121EB0"/>
    <w:rsid w:val="001229D2"/>
    <w:rsid w:val="001237C9"/>
    <w:rsid w:val="0012398E"/>
    <w:rsid w:val="00123C61"/>
    <w:rsid w:val="001252BD"/>
    <w:rsid w:val="001253B5"/>
    <w:rsid w:val="001255C6"/>
    <w:rsid w:val="00125D56"/>
    <w:rsid w:val="00130435"/>
    <w:rsid w:val="00131F65"/>
    <w:rsid w:val="00132607"/>
    <w:rsid w:val="00132B83"/>
    <w:rsid w:val="001330C3"/>
    <w:rsid w:val="00133E41"/>
    <w:rsid w:val="00134147"/>
    <w:rsid w:val="00134568"/>
    <w:rsid w:val="00134ECC"/>
    <w:rsid w:val="00135B5F"/>
    <w:rsid w:val="00136CBE"/>
    <w:rsid w:val="00137235"/>
    <w:rsid w:val="00137357"/>
    <w:rsid w:val="00140266"/>
    <w:rsid w:val="00140A63"/>
    <w:rsid w:val="0014286E"/>
    <w:rsid w:val="00142AC0"/>
    <w:rsid w:val="00142C65"/>
    <w:rsid w:val="00143587"/>
    <w:rsid w:val="001435EA"/>
    <w:rsid w:val="00143BFF"/>
    <w:rsid w:val="001445E1"/>
    <w:rsid w:val="00144886"/>
    <w:rsid w:val="00144CFE"/>
    <w:rsid w:val="001452D7"/>
    <w:rsid w:val="001452FC"/>
    <w:rsid w:val="001454EA"/>
    <w:rsid w:val="0014583F"/>
    <w:rsid w:val="001461B2"/>
    <w:rsid w:val="0014638C"/>
    <w:rsid w:val="00146FE5"/>
    <w:rsid w:val="00147069"/>
    <w:rsid w:val="001472F6"/>
    <w:rsid w:val="00151346"/>
    <w:rsid w:val="00151655"/>
    <w:rsid w:val="00151A76"/>
    <w:rsid w:val="00152A62"/>
    <w:rsid w:val="00153048"/>
    <w:rsid w:val="0015312F"/>
    <w:rsid w:val="001531E9"/>
    <w:rsid w:val="00154C09"/>
    <w:rsid w:val="00154D21"/>
    <w:rsid w:val="001558CA"/>
    <w:rsid w:val="001558F6"/>
    <w:rsid w:val="00155941"/>
    <w:rsid w:val="00155F48"/>
    <w:rsid w:val="001578E0"/>
    <w:rsid w:val="00157C3E"/>
    <w:rsid w:val="00157C7C"/>
    <w:rsid w:val="00160EC0"/>
    <w:rsid w:val="0016136E"/>
    <w:rsid w:val="00162DED"/>
    <w:rsid w:val="001646AF"/>
    <w:rsid w:val="00165E99"/>
    <w:rsid w:val="00166799"/>
    <w:rsid w:val="0016688E"/>
    <w:rsid w:val="00166EAF"/>
    <w:rsid w:val="00170357"/>
    <w:rsid w:val="00170508"/>
    <w:rsid w:val="0017140E"/>
    <w:rsid w:val="00171FFE"/>
    <w:rsid w:val="0017373F"/>
    <w:rsid w:val="00173AC1"/>
    <w:rsid w:val="00173D33"/>
    <w:rsid w:val="00174240"/>
    <w:rsid w:val="0017470A"/>
    <w:rsid w:val="0017484E"/>
    <w:rsid w:val="00174DD7"/>
    <w:rsid w:val="001754E4"/>
    <w:rsid w:val="00176B13"/>
    <w:rsid w:val="00177F2B"/>
    <w:rsid w:val="00180221"/>
    <w:rsid w:val="00181103"/>
    <w:rsid w:val="00181C6E"/>
    <w:rsid w:val="00181D4C"/>
    <w:rsid w:val="00182CF6"/>
    <w:rsid w:val="00183169"/>
    <w:rsid w:val="00183285"/>
    <w:rsid w:val="00183702"/>
    <w:rsid w:val="00183E2A"/>
    <w:rsid w:val="00183E63"/>
    <w:rsid w:val="00184528"/>
    <w:rsid w:val="00184744"/>
    <w:rsid w:val="001849CD"/>
    <w:rsid w:val="0018502C"/>
    <w:rsid w:val="00185145"/>
    <w:rsid w:val="001852AF"/>
    <w:rsid w:val="00185781"/>
    <w:rsid w:val="00187705"/>
    <w:rsid w:val="00187EA6"/>
    <w:rsid w:val="001901EB"/>
    <w:rsid w:val="001902F1"/>
    <w:rsid w:val="001915C0"/>
    <w:rsid w:val="0019187F"/>
    <w:rsid w:val="00191CF7"/>
    <w:rsid w:val="001924D6"/>
    <w:rsid w:val="00192EEE"/>
    <w:rsid w:val="00193325"/>
    <w:rsid w:val="0019376E"/>
    <w:rsid w:val="001938E0"/>
    <w:rsid w:val="00193C39"/>
    <w:rsid w:val="0019488C"/>
    <w:rsid w:val="00195476"/>
    <w:rsid w:val="0019548A"/>
    <w:rsid w:val="001957EA"/>
    <w:rsid w:val="001961BD"/>
    <w:rsid w:val="00196582"/>
    <w:rsid w:val="00196A16"/>
    <w:rsid w:val="00196C6F"/>
    <w:rsid w:val="00196EE9"/>
    <w:rsid w:val="00197540"/>
    <w:rsid w:val="001978D2"/>
    <w:rsid w:val="001A0AFA"/>
    <w:rsid w:val="001A0DE9"/>
    <w:rsid w:val="001A14D7"/>
    <w:rsid w:val="001A1781"/>
    <w:rsid w:val="001A1A9E"/>
    <w:rsid w:val="001A1B62"/>
    <w:rsid w:val="001A44A9"/>
    <w:rsid w:val="001A5AD1"/>
    <w:rsid w:val="001A5BCD"/>
    <w:rsid w:val="001A6AF6"/>
    <w:rsid w:val="001A6D42"/>
    <w:rsid w:val="001A718B"/>
    <w:rsid w:val="001B062E"/>
    <w:rsid w:val="001B0DDB"/>
    <w:rsid w:val="001B1180"/>
    <w:rsid w:val="001B1242"/>
    <w:rsid w:val="001B180D"/>
    <w:rsid w:val="001B1F4B"/>
    <w:rsid w:val="001B223C"/>
    <w:rsid w:val="001B25EA"/>
    <w:rsid w:val="001B44D1"/>
    <w:rsid w:val="001B49B9"/>
    <w:rsid w:val="001B570A"/>
    <w:rsid w:val="001B5D4B"/>
    <w:rsid w:val="001B64A1"/>
    <w:rsid w:val="001B6C74"/>
    <w:rsid w:val="001B7AA8"/>
    <w:rsid w:val="001C00D8"/>
    <w:rsid w:val="001C02E2"/>
    <w:rsid w:val="001C05F3"/>
    <w:rsid w:val="001C08DE"/>
    <w:rsid w:val="001C0C37"/>
    <w:rsid w:val="001C24E0"/>
    <w:rsid w:val="001C277A"/>
    <w:rsid w:val="001C2A55"/>
    <w:rsid w:val="001C2AC8"/>
    <w:rsid w:val="001C2AE0"/>
    <w:rsid w:val="001C3204"/>
    <w:rsid w:val="001C3774"/>
    <w:rsid w:val="001C3BE6"/>
    <w:rsid w:val="001C43FA"/>
    <w:rsid w:val="001C4433"/>
    <w:rsid w:val="001C4920"/>
    <w:rsid w:val="001C56BA"/>
    <w:rsid w:val="001C5816"/>
    <w:rsid w:val="001C63A1"/>
    <w:rsid w:val="001C7011"/>
    <w:rsid w:val="001C76EB"/>
    <w:rsid w:val="001C77FB"/>
    <w:rsid w:val="001D0583"/>
    <w:rsid w:val="001D0906"/>
    <w:rsid w:val="001D13A0"/>
    <w:rsid w:val="001D2B89"/>
    <w:rsid w:val="001D2D81"/>
    <w:rsid w:val="001D3048"/>
    <w:rsid w:val="001D4452"/>
    <w:rsid w:val="001D47D9"/>
    <w:rsid w:val="001D491F"/>
    <w:rsid w:val="001D4D06"/>
    <w:rsid w:val="001D4D9F"/>
    <w:rsid w:val="001D4E5A"/>
    <w:rsid w:val="001D5593"/>
    <w:rsid w:val="001D579D"/>
    <w:rsid w:val="001D5BA6"/>
    <w:rsid w:val="001D5F35"/>
    <w:rsid w:val="001D62A5"/>
    <w:rsid w:val="001D64FD"/>
    <w:rsid w:val="001D67E0"/>
    <w:rsid w:val="001D6BE2"/>
    <w:rsid w:val="001D6D70"/>
    <w:rsid w:val="001D71C1"/>
    <w:rsid w:val="001D7A59"/>
    <w:rsid w:val="001E0640"/>
    <w:rsid w:val="001E0717"/>
    <w:rsid w:val="001E0CDC"/>
    <w:rsid w:val="001E2C9A"/>
    <w:rsid w:val="001E3331"/>
    <w:rsid w:val="001E37CC"/>
    <w:rsid w:val="001E3A09"/>
    <w:rsid w:val="001E3C16"/>
    <w:rsid w:val="001E41E3"/>
    <w:rsid w:val="001E4C06"/>
    <w:rsid w:val="001E6229"/>
    <w:rsid w:val="001E6E73"/>
    <w:rsid w:val="001E743C"/>
    <w:rsid w:val="001E7FC5"/>
    <w:rsid w:val="001F00F3"/>
    <w:rsid w:val="001F04AF"/>
    <w:rsid w:val="001F05C3"/>
    <w:rsid w:val="001F080F"/>
    <w:rsid w:val="001F104B"/>
    <w:rsid w:val="001F17B0"/>
    <w:rsid w:val="001F1AE8"/>
    <w:rsid w:val="001F2595"/>
    <w:rsid w:val="001F2D66"/>
    <w:rsid w:val="001F343B"/>
    <w:rsid w:val="001F4006"/>
    <w:rsid w:val="001F495C"/>
    <w:rsid w:val="001F4D33"/>
    <w:rsid w:val="001F50FA"/>
    <w:rsid w:val="001F5B19"/>
    <w:rsid w:val="001F6300"/>
    <w:rsid w:val="001F6706"/>
    <w:rsid w:val="001F6BA2"/>
    <w:rsid w:val="001F6F24"/>
    <w:rsid w:val="001F6FFC"/>
    <w:rsid w:val="001F7132"/>
    <w:rsid w:val="001F7A65"/>
    <w:rsid w:val="00200837"/>
    <w:rsid w:val="00200DF2"/>
    <w:rsid w:val="00201CC2"/>
    <w:rsid w:val="00201E22"/>
    <w:rsid w:val="002021BD"/>
    <w:rsid w:val="00202340"/>
    <w:rsid w:val="002031CB"/>
    <w:rsid w:val="002039C2"/>
    <w:rsid w:val="00203EB5"/>
    <w:rsid w:val="00204379"/>
    <w:rsid w:val="00204552"/>
    <w:rsid w:val="00204768"/>
    <w:rsid w:val="00204B8A"/>
    <w:rsid w:val="002050EE"/>
    <w:rsid w:val="00205324"/>
    <w:rsid w:val="0020608C"/>
    <w:rsid w:val="00206433"/>
    <w:rsid w:val="0020744D"/>
    <w:rsid w:val="00210621"/>
    <w:rsid w:val="00211F96"/>
    <w:rsid w:val="002122C0"/>
    <w:rsid w:val="00212720"/>
    <w:rsid w:val="00212DD4"/>
    <w:rsid w:val="00214031"/>
    <w:rsid w:val="002147A8"/>
    <w:rsid w:val="002150C6"/>
    <w:rsid w:val="00216076"/>
    <w:rsid w:val="002163EC"/>
    <w:rsid w:val="0021658D"/>
    <w:rsid w:val="0021682B"/>
    <w:rsid w:val="00220080"/>
    <w:rsid w:val="002202C0"/>
    <w:rsid w:val="0022058F"/>
    <w:rsid w:val="0022074E"/>
    <w:rsid w:val="002207E9"/>
    <w:rsid w:val="002209ED"/>
    <w:rsid w:val="00220F3A"/>
    <w:rsid w:val="002212DF"/>
    <w:rsid w:val="0022184D"/>
    <w:rsid w:val="00221871"/>
    <w:rsid w:val="002219B1"/>
    <w:rsid w:val="00221E52"/>
    <w:rsid w:val="00222E9A"/>
    <w:rsid w:val="00222F39"/>
    <w:rsid w:val="00222FAD"/>
    <w:rsid w:val="00223199"/>
    <w:rsid w:val="00223370"/>
    <w:rsid w:val="00223C1A"/>
    <w:rsid w:val="002243F1"/>
    <w:rsid w:val="00224758"/>
    <w:rsid w:val="00224970"/>
    <w:rsid w:val="00224DFB"/>
    <w:rsid w:val="00224FA8"/>
    <w:rsid w:val="002255F0"/>
    <w:rsid w:val="0022574A"/>
    <w:rsid w:val="00226381"/>
    <w:rsid w:val="002266CE"/>
    <w:rsid w:val="00226981"/>
    <w:rsid w:val="00226EC8"/>
    <w:rsid w:val="00230155"/>
    <w:rsid w:val="0023066C"/>
    <w:rsid w:val="00230ED8"/>
    <w:rsid w:val="002317AE"/>
    <w:rsid w:val="00231F8D"/>
    <w:rsid w:val="002320F4"/>
    <w:rsid w:val="0023299E"/>
    <w:rsid w:val="002330AE"/>
    <w:rsid w:val="00233CC3"/>
    <w:rsid w:val="002342C3"/>
    <w:rsid w:val="002359C1"/>
    <w:rsid w:val="00235DED"/>
    <w:rsid w:val="002362C6"/>
    <w:rsid w:val="0023661F"/>
    <w:rsid w:val="00236805"/>
    <w:rsid w:val="00236881"/>
    <w:rsid w:val="00236CEF"/>
    <w:rsid w:val="002370E0"/>
    <w:rsid w:val="00237406"/>
    <w:rsid w:val="0024069D"/>
    <w:rsid w:val="00240CE9"/>
    <w:rsid w:val="00241B6E"/>
    <w:rsid w:val="00241BCF"/>
    <w:rsid w:val="0024249E"/>
    <w:rsid w:val="00242BBB"/>
    <w:rsid w:val="00242FD9"/>
    <w:rsid w:val="00243ADE"/>
    <w:rsid w:val="00243B3D"/>
    <w:rsid w:val="00243CD9"/>
    <w:rsid w:val="002441E5"/>
    <w:rsid w:val="00244208"/>
    <w:rsid w:val="00245957"/>
    <w:rsid w:val="0024597C"/>
    <w:rsid w:val="00245CA0"/>
    <w:rsid w:val="0024614C"/>
    <w:rsid w:val="00246392"/>
    <w:rsid w:val="00246749"/>
    <w:rsid w:val="00246D26"/>
    <w:rsid w:val="00246DCD"/>
    <w:rsid w:val="002472A5"/>
    <w:rsid w:val="0025013D"/>
    <w:rsid w:val="002508A5"/>
    <w:rsid w:val="00251046"/>
    <w:rsid w:val="0025146E"/>
    <w:rsid w:val="002518CA"/>
    <w:rsid w:val="00251966"/>
    <w:rsid w:val="002520A0"/>
    <w:rsid w:val="00252856"/>
    <w:rsid w:val="00252C67"/>
    <w:rsid w:val="00253214"/>
    <w:rsid w:val="00253389"/>
    <w:rsid w:val="00253F27"/>
    <w:rsid w:val="00254063"/>
    <w:rsid w:val="00254229"/>
    <w:rsid w:val="00254F9B"/>
    <w:rsid w:val="002558F6"/>
    <w:rsid w:val="00255A0E"/>
    <w:rsid w:val="00255F4E"/>
    <w:rsid w:val="00255FD9"/>
    <w:rsid w:val="002561EE"/>
    <w:rsid w:val="002568D8"/>
    <w:rsid w:val="00256FEC"/>
    <w:rsid w:val="002603CB"/>
    <w:rsid w:val="002609A2"/>
    <w:rsid w:val="0026146D"/>
    <w:rsid w:val="002618A2"/>
    <w:rsid w:val="00262353"/>
    <w:rsid w:val="002630C7"/>
    <w:rsid w:val="00263860"/>
    <w:rsid w:val="00263A12"/>
    <w:rsid w:val="00263FD3"/>
    <w:rsid w:val="00264214"/>
    <w:rsid w:val="002645FC"/>
    <w:rsid w:val="0026508D"/>
    <w:rsid w:val="00265213"/>
    <w:rsid w:val="00265593"/>
    <w:rsid w:val="00265913"/>
    <w:rsid w:val="00265EF1"/>
    <w:rsid w:val="00265FC9"/>
    <w:rsid w:val="00266567"/>
    <w:rsid w:val="00270AC7"/>
    <w:rsid w:val="00270E66"/>
    <w:rsid w:val="00270F92"/>
    <w:rsid w:val="00271217"/>
    <w:rsid w:val="0027182D"/>
    <w:rsid w:val="00271F7B"/>
    <w:rsid w:val="0027343B"/>
    <w:rsid w:val="002737BC"/>
    <w:rsid w:val="002737E0"/>
    <w:rsid w:val="00274785"/>
    <w:rsid w:val="00274E3D"/>
    <w:rsid w:val="0027512B"/>
    <w:rsid w:val="002752DF"/>
    <w:rsid w:val="00275662"/>
    <w:rsid w:val="00275B02"/>
    <w:rsid w:val="00275F81"/>
    <w:rsid w:val="00276A5A"/>
    <w:rsid w:val="00276B38"/>
    <w:rsid w:val="00276C72"/>
    <w:rsid w:val="00277D56"/>
    <w:rsid w:val="00277DC3"/>
    <w:rsid w:val="00280574"/>
    <w:rsid w:val="00280CE9"/>
    <w:rsid w:val="00280F17"/>
    <w:rsid w:val="0028162B"/>
    <w:rsid w:val="00282A6B"/>
    <w:rsid w:val="00282FBD"/>
    <w:rsid w:val="002842BB"/>
    <w:rsid w:val="0028442C"/>
    <w:rsid w:val="00284ADF"/>
    <w:rsid w:val="00284B8F"/>
    <w:rsid w:val="002855FE"/>
    <w:rsid w:val="0028562C"/>
    <w:rsid w:val="00285B73"/>
    <w:rsid w:val="0028786E"/>
    <w:rsid w:val="0028787C"/>
    <w:rsid w:val="002878BE"/>
    <w:rsid w:val="00287A32"/>
    <w:rsid w:val="00287DBB"/>
    <w:rsid w:val="0029055F"/>
    <w:rsid w:val="0029061E"/>
    <w:rsid w:val="00290AE9"/>
    <w:rsid w:val="00290BB6"/>
    <w:rsid w:val="00290E63"/>
    <w:rsid w:val="00290F8C"/>
    <w:rsid w:val="0029227E"/>
    <w:rsid w:val="002923EC"/>
    <w:rsid w:val="0029329D"/>
    <w:rsid w:val="00294150"/>
    <w:rsid w:val="00294D06"/>
    <w:rsid w:val="00294ED2"/>
    <w:rsid w:val="00295364"/>
    <w:rsid w:val="002955C4"/>
    <w:rsid w:val="002956DA"/>
    <w:rsid w:val="00296A60"/>
    <w:rsid w:val="00296C94"/>
    <w:rsid w:val="00296ED6"/>
    <w:rsid w:val="002971D8"/>
    <w:rsid w:val="00297498"/>
    <w:rsid w:val="002978A2"/>
    <w:rsid w:val="002A08B8"/>
    <w:rsid w:val="002A0925"/>
    <w:rsid w:val="002A1F03"/>
    <w:rsid w:val="002A1FC3"/>
    <w:rsid w:val="002A2267"/>
    <w:rsid w:val="002A277F"/>
    <w:rsid w:val="002A3105"/>
    <w:rsid w:val="002A36F6"/>
    <w:rsid w:val="002A3B19"/>
    <w:rsid w:val="002A3D76"/>
    <w:rsid w:val="002A4DD5"/>
    <w:rsid w:val="002A50B2"/>
    <w:rsid w:val="002A64EE"/>
    <w:rsid w:val="002A67C5"/>
    <w:rsid w:val="002A68C6"/>
    <w:rsid w:val="002A70B4"/>
    <w:rsid w:val="002A7692"/>
    <w:rsid w:val="002A782A"/>
    <w:rsid w:val="002A785A"/>
    <w:rsid w:val="002A7F3E"/>
    <w:rsid w:val="002B0692"/>
    <w:rsid w:val="002B0CB0"/>
    <w:rsid w:val="002B1699"/>
    <w:rsid w:val="002B1860"/>
    <w:rsid w:val="002B1CF9"/>
    <w:rsid w:val="002B2048"/>
    <w:rsid w:val="002B21F9"/>
    <w:rsid w:val="002B2C4A"/>
    <w:rsid w:val="002B32FB"/>
    <w:rsid w:val="002B3A53"/>
    <w:rsid w:val="002B40F9"/>
    <w:rsid w:val="002B4785"/>
    <w:rsid w:val="002B4962"/>
    <w:rsid w:val="002B4E65"/>
    <w:rsid w:val="002B50CD"/>
    <w:rsid w:val="002B581F"/>
    <w:rsid w:val="002B5D50"/>
    <w:rsid w:val="002B605D"/>
    <w:rsid w:val="002B6EEF"/>
    <w:rsid w:val="002B76E1"/>
    <w:rsid w:val="002B77AC"/>
    <w:rsid w:val="002B77BD"/>
    <w:rsid w:val="002B7A79"/>
    <w:rsid w:val="002C00B3"/>
    <w:rsid w:val="002C05F7"/>
    <w:rsid w:val="002C09A1"/>
    <w:rsid w:val="002C1968"/>
    <w:rsid w:val="002C19D2"/>
    <w:rsid w:val="002C2F64"/>
    <w:rsid w:val="002C3535"/>
    <w:rsid w:val="002C364F"/>
    <w:rsid w:val="002C3D7F"/>
    <w:rsid w:val="002C475C"/>
    <w:rsid w:val="002C644D"/>
    <w:rsid w:val="002C6688"/>
    <w:rsid w:val="002C72C9"/>
    <w:rsid w:val="002C7413"/>
    <w:rsid w:val="002C76FA"/>
    <w:rsid w:val="002C7718"/>
    <w:rsid w:val="002C790F"/>
    <w:rsid w:val="002D0080"/>
    <w:rsid w:val="002D0837"/>
    <w:rsid w:val="002D095B"/>
    <w:rsid w:val="002D11BE"/>
    <w:rsid w:val="002D1798"/>
    <w:rsid w:val="002D1A08"/>
    <w:rsid w:val="002D1B50"/>
    <w:rsid w:val="002D2126"/>
    <w:rsid w:val="002D21BF"/>
    <w:rsid w:val="002D31C1"/>
    <w:rsid w:val="002D51E4"/>
    <w:rsid w:val="002D5F1B"/>
    <w:rsid w:val="002D7983"/>
    <w:rsid w:val="002D7C28"/>
    <w:rsid w:val="002E01BC"/>
    <w:rsid w:val="002E1D5A"/>
    <w:rsid w:val="002E2C5D"/>
    <w:rsid w:val="002E318D"/>
    <w:rsid w:val="002E358A"/>
    <w:rsid w:val="002E3717"/>
    <w:rsid w:val="002E3FA0"/>
    <w:rsid w:val="002E420D"/>
    <w:rsid w:val="002E471B"/>
    <w:rsid w:val="002E4E1B"/>
    <w:rsid w:val="002E50B6"/>
    <w:rsid w:val="002E5A47"/>
    <w:rsid w:val="002E6136"/>
    <w:rsid w:val="002E66B1"/>
    <w:rsid w:val="002E6CC2"/>
    <w:rsid w:val="002E6E79"/>
    <w:rsid w:val="002E7265"/>
    <w:rsid w:val="002F0033"/>
    <w:rsid w:val="002F01D5"/>
    <w:rsid w:val="002F02AA"/>
    <w:rsid w:val="002F0BD1"/>
    <w:rsid w:val="002F1B52"/>
    <w:rsid w:val="002F30BB"/>
    <w:rsid w:val="002F31A2"/>
    <w:rsid w:val="002F36D9"/>
    <w:rsid w:val="002F3B03"/>
    <w:rsid w:val="002F3F53"/>
    <w:rsid w:val="002F401A"/>
    <w:rsid w:val="002F426B"/>
    <w:rsid w:val="002F53B2"/>
    <w:rsid w:val="002F56BD"/>
    <w:rsid w:val="002F5A7F"/>
    <w:rsid w:val="002F63ED"/>
    <w:rsid w:val="002F6BF3"/>
    <w:rsid w:val="00300001"/>
    <w:rsid w:val="003003A2"/>
    <w:rsid w:val="00300A0A"/>
    <w:rsid w:val="00300F1C"/>
    <w:rsid w:val="00301C81"/>
    <w:rsid w:val="00302810"/>
    <w:rsid w:val="00302C17"/>
    <w:rsid w:val="0030387A"/>
    <w:rsid w:val="003042EE"/>
    <w:rsid w:val="0030446A"/>
    <w:rsid w:val="00304A37"/>
    <w:rsid w:val="00305AA6"/>
    <w:rsid w:val="00306D57"/>
    <w:rsid w:val="0030738B"/>
    <w:rsid w:val="0030775A"/>
    <w:rsid w:val="00307EF5"/>
    <w:rsid w:val="0031029B"/>
    <w:rsid w:val="00310871"/>
    <w:rsid w:val="003108AF"/>
    <w:rsid w:val="00310FBA"/>
    <w:rsid w:val="00311A6B"/>
    <w:rsid w:val="00312088"/>
    <w:rsid w:val="003121C9"/>
    <w:rsid w:val="003124A7"/>
    <w:rsid w:val="0031340F"/>
    <w:rsid w:val="003135CD"/>
    <w:rsid w:val="00313E56"/>
    <w:rsid w:val="0031421A"/>
    <w:rsid w:val="00315FDF"/>
    <w:rsid w:val="00320768"/>
    <w:rsid w:val="00320782"/>
    <w:rsid w:val="00321A0A"/>
    <w:rsid w:val="00321A41"/>
    <w:rsid w:val="00322558"/>
    <w:rsid w:val="00322AB2"/>
    <w:rsid w:val="00324D4D"/>
    <w:rsid w:val="00325A0C"/>
    <w:rsid w:val="003262EF"/>
    <w:rsid w:val="00326F30"/>
    <w:rsid w:val="003276E2"/>
    <w:rsid w:val="00327F68"/>
    <w:rsid w:val="00331FC8"/>
    <w:rsid w:val="003321FB"/>
    <w:rsid w:val="003329E6"/>
    <w:rsid w:val="00332C0F"/>
    <w:rsid w:val="0033386D"/>
    <w:rsid w:val="00333979"/>
    <w:rsid w:val="00334961"/>
    <w:rsid w:val="0033599F"/>
    <w:rsid w:val="00335EB8"/>
    <w:rsid w:val="003366FD"/>
    <w:rsid w:val="00337C7C"/>
    <w:rsid w:val="00337D86"/>
    <w:rsid w:val="003400B6"/>
    <w:rsid w:val="003407EA"/>
    <w:rsid w:val="00340C59"/>
    <w:rsid w:val="003425CA"/>
    <w:rsid w:val="00343560"/>
    <w:rsid w:val="00343B91"/>
    <w:rsid w:val="00344F0F"/>
    <w:rsid w:val="0034518F"/>
    <w:rsid w:val="003452E9"/>
    <w:rsid w:val="003455AA"/>
    <w:rsid w:val="00347805"/>
    <w:rsid w:val="00347A00"/>
    <w:rsid w:val="00347BD5"/>
    <w:rsid w:val="00350601"/>
    <w:rsid w:val="0035066D"/>
    <w:rsid w:val="0035076C"/>
    <w:rsid w:val="00350D9A"/>
    <w:rsid w:val="00350E95"/>
    <w:rsid w:val="00350FCE"/>
    <w:rsid w:val="00352A8E"/>
    <w:rsid w:val="0035439C"/>
    <w:rsid w:val="00354468"/>
    <w:rsid w:val="00354485"/>
    <w:rsid w:val="00355470"/>
    <w:rsid w:val="003556E2"/>
    <w:rsid w:val="003558E6"/>
    <w:rsid w:val="00355F6F"/>
    <w:rsid w:val="003562AD"/>
    <w:rsid w:val="00356ACF"/>
    <w:rsid w:val="00356D39"/>
    <w:rsid w:val="00357301"/>
    <w:rsid w:val="00357464"/>
    <w:rsid w:val="003600C9"/>
    <w:rsid w:val="00360163"/>
    <w:rsid w:val="00360516"/>
    <w:rsid w:val="00360E9A"/>
    <w:rsid w:val="003610CF"/>
    <w:rsid w:val="00361175"/>
    <w:rsid w:val="0036195F"/>
    <w:rsid w:val="00361B83"/>
    <w:rsid w:val="00361DDC"/>
    <w:rsid w:val="00361E88"/>
    <w:rsid w:val="00362257"/>
    <w:rsid w:val="0036383C"/>
    <w:rsid w:val="00363EB5"/>
    <w:rsid w:val="00364895"/>
    <w:rsid w:val="003650AF"/>
    <w:rsid w:val="00366717"/>
    <w:rsid w:val="00366973"/>
    <w:rsid w:val="003675C2"/>
    <w:rsid w:val="00367999"/>
    <w:rsid w:val="00367A42"/>
    <w:rsid w:val="00367EB7"/>
    <w:rsid w:val="00370114"/>
    <w:rsid w:val="00370910"/>
    <w:rsid w:val="00370DBF"/>
    <w:rsid w:val="003711B4"/>
    <w:rsid w:val="00371B80"/>
    <w:rsid w:val="003726AD"/>
    <w:rsid w:val="00372B73"/>
    <w:rsid w:val="00373F97"/>
    <w:rsid w:val="003741CD"/>
    <w:rsid w:val="0037424B"/>
    <w:rsid w:val="00375165"/>
    <w:rsid w:val="00375360"/>
    <w:rsid w:val="003757DE"/>
    <w:rsid w:val="00377862"/>
    <w:rsid w:val="00377C2C"/>
    <w:rsid w:val="00377D9F"/>
    <w:rsid w:val="003801F4"/>
    <w:rsid w:val="003804A0"/>
    <w:rsid w:val="00381063"/>
    <w:rsid w:val="003810D4"/>
    <w:rsid w:val="003812EF"/>
    <w:rsid w:val="00381A43"/>
    <w:rsid w:val="00381E8E"/>
    <w:rsid w:val="00381EFC"/>
    <w:rsid w:val="003820A3"/>
    <w:rsid w:val="0038264F"/>
    <w:rsid w:val="00384441"/>
    <w:rsid w:val="00384B8A"/>
    <w:rsid w:val="00384DD2"/>
    <w:rsid w:val="00384FB3"/>
    <w:rsid w:val="003853CF"/>
    <w:rsid w:val="00385BF0"/>
    <w:rsid w:val="00386094"/>
    <w:rsid w:val="003860A0"/>
    <w:rsid w:val="003866AE"/>
    <w:rsid w:val="00386EE1"/>
    <w:rsid w:val="0039096B"/>
    <w:rsid w:val="00390A64"/>
    <w:rsid w:val="00390E6E"/>
    <w:rsid w:val="00390F7A"/>
    <w:rsid w:val="003926DD"/>
    <w:rsid w:val="00393999"/>
    <w:rsid w:val="00393DC7"/>
    <w:rsid w:val="00393F10"/>
    <w:rsid w:val="00394763"/>
    <w:rsid w:val="003948B8"/>
    <w:rsid w:val="00394CEC"/>
    <w:rsid w:val="00395396"/>
    <w:rsid w:val="00395969"/>
    <w:rsid w:val="003967B6"/>
    <w:rsid w:val="003967BA"/>
    <w:rsid w:val="00397287"/>
    <w:rsid w:val="0039731E"/>
    <w:rsid w:val="003976A5"/>
    <w:rsid w:val="003976BF"/>
    <w:rsid w:val="0039796A"/>
    <w:rsid w:val="003A0784"/>
    <w:rsid w:val="003A0847"/>
    <w:rsid w:val="003A1180"/>
    <w:rsid w:val="003A14E8"/>
    <w:rsid w:val="003A1B16"/>
    <w:rsid w:val="003A254D"/>
    <w:rsid w:val="003A34FB"/>
    <w:rsid w:val="003A3DE9"/>
    <w:rsid w:val="003A4398"/>
    <w:rsid w:val="003A43AE"/>
    <w:rsid w:val="003A43EC"/>
    <w:rsid w:val="003A44E2"/>
    <w:rsid w:val="003A47EE"/>
    <w:rsid w:val="003A5412"/>
    <w:rsid w:val="003A5BAF"/>
    <w:rsid w:val="003A60C4"/>
    <w:rsid w:val="003A66CD"/>
    <w:rsid w:val="003A6849"/>
    <w:rsid w:val="003A69B8"/>
    <w:rsid w:val="003A6A8A"/>
    <w:rsid w:val="003A6A9B"/>
    <w:rsid w:val="003A7290"/>
    <w:rsid w:val="003A7865"/>
    <w:rsid w:val="003A7955"/>
    <w:rsid w:val="003B01DC"/>
    <w:rsid w:val="003B0234"/>
    <w:rsid w:val="003B0BC5"/>
    <w:rsid w:val="003B1E7B"/>
    <w:rsid w:val="003B23C5"/>
    <w:rsid w:val="003B2C5C"/>
    <w:rsid w:val="003B2D63"/>
    <w:rsid w:val="003B3344"/>
    <w:rsid w:val="003B379E"/>
    <w:rsid w:val="003B3A2A"/>
    <w:rsid w:val="003B3F11"/>
    <w:rsid w:val="003B3FA3"/>
    <w:rsid w:val="003B449D"/>
    <w:rsid w:val="003B485F"/>
    <w:rsid w:val="003B5409"/>
    <w:rsid w:val="003B602E"/>
    <w:rsid w:val="003B61B7"/>
    <w:rsid w:val="003B6B30"/>
    <w:rsid w:val="003B6F8E"/>
    <w:rsid w:val="003B78EE"/>
    <w:rsid w:val="003B7AD9"/>
    <w:rsid w:val="003C01B1"/>
    <w:rsid w:val="003C02EB"/>
    <w:rsid w:val="003C0C5B"/>
    <w:rsid w:val="003C1F94"/>
    <w:rsid w:val="003C20FD"/>
    <w:rsid w:val="003C2E10"/>
    <w:rsid w:val="003C31CE"/>
    <w:rsid w:val="003C32D6"/>
    <w:rsid w:val="003C3BD1"/>
    <w:rsid w:val="003C40CE"/>
    <w:rsid w:val="003C42F6"/>
    <w:rsid w:val="003C5368"/>
    <w:rsid w:val="003C5BEA"/>
    <w:rsid w:val="003C7473"/>
    <w:rsid w:val="003D0615"/>
    <w:rsid w:val="003D0B7B"/>
    <w:rsid w:val="003D1114"/>
    <w:rsid w:val="003D11DC"/>
    <w:rsid w:val="003D1844"/>
    <w:rsid w:val="003D1E09"/>
    <w:rsid w:val="003D2047"/>
    <w:rsid w:val="003D28E4"/>
    <w:rsid w:val="003D2902"/>
    <w:rsid w:val="003D30BA"/>
    <w:rsid w:val="003D3144"/>
    <w:rsid w:val="003D316A"/>
    <w:rsid w:val="003D448E"/>
    <w:rsid w:val="003D4A9E"/>
    <w:rsid w:val="003D50DD"/>
    <w:rsid w:val="003D75D7"/>
    <w:rsid w:val="003D7901"/>
    <w:rsid w:val="003D7A09"/>
    <w:rsid w:val="003D7D0D"/>
    <w:rsid w:val="003E00FA"/>
    <w:rsid w:val="003E073B"/>
    <w:rsid w:val="003E0B29"/>
    <w:rsid w:val="003E1837"/>
    <w:rsid w:val="003E23DB"/>
    <w:rsid w:val="003E3069"/>
    <w:rsid w:val="003E345D"/>
    <w:rsid w:val="003E45F5"/>
    <w:rsid w:val="003E52E6"/>
    <w:rsid w:val="003E5307"/>
    <w:rsid w:val="003E5DE5"/>
    <w:rsid w:val="003E5FA2"/>
    <w:rsid w:val="003E66AE"/>
    <w:rsid w:val="003E6817"/>
    <w:rsid w:val="003E69BC"/>
    <w:rsid w:val="003E7324"/>
    <w:rsid w:val="003E7536"/>
    <w:rsid w:val="003F0429"/>
    <w:rsid w:val="003F1278"/>
    <w:rsid w:val="003F2986"/>
    <w:rsid w:val="003F29F7"/>
    <w:rsid w:val="003F32B9"/>
    <w:rsid w:val="003F3499"/>
    <w:rsid w:val="003F37B9"/>
    <w:rsid w:val="003F4593"/>
    <w:rsid w:val="003F4CF2"/>
    <w:rsid w:val="003F4DE4"/>
    <w:rsid w:val="003F515D"/>
    <w:rsid w:val="003F5B3C"/>
    <w:rsid w:val="003F667E"/>
    <w:rsid w:val="003F79A2"/>
    <w:rsid w:val="003F7A2B"/>
    <w:rsid w:val="004008AB"/>
    <w:rsid w:val="00400E05"/>
    <w:rsid w:val="004010ED"/>
    <w:rsid w:val="004016E0"/>
    <w:rsid w:val="00401B0C"/>
    <w:rsid w:val="004023A4"/>
    <w:rsid w:val="00403710"/>
    <w:rsid w:val="00403F58"/>
    <w:rsid w:val="00403FFC"/>
    <w:rsid w:val="00404687"/>
    <w:rsid w:val="00404CB1"/>
    <w:rsid w:val="00404FC5"/>
    <w:rsid w:val="00405122"/>
    <w:rsid w:val="00405B7D"/>
    <w:rsid w:val="0040607A"/>
    <w:rsid w:val="00406479"/>
    <w:rsid w:val="004065D5"/>
    <w:rsid w:val="00406934"/>
    <w:rsid w:val="004070F0"/>
    <w:rsid w:val="00407F85"/>
    <w:rsid w:val="00410071"/>
    <w:rsid w:val="00410DCC"/>
    <w:rsid w:val="00411006"/>
    <w:rsid w:val="00411581"/>
    <w:rsid w:val="0041172E"/>
    <w:rsid w:val="00411D98"/>
    <w:rsid w:val="00411E77"/>
    <w:rsid w:val="00411FEC"/>
    <w:rsid w:val="00412B9C"/>
    <w:rsid w:val="004130BC"/>
    <w:rsid w:val="00413423"/>
    <w:rsid w:val="004138E6"/>
    <w:rsid w:val="00414691"/>
    <w:rsid w:val="0041591A"/>
    <w:rsid w:val="00415EBC"/>
    <w:rsid w:val="00416ABC"/>
    <w:rsid w:val="00416C74"/>
    <w:rsid w:val="0041780F"/>
    <w:rsid w:val="0042017B"/>
    <w:rsid w:val="004204AC"/>
    <w:rsid w:val="004208C0"/>
    <w:rsid w:val="004208F0"/>
    <w:rsid w:val="00421882"/>
    <w:rsid w:val="00421A8F"/>
    <w:rsid w:val="00422AB7"/>
    <w:rsid w:val="0042318D"/>
    <w:rsid w:val="004233BC"/>
    <w:rsid w:val="0042364A"/>
    <w:rsid w:val="00424495"/>
    <w:rsid w:val="00424CE7"/>
    <w:rsid w:val="00426471"/>
    <w:rsid w:val="004269D1"/>
    <w:rsid w:val="00426B5F"/>
    <w:rsid w:val="0042748B"/>
    <w:rsid w:val="00427912"/>
    <w:rsid w:val="0042792A"/>
    <w:rsid w:val="0043103A"/>
    <w:rsid w:val="004310A9"/>
    <w:rsid w:val="004310C3"/>
    <w:rsid w:val="004312FC"/>
    <w:rsid w:val="00431311"/>
    <w:rsid w:val="0043175D"/>
    <w:rsid w:val="0043180F"/>
    <w:rsid w:val="00431BC1"/>
    <w:rsid w:val="00432C4C"/>
    <w:rsid w:val="0043386C"/>
    <w:rsid w:val="00434567"/>
    <w:rsid w:val="00434C6D"/>
    <w:rsid w:val="00435D2A"/>
    <w:rsid w:val="00435D50"/>
    <w:rsid w:val="00436941"/>
    <w:rsid w:val="00436AFA"/>
    <w:rsid w:val="00436B5D"/>
    <w:rsid w:val="00436C5C"/>
    <w:rsid w:val="004378F4"/>
    <w:rsid w:val="00437971"/>
    <w:rsid w:val="004401B6"/>
    <w:rsid w:val="0044057A"/>
    <w:rsid w:val="00440A1F"/>
    <w:rsid w:val="00441124"/>
    <w:rsid w:val="00441292"/>
    <w:rsid w:val="0044171C"/>
    <w:rsid w:val="00441C11"/>
    <w:rsid w:val="00442187"/>
    <w:rsid w:val="004438FE"/>
    <w:rsid w:val="004440E7"/>
    <w:rsid w:val="00445B18"/>
    <w:rsid w:val="00446780"/>
    <w:rsid w:val="00446A42"/>
    <w:rsid w:val="00446D48"/>
    <w:rsid w:val="004476CE"/>
    <w:rsid w:val="00447C77"/>
    <w:rsid w:val="00447D17"/>
    <w:rsid w:val="0045080A"/>
    <w:rsid w:val="004516E6"/>
    <w:rsid w:val="00452357"/>
    <w:rsid w:val="004525FD"/>
    <w:rsid w:val="00452A96"/>
    <w:rsid w:val="00453134"/>
    <w:rsid w:val="00454357"/>
    <w:rsid w:val="0045492F"/>
    <w:rsid w:val="00454C26"/>
    <w:rsid w:val="00455EBD"/>
    <w:rsid w:val="0045667A"/>
    <w:rsid w:val="00456F64"/>
    <w:rsid w:val="00457ACB"/>
    <w:rsid w:val="00457EF4"/>
    <w:rsid w:val="004600DC"/>
    <w:rsid w:val="00460217"/>
    <w:rsid w:val="004606F7"/>
    <w:rsid w:val="0046072F"/>
    <w:rsid w:val="00460A4D"/>
    <w:rsid w:val="00460C35"/>
    <w:rsid w:val="0046131B"/>
    <w:rsid w:val="00461405"/>
    <w:rsid w:val="004615BF"/>
    <w:rsid w:val="004619C2"/>
    <w:rsid w:val="00461BFD"/>
    <w:rsid w:val="00462368"/>
    <w:rsid w:val="00462D03"/>
    <w:rsid w:val="0046451C"/>
    <w:rsid w:val="00464586"/>
    <w:rsid w:val="00464AEE"/>
    <w:rsid w:val="00464C55"/>
    <w:rsid w:val="0046502D"/>
    <w:rsid w:val="00465C6A"/>
    <w:rsid w:val="00466144"/>
    <w:rsid w:val="00466261"/>
    <w:rsid w:val="004663E0"/>
    <w:rsid w:val="0046656F"/>
    <w:rsid w:val="004666C6"/>
    <w:rsid w:val="00466C2D"/>
    <w:rsid w:val="00466CF8"/>
    <w:rsid w:val="00466EA8"/>
    <w:rsid w:val="004670B3"/>
    <w:rsid w:val="004673FD"/>
    <w:rsid w:val="004703D6"/>
    <w:rsid w:val="00471F4F"/>
    <w:rsid w:val="0047226E"/>
    <w:rsid w:val="00472F4C"/>
    <w:rsid w:val="00473621"/>
    <w:rsid w:val="00474A69"/>
    <w:rsid w:val="00475154"/>
    <w:rsid w:val="00475451"/>
    <w:rsid w:val="004761D0"/>
    <w:rsid w:val="004762A8"/>
    <w:rsid w:val="00476787"/>
    <w:rsid w:val="00476E28"/>
    <w:rsid w:val="00477FFB"/>
    <w:rsid w:val="00481BAE"/>
    <w:rsid w:val="0048326C"/>
    <w:rsid w:val="00483D03"/>
    <w:rsid w:val="00485781"/>
    <w:rsid w:val="00485EDB"/>
    <w:rsid w:val="0048648E"/>
    <w:rsid w:val="004866D3"/>
    <w:rsid w:val="0048737F"/>
    <w:rsid w:val="004874AC"/>
    <w:rsid w:val="0049155C"/>
    <w:rsid w:val="004915BD"/>
    <w:rsid w:val="00491811"/>
    <w:rsid w:val="004921DA"/>
    <w:rsid w:val="00492644"/>
    <w:rsid w:val="00492938"/>
    <w:rsid w:val="00494264"/>
    <w:rsid w:val="0049487E"/>
    <w:rsid w:val="00494B3C"/>
    <w:rsid w:val="004955CD"/>
    <w:rsid w:val="0049644B"/>
    <w:rsid w:val="004A0042"/>
    <w:rsid w:val="004A03C9"/>
    <w:rsid w:val="004A0DD9"/>
    <w:rsid w:val="004A1082"/>
    <w:rsid w:val="004A12B0"/>
    <w:rsid w:val="004A1561"/>
    <w:rsid w:val="004A2249"/>
    <w:rsid w:val="004A4736"/>
    <w:rsid w:val="004A4F58"/>
    <w:rsid w:val="004A51E5"/>
    <w:rsid w:val="004A59AB"/>
    <w:rsid w:val="004A7AFB"/>
    <w:rsid w:val="004A7BDD"/>
    <w:rsid w:val="004B0581"/>
    <w:rsid w:val="004B098F"/>
    <w:rsid w:val="004B16E7"/>
    <w:rsid w:val="004B24B6"/>
    <w:rsid w:val="004B272D"/>
    <w:rsid w:val="004B3E82"/>
    <w:rsid w:val="004B424A"/>
    <w:rsid w:val="004B4FA8"/>
    <w:rsid w:val="004B5550"/>
    <w:rsid w:val="004B5BD0"/>
    <w:rsid w:val="004B5CE7"/>
    <w:rsid w:val="004B5CF1"/>
    <w:rsid w:val="004B5F26"/>
    <w:rsid w:val="004B68A6"/>
    <w:rsid w:val="004B7A62"/>
    <w:rsid w:val="004C0683"/>
    <w:rsid w:val="004C0803"/>
    <w:rsid w:val="004C0984"/>
    <w:rsid w:val="004C0F61"/>
    <w:rsid w:val="004C1306"/>
    <w:rsid w:val="004C25D0"/>
    <w:rsid w:val="004C2735"/>
    <w:rsid w:val="004C2CF7"/>
    <w:rsid w:val="004C2F0A"/>
    <w:rsid w:val="004C3235"/>
    <w:rsid w:val="004C4033"/>
    <w:rsid w:val="004C405E"/>
    <w:rsid w:val="004C48D4"/>
    <w:rsid w:val="004C67E1"/>
    <w:rsid w:val="004C69C2"/>
    <w:rsid w:val="004C6D24"/>
    <w:rsid w:val="004C709B"/>
    <w:rsid w:val="004C71B0"/>
    <w:rsid w:val="004C75A6"/>
    <w:rsid w:val="004D016B"/>
    <w:rsid w:val="004D0311"/>
    <w:rsid w:val="004D193E"/>
    <w:rsid w:val="004D1D46"/>
    <w:rsid w:val="004D1D80"/>
    <w:rsid w:val="004D3150"/>
    <w:rsid w:val="004D3FBB"/>
    <w:rsid w:val="004D502E"/>
    <w:rsid w:val="004D5A01"/>
    <w:rsid w:val="004D5B1B"/>
    <w:rsid w:val="004D6DBF"/>
    <w:rsid w:val="004D6DCF"/>
    <w:rsid w:val="004D6E88"/>
    <w:rsid w:val="004D7914"/>
    <w:rsid w:val="004D792F"/>
    <w:rsid w:val="004E0E23"/>
    <w:rsid w:val="004E1893"/>
    <w:rsid w:val="004E1D18"/>
    <w:rsid w:val="004E27FE"/>
    <w:rsid w:val="004E286F"/>
    <w:rsid w:val="004E470F"/>
    <w:rsid w:val="004E4752"/>
    <w:rsid w:val="004E5D04"/>
    <w:rsid w:val="004E60CB"/>
    <w:rsid w:val="004E6386"/>
    <w:rsid w:val="004E7141"/>
    <w:rsid w:val="004E7B67"/>
    <w:rsid w:val="004F027F"/>
    <w:rsid w:val="004F03E1"/>
    <w:rsid w:val="004F1883"/>
    <w:rsid w:val="004F20AC"/>
    <w:rsid w:val="004F276F"/>
    <w:rsid w:val="004F2D66"/>
    <w:rsid w:val="004F3389"/>
    <w:rsid w:val="004F346E"/>
    <w:rsid w:val="004F406C"/>
    <w:rsid w:val="004F42E9"/>
    <w:rsid w:val="004F44E3"/>
    <w:rsid w:val="004F5480"/>
    <w:rsid w:val="004F594D"/>
    <w:rsid w:val="004F5B52"/>
    <w:rsid w:val="004F5B58"/>
    <w:rsid w:val="004F6123"/>
    <w:rsid w:val="004F64FD"/>
    <w:rsid w:val="004F6DD3"/>
    <w:rsid w:val="004F710D"/>
    <w:rsid w:val="0050045D"/>
    <w:rsid w:val="00500467"/>
    <w:rsid w:val="00500895"/>
    <w:rsid w:val="00500915"/>
    <w:rsid w:val="005017A8"/>
    <w:rsid w:val="005017FB"/>
    <w:rsid w:val="00502B05"/>
    <w:rsid w:val="005036B5"/>
    <w:rsid w:val="0050519A"/>
    <w:rsid w:val="00505D7E"/>
    <w:rsid w:val="00506120"/>
    <w:rsid w:val="0050623F"/>
    <w:rsid w:val="005063A6"/>
    <w:rsid w:val="00506579"/>
    <w:rsid w:val="00506EEB"/>
    <w:rsid w:val="0050779A"/>
    <w:rsid w:val="005078B2"/>
    <w:rsid w:val="00507C43"/>
    <w:rsid w:val="005100CF"/>
    <w:rsid w:val="005107DF"/>
    <w:rsid w:val="00510966"/>
    <w:rsid w:val="00510E18"/>
    <w:rsid w:val="005121D2"/>
    <w:rsid w:val="005126E3"/>
    <w:rsid w:val="00513363"/>
    <w:rsid w:val="0051350C"/>
    <w:rsid w:val="00513DBF"/>
    <w:rsid w:val="00513F2B"/>
    <w:rsid w:val="00514C84"/>
    <w:rsid w:val="00514E6D"/>
    <w:rsid w:val="00515A26"/>
    <w:rsid w:val="00515E17"/>
    <w:rsid w:val="00516F80"/>
    <w:rsid w:val="0051717B"/>
    <w:rsid w:val="00517E9A"/>
    <w:rsid w:val="00517EBA"/>
    <w:rsid w:val="00520C02"/>
    <w:rsid w:val="00520D63"/>
    <w:rsid w:val="00520F32"/>
    <w:rsid w:val="0052135E"/>
    <w:rsid w:val="00521864"/>
    <w:rsid w:val="00521CB1"/>
    <w:rsid w:val="00522278"/>
    <w:rsid w:val="00522F78"/>
    <w:rsid w:val="005232BC"/>
    <w:rsid w:val="005257BD"/>
    <w:rsid w:val="005259A2"/>
    <w:rsid w:val="00525AFE"/>
    <w:rsid w:val="00525D3F"/>
    <w:rsid w:val="0052656B"/>
    <w:rsid w:val="00526648"/>
    <w:rsid w:val="00526822"/>
    <w:rsid w:val="00526A1D"/>
    <w:rsid w:val="00526EF7"/>
    <w:rsid w:val="00527202"/>
    <w:rsid w:val="0052793A"/>
    <w:rsid w:val="00527ACB"/>
    <w:rsid w:val="00530DF3"/>
    <w:rsid w:val="00531297"/>
    <w:rsid w:val="00531BA6"/>
    <w:rsid w:val="00532298"/>
    <w:rsid w:val="0053267C"/>
    <w:rsid w:val="00532948"/>
    <w:rsid w:val="005329C8"/>
    <w:rsid w:val="00532CBA"/>
    <w:rsid w:val="00532ECC"/>
    <w:rsid w:val="0053366A"/>
    <w:rsid w:val="00533C93"/>
    <w:rsid w:val="0053414B"/>
    <w:rsid w:val="005345E6"/>
    <w:rsid w:val="0053561C"/>
    <w:rsid w:val="00535B1D"/>
    <w:rsid w:val="00535C9C"/>
    <w:rsid w:val="0053719D"/>
    <w:rsid w:val="00537E0E"/>
    <w:rsid w:val="00540877"/>
    <w:rsid w:val="00540BCC"/>
    <w:rsid w:val="00541AF5"/>
    <w:rsid w:val="00541B9D"/>
    <w:rsid w:val="00541C05"/>
    <w:rsid w:val="00541F5F"/>
    <w:rsid w:val="00542561"/>
    <w:rsid w:val="00542769"/>
    <w:rsid w:val="0054279C"/>
    <w:rsid w:val="00542B68"/>
    <w:rsid w:val="00544AB2"/>
    <w:rsid w:val="00545855"/>
    <w:rsid w:val="00545D9B"/>
    <w:rsid w:val="005466C1"/>
    <w:rsid w:val="0055035F"/>
    <w:rsid w:val="00550419"/>
    <w:rsid w:val="005506B7"/>
    <w:rsid w:val="00550965"/>
    <w:rsid w:val="00550EC5"/>
    <w:rsid w:val="00551058"/>
    <w:rsid w:val="005516D3"/>
    <w:rsid w:val="00552844"/>
    <w:rsid w:val="00552CDE"/>
    <w:rsid w:val="0055475B"/>
    <w:rsid w:val="00555527"/>
    <w:rsid w:val="00555D10"/>
    <w:rsid w:val="00556443"/>
    <w:rsid w:val="00556B73"/>
    <w:rsid w:val="00556F66"/>
    <w:rsid w:val="00557649"/>
    <w:rsid w:val="00560C23"/>
    <w:rsid w:val="00560F12"/>
    <w:rsid w:val="00560FC6"/>
    <w:rsid w:val="005615F0"/>
    <w:rsid w:val="00561D68"/>
    <w:rsid w:val="00561E19"/>
    <w:rsid w:val="005623B5"/>
    <w:rsid w:val="00562AC1"/>
    <w:rsid w:val="00562DA7"/>
    <w:rsid w:val="00563318"/>
    <w:rsid w:val="00563B45"/>
    <w:rsid w:val="00563D5F"/>
    <w:rsid w:val="00564923"/>
    <w:rsid w:val="00564E59"/>
    <w:rsid w:val="00564EE1"/>
    <w:rsid w:val="0056526F"/>
    <w:rsid w:val="005656C1"/>
    <w:rsid w:val="00565C1A"/>
    <w:rsid w:val="00565C2D"/>
    <w:rsid w:val="00566182"/>
    <w:rsid w:val="0056696F"/>
    <w:rsid w:val="00566BC2"/>
    <w:rsid w:val="0056709C"/>
    <w:rsid w:val="00567338"/>
    <w:rsid w:val="00567B3F"/>
    <w:rsid w:val="005704F3"/>
    <w:rsid w:val="005706D4"/>
    <w:rsid w:val="00570F09"/>
    <w:rsid w:val="00571018"/>
    <w:rsid w:val="00571C32"/>
    <w:rsid w:val="005721EE"/>
    <w:rsid w:val="005722B6"/>
    <w:rsid w:val="00572DA2"/>
    <w:rsid w:val="00573610"/>
    <w:rsid w:val="005736A7"/>
    <w:rsid w:val="00573974"/>
    <w:rsid w:val="00573984"/>
    <w:rsid w:val="00573A94"/>
    <w:rsid w:val="00573C23"/>
    <w:rsid w:val="005742EE"/>
    <w:rsid w:val="00574BFD"/>
    <w:rsid w:val="00575490"/>
    <w:rsid w:val="00575980"/>
    <w:rsid w:val="005803FF"/>
    <w:rsid w:val="005804D2"/>
    <w:rsid w:val="0058095E"/>
    <w:rsid w:val="00580DE5"/>
    <w:rsid w:val="0058135F"/>
    <w:rsid w:val="00581435"/>
    <w:rsid w:val="0058208F"/>
    <w:rsid w:val="00582653"/>
    <w:rsid w:val="00582798"/>
    <w:rsid w:val="00582B97"/>
    <w:rsid w:val="00583194"/>
    <w:rsid w:val="00583F62"/>
    <w:rsid w:val="0058422C"/>
    <w:rsid w:val="005842FD"/>
    <w:rsid w:val="00584610"/>
    <w:rsid w:val="0058464B"/>
    <w:rsid w:val="00584EA1"/>
    <w:rsid w:val="00585344"/>
    <w:rsid w:val="00585F38"/>
    <w:rsid w:val="0058662B"/>
    <w:rsid w:val="00586F1B"/>
    <w:rsid w:val="0058715F"/>
    <w:rsid w:val="0058764D"/>
    <w:rsid w:val="00587FA7"/>
    <w:rsid w:val="005902DC"/>
    <w:rsid w:val="00590859"/>
    <w:rsid w:val="0059117F"/>
    <w:rsid w:val="00591442"/>
    <w:rsid w:val="005915FA"/>
    <w:rsid w:val="00591DF7"/>
    <w:rsid w:val="00592C0C"/>
    <w:rsid w:val="00592CB2"/>
    <w:rsid w:val="0059317D"/>
    <w:rsid w:val="005939E3"/>
    <w:rsid w:val="00594BCF"/>
    <w:rsid w:val="005952BA"/>
    <w:rsid w:val="0059559A"/>
    <w:rsid w:val="00595F78"/>
    <w:rsid w:val="0059608A"/>
    <w:rsid w:val="005963DE"/>
    <w:rsid w:val="005967F7"/>
    <w:rsid w:val="005969A4"/>
    <w:rsid w:val="00596B2E"/>
    <w:rsid w:val="005970AF"/>
    <w:rsid w:val="0059718B"/>
    <w:rsid w:val="005A0D2A"/>
    <w:rsid w:val="005A0EB9"/>
    <w:rsid w:val="005A1761"/>
    <w:rsid w:val="005A2263"/>
    <w:rsid w:val="005A2E96"/>
    <w:rsid w:val="005A3ED9"/>
    <w:rsid w:val="005A3F61"/>
    <w:rsid w:val="005A4149"/>
    <w:rsid w:val="005A4A57"/>
    <w:rsid w:val="005A4A6F"/>
    <w:rsid w:val="005A4CC1"/>
    <w:rsid w:val="005A4F29"/>
    <w:rsid w:val="005A578A"/>
    <w:rsid w:val="005A5858"/>
    <w:rsid w:val="005A5F46"/>
    <w:rsid w:val="005A619D"/>
    <w:rsid w:val="005A67A0"/>
    <w:rsid w:val="005A74D8"/>
    <w:rsid w:val="005A769F"/>
    <w:rsid w:val="005B1125"/>
    <w:rsid w:val="005B1979"/>
    <w:rsid w:val="005B1E7B"/>
    <w:rsid w:val="005B200E"/>
    <w:rsid w:val="005B21F9"/>
    <w:rsid w:val="005B24C5"/>
    <w:rsid w:val="005B2A73"/>
    <w:rsid w:val="005B2F92"/>
    <w:rsid w:val="005B3B52"/>
    <w:rsid w:val="005B3B6E"/>
    <w:rsid w:val="005B3DAD"/>
    <w:rsid w:val="005B3DC0"/>
    <w:rsid w:val="005B3E22"/>
    <w:rsid w:val="005B3FD5"/>
    <w:rsid w:val="005B556B"/>
    <w:rsid w:val="005B590C"/>
    <w:rsid w:val="005B64EC"/>
    <w:rsid w:val="005B72A7"/>
    <w:rsid w:val="005B776E"/>
    <w:rsid w:val="005B7BB9"/>
    <w:rsid w:val="005C0051"/>
    <w:rsid w:val="005C00B7"/>
    <w:rsid w:val="005C0EDA"/>
    <w:rsid w:val="005C1750"/>
    <w:rsid w:val="005C1C29"/>
    <w:rsid w:val="005C1C9E"/>
    <w:rsid w:val="005C2586"/>
    <w:rsid w:val="005C26B9"/>
    <w:rsid w:val="005C42D8"/>
    <w:rsid w:val="005C49C4"/>
    <w:rsid w:val="005C4B9B"/>
    <w:rsid w:val="005C4EA5"/>
    <w:rsid w:val="005C51FC"/>
    <w:rsid w:val="005C5478"/>
    <w:rsid w:val="005C5613"/>
    <w:rsid w:val="005C5B85"/>
    <w:rsid w:val="005C5C2F"/>
    <w:rsid w:val="005C6390"/>
    <w:rsid w:val="005C7410"/>
    <w:rsid w:val="005C775B"/>
    <w:rsid w:val="005D01C5"/>
    <w:rsid w:val="005D0323"/>
    <w:rsid w:val="005D082C"/>
    <w:rsid w:val="005D0A0C"/>
    <w:rsid w:val="005D0A72"/>
    <w:rsid w:val="005D1E8D"/>
    <w:rsid w:val="005D263C"/>
    <w:rsid w:val="005D2D9F"/>
    <w:rsid w:val="005D2FEF"/>
    <w:rsid w:val="005D3544"/>
    <w:rsid w:val="005D3690"/>
    <w:rsid w:val="005D3AC7"/>
    <w:rsid w:val="005D3E16"/>
    <w:rsid w:val="005D4ADB"/>
    <w:rsid w:val="005D4C5A"/>
    <w:rsid w:val="005D4FD9"/>
    <w:rsid w:val="005D5B57"/>
    <w:rsid w:val="005E0132"/>
    <w:rsid w:val="005E0379"/>
    <w:rsid w:val="005E0623"/>
    <w:rsid w:val="005E17FB"/>
    <w:rsid w:val="005E2BA1"/>
    <w:rsid w:val="005E2BD4"/>
    <w:rsid w:val="005E3135"/>
    <w:rsid w:val="005E48E0"/>
    <w:rsid w:val="005E5128"/>
    <w:rsid w:val="005E54E3"/>
    <w:rsid w:val="005E5D3B"/>
    <w:rsid w:val="005E631E"/>
    <w:rsid w:val="005E63CB"/>
    <w:rsid w:val="005E6846"/>
    <w:rsid w:val="005E6859"/>
    <w:rsid w:val="005F007D"/>
    <w:rsid w:val="005F060F"/>
    <w:rsid w:val="005F0A91"/>
    <w:rsid w:val="005F0FC1"/>
    <w:rsid w:val="005F20B8"/>
    <w:rsid w:val="005F2236"/>
    <w:rsid w:val="005F22CB"/>
    <w:rsid w:val="005F23E0"/>
    <w:rsid w:val="005F381A"/>
    <w:rsid w:val="005F39C2"/>
    <w:rsid w:val="005F3A56"/>
    <w:rsid w:val="005F4799"/>
    <w:rsid w:val="005F508F"/>
    <w:rsid w:val="005F54FB"/>
    <w:rsid w:val="005F59CC"/>
    <w:rsid w:val="005F5F5A"/>
    <w:rsid w:val="005F6AF1"/>
    <w:rsid w:val="005F6E35"/>
    <w:rsid w:val="005F7678"/>
    <w:rsid w:val="005F796D"/>
    <w:rsid w:val="005F7DB8"/>
    <w:rsid w:val="006004E6"/>
    <w:rsid w:val="00600E78"/>
    <w:rsid w:val="00601197"/>
    <w:rsid w:val="00601721"/>
    <w:rsid w:val="0060475D"/>
    <w:rsid w:val="00604880"/>
    <w:rsid w:val="006058DE"/>
    <w:rsid w:val="00606AF6"/>
    <w:rsid w:val="00607077"/>
    <w:rsid w:val="00607681"/>
    <w:rsid w:val="00607793"/>
    <w:rsid w:val="006078A2"/>
    <w:rsid w:val="00607F98"/>
    <w:rsid w:val="00610252"/>
    <w:rsid w:val="006108F8"/>
    <w:rsid w:val="00611F41"/>
    <w:rsid w:val="006123FC"/>
    <w:rsid w:val="006125EC"/>
    <w:rsid w:val="00612A74"/>
    <w:rsid w:val="00612F9C"/>
    <w:rsid w:val="00613311"/>
    <w:rsid w:val="0061399D"/>
    <w:rsid w:val="00614D10"/>
    <w:rsid w:val="0061601E"/>
    <w:rsid w:val="006166D8"/>
    <w:rsid w:val="00616778"/>
    <w:rsid w:val="00616E1E"/>
    <w:rsid w:val="006213A5"/>
    <w:rsid w:val="006213C2"/>
    <w:rsid w:val="00621B4E"/>
    <w:rsid w:val="00622023"/>
    <w:rsid w:val="0062290F"/>
    <w:rsid w:val="00622ABA"/>
    <w:rsid w:val="00623D2A"/>
    <w:rsid w:val="0062442E"/>
    <w:rsid w:val="0062592A"/>
    <w:rsid w:val="00625D92"/>
    <w:rsid w:val="00625FBB"/>
    <w:rsid w:val="00625FD8"/>
    <w:rsid w:val="00626048"/>
    <w:rsid w:val="00626DDA"/>
    <w:rsid w:val="00626F1A"/>
    <w:rsid w:val="00627670"/>
    <w:rsid w:val="006277E2"/>
    <w:rsid w:val="00627875"/>
    <w:rsid w:val="00627D7A"/>
    <w:rsid w:val="00630526"/>
    <w:rsid w:val="006309AF"/>
    <w:rsid w:val="00631011"/>
    <w:rsid w:val="00631266"/>
    <w:rsid w:val="0063172F"/>
    <w:rsid w:val="00631EAE"/>
    <w:rsid w:val="00631F3C"/>
    <w:rsid w:val="00631FBE"/>
    <w:rsid w:val="00632646"/>
    <w:rsid w:val="00632A72"/>
    <w:rsid w:val="00632ADD"/>
    <w:rsid w:val="00632EA6"/>
    <w:rsid w:val="00632EE5"/>
    <w:rsid w:val="00632F79"/>
    <w:rsid w:val="00633427"/>
    <w:rsid w:val="006344D7"/>
    <w:rsid w:val="0063470D"/>
    <w:rsid w:val="00635256"/>
    <w:rsid w:val="006359BB"/>
    <w:rsid w:val="00635A2C"/>
    <w:rsid w:val="00635C9E"/>
    <w:rsid w:val="006365E4"/>
    <w:rsid w:val="006371EC"/>
    <w:rsid w:val="006374BD"/>
    <w:rsid w:val="006378DB"/>
    <w:rsid w:val="00640590"/>
    <w:rsid w:val="0064081F"/>
    <w:rsid w:val="00640F17"/>
    <w:rsid w:val="006413AA"/>
    <w:rsid w:val="006433AA"/>
    <w:rsid w:val="00643AAD"/>
    <w:rsid w:val="006440DA"/>
    <w:rsid w:val="006446DF"/>
    <w:rsid w:val="00645358"/>
    <w:rsid w:val="006455B2"/>
    <w:rsid w:val="00645693"/>
    <w:rsid w:val="00647975"/>
    <w:rsid w:val="006500E1"/>
    <w:rsid w:val="006506FF"/>
    <w:rsid w:val="00651270"/>
    <w:rsid w:val="00651926"/>
    <w:rsid w:val="00651B35"/>
    <w:rsid w:val="00651F6E"/>
    <w:rsid w:val="00652942"/>
    <w:rsid w:val="006530CC"/>
    <w:rsid w:val="00654262"/>
    <w:rsid w:val="00654468"/>
    <w:rsid w:val="006547E2"/>
    <w:rsid w:val="00654852"/>
    <w:rsid w:val="006548B5"/>
    <w:rsid w:val="006553B2"/>
    <w:rsid w:val="006573FF"/>
    <w:rsid w:val="00660072"/>
    <w:rsid w:val="006625D0"/>
    <w:rsid w:val="006627A8"/>
    <w:rsid w:val="00662936"/>
    <w:rsid w:val="0066335F"/>
    <w:rsid w:val="0066450A"/>
    <w:rsid w:val="00665860"/>
    <w:rsid w:val="00665FCF"/>
    <w:rsid w:val="006661A4"/>
    <w:rsid w:val="00666E6B"/>
    <w:rsid w:val="006671D8"/>
    <w:rsid w:val="006704F0"/>
    <w:rsid w:val="0067092D"/>
    <w:rsid w:val="00672053"/>
    <w:rsid w:val="0067277D"/>
    <w:rsid w:val="00672970"/>
    <w:rsid w:val="006737A2"/>
    <w:rsid w:val="00673C40"/>
    <w:rsid w:val="0067421D"/>
    <w:rsid w:val="006747BA"/>
    <w:rsid w:val="006749F4"/>
    <w:rsid w:val="006757B1"/>
    <w:rsid w:val="00675AB5"/>
    <w:rsid w:val="00675ACF"/>
    <w:rsid w:val="00675ADB"/>
    <w:rsid w:val="00675E07"/>
    <w:rsid w:val="00676571"/>
    <w:rsid w:val="0067698A"/>
    <w:rsid w:val="006775F6"/>
    <w:rsid w:val="0068006B"/>
    <w:rsid w:val="00681459"/>
    <w:rsid w:val="006817BA"/>
    <w:rsid w:val="00682015"/>
    <w:rsid w:val="006820BB"/>
    <w:rsid w:val="00682797"/>
    <w:rsid w:val="00682C33"/>
    <w:rsid w:val="00683D8C"/>
    <w:rsid w:val="006851D5"/>
    <w:rsid w:val="00685351"/>
    <w:rsid w:val="006858C3"/>
    <w:rsid w:val="00685D66"/>
    <w:rsid w:val="00686550"/>
    <w:rsid w:val="00686F9E"/>
    <w:rsid w:val="00690894"/>
    <w:rsid w:val="0069127B"/>
    <w:rsid w:val="00691EDA"/>
    <w:rsid w:val="006924A0"/>
    <w:rsid w:val="0069298C"/>
    <w:rsid w:val="00692BC9"/>
    <w:rsid w:val="00692BE7"/>
    <w:rsid w:val="00692F00"/>
    <w:rsid w:val="00693483"/>
    <w:rsid w:val="00693C0E"/>
    <w:rsid w:val="00693D97"/>
    <w:rsid w:val="0069512B"/>
    <w:rsid w:val="00695B24"/>
    <w:rsid w:val="00695B40"/>
    <w:rsid w:val="00695D18"/>
    <w:rsid w:val="006977C7"/>
    <w:rsid w:val="00697CE5"/>
    <w:rsid w:val="006A11E6"/>
    <w:rsid w:val="006A180D"/>
    <w:rsid w:val="006A2EDF"/>
    <w:rsid w:val="006A3515"/>
    <w:rsid w:val="006A3F03"/>
    <w:rsid w:val="006A413E"/>
    <w:rsid w:val="006A4256"/>
    <w:rsid w:val="006A49B6"/>
    <w:rsid w:val="006A4D8D"/>
    <w:rsid w:val="006A53AF"/>
    <w:rsid w:val="006A642C"/>
    <w:rsid w:val="006A7038"/>
    <w:rsid w:val="006A7063"/>
    <w:rsid w:val="006A7089"/>
    <w:rsid w:val="006B0212"/>
    <w:rsid w:val="006B0D9D"/>
    <w:rsid w:val="006B1800"/>
    <w:rsid w:val="006B19D9"/>
    <w:rsid w:val="006B1F48"/>
    <w:rsid w:val="006B20F2"/>
    <w:rsid w:val="006B29DC"/>
    <w:rsid w:val="006B2B28"/>
    <w:rsid w:val="006B2C54"/>
    <w:rsid w:val="006B2E1F"/>
    <w:rsid w:val="006B31BB"/>
    <w:rsid w:val="006B324D"/>
    <w:rsid w:val="006B37DF"/>
    <w:rsid w:val="006B3CEA"/>
    <w:rsid w:val="006B3DC7"/>
    <w:rsid w:val="006B3DE2"/>
    <w:rsid w:val="006B4A2A"/>
    <w:rsid w:val="006B4E74"/>
    <w:rsid w:val="006B4FB9"/>
    <w:rsid w:val="006B50EE"/>
    <w:rsid w:val="006B521F"/>
    <w:rsid w:val="006B6263"/>
    <w:rsid w:val="006B6B77"/>
    <w:rsid w:val="006B7F3A"/>
    <w:rsid w:val="006C1095"/>
    <w:rsid w:val="006C1487"/>
    <w:rsid w:val="006C177D"/>
    <w:rsid w:val="006C2DDD"/>
    <w:rsid w:val="006C2FC5"/>
    <w:rsid w:val="006C3C50"/>
    <w:rsid w:val="006C42BC"/>
    <w:rsid w:val="006C4D1C"/>
    <w:rsid w:val="006C5421"/>
    <w:rsid w:val="006C731D"/>
    <w:rsid w:val="006C7321"/>
    <w:rsid w:val="006D082E"/>
    <w:rsid w:val="006D0CA8"/>
    <w:rsid w:val="006D0DBF"/>
    <w:rsid w:val="006D0F78"/>
    <w:rsid w:val="006D1099"/>
    <w:rsid w:val="006D10BF"/>
    <w:rsid w:val="006D176A"/>
    <w:rsid w:val="006D2EC0"/>
    <w:rsid w:val="006D31C0"/>
    <w:rsid w:val="006D3AF8"/>
    <w:rsid w:val="006D42F7"/>
    <w:rsid w:val="006D44D8"/>
    <w:rsid w:val="006D4ED0"/>
    <w:rsid w:val="006D5C9C"/>
    <w:rsid w:val="006D5D30"/>
    <w:rsid w:val="006D79CF"/>
    <w:rsid w:val="006E0528"/>
    <w:rsid w:val="006E0AB9"/>
    <w:rsid w:val="006E1093"/>
    <w:rsid w:val="006E124D"/>
    <w:rsid w:val="006E14B1"/>
    <w:rsid w:val="006E1A82"/>
    <w:rsid w:val="006E2D46"/>
    <w:rsid w:val="006E30DD"/>
    <w:rsid w:val="006E4275"/>
    <w:rsid w:val="006E4ED3"/>
    <w:rsid w:val="006E560E"/>
    <w:rsid w:val="006E5673"/>
    <w:rsid w:val="006E6168"/>
    <w:rsid w:val="006E6434"/>
    <w:rsid w:val="006E6448"/>
    <w:rsid w:val="006E7071"/>
    <w:rsid w:val="006E7239"/>
    <w:rsid w:val="006E7360"/>
    <w:rsid w:val="006E74D9"/>
    <w:rsid w:val="006E77E1"/>
    <w:rsid w:val="006F012A"/>
    <w:rsid w:val="006F0A77"/>
    <w:rsid w:val="006F0EF3"/>
    <w:rsid w:val="006F1F86"/>
    <w:rsid w:val="006F2B22"/>
    <w:rsid w:val="006F33CB"/>
    <w:rsid w:val="006F3A1C"/>
    <w:rsid w:val="006F5195"/>
    <w:rsid w:val="006F526E"/>
    <w:rsid w:val="006F5925"/>
    <w:rsid w:val="006F6595"/>
    <w:rsid w:val="006F68C5"/>
    <w:rsid w:val="006F6AE4"/>
    <w:rsid w:val="006F6B6E"/>
    <w:rsid w:val="006F7298"/>
    <w:rsid w:val="006F7FE9"/>
    <w:rsid w:val="0070096E"/>
    <w:rsid w:val="00701B02"/>
    <w:rsid w:val="00701C3F"/>
    <w:rsid w:val="00702937"/>
    <w:rsid w:val="007029CE"/>
    <w:rsid w:val="00702A28"/>
    <w:rsid w:val="00702FAD"/>
    <w:rsid w:val="00703408"/>
    <w:rsid w:val="007039F5"/>
    <w:rsid w:val="00703B1F"/>
    <w:rsid w:val="00704955"/>
    <w:rsid w:val="0070527E"/>
    <w:rsid w:val="00705AB1"/>
    <w:rsid w:val="0070632A"/>
    <w:rsid w:val="0070642E"/>
    <w:rsid w:val="00706A4A"/>
    <w:rsid w:val="007070C1"/>
    <w:rsid w:val="007070DA"/>
    <w:rsid w:val="007071C2"/>
    <w:rsid w:val="0070772B"/>
    <w:rsid w:val="00707A73"/>
    <w:rsid w:val="00707F18"/>
    <w:rsid w:val="00710381"/>
    <w:rsid w:val="00710859"/>
    <w:rsid w:val="00710AE3"/>
    <w:rsid w:val="00710BE2"/>
    <w:rsid w:val="00711531"/>
    <w:rsid w:val="007116F8"/>
    <w:rsid w:val="00711AF5"/>
    <w:rsid w:val="0071535A"/>
    <w:rsid w:val="0071630D"/>
    <w:rsid w:val="00717282"/>
    <w:rsid w:val="00721044"/>
    <w:rsid w:val="0072148D"/>
    <w:rsid w:val="00722261"/>
    <w:rsid w:val="00722E58"/>
    <w:rsid w:val="007234A4"/>
    <w:rsid w:val="007234B5"/>
    <w:rsid w:val="007235D7"/>
    <w:rsid w:val="00723C7A"/>
    <w:rsid w:val="00723EF6"/>
    <w:rsid w:val="00723EFA"/>
    <w:rsid w:val="0072484E"/>
    <w:rsid w:val="00724889"/>
    <w:rsid w:val="00724C3F"/>
    <w:rsid w:val="00725C05"/>
    <w:rsid w:val="00725CE0"/>
    <w:rsid w:val="00726A03"/>
    <w:rsid w:val="00726F51"/>
    <w:rsid w:val="00727145"/>
    <w:rsid w:val="007278F8"/>
    <w:rsid w:val="00731395"/>
    <w:rsid w:val="00732824"/>
    <w:rsid w:val="00732C4D"/>
    <w:rsid w:val="00733A08"/>
    <w:rsid w:val="00733A25"/>
    <w:rsid w:val="00734090"/>
    <w:rsid w:val="00734827"/>
    <w:rsid w:val="007349A8"/>
    <w:rsid w:val="007355B1"/>
    <w:rsid w:val="00735893"/>
    <w:rsid w:val="007358A4"/>
    <w:rsid w:val="00735BA4"/>
    <w:rsid w:val="0073699B"/>
    <w:rsid w:val="00736AA4"/>
    <w:rsid w:val="00736E45"/>
    <w:rsid w:val="00736F4F"/>
    <w:rsid w:val="0073770B"/>
    <w:rsid w:val="0074040C"/>
    <w:rsid w:val="007406A0"/>
    <w:rsid w:val="007406AE"/>
    <w:rsid w:val="007408BD"/>
    <w:rsid w:val="00740A74"/>
    <w:rsid w:val="00741333"/>
    <w:rsid w:val="007414B3"/>
    <w:rsid w:val="0074188A"/>
    <w:rsid w:val="00741DFF"/>
    <w:rsid w:val="00743157"/>
    <w:rsid w:val="00743232"/>
    <w:rsid w:val="0074407E"/>
    <w:rsid w:val="00744AF5"/>
    <w:rsid w:val="00746B4E"/>
    <w:rsid w:val="00747003"/>
    <w:rsid w:val="00747158"/>
    <w:rsid w:val="0074721C"/>
    <w:rsid w:val="00747D73"/>
    <w:rsid w:val="00750F8A"/>
    <w:rsid w:val="007510E1"/>
    <w:rsid w:val="007528DC"/>
    <w:rsid w:val="00753461"/>
    <w:rsid w:val="007536BC"/>
    <w:rsid w:val="00753CBE"/>
    <w:rsid w:val="007548DE"/>
    <w:rsid w:val="00754EE4"/>
    <w:rsid w:val="0075507F"/>
    <w:rsid w:val="007552EE"/>
    <w:rsid w:val="0075533C"/>
    <w:rsid w:val="0075543E"/>
    <w:rsid w:val="007557A8"/>
    <w:rsid w:val="007557E8"/>
    <w:rsid w:val="007561D8"/>
    <w:rsid w:val="00756305"/>
    <w:rsid w:val="00756756"/>
    <w:rsid w:val="00757CAE"/>
    <w:rsid w:val="00760277"/>
    <w:rsid w:val="00760814"/>
    <w:rsid w:val="00760898"/>
    <w:rsid w:val="00760FEE"/>
    <w:rsid w:val="0076124C"/>
    <w:rsid w:val="007616D5"/>
    <w:rsid w:val="00761E8C"/>
    <w:rsid w:val="00762250"/>
    <w:rsid w:val="00762334"/>
    <w:rsid w:val="0076236F"/>
    <w:rsid w:val="0076362D"/>
    <w:rsid w:val="00763749"/>
    <w:rsid w:val="00763DBC"/>
    <w:rsid w:val="00764D8A"/>
    <w:rsid w:val="007666F5"/>
    <w:rsid w:val="007670BA"/>
    <w:rsid w:val="0076799D"/>
    <w:rsid w:val="00767A9A"/>
    <w:rsid w:val="00770B56"/>
    <w:rsid w:val="007721B3"/>
    <w:rsid w:val="0077272D"/>
    <w:rsid w:val="007735A5"/>
    <w:rsid w:val="00773EC0"/>
    <w:rsid w:val="00773FD5"/>
    <w:rsid w:val="007747E1"/>
    <w:rsid w:val="00774A9C"/>
    <w:rsid w:val="00774AB5"/>
    <w:rsid w:val="00775098"/>
    <w:rsid w:val="00775495"/>
    <w:rsid w:val="00775C79"/>
    <w:rsid w:val="00775F1C"/>
    <w:rsid w:val="00776010"/>
    <w:rsid w:val="00776520"/>
    <w:rsid w:val="00777D1F"/>
    <w:rsid w:val="007804F7"/>
    <w:rsid w:val="007807AF"/>
    <w:rsid w:val="007810AF"/>
    <w:rsid w:val="0078119E"/>
    <w:rsid w:val="00781945"/>
    <w:rsid w:val="00781F1E"/>
    <w:rsid w:val="007822A1"/>
    <w:rsid w:val="0078279C"/>
    <w:rsid w:val="007827CB"/>
    <w:rsid w:val="00783E6B"/>
    <w:rsid w:val="00784D28"/>
    <w:rsid w:val="00785301"/>
    <w:rsid w:val="00785CD5"/>
    <w:rsid w:val="00785D05"/>
    <w:rsid w:val="00786327"/>
    <w:rsid w:val="00786B6B"/>
    <w:rsid w:val="00787FE4"/>
    <w:rsid w:val="00791181"/>
    <w:rsid w:val="0079147C"/>
    <w:rsid w:val="007919E1"/>
    <w:rsid w:val="00791C4C"/>
    <w:rsid w:val="00791EC5"/>
    <w:rsid w:val="007923E6"/>
    <w:rsid w:val="007930CB"/>
    <w:rsid w:val="00793294"/>
    <w:rsid w:val="00793576"/>
    <w:rsid w:val="00793857"/>
    <w:rsid w:val="00793DB1"/>
    <w:rsid w:val="00794362"/>
    <w:rsid w:val="00794656"/>
    <w:rsid w:val="0079480E"/>
    <w:rsid w:val="007954F4"/>
    <w:rsid w:val="007966B4"/>
    <w:rsid w:val="00797373"/>
    <w:rsid w:val="007973B2"/>
    <w:rsid w:val="007976AD"/>
    <w:rsid w:val="007A0B34"/>
    <w:rsid w:val="007A0F0B"/>
    <w:rsid w:val="007A0F2E"/>
    <w:rsid w:val="007A1106"/>
    <w:rsid w:val="007A1154"/>
    <w:rsid w:val="007A169D"/>
    <w:rsid w:val="007A1940"/>
    <w:rsid w:val="007A1E6C"/>
    <w:rsid w:val="007A2A72"/>
    <w:rsid w:val="007A33F3"/>
    <w:rsid w:val="007A3ACA"/>
    <w:rsid w:val="007A553A"/>
    <w:rsid w:val="007A628C"/>
    <w:rsid w:val="007A6363"/>
    <w:rsid w:val="007A6384"/>
    <w:rsid w:val="007A7437"/>
    <w:rsid w:val="007B0028"/>
    <w:rsid w:val="007B0842"/>
    <w:rsid w:val="007B0F88"/>
    <w:rsid w:val="007B15B5"/>
    <w:rsid w:val="007B1648"/>
    <w:rsid w:val="007B183C"/>
    <w:rsid w:val="007B19BB"/>
    <w:rsid w:val="007B2997"/>
    <w:rsid w:val="007B4003"/>
    <w:rsid w:val="007B4C3C"/>
    <w:rsid w:val="007B58CB"/>
    <w:rsid w:val="007B64B8"/>
    <w:rsid w:val="007B6A52"/>
    <w:rsid w:val="007B75B1"/>
    <w:rsid w:val="007B76DA"/>
    <w:rsid w:val="007B7AF2"/>
    <w:rsid w:val="007B7E73"/>
    <w:rsid w:val="007C12DC"/>
    <w:rsid w:val="007C3F89"/>
    <w:rsid w:val="007C4092"/>
    <w:rsid w:val="007C4CF5"/>
    <w:rsid w:val="007C7591"/>
    <w:rsid w:val="007D0DC5"/>
    <w:rsid w:val="007D1BFF"/>
    <w:rsid w:val="007D20C3"/>
    <w:rsid w:val="007D228C"/>
    <w:rsid w:val="007D22C4"/>
    <w:rsid w:val="007D2612"/>
    <w:rsid w:val="007D2B3D"/>
    <w:rsid w:val="007D3993"/>
    <w:rsid w:val="007D4E98"/>
    <w:rsid w:val="007D519A"/>
    <w:rsid w:val="007D567A"/>
    <w:rsid w:val="007D5999"/>
    <w:rsid w:val="007D5AA5"/>
    <w:rsid w:val="007D5DFF"/>
    <w:rsid w:val="007D688F"/>
    <w:rsid w:val="007D6D77"/>
    <w:rsid w:val="007E0BFA"/>
    <w:rsid w:val="007E17E7"/>
    <w:rsid w:val="007E18ED"/>
    <w:rsid w:val="007E1968"/>
    <w:rsid w:val="007E221C"/>
    <w:rsid w:val="007E4288"/>
    <w:rsid w:val="007E4E17"/>
    <w:rsid w:val="007E509F"/>
    <w:rsid w:val="007E5B20"/>
    <w:rsid w:val="007E6DB4"/>
    <w:rsid w:val="007E701B"/>
    <w:rsid w:val="007E769A"/>
    <w:rsid w:val="007E76A1"/>
    <w:rsid w:val="007F00E7"/>
    <w:rsid w:val="007F038C"/>
    <w:rsid w:val="007F05B4"/>
    <w:rsid w:val="007F144E"/>
    <w:rsid w:val="007F1CCD"/>
    <w:rsid w:val="007F1FA5"/>
    <w:rsid w:val="007F2E51"/>
    <w:rsid w:val="007F34C8"/>
    <w:rsid w:val="007F353F"/>
    <w:rsid w:val="007F359B"/>
    <w:rsid w:val="007F4727"/>
    <w:rsid w:val="007F4750"/>
    <w:rsid w:val="007F48EC"/>
    <w:rsid w:val="007F67FE"/>
    <w:rsid w:val="007F68C7"/>
    <w:rsid w:val="007F6AE8"/>
    <w:rsid w:val="007F6B75"/>
    <w:rsid w:val="007F725E"/>
    <w:rsid w:val="007F7721"/>
    <w:rsid w:val="007F7812"/>
    <w:rsid w:val="007F78BD"/>
    <w:rsid w:val="007F7941"/>
    <w:rsid w:val="007F7BBC"/>
    <w:rsid w:val="00801D7B"/>
    <w:rsid w:val="0080264D"/>
    <w:rsid w:val="00803008"/>
    <w:rsid w:val="00803761"/>
    <w:rsid w:val="00803985"/>
    <w:rsid w:val="00803E41"/>
    <w:rsid w:val="00805656"/>
    <w:rsid w:val="00810332"/>
    <w:rsid w:val="008107BE"/>
    <w:rsid w:val="00810D1D"/>
    <w:rsid w:val="00811A02"/>
    <w:rsid w:val="00811F73"/>
    <w:rsid w:val="0081289A"/>
    <w:rsid w:val="00812F90"/>
    <w:rsid w:val="00813BBA"/>
    <w:rsid w:val="00813F2D"/>
    <w:rsid w:val="00815305"/>
    <w:rsid w:val="0081638F"/>
    <w:rsid w:val="008169F1"/>
    <w:rsid w:val="00816CCB"/>
    <w:rsid w:val="00817383"/>
    <w:rsid w:val="00817EC4"/>
    <w:rsid w:val="00820CA3"/>
    <w:rsid w:val="00822607"/>
    <w:rsid w:val="00822E8B"/>
    <w:rsid w:val="00823D68"/>
    <w:rsid w:val="0082435D"/>
    <w:rsid w:val="00824773"/>
    <w:rsid w:val="00824D94"/>
    <w:rsid w:val="008250D5"/>
    <w:rsid w:val="00826776"/>
    <w:rsid w:val="0082677D"/>
    <w:rsid w:val="00826B86"/>
    <w:rsid w:val="00826C15"/>
    <w:rsid w:val="0082782E"/>
    <w:rsid w:val="00827919"/>
    <w:rsid w:val="008305F9"/>
    <w:rsid w:val="00831260"/>
    <w:rsid w:val="00831A35"/>
    <w:rsid w:val="00832CA2"/>
    <w:rsid w:val="008347A3"/>
    <w:rsid w:val="00834F5A"/>
    <w:rsid w:val="008351B6"/>
    <w:rsid w:val="00835E7C"/>
    <w:rsid w:val="0083685E"/>
    <w:rsid w:val="008373CE"/>
    <w:rsid w:val="008373E0"/>
    <w:rsid w:val="0083779B"/>
    <w:rsid w:val="00840950"/>
    <w:rsid w:val="00840C40"/>
    <w:rsid w:val="00840DBA"/>
    <w:rsid w:val="00840FC1"/>
    <w:rsid w:val="00841293"/>
    <w:rsid w:val="00842648"/>
    <w:rsid w:val="00842C1A"/>
    <w:rsid w:val="00843800"/>
    <w:rsid w:val="00843EF2"/>
    <w:rsid w:val="00844451"/>
    <w:rsid w:val="0084583C"/>
    <w:rsid w:val="008459D9"/>
    <w:rsid w:val="00845C23"/>
    <w:rsid w:val="008466D7"/>
    <w:rsid w:val="00846A0A"/>
    <w:rsid w:val="00847281"/>
    <w:rsid w:val="008502CD"/>
    <w:rsid w:val="0085066D"/>
    <w:rsid w:val="00850E64"/>
    <w:rsid w:val="00851AD2"/>
    <w:rsid w:val="00851F71"/>
    <w:rsid w:val="00851FA3"/>
    <w:rsid w:val="008534FC"/>
    <w:rsid w:val="00853647"/>
    <w:rsid w:val="00855F28"/>
    <w:rsid w:val="00856341"/>
    <w:rsid w:val="00857C75"/>
    <w:rsid w:val="00857F40"/>
    <w:rsid w:val="008604DF"/>
    <w:rsid w:val="0086062A"/>
    <w:rsid w:val="008615FD"/>
    <w:rsid w:val="00861ADB"/>
    <w:rsid w:val="00861D87"/>
    <w:rsid w:val="00861FB1"/>
    <w:rsid w:val="008624C1"/>
    <w:rsid w:val="00862DED"/>
    <w:rsid w:val="00863536"/>
    <w:rsid w:val="00863A35"/>
    <w:rsid w:val="00863AC5"/>
    <w:rsid w:val="008640F6"/>
    <w:rsid w:val="008653F6"/>
    <w:rsid w:val="0086540D"/>
    <w:rsid w:val="00865ACE"/>
    <w:rsid w:val="00865CB3"/>
    <w:rsid w:val="00866285"/>
    <w:rsid w:val="0086688F"/>
    <w:rsid w:val="00867EE3"/>
    <w:rsid w:val="00870639"/>
    <w:rsid w:val="00871104"/>
    <w:rsid w:val="0087222E"/>
    <w:rsid w:val="00872761"/>
    <w:rsid w:val="00872766"/>
    <w:rsid w:val="00873052"/>
    <w:rsid w:val="00873109"/>
    <w:rsid w:val="00873305"/>
    <w:rsid w:val="00873D8F"/>
    <w:rsid w:val="00874811"/>
    <w:rsid w:val="00874A7C"/>
    <w:rsid w:val="00874C5D"/>
    <w:rsid w:val="00874CDC"/>
    <w:rsid w:val="00875C4E"/>
    <w:rsid w:val="0087682C"/>
    <w:rsid w:val="00876DF0"/>
    <w:rsid w:val="00880894"/>
    <w:rsid w:val="00880B95"/>
    <w:rsid w:val="00880F98"/>
    <w:rsid w:val="00881C97"/>
    <w:rsid w:val="00883F9B"/>
    <w:rsid w:val="00884475"/>
    <w:rsid w:val="00884738"/>
    <w:rsid w:val="00884C77"/>
    <w:rsid w:val="00885D96"/>
    <w:rsid w:val="00886419"/>
    <w:rsid w:val="00886AD0"/>
    <w:rsid w:val="00887059"/>
    <w:rsid w:val="00887AFE"/>
    <w:rsid w:val="0089030D"/>
    <w:rsid w:val="0089084D"/>
    <w:rsid w:val="00890971"/>
    <w:rsid w:val="00890F71"/>
    <w:rsid w:val="00891B8A"/>
    <w:rsid w:val="00892153"/>
    <w:rsid w:val="00892467"/>
    <w:rsid w:val="00892CBA"/>
    <w:rsid w:val="00892ECD"/>
    <w:rsid w:val="00892FAC"/>
    <w:rsid w:val="00893281"/>
    <w:rsid w:val="00893CC5"/>
    <w:rsid w:val="00893CC6"/>
    <w:rsid w:val="00893EA2"/>
    <w:rsid w:val="008944D4"/>
    <w:rsid w:val="00894E05"/>
    <w:rsid w:val="00894FD5"/>
    <w:rsid w:val="008959DD"/>
    <w:rsid w:val="008960CE"/>
    <w:rsid w:val="008961D9"/>
    <w:rsid w:val="00896324"/>
    <w:rsid w:val="00896421"/>
    <w:rsid w:val="008965EE"/>
    <w:rsid w:val="00896870"/>
    <w:rsid w:val="00896935"/>
    <w:rsid w:val="00896BB5"/>
    <w:rsid w:val="00896F23"/>
    <w:rsid w:val="0089750B"/>
    <w:rsid w:val="00897767"/>
    <w:rsid w:val="00897828"/>
    <w:rsid w:val="00897B49"/>
    <w:rsid w:val="00897C42"/>
    <w:rsid w:val="008A0635"/>
    <w:rsid w:val="008A0BD3"/>
    <w:rsid w:val="008A10DB"/>
    <w:rsid w:val="008A15BE"/>
    <w:rsid w:val="008A1B22"/>
    <w:rsid w:val="008A22D4"/>
    <w:rsid w:val="008A246B"/>
    <w:rsid w:val="008A3453"/>
    <w:rsid w:val="008A3562"/>
    <w:rsid w:val="008A359D"/>
    <w:rsid w:val="008A361E"/>
    <w:rsid w:val="008A3B75"/>
    <w:rsid w:val="008A4290"/>
    <w:rsid w:val="008A42D1"/>
    <w:rsid w:val="008A4329"/>
    <w:rsid w:val="008A4FC7"/>
    <w:rsid w:val="008A5E37"/>
    <w:rsid w:val="008A625C"/>
    <w:rsid w:val="008A64C9"/>
    <w:rsid w:val="008A696A"/>
    <w:rsid w:val="008A6CC6"/>
    <w:rsid w:val="008A7BEB"/>
    <w:rsid w:val="008B0AC8"/>
    <w:rsid w:val="008B0FAB"/>
    <w:rsid w:val="008B16D0"/>
    <w:rsid w:val="008B1AC6"/>
    <w:rsid w:val="008B1B51"/>
    <w:rsid w:val="008B29DF"/>
    <w:rsid w:val="008B2BA0"/>
    <w:rsid w:val="008B2BF7"/>
    <w:rsid w:val="008B324A"/>
    <w:rsid w:val="008B3F6E"/>
    <w:rsid w:val="008B4D9B"/>
    <w:rsid w:val="008B57D2"/>
    <w:rsid w:val="008C14C5"/>
    <w:rsid w:val="008C20AD"/>
    <w:rsid w:val="008C22BA"/>
    <w:rsid w:val="008C2EA7"/>
    <w:rsid w:val="008C3953"/>
    <w:rsid w:val="008C3BCB"/>
    <w:rsid w:val="008C44E5"/>
    <w:rsid w:val="008C4B79"/>
    <w:rsid w:val="008C4FA4"/>
    <w:rsid w:val="008C5238"/>
    <w:rsid w:val="008C728D"/>
    <w:rsid w:val="008C7AF8"/>
    <w:rsid w:val="008C7F0D"/>
    <w:rsid w:val="008D03A1"/>
    <w:rsid w:val="008D0FE6"/>
    <w:rsid w:val="008D1335"/>
    <w:rsid w:val="008D190E"/>
    <w:rsid w:val="008D20A7"/>
    <w:rsid w:val="008D2F6C"/>
    <w:rsid w:val="008D361C"/>
    <w:rsid w:val="008D3B74"/>
    <w:rsid w:val="008D412A"/>
    <w:rsid w:val="008D4353"/>
    <w:rsid w:val="008D4F2C"/>
    <w:rsid w:val="008D5135"/>
    <w:rsid w:val="008D52EF"/>
    <w:rsid w:val="008D56F5"/>
    <w:rsid w:val="008D7050"/>
    <w:rsid w:val="008D76E6"/>
    <w:rsid w:val="008D77A7"/>
    <w:rsid w:val="008D7E8F"/>
    <w:rsid w:val="008D7FDD"/>
    <w:rsid w:val="008E0CDC"/>
    <w:rsid w:val="008E1172"/>
    <w:rsid w:val="008E1374"/>
    <w:rsid w:val="008E1C8D"/>
    <w:rsid w:val="008E2D5C"/>
    <w:rsid w:val="008E3B2B"/>
    <w:rsid w:val="008E3EC2"/>
    <w:rsid w:val="008E408E"/>
    <w:rsid w:val="008E45BC"/>
    <w:rsid w:val="008E548A"/>
    <w:rsid w:val="008E61FA"/>
    <w:rsid w:val="008E63C9"/>
    <w:rsid w:val="008E6A75"/>
    <w:rsid w:val="008E6F02"/>
    <w:rsid w:val="008E71FE"/>
    <w:rsid w:val="008E72F6"/>
    <w:rsid w:val="008E761B"/>
    <w:rsid w:val="008E7A1B"/>
    <w:rsid w:val="008E7A3F"/>
    <w:rsid w:val="008E7C92"/>
    <w:rsid w:val="008E7D14"/>
    <w:rsid w:val="008F0165"/>
    <w:rsid w:val="008F0D1B"/>
    <w:rsid w:val="008F0E33"/>
    <w:rsid w:val="008F160D"/>
    <w:rsid w:val="008F1620"/>
    <w:rsid w:val="008F182F"/>
    <w:rsid w:val="008F1FF9"/>
    <w:rsid w:val="008F233E"/>
    <w:rsid w:val="008F25B5"/>
    <w:rsid w:val="008F2A5E"/>
    <w:rsid w:val="008F3A73"/>
    <w:rsid w:val="008F4430"/>
    <w:rsid w:val="008F45F3"/>
    <w:rsid w:val="008F4713"/>
    <w:rsid w:val="008F4F4A"/>
    <w:rsid w:val="008F5255"/>
    <w:rsid w:val="008F5FA0"/>
    <w:rsid w:val="008F6E1C"/>
    <w:rsid w:val="009004A8"/>
    <w:rsid w:val="009015E4"/>
    <w:rsid w:val="00901CB9"/>
    <w:rsid w:val="00901F6D"/>
    <w:rsid w:val="009023CF"/>
    <w:rsid w:val="00902A11"/>
    <w:rsid w:val="00902B8A"/>
    <w:rsid w:val="00903F70"/>
    <w:rsid w:val="0090468B"/>
    <w:rsid w:val="00904C82"/>
    <w:rsid w:val="00904D05"/>
    <w:rsid w:val="0090558D"/>
    <w:rsid w:val="00906A2A"/>
    <w:rsid w:val="00906C6D"/>
    <w:rsid w:val="0090701E"/>
    <w:rsid w:val="009075A2"/>
    <w:rsid w:val="00907693"/>
    <w:rsid w:val="00907AEC"/>
    <w:rsid w:val="0091062C"/>
    <w:rsid w:val="0091130B"/>
    <w:rsid w:val="0091144A"/>
    <w:rsid w:val="009125D0"/>
    <w:rsid w:val="00912ADE"/>
    <w:rsid w:val="009132C6"/>
    <w:rsid w:val="00914742"/>
    <w:rsid w:val="00914887"/>
    <w:rsid w:val="009148C0"/>
    <w:rsid w:val="00914CA9"/>
    <w:rsid w:val="00915469"/>
    <w:rsid w:val="00916A3D"/>
    <w:rsid w:val="00916D76"/>
    <w:rsid w:val="00916EF3"/>
    <w:rsid w:val="009201A9"/>
    <w:rsid w:val="00920C2E"/>
    <w:rsid w:val="00921015"/>
    <w:rsid w:val="00921162"/>
    <w:rsid w:val="0092125E"/>
    <w:rsid w:val="00921540"/>
    <w:rsid w:val="009218E1"/>
    <w:rsid w:val="00921D67"/>
    <w:rsid w:val="009231A4"/>
    <w:rsid w:val="0092383E"/>
    <w:rsid w:val="009239D4"/>
    <w:rsid w:val="00923F3B"/>
    <w:rsid w:val="009244B7"/>
    <w:rsid w:val="00924AE9"/>
    <w:rsid w:val="0092563B"/>
    <w:rsid w:val="00926340"/>
    <w:rsid w:val="009263B9"/>
    <w:rsid w:val="00926ACA"/>
    <w:rsid w:val="00926DAE"/>
    <w:rsid w:val="0092758B"/>
    <w:rsid w:val="00927972"/>
    <w:rsid w:val="00927EF5"/>
    <w:rsid w:val="0093124D"/>
    <w:rsid w:val="00931839"/>
    <w:rsid w:val="00931D74"/>
    <w:rsid w:val="009344D5"/>
    <w:rsid w:val="00934C5A"/>
    <w:rsid w:val="009357FD"/>
    <w:rsid w:val="009358F4"/>
    <w:rsid w:val="00935E93"/>
    <w:rsid w:val="009377AF"/>
    <w:rsid w:val="009400E4"/>
    <w:rsid w:val="00940505"/>
    <w:rsid w:val="009417B0"/>
    <w:rsid w:val="009421B6"/>
    <w:rsid w:val="00942860"/>
    <w:rsid w:val="00942C36"/>
    <w:rsid w:val="00943612"/>
    <w:rsid w:val="00944DC0"/>
    <w:rsid w:val="00944E5C"/>
    <w:rsid w:val="009458B2"/>
    <w:rsid w:val="00946F57"/>
    <w:rsid w:val="00947B19"/>
    <w:rsid w:val="00950212"/>
    <w:rsid w:val="00950E54"/>
    <w:rsid w:val="00951FDB"/>
    <w:rsid w:val="009524E7"/>
    <w:rsid w:val="00952572"/>
    <w:rsid w:val="00952F7B"/>
    <w:rsid w:val="00953879"/>
    <w:rsid w:val="009538BC"/>
    <w:rsid w:val="00954500"/>
    <w:rsid w:val="00954779"/>
    <w:rsid w:val="009550CD"/>
    <w:rsid w:val="00955BEB"/>
    <w:rsid w:val="00955C28"/>
    <w:rsid w:val="0095685A"/>
    <w:rsid w:val="00956E90"/>
    <w:rsid w:val="00956E94"/>
    <w:rsid w:val="00956F63"/>
    <w:rsid w:val="00956FC3"/>
    <w:rsid w:val="00957DD1"/>
    <w:rsid w:val="00957FC0"/>
    <w:rsid w:val="00957FF6"/>
    <w:rsid w:val="00960E37"/>
    <w:rsid w:val="00961099"/>
    <w:rsid w:val="0096181A"/>
    <w:rsid w:val="00961ED6"/>
    <w:rsid w:val="00961F30"/>
    <w:rsid w:val="00961F96"/>
    <w:rsid w:val="0096202D"/>
    <w:rsid w:val="00962A9C"/>
    <w:rsid w:val="00962B53"/>
    <w:rsid w:val="00962E51"/>
    <w:rsid w:val="00963564"/>
    <w:rsid w:val="00963723"/>
    <w:rsid w:val="00963857"/>
    <w:rsid w:val="00963C0D"/>
    <w:rsid w:val="00964590"/>
    <w:rsid w:val="00964851"/>
    <w:rsid w:val="00965187"/>
    <w:rsid w:val="0096594C"/>
    <w:rsid w:val="0096686D"/>
    <w:rsid w:val="0096748D"/>
    <w:rsid w:val="00970A1D"/>
    <w:rsid w:val="00971331"/>
    <w:rsid w:val="00971D60"/>
    <w:rsid w:val="0097391C"/>
    <w:rsid w:val="00974421"/>
    <w:rsid w:val="00974BFD"/>
    <w:rsid w:val="00974F59"/>
    <w:rsid w:val="009752CC"/>
    <w:rsid w:val="00975470"/>
    <w:rsid w:val="00975807"/>
    <w:rsid w:val="0097599E"/>
    <w:rsid w:val="00975AB6"/>
    <w:rsid w:val="0097625B"/>
    <w:rsid w:val="009764C9"/>
    <w:rsid w:val="00977CF6"/>
    <w:rsid w:val="00980796"/>
    <w:rsid w:val="009807E6"/>
    <w:rsid w:val="00982D27"/>
    <w:rsid w:val="0098318F"/>
    <w:rsid w:val="00983349"/>
    <w:rsid w:val="00983720"/>
    <w:rsid w:val="00983E7C"/>
    <w:rsid w:val="009847AC"/>
    <w:rsid w:val="00984847"/>
    <w:rsid w:val="00984950"/>
    <w:rsid w:val="00984BD0"/>
    <w:rsid w:val="00984CD4"/>
    <w:rsid w:val="009856EE"/>
    <w:rsid w:val="00986430"/>
    <w:rsid w:val="009865F3"/>
    <w:rsid w:val="00986C85"/>
    <w:rsid w:val="00986E4E"/>
    <w:rsid w:val="00990E71"/>
    <w:rsid w:val="00990E9A"/>
    <w:rsid w:val="00990F5A"/>
    <w:rsid w:val="009910E8"/>
    <w:rsid w:val="009922B4"/>
    <w:rsid w:val="009922D8"/>
    <w:rsid w:val="00992714"/>
    <w:rsid w:val="00993F5B"/>
    <w:rsid w:val="00994C83"/>
    <w:rsid w:val="00995DC6"/>
    <w:rsid w:val="0099607E"/>
    <w:rsid w:val="009968FB"/>
    <w:rsid w:val="00996AFF"/>
    <w:rsid w:val="00997204"/>
    <w:rsid w:val="009975CC"/>
    <w:rsid w:val="009975F8"/>
    <w:rsid w:val="00997A7F"/>
    <w:rsid w:val="00997B26"/>
    <w:rsid w:val="009A049E"/>
    <w:rsid w:val="009A08D6"/>
    <w:rsid w:val="009A2306"/>
    <w:rsid w:val="009A3257"/>
    <w:rsid w:val="009A3775"/>
    <w:rsid w:val="009A38C8"/>
    <w:rsid w:val="009A3DE1"/>
    <w:rsid w:val="009A3FC1"/>
    <w:rsid w:val="009A48A7"/>
    <w:rsid w:val="009A4973"/>
    <w:rsid w:val="009A4E58"/>
    <w:rsid w:val="009A4FFC"/>
    <w:rsid w:val="009A5594"/>
    <w:rsid w:val="009A6A2E"/>
    <w:rsid w:val="009A7936"/>
    <w:rsid w:val="009A7C85"/>
    <w:rsid w:val="009B0628"/>
    <w:rsid w:val="009B0954"/>
    <w:rsid w:val="009B0F40"/>
    <w:rsid w:val="009B106D"/>
    <w:rsid w:val="009B259F"/>
    <w:rsid w:val="009B2637"/>
    <w:rsid w:val="009B3028"/>
    <w:rsid w:val="009B3728"/>
    <w:rsid w:val="009B589B"/>
    <w:rsid w:val="009B5B47"/>
    <w:rsid w:val="009B5CF3"/>
    <w:rsid w:val="009B6679"/>
    <w:rsid w:val="009B6BF1"/>
    <w:rsid w:val="009C022B"/>
    <w:rsid w:val="009C0443"/>
    <w:rsid w:val="009C0BF6"/>
    <w:rsid w:val="009C0FBE"/>
    <w:rsid w:val="009C1392"/>
    <w:rsid w:val="009C281C"/>
    <w:rsid w:val="009C2EB7"/>
    <w:rsid w:val="009C3669"/>
    <w:rsid w:val="009C42BF"/>
    <w:rsid w:val="009C4D93"/>
    <w:rsid w:val="009C4E52"/>
    <w:rsid w:val="009C4F0F"/>
    <w:rsid w:val="009C5151"/>
    <w:rsid w:val="009C53CD"/>
    <w:rsid w:val="009C5484"/>
    <w:rsid w:val="009C580E"/>
    <w:rsid w:val="009C6405"/>
    <w:rsid w:val="009C7276"/>
    <w:rsid w:val="009C78B5"/>
    <w:rsid w:val="009C7AC7"/>
    <w:rsid w:val="009D043E"/>
    <w:rsid w:val="009D06E6"/>
    <w:rsid w:val="009D0B7A"/>
    <w:rsid w:val="009D12A9"/>
    <w:rsid w:val="009D29FC"/>
    <w:rsid w:val="009D2FA1"/>
    <w:rsid w:val="009D3F71"/>
    <w:rsid w:val="009D460C"/>
    <w:rsid w:val="009D5F47"/>
    <w:rsid w:val="009D5F90"/>
    <w:rsid w:val="009D7B81"/>
    <w:rsid w:val="009D7C94"/>
    <w:rsid w:val="009D7CE0"/>
    <w:rsid w:val="009E0A65"/>
    <w:rsid w:val="009E127B"/>
    <w:rsid w:val="009E1666"/>
    <w:rsid w:val="009E167B"/>
    <w:rsid w:val="009E23D8"/>
    <w:rsid w:val="009E3D58"/>
    <w:rsid w:val="009E48FF"/>
    <w:rsid w:val="009E4B3B"/>
    <w:rsid w:val="009E550B"/>
    <w:rsid w:val="009E5998"/>
    <w:rsid w:val="009E717B"/>
    <w:rsid w:val="009E71A1"/>
    <w:rsid w:val="009E75A1"/>
    <w:rsid w:val="009E7AA2"/>
    <w:rsid w:val="009E7D87"/>
    <w:rsid w:val="009F0BAD"/>
    <w:rsid w:val="009F0E2E"/>
    <w:rsid w:val="009F1140"/>
    <w:rsid w:val="009F2D36"/>
    <w:rsid w:val="009F34C2"/>
    <w:rsid w:val="009F39B7"/>
    <w:rsid w:val="009F3F72"/>
    <w:rsid w:val="009F52A5"/>
    <w:rsid w:val="009F538A"/>
    <w:rsid w:val="009F5F4C"/>
    <w:rsid w:val="009F6A4C"/>
    <w:rsid w:val="009F7C9E"/>
    <w:rsid w:val="00A00262"/>
    <w:rsid w:val="00A00C73"/>
    <w:rsid w:val="00A01617"/>
    <w:rsid w:val="00A019C9"/>
    <w:rsid w:val="00A02560"/>
    <w:rsid w:val="00A0292B"/>
    <w:rsid w:val="00A02A30"/>
    <w:rsid w:val="00A02F1D"/>
    <w:rsid w:val="00A03847"/>
    <w:rsid w:val="00A0405E"/>
    <w:rsid w:val="00A047F5"/>
    <w:rsid w:val="00A04872"/>
    <w:rsid w:val="00A04BAE"/>
    <w:rsid w:val="00A05A79"/>
    <w:rsid w:val="00A067F8"/>
    <w:rsid w:val="00A068B8"/>
    <w:rsid w:val="00A06F9F"/>
    <w:rsid w:val="00A07135"/>
    <w:rsid w:val="00A07167"/>
    <w:rsid w:val="00A07373"/>
    <w:rsid w:val="00A07849"/>
    <w:rsid w:val="00A07BE1"/>
    <w:rsid w:val="00A10778"/>
    <w:rsid w:val="00A10845"/>
    <w:rsid w:val="00A119C7"/>
    <w:rsid w:val="00A11B86"/>
    <w:rsid w:val="00A12297"/>
    <w:rsid w:val="00A1244F"/>
    <w:rsid w:val="00A12491"/>
    <w:rsid w:val="00A127EE"/>
    <w:rsid w:val="00A13E28"/>
    <w:rsid w:val="00A151AA"/>
    <w:rsid w:val="00A1540D"/>
    <w:rsid w:val="00A15555"/>
    <w:rsid w:val="00A15C75"/>
    <w:rsid w:val="00A15D69"/>
    <w:rsid w:val="00A16ADA"/>
    <w:rsid w:val="00A17CAA"/>
    <w:rsid w:val="00A17F2D"/>
    <w:rsid w:val="00A207C1"/>
    <w:rsid w:val="00A2219F"/>
    <w:rsid w:val="00A22536"/>
    <w:rsid w:val="00A2273A"/>
    <w:rsid w:val="00A23814"/>
    <w:rsid w:val="00A25CCA"/>
    <w:rsid w:val="00A25F85"/>
    <w:rsid w:val="00A26925"/>
    <w:rsid w:val="00A26FF8"/>
    <w:rsid w:val="00A27615"/>
    <w:rsid w:val="00A277C7"/>
    <w:rsid w:val="00A27F84"/>
    <w:rsid w:val="00A30033"/>
    <w:rsid w:val="00A301DF"/>
    <w:rsid w:val="00A303D2"/>
    <w:rsid w:val="00A30AB5"/>
    <w:rsid w:val="00A312CA"/>
    <w:rsid w:val="00A31547"/>
    <w:rsid w:val="00A317D5"/>
    <w:rsid w:val="00A319B9"/>
    <w:rsid w:val="00A31C8D"/>
    <w:rsid w:val="00A32E56"/>
    <w:rsid w:val="00A339A6"/>
    <w:rsid w:val="00A34131"/>
    <w:rsid w:val="00A34285"/>
    <w:rsid w:val="00A34C60"/>
    <w:rsid w:val="00A35257"/>
    <w:rsid w:val="00A352EC"/>
    <w:rsid w:val="00A379B4"/>
    <w:rsid w:val="00A40022"/>
    <w:rsid w:val="00A40025"/>
    <w:rsid w:val="00A40966"/>
    <w:rsid w:val="00A40C1C"/>
    <w:rsid w:val="00A41025"/>
    <w:rsid w:val="00A41103"/>
    <w:rsid w:val="00A41BB4"/>
    <w:rsid w:val="00A4202A"/>
    <w:rsid w:val="00A420AD"/>
    <w:rsid w:val="00A42203"/>
    <w:rsid w:val="00A42BA4"/>
    <w:rsid w:val="00A43BBB"/>
    <w:rsid w:val="00A45988"/>
    <w:rsid w:val="00A46B7A"/>
    <w:rsid w:val="00A46FB0"/>
    <w:rsid w:val="00A478D4"/>
    <w:rsid w:val="00A50DB8"/>
    <w:rsid w:val="00A51198"/>
    <w:rsid w:val="00A51525"/>
    <w:rsid w:val="00A5152C"/>
    <w:rsid w:val="00A52B3E"/>
    <w:rsid w:val="00A53370"/>
    <w:rsid w:val="00A53AAE"/>
    <w:rsid w:val="00A54680"/>
    <w:rsid w:val="00A546F6"/>
    <w:rsid w:val="00A54765"/>
    <w:rsid w:val="00A5609E"/>
    <w:rsid w:val="00A56129"/>
    <w:rsid w:val="00A56BD3"/>
    <w:rsid w:val="00A5728E"/>
    <w:rsid w:val="00A5764F"/>
    <w:rsid w:val="00A57DEA"/>
    <w:rsid w:val="00A60137"/>
    <w:rsid w:val="00A60220"/>
    <w:rsid w:val="00A60629"/>
    <w:rsid w:val="00A61567"/>
    <w:rsid w:val="00A6177F"/>
    <w:rsid w:val="00A61C08"/>
    <w:rsid w:val="00A622CF"/>
    <w:rsid w:val="00A62444"/>
    <w:rsid w:val="00A624E5"/>
    <w:rsid w:val="00A626D6"/>
    <w:rsid w:val="00A6285A"/>
    <w:rsid w:val="00A6428F"/>
    <w:rsid w:val="00A64B40"/>
    <w:rsid w:val="00A64DA4"/>
    <w:rsid w:val="00A65343"/>
    <w:rsid w:val="00A65B00"/>
    <w:rsid w:val="00A65DBC"/>
    <w:rsid w:val="00A66A6E"/>
    <w:rsid w:val="00A678AB"/>
    <w:rsid w:val="00A70D39"/>
    <w:rsid w:val="00A70DA0"/>
    <w:rsid w:val="00A70FBF"/>
    <w:rsid w:val="00A71941"/>
    <w:rsid w:val="00A71E75"/>
    <w:rsid w:val="00A72596"/>
    <w:rsid w:val="00A730BC"/>
    <w:rsid w:val="00A74F0D"/>
    <w:rsid w:val="00A757D6"/>
    <w:rsid w:val="00A75CBD"/>
    <w:rsid w:val="00A75E45"/>
    <w:rsid w:val="00A75E8B"/>
    <w:rsid w:val="00A7642B"/>
    <w:rsid w:val="00A7674E"/>
    <w:rsid w:val="00A807B1"/>
    <w:rsid w:val="00A80B60"/>
    <w:rsid w:val="00A81544"/>
    <w:rsid w:val="00A82BAC"/>
    <w:rsid w:val="00A82BEA"/>
    <w:rsid w:val="00A83101"/>
    <w:rsid w:val="00A8358B"/>
    <w:rsid w:val="00A840A1"/>
    <w:rsid w:val="00A84AE8"/>
    <w:rsid w:val="00A85301"/>
    <w:rsid w:val="00A85B4C"/>
    <w:rsid w:val="00A85DF0"/>
    <w:rsid w:val="00A85F03"/>
    <w:rsid w:val="00A86A9D"/>
    <w:rsid w:val="00A87715"/>
    <w:rsid w:val="00A87C1B"/>
    <w:rsid w:val="00A90620"/>
    <w:rsid w:val="00A90A16"/>
    <w:rsid w:val="00A90F0E"/>
    <w:rsid w:val="00A91139"/>
    <w:rsid w:val="00A91BE5"/>
    <w:rsid w:val="00A91F56"/>
    <w:rsid w:val="00A93145"/>
    <w:rsid w:val="00A93B00"/>
    <w:rsid w:val="00A93F8F"/>
    <w:rsid w:val="00A94D4D"/>
    <w:rsid w:val="00A94E2A"/>
    <w:rsid w:val="00A94F76"/>
    <w:rsid w:val="00A9535E"/>
    <w:rsid w:val="00A956BB"/>
    <w:rsid w:val="00A969BA"/>
    <w:rsid w:val="00A96FAE"/>
    <w:rsid w:val="00AA0A15"/>
    <w:rsid w:val="00AA0BB6"/>
    <w:rsid w:val="00AA1407"/>
    <w:rsid w:val="00AA15CC"/>
    <w:rsid w:val="00AA2AC0"/>
    <w:rsid w:val="00AA2D7F"/>
    <w:rsid w:val="00AA395D"/>
    <w:rsid w:val="00AA3D9B"/>
    <w:rsid w:val="00AA4310"/>
    <w:rsid w:val="00AA4936"/>
    <w:rsid w:val="00AA5581"/>
    <w:rsid w:val="00AA5756"/>
    <w:rsid w:val="00AA63EA"/>
    <w:rsid w:val="00AA656D"/>
    <w:rsid w:val="00AA68A8"/>
    <w:rsid w:val="00AA6E78"/>
    <w:rsid w:val="00AA6F1F"/>
    <w:rsid w:val="00AA73D8"/>
    <w:rsid w:val="00AA73D9"/>
    <w:rsid w:val="00AA73E8"/>
    <w:rsid w:val="00AA76FB"/>
    <w:rsid w:val="00AA79A3"/>
    <w:rsid w:val="00AB0CED"/>
    <w:rsid w:val="00AB189B"/>
    <w:rsid w:val="00AB1DD0"/>
    <w:rsid w:val="00AB2524"/>
    <w:rsid w:val="00AB28FF"/>
    <w:rsid w:val="00AB2BAA"/>
    <w:rsid w:val="00AB3469"/>
    <w:rsid w:val="00AB40AF"/>
    <w:rsid w:val="00AB458C"/>
    <w:rsid w:val="00AB4F33"/>
    <w:rsid w:val="00AB57D5"/>
    <w:rsid w:val="00AB676D"/>
    <w:rsid w:val="00AB78A8"/>
    <w:rsid w:val="00AB7AB0"/>
    <w:rsid w:val="00AB7AD5"/>
    <w:rsid w:val="00AC011B"/>
    <w:rsid w:val="00AC0D45"/>
    <w:rsid w:val="00AC0E58"/>
    <w:rsid w:val="00AC1339"/>
    <w:rsid w:val="00AC2477"/>
    <w:rsid w:val="00AC2B43"/>
    <w:rsid w:val="00AC2D25"/>
    <w:rsid w:val="00AC37D7"/>
    <w:rsid w:val="00AC3A5E"/>
    <w:rsid w:val="00AC4310"/>
    <w:rsid w:val="00AC4692"/>
    <w:rsid w:val="00AC4DA7"/>
    <w:rsid w:val="00AC513F"/>
    <w:rsid w:val="00AC552B"/>
    <w:rsid w:val="00AC55EB"/>
    <w:rsid w:val="00AC6A29"/>
    <w:rsid w:val="00AC7D7F"/>
    <w:rsid w:val="00AD0F9C"/>
    <w:rsid w:val="00AD3EA8"/>
    <w:rsid w:val="00AD487E"/>
    <w:rsid w:val="00AD5BBF"/>
    <w:rsid w:val="00AD5D3B"/>
    <w:rsid w:val="00AD6225"/>
    <w:rsid w:val="00AD6D92"/>
    <w:rsid w:val="00AD7A01"/>
    <w:rsid w:val="00AE0874"/>
    <w:rsid w:val="00AE0898"/>
    <w:rsid w:val="00AE08D3"/>
    <w:rsid w:val="00AE0C8D"/>
    <w:rsid w:val="00AE13DE"/>
    <w:rsid w:val="00AE252D"/>
    <w:rsid w:val="00AE2AE4"/>
    <w:rsid w:val="00AE3002"/>
    <w:rsid w:val="00AE3490"/>
    <w:rsid w:val="00AE3552"/>
    <w:rsid w:val="00AE38BD"/>
    <w:rsid w:val="00AE4259"/>
    <w:rsid w:val="00AE4281"/>
    <w:rsid w:val="00AE4284"/>
    <w:rsid w:val="00AE522A"/>
    <w:rsid w:val="00AE6744"/>
    <w:rsid w:val="00AE6B3C"/>
    <w:rsid w:val="00AE7078"/>
    <w:rsid w:val="00AE7A7C"/>
    <w:rsid w:val="00AF0796"/>
    <w:rsid w:val="00AF0844"/>
    <w:rsid w:val="00AF0E6A"/>
    <w:rsid w:val="00AF194D"/>
    <w:rsid w:val="00AF29E0"/>
    <w:rsid w:val="00AF361B"/>
    <w:rsid w:val="00AF3857"/>
    <w:rsid w:val="00AF42F6"/>
    <w:rsid w:val="00AF44FA"/>
    <w:rsid w:val="00AF4946"/>
    <w:rsid w:val="00AF5603"/>
    <w:rsid w:val="00AF642E"/>
    <w:rsid w:val="00AF75F8"/>
    <w:rsid w:val="00AF7AE2"/>
    <w:rsid w:val="00B00373"/>
    <w:rsid w:val="00B005B2"/>
    <w:rsid w:val="00B01EFB"/>
    <w:rsid w:val="00B0230F"/>
    <w:rsid w:val="00B02694"/>
    <w:rsid w:val="00B04CC6"/>
    <w:rsid w:val="00B04F99"/>
    <w:rsid w:val="00B05CB2"/>
    <w:rsid w:val="00B05D56"/>
    <w:rsid w:val="00B05F38"/>
    <w:rsid w:val="00B06574"/>
    <w:rsid w:val="00B07170"/>
    <w:rsid w:val="00B071F8"/>
    <w:rsid w:val="00B07B2F"/>
    <w:rsid w:val="00B10B16"/>
    <w:rsid w:val="00B10F35"/>
    <w:rsid w:val="00B117BB"/>
    <w:rsid w:val="00B1181F"/>
    <w:rsid w:val="00B11A4E"/>
    <w:rsid w:val="00B12472"/>
    <w:rsid w:val="00B12976"/>
    <w:rsid w:val="00B1331A"/>
    <w:rsid w:val="00B134F9"/>
    <w:rsid w:val="00B13E24"/>
    <w:rsid w:val="00B14B98"/>
    <w:rsid w:val="00B154A5"/>
    <w:rsid w:val="00B15FDA"/>
    <w:rsid w:val="00B16375"/>
    <w:rsid w:val="00B16411"/>
    <w:rsid w:val="00B178F5"/>
    <w:rsid w:val="00B17C82"/>
    <w:rsid w:val="00B17DDF"/>
    <w:rsid w:val="00B202EC"/>
    <w:rsid w:val="00B20621"/>
    <w:rsid w:val="00B2069B"/>
    <w:rsid w:val="00B20C75"/>
    <w:rsid w:val="00B20DB3"/>
    <w:rsid w:val="00B2147E"/>
    <w:rsid w:val="00B2175A"/>
    <w:rsid w:val="00B220DB"/>
    <w:rsid w:val="00B22F5A"/>
    <w:rsid w:val="00B247CA"/>
    <w:rsid w:val="00B25B8C"/>
    <w:rsid w:val="00B25F88"/>
    <w:rsid w:val="00B266EC"/>
    <w:rsid w:val="00B2678C"/>
    <w:rsid w:val="00B26B43"/>
    <w:rsid w:val="00B26B49"/>
    <w:rsid w:val="00B279BC"/>
    <w:rsid w:val="00B300B6"/>
    <w:rsid w:val="00B303F7"/>
    <w:rsid w:val="00B30805"/>
    <w:rsid w:val="00B30910"/>
    <w:rsid w:val="00B334CC"/>
    <w:rsid w:val="00B33712"/>
    <w:rsid w:val="00B34E45"/>
    <w:rsid w:val="00B352F9"/>
    <w:rsid w:val="00B356B7"/>
    <w:rsid w:val="00B3598D"/>
    <w:rsid w:val="00B35A35"/>
    <w:rsid w:val="00B36665"/>
    <w:rsid w:val="00B36DDC"/>
    <w:rsid w:val="00B36E9C"/>
    <w:rsid w:val="00B40272"/>
    <w:rsid w:val="00B40DE4"/>
    <w:rsid w:val="00B41456"/>
    <w:rsid w:val="00B41F55"/>
    <w:rsid w:val="00B422D6"/>
    <w:rsid w:val="00B4343F"/>
    <w:rsid w:val="00B43A20"/>
    <w:rsid w:val="00B43EA2"/>
    <w:rsid w:val="00B44481"/>
    <w:rsid w:val="00B45367"/>
    <w:rsid w:val="00B454E2"/>
    <w:rsid w:val="00B45F24"/>
    <w:rsid w:val="00B45F9D"/>
    <w:rsid w:val="00B46327"/>
    <w:rsid w:val="00B47470"/>
    <w:rsid w:val="00B47529"/>
    <w:rsid w:val="00B47D2A"/>
    <w:rsid w:val="00B5091B"/>
    <w:rsid w:val="00B513CD"/>
    <w:rsid w:val="00B51558"/>
    <w:rsid w:val="00B5183C"/>
    <w:rsid w:val="00B51D72"/>
    <w:rsid w:val="00B51E68"/>
    <w:rsid w:val="00B52935"/>
    <w:rsid w:val="00B52AF5"/>
    <w:rsid w:val="00B53E54"/>
    <w:rsid w:val="00B53FCE"/>
    <w:rsid w:val="00B5427D"/>
    <w:rsid w:val="00B54EE3"/>
    <w:rsid w:val="00B55056"/>
    <w:rsid w:val="00B56402"/>
    <w:rsid w:val="00B56414"/>
    <w:rsid w:val="00B56B9A"/>
    <w:rsid w:val="00B56EBC"/>
    <w:rsid w:val="00B5737C"/>
    <w:rsid w:val="00B57507"/>
    <w:rsid w:val="00B57762"/>
    <w:rsid w:val="00B60902"/>
    <w:rsid w:val="00B61397"/>
    <w:rsid w:val="00B616D7"/>
    <w:rsid w:val="00B619A9"/>
    <w:rsid w:val="00B61E8A"/>
    <w:rsid w:val="00B61EFB"/>
    <w:rsid w:val="00B62206"/>
    <w:rsid w:val="00B62342"/>
    <w:rsid w:val="00B63B2A"/>
    <w:rsid w:val="00B64DB2"/>
    <w:rsid w:val="00B6513F"/>
    <w:rsid w:val="00B66D7C"/>
    <w:rsid w:val="00B671B5"/>
    <w:rsid w:val="00B6773B"/>
    <w:rsid w:val="00B70BB1"/>
    <w:rsid w:val="00B71059"/>
    <w:rsid w:val="00B717D8"/>
    <w:rsid w:val="00B71F0A"/>
    <w:rsid w:val="00B72C4A"/>
    <w:rsid w:val="00B73ACF"/>
    <w:rsid w:val="00B75224"/>
    <w:rsid w:val="00B75BFB"/>
    <w:rsid w:val="00B7627D"/>
    <w:rsid w:val="00B76DE4"/>
    <w:rsid w:val="00B803CB"/>
    <w:rsid w:val="00B80A4C"/>
    <w:rsid w:val="00B80AF8"/>
    <w:rsid w:val="00B80D32"/>
    <w:rsid w:val="00B81FF1"/>
    <w:rsid w:val="00B82533"/>
    <w:rsid w:val="00B82A7F"/>
    <w:rsid w:val="00B82C9F"/>
    <w:rsid w:val="00B83507"/>
    <w:rsid w:val="00B8353B"/>
    <w:rsid w:val="00B83B67"/>
    <w:rsid w:val="00B85A65"/>
    <w:rsid w:val="00B8610D"/>
    <w:rsid w:val="00B86451"/>
    <w:rsid w:val="00B8664A"/>
    <w:rsid w:val="00B916BB"/>
    <w:rsid w:val="00B91783"/>
    <w:rsid w:val="00B91852"/>
    <w:rsid w:val="00B91E44"/>
    <w:rsid w:val="00B92A40"/>
    <w:rsid w:val="00B92C50"/>
    <w:rsid w:val="00B93F79"/>
    <w:rsid w:val="00B9449E"/>
    <w:rsid w:val="00B9568A"/>
    <w:rsid w:val="00B95C8B"/>
    <w:rsid w:val="00B96890"/>
    <w:rsid w:val="00B97661"/>
    <w:rsid w:val="00B97C36"/>
    <w:rsid w:val="00BA1060"/>
    <w:rsid w:val="00BA378D"/>
    <w:rsid w:val="00BA399F"/>
    <w:rsid w:val="00BA3A7F"/>
    <w:rsid w:val="00BA3B7D"/>
    <w:rsid w:val="00BA40E7"/>
    <w:rsid w:val="00BA45AE"/>
    <w:rsid w:val="00BA4B38"/>
    <w:rsid w:val="00BA5500"/>
    <w:rsid w:val="00BB01DC"/>
    <w:rsid w:val="00BB0576"/>
    <w:rsid w:val="00BB11BA"/>
    <w:rsid w:val="00BB20D6"/>
    <w:rsid w:val="00BB2585"/>
    <w:rsid w:val="00BB29C6"/>
    <w:rsid w:val="00BB2BD4"/>
    <w:rsid w:val="00BB3D51"/>
    <w:rsid w:val="00BB41DC"/>
    <w:rsid w:val="00BB459F"/>
    <w:rsid w:val="00BB45E6"/>
    <w:rsid w:val="00BB516F"/>
    <w:rsid w:val="00BB658C"/>
    <w:rsid w:val="00BB69A6"/>
    <w:rsid w:val="00BB7A13"/>
    <w:rsid w:val="00BC0223"/>
    <w:rsid w:val="00BC121D"/>
    <w:rsid w:val="00BC1529"/>
    <w:rsid w:val="00BC1B69"/>
    <w:rsid w:val="00BC1CE0"/>
    <w:rsid w:val="00BC1EAF"/>
    <w:rsid w:val="00BC27F2"/>
    <w:rsid w:val="00BC316B"/>
    <w:rsid w:val="00BC3352"/>
    <w:rsid w:val="00BC34A0"/>
    <w:rsid w:val="00BC3510"/>
    <w:rsid w:val="00BC3D47"/>
    <w:rsid w:val="00BC4372"/>
    <w:rsid w:val="00BC45EE"/>
    <w:rsid w:val="00BC4753"/>
    <w:rsid w:val="00BC4C45"/>
    <w:rsid w:val="00BC774A"/>
    <w:rsid w:val="00BD09F2"/>
    <w:rsid w:val="00BD0ABB"/>
    <w:rsid w:val="00BD0BC2"/>
    <w:rsid w:val="00BD0FA7"/>
    <w:rsid w:val="00BD14EA"/>
    <w:rsid w:val="00BD1B2D"/>
    <w:rsid w:val="00BD24F7"/>
    <w:rsid w:val="00BD363E"/>
    <w:rsid w:val="00BD3FF9"/>
    <w:rsid w:val="00BD4C88"/>
    <w:rsid w:val="00BD56FF"/>
    <w:rsid w:val="00BD59AE"/>
    <w:rsid w:val="00BD6196"/>
    <w:rsid w:val="00BD6C58"/>
    <w:rsid w:val="00BD6CE9"/>
    <w:rsid w:val="00BD73A4"/>
    <w:rsid w:val="00BE0C45"/>
    <w:rsid w:val="00BE1070"/>
    <w:rsid w:val="00BE19C5"/>
    <w:rsid w:val="00BE1A5D"/>
    <w:rsid w:val="00BE1D2A"/>
    <w:rsid w:val="00BE241F"/>
    <w:rsid w:val="00BE2B84"/>
    <w:rsid w:val="00BE2D4E"/>
    <w:rsid w:val="00BE4337"/>
    <w:rsid w:val="00BE45A3"/>
    <w:rsid w:val="00BE5487"/>
    <w:rsid w:val="00BE5F1B"/>
    <w:rsid w:val="00BE6879"/>
    <w:rsid w:val="00BE68C7"/>
    <w:rsid w:val="00BE6D63"/>
    <w:rsid w:val="00BE7696"/>
    <w:rsid w:val="00BF20F5"/>
    <w:rsid w:val="00BF2528"/>
    <w:rsid w:val="00BF2685"/>
    <w:rsid w:val="00BF28A2"/>
    <w:rsid w:val="00BF2BBD"/>
    <w:rsid w:val="00BF2D08"/>
    <w:rsid w:val="00BF3300"/>
    <w:rsid w:val="00BF3384"/>
    <w:rsid w:val="00BF375B"/>
    <w:rsid w:val="00BF3EE9"/>
    <w:rsid w:val="00BF4173"/>
    <w:rsid w:val="00BF453C"/>
    <w:rsid w:val="00BF4A64"/>
    <w:rsid w:val="00BF4A7B"/>
    <w:rsid w:val="00BF4B6A"/>
    <w:rsid w:val="00BF5D73"/>
    <w:rsid w:val="00BF687E"/>
    <w:rsid w:val="00C002D4"/>
    <w:rsid w:val="00C00336"/>
    <w:rsid w:val="00C00A6D"/>
    <w:rsid w:val="00C01BCB"/>
    <w:rsid w:val="00C025B9"/>
    <w:rsid w:val="00C025F4"/>
    <w:rsid w:val="00C02932"/>
    <w:rsid w:val="00C02D16"/>
    <w:rsid w:val="00C02D44"/>
    <w:rsid w:val="00C03B6B"/>
    <w:rsid w:val="00C03BA2"/>
    <w:rsid w:val="00C03DB6"/>
    <w:rsid w:val="00C04669"/>
    <w:rsid w:val="00C04E11"/>
    <w:rsid w:val="00C05044"/>
    <w:rsid w:val="00C058BC"/>
    <w:rsid w:val="00C063D4"/>
    <w:rsid w:val="00C06ED3"/>
    <w:rsid w:val="00C07877"/>
    <w:rsid w:val="00C07BC5"/>
    <w:rsid w:val="00C07C19"/>
    <w:rsid w:val="00C10D91"/>
    <w:rsid w:val="00C1104D"/>
    <w:rsid w:val="00C1121B"/>
    <w:rsid w:val="00C127C6"/>
    <w:rsid w:val="00C127FB"/>
    <w:rsid w:val="00C13084"/>
    <w:rsid w:val="00C139D4"/>
    <w:rsid w:val="00C1413A"/>
    <w:rsid w:val="00C1428F"/>
    <w:rsid w:val="00C15493"/>
    <w:rsid w:val="00C166EE"/>
    <w:rsid w:val="00C16866"/>
    <w:rsid w:val="00C168AB"/>
    <w:rsid w:val="00C16970"/>
    <w:rsid w:val="00C17454"/>
    <w:rsid w:val="00C17460"/>
    <w:rsid w:val="00C17B4F"/>
    <w:rsid w:val="00C17DDB"/>
    <w:rsid w:val="00C2076B"/>
    <w:rsid w:val="00C21271"/>
    <w:rsid w:val="00C21BED"/>
    <w:rsid w:val="00C2289E"/>
    <w:rsid w:val="00C22ADF"/>
    <w:rsid w:val="00C23AC6"/>
    <w:rsid w:val="00C240DB"/>
    <w:rsid w:val="00C241C5"/>
    <w:rsid w:val="00C24DC7"/>
    <w:rsid w:val="00C25971"/>
    <w:rsid w:val="00C26913"/>
    <w:rsid w:val="00C26CC3"/>
    <w:rsid w:val="00C26FCD"/>
    <w:rsid w:val="00C30180"/>
    <w:rsid w:val="00C30425"/>
    <w:rsid w:val="00C30833"/>
    <w:rsid w:val="00C31C99"/>
    <w:rsid w:val="00C332C9"/>
    <w:rsid w:val="00C33450"/>
    <w:rsid w:val="00C33BA6"/>
    <w:rsid w:val="00C33D70"/>
    <w:rsid w:val="00C34442"/>
    <w:rsid w:val="00C3474D"/>
    <w:rsid w:val="00C35215"/>
    <w:rsid w:val="00C36E91"/>
    <w:rsid w:val="00C40DC7"/>
    <w:rsid w:val="00C418C0"/>
    <w:rsid w:val="00C427E1"/>
    <w:rsid w:val="00C42D91"/>
    <w:rsid w:val="00C43760"/>
    <w:rsid w:val="00C43D78"/>
    <w:rsid w:val="00C43F4E"/>
    <w:rsid w:val="00C445DD"/>
    <w:rsid w:val="00C44681"/>
    <w:rsid w:val="00C44B55"/>
    <w:rsid w:val="00C450C0"/>
    <w:rsid w:val="00C45552"/>
    <w:rsid w:val="00C45ED4"/>
    <w:rsid w:val="00C4615F"/>
    <w:rsid w:val="00C46300"/>
    <w:rsid w:val="00C46A11"/>
    <w:rsid w:val="00C46C17"/>
    <w:rsid w:val="00C46D84"/>
    <w:rsid w:val="00C47483"/>
    <w:rsid w:val="00C47FF9"/>
    <w:rsid w:val="00C5076B"/>
    <w:rsid w:val="00C50802"/>
    <w:rsid w:val="00C50CEE"/>
    <w:rsid w:val="00C510A8"/>
    <w:rsid w:val="00C5153B"/>
    <w:rsid w:val="00C515FC"/>
    <w:rsid w:val="00C51842"/>
    <w:rsid w:val="00C51B78"/>
    <w:rsid w:val="00C51EE8"/>
    <w:rsid w:val="00C51F93"/>
    <w:rsid w:val="00C5293E"/>
    <w:rsid w:val="00C52F32"/>
    <w:rsid w:val="00C534FE"/>
    <w:rsid w:val="00C53958"/>
    <w:rsid w:val="00C542DB"/>
    <w:rsid w:val="00C54654"/>
    <w:rsid w:val="00C5465A"/>
    <w:rsid w:val="00C54F01"/>
    <w:rsid w:val="00C55372"/>
    <w:rsid w:val="00C56111"/>
    <w:rsid w:val="00C5613C"/>
    <w:rsid w:val="00C5627F"/>
    <w:rsid w:val="00C57207"/>
    <w:rsid w:val="00C600CF"/>
    <w:rsid w:val="00C600FB"/>
    <w:rsid w:val="00C626DD"/>
    <w:rsid w:val="00C62B28"/>
    <w:rsid w:val="00C65A91"/>
    <w:rsid w:val="00C65CD0"/>
    <w:rsid w:val="00C66505"/>
    <w:rsid w:val="00C667F5"/>
    <w:rsid w:val="00C66EEB"/>
    <w:rsid w:val="00C70025"/>
    <w:rsid w:val="00C70797"/>
    <w:rsid w:val="00C712FF"/>
    <w:rsid w:val="00C71433"/>
    <w:rsid w:val="00C71B6C"/>
    <w:rsid w:val="00C73096"/>
    <w:rsid w:val="00C73721"/>
    <w:rsid w:val="00C74417"/>
    <w:rsid w:val="00C763A0"/>
    <w:rsid w:val="00C76ABF"/>
    <w:rsid w:val="00C77118"/>
    <w:rsid w:val="00C7713B"/>
    <w:rsid w:val="00C77777"/>
    <w:rsid w:val="00C80600"/>
    <w:rsid w:val="00C80D51"/>
    <w:rsid w:val="00C8134B"/>
    <w:rsid w:val="00C81C74"/>
    <w:rsid w:val="00C82A33"/>
    <w:rsid w:val="00C82AF4"/>
    <w:rsid w:val="00C836FE"/>
    <w:rsid w:val="00C8388C"/>
    <w:rsid w:val="00C83A3B"/>
    <w:rsid w:val="00C83AD9"/>
    <w:rsid w:val="00C85C64"/>
    <w:rsid w:val="00C86553"/>
    <w:rsid w:val="00C8695F"/>
    <w:rsid w:val="00C8698F"/>
    <w:rsid w:val="00C87016"/>
    <w:rsid w:val="00C873E7"/>
    <w:rsid w:val="00C87503"/>
    <w:rsid w:val="00C875F9"/>
    <w:rsid w:val="00C90D86"/>
    <w:rsid w:val="00C9233B"/>
    <w:rsid w:val="00C9239C"/>
    <w:rsid w:val="00C92BE7"/>
    <w:rsid w:val="00C93DBB"/>
    <w:rsid w:val="00C93E59"/>
    <w:rsid w:val="00C94481"/>
    <w:rsid w:val="00C9633B"/>
    <w:rsid w:val="00C969CF"/>
    <w:rsid w:val="00C96CB4"/>
    <w:rsid w:val="00C9700D"/>
    <w:rsid w:val="00C97958"/>
    <w:rsid w:val="00C979DA"/>
    <w:rsid w:val="00CA0EC9"/>
    <w:rsid w:val="00CA101A"/>
    <w:rsid w:val="00CA112E"/>
    <w:rsid w:val="00CA146A"/>
    <w:rsid w:val="00CA205F"/>
    <w:rsid w:val="00CA21C9"/>
    <w:rsid w:val="00CA291F"/>
    <w:rsid w:val="00CA2F0F"/>
    <w:rsid w:val="00CA37F4"/>
    <w:rsid w:val="00CA3F76"/>
    <w:rsid w:val="00CA431E"/>
    <w:rsid w:val="00CA439D"/>
    <w:rsid w:val="00CA46E6"/>
    <w:rsid w:val="00CA54CE"/>
    <w:rsid w:val="00CA64DB"/>
    <w:rsid w:val="00CA701C"/>
    <w:rsid w:val="00CA76C7"/>
    <w:rsid w:val="00CA7A3B"/>
    <w:rsid w:val="00CA7D5D"/>
    <w:rsid w:val="00CA7E3D"/>
    <w:rsid w:val="00CA7F75"/>
    <w:rsid w:val="00CB069E"/>
    <w:rsid w:val="00CB081A"/>
    <w:rsid w:val="00CB0C6A"/>
    <w:rsid w:val="00CB12D2"/>
    <w:rsid w:val="00CB167F"/>
    <w:rsid w:val="00CB2129"/>
    <w:rsid w:val="00CB227B"/>
    <w:rsid w:val="00CB28D4"/>
    <w:rsid w:val="00CB4FD2"/>
    <w:rsid w:val="00CB55DB"/>
    <w:rsid w:val="00CB57A4"/>
    <w:rsid w:val="00CB58AA"/>
    <w:rsid w:val="00CB64DC"/>
    <w:rsid w:val="00CB6728"/>
    <w:rsid w:val="00CB783F"/>
    <w:rsid w:val="00CC09E7"/>
    <w:rsid w:val="00CC107D"/>
    <w:rsid w:val="00CC1098"/>
    <w:rsid w:val="00CC1D11"/>
    <w:rsid w:val="00CC39A8"/>
    <w:rsid w:val="00CC3B17"/>
    <w:rsid w:val="00CC4159"/>
    <w:rsid w:val="00CC45FD"/>
    <w:rsid w:val="00CC473A"/>
    <w:rsid w:val="00CC4E71"/>
    <w:rsid w:val="00CC5981"/>
    <w:rsid w:val="00CC5B58"/>
    <w:rsid w:val="00CC622C"/>
    <w:rsid w:val="00CC6D1B"/>
    <w:rsid w:val="00CC7F88"/>
    <w:rsid w:val="00CD03A9"/>
    <w:rsid w:val="00CD0972"/>
    <w:rsid w:val="00CD10E3"/>
    <w:rsid w:val="00CD13A6"/>
    <w:rsid w:val="00CD16F6"/>
    <w:rsid w:val="00CD186E"/>
    <w:rsid w:val="00CD26D6"/>
    <w:rsid w:val="00CD32F0"/>
    <w:rsid w:val="00CD354E"/>
    <w:rsid w:val="00CD392D"/>
    <w:rsid w:val="00CD3954"/>
    <w:rsid w:val="00CD3EEA"/>
    <w:rsid w:val="00CD4263"/>
    <w:rsid w:val="00CD4C2D"/>
    <w:rsid w:val="00CD558B"/>
    <w:rsid w:val="00CD5CCD"/>
    <w:rsid w:val="00CD5F20"/>
    <w:rsid w:val="00CD6574"/>
    <w:rsid w:val="00CD6C6A"/>
    <w:rsid w:val="00CD747B"/>
    <w:rsid w:val="00CD78A4"/>
    <w:rsid w:val="00CE0929"/>
    <w:rsid w:val="00CE0998"/>
    <w:rsid w:val="00CE0F8C"/>
    <w:rsid w:val="00CE14BD"/>
    <w:rsid w:val="00CE1939"/>
    <w:rsid w:val="00CE1C31"/>
    <w:rsid w:val="00CE1D83"/>
    <w:rsid w:val="00CE2388"/>
    <w:rsid w:val="00CE258B"/>
    <w:rsid w:val="00CE259A"/>
    <w:rsid w:val="00CE28F0"/>
    <w:rsid w:val="00CE41CE"/>
    <w:rsid w:val="00CE495A"/>
    <w:rsid w:val="00CE5B33"/>
    <w:rsid w:val="00CE5BD8"/>
    <w:rsid w:val="00CE633C"/>
    <w:rsid w:val="00CE6527"/>
    <w:rsid w:val="00CE74A7"/>
    <w:rsid w:val="00CF0508"/>
    <w:rsid w:val="00CF06A9"/>
    <w:rsid w:val="00CF0D20"/>
    <w:rsid w:val="00CF1071"/>
    <w:rsid w:val="00CF14BB"/>
    <w:rsid w:val="00CF151A"/>
    <w:rsid w:val="00CF24EE"/>
    <w:rsid w:val="00CF2A28"/>
    <w:rsid w:val="00CF2F2A"/>
    <w:rsid w:val="00CF302C"/>
    <w:rsid w:val="00CF323F"/>
    <w:rsid w:val="00CF34AE"/>
    <w:rsid w:val="00CF3BE8"/>
    <w:rsid w:val="00CF47BE"/>
    <w:rsid w:val="00CF536A"/>
    <w:rsid w:val="00CF5530"/>
    <w:rsid w:val="00CF56AF"/>
    <w:rsid w:val="00CF5B85"/>
    <w:rsid w:val="00CF66B9"/>
    <w:rsid w:val="00CF6A28"/>
    <w:rsid w:val="00CF6C35"/>
    <w:rsid w:val="00CF6E19"/>
    <w:rsid w:val="00CF6ED0"/>
    <w:rsid w:val="00CF6F37"/>
    <w:rsid w:val="00CF708F"/>
    <w:rsid w:val="00CF76FB"/>
    <w:rsid w:val="00CF7BD7"/>
    <w:rsid w:val="00D01C40"/>
    <w:rsid w:val="00D02663"/>
    <w:rsid w:val="00D02CE3"/>
    <w:rsid w:val="00D0328B"/>
    <w:rsid w:val="00D03368"/>
    <w:rsid w:val="00D03FE0"/>
    <w:rsid w:val="00D0453F"/>
    <w:rsid w:val="00D04942"/>
    <w:rsid w:val="00D0658C"/>
    <w:rsid w:val="00D06926"/>
    <w:rsid w:val="00D06DDF"/>
    <w:rsid w:val="00D07085"/>
    <w:rsid w:val="00D07B4F"/>
    <w:rsid w:val="00D07C1E"/>
    <w:rsid w:val="00D07EE0"/>
    <w:rsid w:val="00D07F6D"/>
    <w:rsid w:val="00D1030A"/>
    <w:rsid w:val="00D10429"/>
    <w:rsid w:val="00D106A7"/>
    <w:rsid w:val="00D1072A"/>
    <w:rsid w:val="00D10A7E"/>
    <w:rsid w:val="00D11508"/>
    <w:rsid w:val="00D11854"/>
    <w:rsid w:val="00D121D8"/>
    <w:rsid w:val="00D12DBE"/>
    <w:rsid w:val="00D12F4A"/>
    <w:rsid w:val="00D13591"/>
    <w:rsid w:val="00D1364C"/>
    <w:rsid w:val="00D152B0"/>
    <w:rsid w:val="00D15714"/>
    <w:rsid w:val="00D1598D"/>
    <w:rsid w:val="00D15ACC"/>
    <w:rsid w:val="00D174C2"/>
    <w:rsid w:val="00D17504"/>
    <w:rsid w:val="00D17AA9"/>
    <w:rsid w:val="00D20D55"/>
    <w:rsid w:val="00D20EED"/>
    <w:rsid w:val="00D214E4"/>
    <w:rsid w:val="00D2168F"/>
    <w:rsid w:val="00D2215D"/>
    <w:rsid w:val="00D22214"/>
    <w:rsid w:val="00D248E0"/>
    <w:rsid w:val="00D24EFE"/>
    <w:rsid w:val="00D2589A"/>
    <w:rsid w:val="00D25A56"/>
    <w:rsid w:val="00D262AD"/>
    <w:rsid w:val="00D264E4"/>
    <w:rsid w:val="00D2654D"/>
    <w:rsid w:val="00D26E35"/>
    <w:rsid w:val="00D27E6F"/>
    <w:rsid w:val="00D301DF"/>
    <w:rsid w:val="00D303C0"/>
    <w:rsid w:val="00D31550"/>
    <w:rsid w:val="00D32362"/>
    <w:rsid w:val="00D3255C"/>
    <w:rsid w:val="00D32F8F"/>
    <w:rsid w:val="00D33A97"/>
    <w:rsid w:val="00D34704"/>
    <w:rsid w:val="00D3476A"/>
    <w:rsid w:val="00D3499C"/>
    <w:rsid w:val="00D349A1"/>
    <w:rsid w:val="00D356A7"/>
    <w:rsid w:val="00D360F4"/>
    <w:rsid w:val="00D36FD6"/>
    <w:rsid w:val="00D37C15"/>
    <w:rsid w:val="00D40926"/>
    <w:rsid w:val="00D41C82"/>
    <w:rsid w:val="00D42776"/>
    <w:rsid w:val="00D42F2F"/>
    <w:rsid w:val="00D433A1"/>
    <w:rsid w:val="00D43669"/>
    <w:rsid w:val="00D4386D"/>
    <w:rsid w:val="00D439D1"/>
    <w:rsid w:val="00D439EC"/>
    <w:rsid w:val="00D43A43"/>
    <w:rsid w:val="00D43C9C"/>
    <w:rsid w:val="00D440CF"/>
    <w:rsid w:val="00D4432D"/>
    <w:rsid w:val="00D44519"/>
    <w:rsid w:val="00D44673"/>
    <w:rsid w:val="00D452FA"/>
    <w:rsid w:val="00D45814"/>
    <w:rsid w:val="00D45F28"/>
    <w:rsid w:val="00D46402"/>
    <w:rsid w:val="00D4738A"/>
    <w:rsid w:val="00D50093"/>
    <w:rsid w:val="00D50AB4"/>
    <w:rsid w:val="00D50B3F"/>
    <w:rsid w:val="00D5143B"/>
    <w:rsid w:val="00D52019"/>
    <w:rsid w:val="00D528DC"/>
    <w:rsid w:val="00D5296E"/>
    <w:rsid w:val="00D52D5A"/>
    <w:rsid w:val="00D53DAF"/>
    <w:rsid w:val="00D54B0B"/>
    <w:rsid w:val="00D54F16"/>
    <w:rsid w:val="00D5503D"/>
    <w:rsid w:val="00D55602"/>
    <w:rsid w:val="00D5600E"/>
    <w:rsid w:val="00D56026"/>
    <w:rsid w:val="00D5633E"/>
    <w:rsid w:val="00D567A1"/>
    <w:rsid w:val="00D56CBD"/>
    <w:rsid w:val="00D56D5D"/>
    <w:rsid w:val="00D56EA6"/>
    <w:rsid w:val="00D571C0"/>
    <w:rsid w:val="00D5728D"/>
    <w:rsid w:val="00D57616"/>
    <w:rsid w:val="00D57760"/>
    <w:rsid w:val="00D579AD"/>
    <w:rsid w:val="00D57AD1"/>
    <w:rsid w:val="00D57AF5"/>
    <w:rsid w:val="00D606B1"/>
    <w:rsid w:val="00D60D4C"/>
    <w:rsid w:val="00D61497"/>
    <w:rsid w:val="00D61D2D"/>
    <w:rsid w:val="00D61DB9"/>
    <w:rsid w:val="00D630E6"/>
    <w:rsid w:val="00D63129"/>
    <w:rsid w:val="00D640B7"/>
    <w:rsid w:val="00D647F4"/>
    <w:rsid w:val="00D64B1D"/>
    <w:rsid w:val="00D6557C"/>
    <w:rsid w:val="00D66495"/>
    <w:rsid w:val="00D664D5"/>
    <w:rsid w:val="00D6662A"/>
    <w:rsid w:val="00D67AD4"/>
    <w:rsid w:val="00D7018C"/>
    <w:rsid w:val="00D70692"/>
    <w:rsid w:val="00D7096B"/>
    <w:rsid w:val="00D71C06"/>
    <w:rsid w:val="00D7207A"/>
    <w:rsid w:val="00D720E6"/>
    <w:rsid w:val="00D728D9"/>
    <w:rsid w:val="00D728FE"/>
    <w:rsid w:val="00D72C21"/>
    <w:rsid w:val="00D72C94"/>
    <w:rsid w:val="00D732E0"/>
    <w:rsid w:val="00D733D0"/>
    <w:rsid w:val="00D737AE"/>
    <w:rsid w:val="00D73A47"/>
    <w:rsid w:val="00D73D02"/>
    <w:rsid w:val="00D73E2D"/>
    <w:rsid w:val="00D73FD4"/>
    <w:rsid w:val="00D7495F"/>
    <w:rsid w:val="00D74DD6"/>
    <w:rsid w:val="00D75844"/>
    <w:rsid w:val="00D76588"/>
    <w:rsid w:val="00D7672A"/>
    <w:rsid w:val="00D76E6D"/>
    <w:rsid w:val="00D774DD"/>
    <w:rsid w:val="00D779B1"/>
    <w:rsid w:val="00D8010E"/>
    <w:rsid w:val="00D801FC"/>
    <w:rsid w:val="00D802C3"/>
    <w:rsid w:val="00D80D27"/>
    <w:rsid w:val="00D80FDF"/>
    <w:rsid w:val="00D81B6C"/>
    <w:rsid w:val="00D84A80"/>
    <w:rsid w:val="00D852DF"/>
    <w:rsid w:val="00D85C59"/>
    <w:rsid w:val="00D869E4"/>
    <w:rsid w:val="00D871E3"/>
    <w:rsid w:val="00D87B5A"/>
    <w:rsid w:val="00D906EC"/>
    <w:rsid w:val="00D908DE"/>
    <w:rsid w:val="00D9158D"/>
    <w:rsid w:val="00D917C4"/>
    <w:rsid w:val="00D919C4"/>
    <w:rsid w:val="00D922D5"/>
    <w:rsid w:val="00D92F86"/>
    <w:rsid w:val="00D93150"/>
    <w:rsid w:val="00D93E3C"/>
    <w:rsid w:val="00D94408"/>
    <w:rsid w:val="00D94C83"/>
    <w:rsid w:val="00D95164"/>
    <w:rsid w:val="00D9584C"/>
    <w:rsid w:val="00D95A01"/>
    <w:rsid w:val="00D95B6A"/>
    <w:rsid w:val="00D95DFF"/>
    <w:rsid w:val="00D962C9"/>
    <w:rsid w:val="00D97A31"/>
    <w:rsid w:val="00DA034F"/>
    <w:rsid w:val="00DA1379"/>
    <w:rsid w:val="00DA36FC"/>
    <w:rsid w:val="00DA3A9F"/>
    <w:rsid w:val="00DA4034"/>
    <w:rsid w:val="00DA4487"/>
    <w:rsid w:val="00DA4A85"/>
    <w:rsid w:val="00DA5E1C"/>
    <w:rsid w:val="00DA609B"/>
    <w:rsid w:val="00DA6459"/>
    <w:rsid w:val="00DA6AEF"/>
    <w:rsid w:val="00DA70C8"/>
    <w:rsid w:val="00DB033A"/>
    <w:rsid w:val="00DB0CDA"/>
    <w:rsid w:val="00DB10A8"/>
    <w:rsid w:val="00DB1158"/>
    <w:rsid w:val="00DB169B"/>
    <w:rsid w:val="00DB1EA6"/>
    <w:rsid w:val="00DB2431"/>
    <w:rsid w:val="00DB27C5"/>
    <w:rsid w:val="00DB28FF"/>
    <w:rsid w:val="00DB41CC"/>
    <w:rsid w:val="00DB4BB6"/>
    <w:rsid w:val="00DB5709"/>
    <w:rsid w:val="00DB5B0B"/>
    <w:rsid w:val="00DB5B95"/>
    <w:rsid w:val="00DB5F4B"/>
    <w:rsid w:val="00DB65B8"/>
    <w:rsid w:val="00DB6738"/>
    <w:rsid w:val="00DB73C2"/>
    <w:rsid w:val="00DB799A"/>
    <w:rsid w:val="00DC01B4"/>
    <w:rsid w:val="00DC068C"/>
    <w:rsid w:val="00DC09FD"/>
    <w:rsid w:val="00DC0AE2"/>
    <w:rsid w:val="00DC0C65"/>
    <w:rsid w:val="00DC2324"/>
    <w:rsid w:val="00DC2BFD"/>
    <w:rsid w:val="00DC2C8C"/>
    <w:rsid w:val="00DC2D5D"/>
    <w:rsid w:val="00DC34A4"/>
    <w:rsid w:val="00DC37F1"/>
    <w:rsid w:val="00DC3EC4"/>
    <w:rsid w:val="00DC4EB5"/>
    <w:rsid w:val="00DC5D01"/>
    <w:rsid w:val="00DC6212"/>
    <w:rsid w:val="00DC6C32"/>
    <w:rsid w:val="00DC793C"/>
    <w:rsid w:val="00DD0971"/>
    <w:rsid w:val="00DD0A63"/>
    <w:rsid w:val="00DD0D93"/>
    <w:rsid w:val="00DD1067"/>
    <w:rsid w:val="00DD17BE"/>
    <w:rsid w:val="00DD24B7"/>
    <w:rsid w:val="00DD2537"/>
    <w:rsid w:val="00DD3692"/>
    <w:rsid w:val="00DD38FB"/>
    <w:rsid w:val="00DD3C4E"/>
    <w:rsid w:val="00DD4860"/>
    <w:rsid w:val="00DD635D"/>
    <w:rsid w:val="00DD655C"/>
    <w:rsid w:val="00DD6A67"/>
    <w:rsid w:val="00DD714C"/>
    <w:rsid w:val="00DD7B17"/>
    <w:rsid w:val="00DD7F99"/>
    <w:rsid w:val="00DE01F7"/>
    <w:rsid w:val="00DE14DF"/>
    <w:rsid w:val="00DE19F3"/>
    <w:rsid w:val="00DE2710"/>
    <w:rsid w:val="00DE2A17"/>
    <w:rsid w:val="00DE3F3D"/>
    <w:rsid w:val="00DE579C"/>
    <w:rsid w:val="00DE5C42"/>
    <w:rsid w:val="00DE60D1"/>
    <w:rsid w:val="00DE6215"/>
    <w:rsid w:val="00DE6295"/>
    <w:rsid w:val="00DE6C40"/>
    <w:rsid w:val="00DE73E2"/>
    <w:rsid w:val="00DE75FC"/>
    <w:rsid w:val="00DE79F7"/>
    <w:rsid w:val="00DF0A56"/>
    <w:rsid w:val="00DF1144"/>
    <w:rsid w:val="00DF155F"/>
    <w:rsid w:val="00DF1957"/>
    <w:rsid w:val="00DF1B5E"/>
    <w:rsid w:val="00DF2086"/>
    <w:rsid w:val="00DF23CF"/>
    <w:rsid w:val="00DF2E74"/>
    <w:rsid w:val="00DF3731"/>
    <w:rsid w:val="00DF3F9E"/>
    <w:rsid w:val="00DF55FE"/>
    <w:rsid w:val="00DF5FEB"/>
    <w:rsid w:val="00DF6671"/>
    <w:rsid w:val="00DF7108"/>
    <w:rsid w:val="00E0097A"/>
    <w:rsid w:val="00E00E4B"/>
    <w:rsid w:val="00E010D4"/>
    <w:rsid w:val="00E0246C"/>
    <w:rsid w:val="00E024EC"/>
    <w:rsid w:val="00E03088"/>
    <w:rsid w:val="00E0362D"/>
    <w:rsid w:val="00E04306"/>
    <w:rsid w:val="00E04BF3"/>
    <w:rsid w:val="00E04E8A"/>
    <w:rsid w:val="00E055D8"/>
    <w:rsid w:val="00E0561D"/>
    <w:rsid w:val="00E05EED"/>
    <w:rsid w:val="00E0686B"/>
    <w:rsid w:val="00E069BE"/>
    <w:rsid w:val="00E06AD4"/>
    <w:rsid w:val="00E06FD5"/>
    <w:rsid w:val="00E07C52"/>
    <w:rsid w:val="00E10B40"/>
    <w:rsid w:val="00E115DF"/>
    <w:rsid w:val="00E11A89"/>
    <w:rsid w:val="00E11D64"/>
    <w:rsid w:val="00E11F03"/>
    <w:rsid w:val="00E12DE0"/>
    <w:rsid w:val="00E13E30"/>
    <w:rsid w:val="00E15572"/>
    <w:rsid w:val="00E15ACC"/>
    <w:rsid w:val="00E15B45"/>
    <w:rsid w:val="00E15BDA"/>
    <w:rsid w:val="00E15E81"/>
    <w:rsid w:val="00E162B5"/>
    <w:rsid w:val="00E206AA"/>
    <w:rsid w:val="00E20794"/>
    <w:rsid w:val="00E20B57"/>
    <w:rsid w:val="00E21450"/>
    <w:rsid w:val="00E21E50"/>
    <w:rsid w:val="00E22832"/>
    <w:rsid w:val="00E23147"/>
    <w:rsid w:val="00E237E7"/>
    <w:rsid w:val="00E23C2C"/>
    <w:rsid w:val="00E24929"/>
    <w:rsid w:val="00E25669"/>
    <w:rsid w:val="00E258E1"/>
    <w:rsid w:val="00E25E9B"/>
    <w:rsid w:val="00E267C9"/>
    <w:rsid w:val="00E278A3"/>
    <w:rsid w:val="00E27973"/>
    <w:rsid w:val="00E27AE6"/>
    <w:rsid w:val="00E27BF7"/>
    <w:rsid w:val="00E3153A"/>
    <w:rsid w:val="00E32856"/>
    <w:rsid w:val="00E32958"/>
    <w:rsid w:val="00E32A8D"/>
    <w:rsid w:val="00E33041"/>
    <w:rsid w:val="00E337B4"/>
    <w:rsid w:val="00E34163"/>
    <w:rsid w:val="00E34B8D"/>
    <w:rsid w:val="00E34F61"/>
    <w:rsid w:val="00E35057"/>
    <w:rsid w:val="00E36135"/>
    <w:rsid w:val="00E37048"/>
    <w:rsid w:val="00E3745D"/>
    <w:rsid w:val="00E37EA6"/>
    <w:rsid w:val="00E40C6C"/>
    <w:rsid w:val="00E41328"/>
    <w:rsid w:val="00E413A7"/>
    <w:rsid w:val="00E41EEB"/>
    <w:rsid w:val="00E4210C"/>
    <w:rsid w:val="00E42CD7"/>
    <w:rsid w:val="00E43CD6"/>
    <w:rsid w:val="00E43F51"/>
    <w:rsid w:val="00E446E4"/>
    <w:rsid w:val="00E44A2A"/>
    <w:rsid w:val="00E452D1"/>
    <w:rsid w:val="00E4564B"/>
    <w:rsid w:val="00E46841"/>
    <w:rsid w:val="00E46A02"/>
    <w:rsid w:val="00E47B60"/>
    <w:rsid w:val="00E47BBB"/>
    <w:rsid w:val="00E47C16"/>
    <w:rsid w:val="00E47E7C"/>
    <w:rsid w:val="00E50B6A"/>
    <w:rsid w:val="00E50F76"/>
    <w:rsid w:val="00E51DAB"/>
    <w:rsid w:val="00E520E6"/>
    <w:rsid w:val="00E5224F"/>
    <w:rsid w:val="00E52685"/>
    <w:rsid w:val="00E5293E"/>
    <w:rsid w:val="00E53A17"/>
    <w:rsid w:val="00E53D76"/>
    <w:rsid w:val="00E540F1"/>
    <w:rsid w:val="00E5416D"/>
    <w:rsid w:val="00E54477"/>
    <w:rsid w:val="00E54F58"/>
    <w:rsid w:val="00E54F5B"/>
    <w:rsid w:val="00E554A7"/>
    <w:rsid w:val="00E558F1"/>
    <w:rsid w:val="00E56723"/>
    <w:rsid w:val="00E57A9E"/>
    <w:rsid w:val="00E57FD4"/>
    <w:rsid w:val="00E60131"/>
    <w:rsid w:val="00E6033F"/>
    <w:rsid w:val="00E603BD"/>
    <w:rsid w:val="00E6343B"/>
    <w:rsid w:val="00E63C9D"/>
    <w:rsid w:val="00E63F8F"/>
    <w:rsid w:val="00E644AB"/>
    <w:rsid w:val="00E644D7"/>
    <w:rsid w:val="00E64C21"/>
    <w:rsid w:val="00E64E34"/>
    <w:rsid w:val="00E65C05"/>
    <w:rsid w:val="00E661CF"/>
    <w:rsid w:val="00E67550"/>
    <w:rsid w:val="00E67AA7"/>
    <w:rsid w:val="00E7026D"/>
    <w:rsid w:val="00E70963"/>
    <w:rsid w:val="00E71E60"/>
    <w:rsid w:val="00E72114"/>
    <w:rsid w:val="00E7263E"/>
    <w:rsid w:val="00E73694"/>
    <w:rsid w:val="00E73DCA"/>
    <w:rsid w:val="00E74929"/>
    <w:rsid w:val="00E76784"/>
    <w:rsid w:val="00E76799"/>
    <w:rsid w:val="00E76FA9"/>
    <w:rsid w:val="00E774ED"/>
    <w:rsid w:val="00E80AB0"/>
    <w:rsid w:val="00E825D2"/>
    <w:rsid w:val="00E825DC"/>
    <w:rsid w:val="00E83B51"/>
    <w:rsid w:val="00E84160"/>
    <w:rsid w:val="00E85B1D"/>
    <w:rsid w:val="00E85E8F"/>
    <w:rsid w:val="00E86574"/>
    <w:rsid w:val="00E8701F"/>
    <w:rsid w:val="00E8740C"/>
    <w:rsid w:val="00E87998"/>
    <w:rsid w:val="00E902AD"/>
    <w:rsid w:val="00E90563"/>
    <w:rsid w:val="00E90C47"/>
    <w:rsid w:val="00E91F4B"/>
    <w:rsid w:val="00E92033"/>
    <w:rsid w:val="00E923BD"/>
    <w:rsid w:val="00E926A3"/>
    <w:rsid w:val="00E92C67"/>
    <w:rsid w:val="00E92CB2"/>
    <w:rsid w:val="00E92D95"/>
    <w:rsid w:val="00E93862"/>
    <w:rsid w:val="00E938B2"/>
    <w:rsid w:val="00E945F1"/>
    <w:rsid w:val="00E945FE"/>
    <w:rsid w:val="00E948DB"/>
    <w:rsid w:val="00E9500D"/>
    <w:rsid w:val="00E959D1"/>
    <w:rsid w:val="00E966D1"/>
    <w:rsid w:val="00E9678F"/>
    <w:rsid w:val="00E971B9"/>
    <w:rsid w:val="00E977D0"/>
    <w:rsid w:val="00E97C37"/>
    <w:rsid w:val="00E97F08"/>
    <w:rsid w:val="00EA0E31"/>
    <w:rsid w:val="00EA15BD"/>
    <w:rsid w:val="00EA26BB"/>
    <w:rsid w:val="00EA2A79"/>
    <w:rsid w:val="00EA34C3"/>
    <w:rsid w:val="00EA37DC"/>
    <w:rsid w:val="00EA3800"/>
    <w:rsid w:val="00EA4B18"/>
    <w:rsid w:val="00EA52E1"/>
    <w:rsid w:val="00EA569F"/>
    <w:rsid w:val="00EA5991"/>
    <w:rsid w:val="00EA62D7"/>
    <w:rsid w:val="00EA6332"/>
    <w:rsid w:val="00EA6349"/>
    <w:rsid w:val="00EA7AC3"/>
    <w:rsid w:val="00EA7F9D"/>
    <w:rsid w:val="00EB0729"/>
    <w:rsid w:val="00EB0F08"/>
    <w:rsid w:val="00EB0F32"/>
    <w:rsid w:val="00EB1100"/>
    <w:rsid w:val="00EB299D"/>
    <w:rsid w:val="00EB2AAD"/>
    <w:rsid w:val="00EB2CFB"/>
    <w:rsid w:val="00EB322D"/>
    <w:rsid w:val="00EB3A00"/>
    <w:rsid w:val="00EB4439"/>
    <w:rsid w:val="00EB4C59"/>
    <w:rsid w:val="00EB4E73"/>
    <w:rsid w:val="00EB7017"/>
    <w:rsid w:val="00EB72CC"/>
    <w:rsid w:val="00EB76E7"/>
    <w:rsid w:val="00EB7941"/>
    <w:rsid w:val="00EC0601"/>
    <w:rsid w:val="00EC0E51"/>
    <w:rsid w:val="00EC199A"/>
    <w:rsid w:val="00EC1BA3"/>
    <w:rsid w:val="00EC1E59"/>
    <w:rsid w:val="00EC1EBC"/>
    <w:rsid w:val="00EC2512"/>
    <w:rsid w:val="00EC3512"/>
    <w:rsid w:val="00EC3D49"/>
    <w:rsid w:val="00EC432D"/>
    <w:rsid w:val="00EC4804"/>
    <w:rsid w:val="00EC4C78"/>
    <w:rsid w:val="00EC4E52"/>
    <w:rsid w:val="00EC4EC0"/>
    <w:rsid w:val="00EC587A"/>
    <w:rsid w:val="00EC5ADB"/>
    <w:rsid w:val="00EC5F1E"/>
    <w:rsid w:val="00EC7532"/>
    <w:rsid w:val="00ED061B"/>
    <w:rsid w:val="00ED08DB"/>
    <w:rsid w:val="00ED0F4A"/>
    <w:rsid w:val="00ED116E"/>
    <w:rsid w:val="00ED1187"/>
    <w:rsid w:val="00ED146B"/>
    <w:rsid w:val="00ED17CA"/>
    <w:rsid w:val="00ED26F1"/>
    <w:rsid w:val="00ED2DFC"/>
    <w:rsid w:val="00ED351B"/>
    <w:rsid w:val="00ED37F9"/>
    <w:rsid w:val="00ED3FB3"/>
    <w:rsid w:val="00ED4396"/>
    <w:rsid w:val="00ED43FB"/>
    <w:rsid w:val="00ED5FD2"/>
    <w:rsid w:val="00ED76B9"/>
    <w:rsid w:val="00EE04DC"/>
    <w:rsid w:val="00EE0E4E"/>
    <w:rsid w:val="00EE0EB0"/>
    <w:rsid w:val="00EE1072"/>
    <w:rsid w:val="00EE12C9"/>
    <w:rsid w:val="00EE13AB"/>
    <w:rsid w:val="00EE1425"/>
    <w:rsid w:val="00EE1CCE"/>
    <w:rsid w:val="00EE2179"/>
    <w:rsid w:val="00EE226F"/>
    <w:rsid w:val="00EE2C4B"/>
    <w:rsid w:val="00EE2E9E"/>
    <w:rsid w:val="00EE3A5A"/>
    <w:rsid w:val="00EE3EEA"/>
    <w:rsid w:val="00EE435F"/>
    <w:rsid w:val="00EE45B5"/>
    <w:rsid w:val="00EE4E84"/>
    <w:rsid w:val="00EE57CC"/>
    <w:rsid w:val="00EE6398"/>
    <w:rsid w:val="00EE6576"/>
    <w:rsid w:val="00EE697D"/>
    <w:rsid w:val="00EE6E9C"/>
    <w:rsid w:val="00EE7572"/>
    <w:rsid w:val="00EE7C17"/>
    <w:rsid w:val="00EF018A"/>
    <w:rsid w:val="00EF0780"/>
    <w:rsid w:val="00EF1823"/>
    <w:rsid w:val="00EF24F2"/>
    <w:rsid w:val="00EF29B7"/>
    <w:rsid w:val="00EF2D63"/>
    <w:rsid w:val="00EF331F"/>
    <w:rsid w:val="00EF34F6"/>
    <w:rsid w:val="00EF3B93"/>
    <w:rsid w:val="00EF4FD7"/>
    <w:rsid w:val="00EF6286"/>
    <w:rsid w:val="00EF721F"/>
    <w:rsid w:val="00EF7566"/>
    <w:rsid w:val="00EF76B3"/>
    <w:rsid w:val="00F00439"/>
    <w:rsid w:val="00F0071D"/>
    <w:rsid w:val="00F0176E"/>
    <w:rsid w:val="00F0182F"/>
    <w:rsid w:val="00F02140"/>
    <w:rsid w:val="00F02152"/>
    <w:rsid w:val="00F0301A"/>
    <w:rsid w:val="00F0320A"/>
    <w:rsid w:val="00F04988"/>
    <w:rsid w:val="00F04FD7"/>
    <w:rsid w:val="00F05207"/>
    <w:rsid w:val="00F073D7"/>
    <w:rsid w:val="00F100C5"/>
    <w:rsid w:val="00F1021F"/>
    <w:rsid w:val="00F10469"/>
    <w:rsid w:val="00F10C6A"/>
    <w:rsid w:val="00F1151A"/>
    <w:rsid w:val="00F1169B"/>
    <w:rsid w:val="00F118E7"/>
    <w:rsid w:val="00F11DAF"/>
    <w:rsid w:val="00F126BC"/>
    <w:rsid w:val="00F12727"/>
    <w:rsid w:val="00F12825"/>
    <w:rsid w:val="00F13391"/>
    <w:rsid w:val="00F1346C"/>
    <w:rsid w:val="00F13D97"/>
    <w:rsid w:val="00F14012"/>
    <w:rsid w:val="00F14F94"/>
    <w:rsid w:val="00F15848"/>
    <w:rsid w:val="00F165C7"/>
    <w:rsid w:val="00F16C70"/>
    <w:rsid w:val="00F171B0"/>
    <w:rsid w:val="00F17644"/>
    <w:rsid w:val="00F17F17"/>
    <w:rsid w:val="00F17F1A"/>
    <w:rsid w:val="00F203AF"/>
    <w:rsid w:val="00F21346"/>
    <w:rsid w:val="00F22984"/>
    <w:rsid w:val="00F23CFC"/>
    <w:rsid w:val="00F24A09"/>
    <w:rsid w:val="00F24EEC"/>
    <w:rsid w:val="00F251B6"/>
    <w:rsid w:val="00F252C0"/>
    <w:rsid w:val="00F261A0"/>
    <w:rsid w:val="00F2632E"/>
    <w:rsid w:val="00F2759D"/>
    <w:rsid w:val="00F27713"/>
    <w:rsid w:val="00F27E55"/>
    <w:rsid w:val="00F302FF"/>
    <w:rsid w:val="00F30DEA"/>
    <w:rsid w:val="00F31236"/>
    <w:rsid w:val="00F31BD7"/>
    <w:rsid w:val="00F31D3D"/>
    <w:rsid w:val="00F3307B"/>
    <w:rsid w:val="00F3398E"/>
    <w:rsid w:val="00F33EB0"/>
    <w:rsid w:val="00F35191"/>
    <w:rsid w:val="00F355D6"/>
    <w:rsid w:val="00F366C2"/>
    <w:rsid w:val="00F36D13"/>
    <w:rsid w:val="00F3776D"/>
    <w:rsid w:val="00F4074F"/>
    <w:rsid w:val="00F40D06"/>
    <w:rsid w:val="00F41C8F"/>
    <w:rsid w:val="00F424BD"/>
    <w:rsid w:val="00F43A00"/>
    <w:rsid w:val="00F44A0F"/>
    <w:rsid w:val="00F454C1"/>
    <w:rsid w:val="00F455A9"/>
    <w:rsid w:val="00F4710F"/>
    <w:rsid w:val="00F47818"/>
    <w:rsid w:val="00F47A0E"/>
    <w:rsid w:val="00F47D71"/>
    <w:rsid w:val="00F5006B"/>
    <w:rsid w:val="00F5090A"/>
    <w:rsid w:val="00F50D4C"/>
    <w:rsid w:val="00F50EB0"/>
    <w:rsid w:val="00F515D2"/>
    <w:rsid w:val="00F517D8"/>
    <w:rsid w:val="00F51B91"/>
    <w:rsid w:val="00F5317E"/>
    <w:rsid w:val="00F5347B"/>
    <w:rsid w:val="00F53EE2"/>
    <w:rsid w:val="00F54155"/>
    <w:rsid w:val="00F554C8"/>
    <w:rsid w:val="00F559D3"/>
    <w:rsid w:val="00F55E16"/>
    <w:rsid w:val="00F600EA"/>
    <w:rsid w:val="00F60BA3"/>
    <w:rsid w:val="00F60E39"/>
    <w:rsid w:val="00F61416"/>
    <w:rsid w:val="00F61467"/>
    <w:rsid w:val="00F61F85"/>
    <w:rsid w:val="00F6263C"/>
    <w:rsid w:val="00F6310B"/>
    <w:rsid w:val="00F63B3C"/>
    <w:rsid w:val="00F63B75"/>
    <w:rsid w:val="00F63BA6"/>
    <w:rsid w:val="00F65000"/>
    <w:rsid w:val="00F65F12"/>
    <w:rsid w:val="00F66350"/>
    <w:rsid w:val="00F66537"/>
    <w:rsid w:val="00F676D2"/>
    <w:rsid w:val="00F67C98"/>
    <w:rsid w:val="00F70B9B"/>
    <w:rsid w:val="00F7113C"/>
    <w:rsid w:val="00F713C4"/>
    <w:rsid w:val="00F71C2F"/>
    <w:rsid w:val="00F72448"/>
    <w:rsid w:val="00F731F9"/>
    <w:rsid w:val="00F73AAC"/>
    <w:rsid w:val="00F73B50"/>
    <w:rsid w:val="00F74AF2"/>
    <w:rsid w:val="00F75BCF"/>
    <w:rsid w:val="00F761A1"/>
    <w:rsid w:val="00F81006"/>
    <w:rsid w:val="00F81BD5"/>
    <w:rsid w:val="00F82DB8"/>
    <w:rsid w:val="00F830E0"/>
    <w:rsid w:val="00F8396C"/>
    <w:rsid w:val="00F840AF"/>
    <w:rsid w:val="00F84BDB"/>
    <w:rsid w:val="00F860C5"/>
    <w:rsid w:val="00F86810"/>
    <w:rsid w:val="00F86A4B"/>
    <w:rsid w:val="00F87C2B"/>
    <w:rsid w:val="00F87DD8"/>
    <w:rsid w:val="00F87E7E"/>
    <w:rsid w:val="00F9064A"/>
    <w:rsid w:val="00F90849"/>
    <w:rsid w:val="00F90B8B"/>
    <w:rsid w:val="00F91209"/>
    <w:rsid w:val="00F913EE"/>
    <w:rsid w:val="00F91937"/>
    <w:rsid w:val="00F91D49"/>
    <w:rsid w:val="00F91EF6"/>
    <w:rsid w:val="00F9215B"/>
    <w:rsid w:val="00F92F92"/>
    <w:rsid w:val="00F94009"/>
    <w:rsid w:val="00F94F6A"/>
    <w:rsid w:val="00F9568D"/>
    <w:rsid w:val="00F9573F"/>
    <w:rsid w:val="00F96BCA"/>
    <w:rsid w:val="00F96D70"/>
    <w:rsid w:val="00FA0A37"/>
    <w:rsid w:val="00FA0AE0"/>
    <w:rsid w:val="00FA226F"/>
    <w:rsid w:val="00FA2F77"/>
    <w:rsid w:val="00FA326B"/>
    <w:rsid w:val="00FA3EBA"/>
    <w:rsid w:val="00FA3EFC"/>
    <w:rsid w:val="00FA40AA"/>
    <w:rsid w:val="00FA50B5"/>
    <w:rsid w:val="00FA50CB"/>
    <w:rsid w:val="00FA5ACD"/>
    <w:rsid w:val="00FA61DA"/>
    <w:rsid w:val="00FA6420"/>
    <w:rsid w:val="00FA6750"/>
    <w:rsid w:val="00FA675E"/>
    <w:rsid w:val="00FA6AAD"/>
    <w:rsid w:val="00FA6D0D"/>
    <w:rsid w:val="00FA6F35"/>
    <w:rsid w:val="00FA78F8"/>
    <w:rsid w:val="00FB102C"/>
    <w:rsid w:val="00FB116F"/>
    <w:rsid w:val="00FB19FD"/>
    <w:rsid w:val="00FB1C79"/>
    <w:rsid w:val="00FB2060"/>
    <w:rsid w:val="00FB2B4C"/>
    <w:rsid w:val="00FB2D09"/>
    <w:rsid w:val="00FB3391"/>
    <w:rsid w:val="00FB6058"/>
    <w:rsid w:val="00FB65EB"/>
    <w:rsid w:val="00FB6C49"/>
    <w:rsid w:val="00FB7734"/>
    <w:rsid w:val="00FC0F8B"/>
    <w:rsid w:val="00FC1E30"/>
    <w:rsid w:val="00FC2F4B"/>
    <w:rsid w:val="00FC40A2"/>
    <w:rsid w:val="00FC415C"/>
    <w:rsid w:val="00FC4B3C"/>
    <w:rsid w:val="00FC577E"/>
    <w:rsid w:val="00FC62E1"/>
    <w:rsid w:val="00FC6A21"/>
    <w:rsid w:val="00FC7334"/>
    <w:rsid w:val="00FC7521"/>
    <w:rsid w:val="00FC7C59"/>
    <w:rsid w:val="00FD1605"/>
    <w:rsid w:val="00FD1E2E"/>
    <w:rsid w:val="00FD2209"/>
    <w:rsid w:val="00FD2363"/>
    <w:rsid w:val="00FD2690"/>
    <w:rsid w:val="00FD2BA7"/>
    <w:rsid w:val="00FD3239"/>
    <w:rsid w:val="00FD33E0"/>
    <w:rsid w:val="00FD34E2"/>
    <w:rsid w:val="00FD372C"/>
    <w:rsid w:val="00FD3C0B"/>
    <w:rsid w:val="00FD3C42"/>
    <w:rsid w:val="00FD4981"/>
    <w:rsid w:val="00FD52A1"/>
    <w:rsid w:val="00FD57CB"/>
    <w:rsid w:val="00FD5A1D"/>
    <w:rsid w:val="00FD7210"/>
    <w:rsid w:val="00FD7E24"/>
    <w:rsid w:val="00FD7FB3"/>
    <w:rsid w:val="00FE1A06"/>
    <w:rsid w:val="00FE1A6E"/>
    <w:rsid w:val="00FE231E"/>
    <w:rsid w:val="00FE32D9"/>
    <w:rsid w:val="00FE3F02"/>
    <w:rsid w:val="00FE4152"/>
    <w:rsid w:val="00FE41A9"/>
    <w:rsid w:val="00FE4A42"/>
    <w:rsid w:val="00FE4A7B"/>
    <w:rsid w:val="00FE5607"/>
    <w:rsid w:val="00FE56C4"/>
    <w:rsid w:val="00FE60C0"/>
    <w:rsid w:val="00FE7103"/>
    <w:rsid w:val="00FE72BD"/>
    <w:rsid w:val="00FE7421"/>
    <w:rsid w:val="00FE791E"/>
    <w:rsid w:val="00FE7F3B"/>
    <w:rsid w:val="00FF0E51"/>
    <w:rsid w:val="00FF111F"/>
    <w:rsid w:val="00FF172C"/>
    <w:rsid w:val="00FF1C62"/>
    <w:rsid w:val="00FF2133"/>
    <w:rsid w:val="00FF2206"/>
    <w:rsid w:val="00FF3063"/>
    <w:rsid w:val="00FF3525"/>
    <w:rsid w:val="00FF38FD"/>
    <w:rsid w:val="00FF394E"/>
    <w:rsid w:val="00FF3ACA"/>
    <w:rsid w:val="00FF4333"/>
    <w:rsid w:val="00FF44FE"/>
    <w:rsid w:val="00FF5A91"/>
    <w:rsid w:val="00FF5A9D"/>
    <w:rsid w:val="00FF60AE"/>
    <w:rsid w:val="00FF6A81"/>
    <w:rsid w:val="00FF6AD8"/>
    <w:rsid w:val="00FF7375"/>
    <w:rsid w:val="00FF7B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395E4C"/>
  <w15:chartTrackingRefBased/>
  <w15:docId w15:val="{C843224A-AF0E-484D-96FE-8573164B8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443"/>
  </w:style>
  <w:style w:type="paragraph" w:styleId="Heading1">
    <w:name w:val="heading 1"/>
    <w:basedOn w:val="Normal"/>
    <w:next w:val="Normal"/>
    <w:link w:val="Heading1Char"/>
    <w:uiPriority w:val="9"/>
    <w:qFormat/>
    <w:rsid w:val="009D12A9"/>
    <w:pPr>
      <w:keepNext/>
      <w:keepLines/>
      <w:numPr>
        <w:numId w:val="1"/>
      </w:numPr>
      <w:spacing w:before="360" w:after="0" w:line="240" w:lineRule="auto"/>
      <w:outlineLvl w:val="0"/>
    </w:pPr>
    <w:rPr>
      <w:rFonts w:ascii="Liberation Sans" w:eastAsia="Malgun Gothic" w:hAnsi="Liberation Sans" w:cs="Times New Roman"/>
      <w:bCs/>
      <w:color w:val="446CAA"/>
      <w:sz w:val="32"/>
      <w:szCs w:val="28"/>
      <w:lang w:val="en-US"/>
    </w:rPr>
  </w:style>
  <w:style w:type="paragraph" w:styleId="Heading2">
    <w:name w:val="heading 2"/>
    <w:aliases w:val="H2"/>
    <w:basedOn w:val="Heading1"/>
    <w:next w:val="Normal"/>
    <w:link w:val="Heading2Char"/>
    <w:uiPriority w:val="9"/>
    <w:qFormat/>
    <w:rsid w:val="00D720E6"/>
    <w:pPr>
      <w:keepLines w:val="0"/>
      <w:numPr>
        <w:ilvl w:val="1"/>
      </w:numPr>
      <w:spacing w:before="240" w:after="120"/>
      <w:outlineLvl w:val="1"/>
    </w:pPr>
    <w:rPr>
      <w:rFonts w:asciiTheme="minorHAnsi" w:eastAsia="Times New Roman" w:hAnsiTheme="minorHAnsi" w:cstheme="minorHAnsi"/>
      <w:bCs w:val="0"/>
      <w:iCs/>
      <w:kern w:val="32"/>
      <w:sz w:val="36"/>
      <w:szCs w:val="40"/>
    </w:rPr>
  </w:style>
  <w:style w:type="paragraph" w:styleId="Heading3">
    <w:name w:val="heading 3"/>
    <w:aliases w:val="H3"/>
    <w:basedOn w:val="Heading2"/>
    <w:next w:val="Normal"/>
    <w:link w:val="Heading3Char"/>
    <w:uiPriority w:val="9"/>
    <w:qFormat/>
    <w:rsid w:val="00D720E6"/>
    <w:pPr>
      <w:numPr>
        <w:ilvl w:val="2"/>
      </w:numPr>
      <w:outlineLvl w:val="2"/>
    </w:pPr>
    <w:rPr>
      <w:bCs/>
      <w:sz w:val="32"/>
      <w:szCs w:val="36"/>
    </w:rPr>
  </w:style>
  <w:style w:type="paragraph" w:styleId="Heading4">
    <w:name w:val="heading 4"/>
    <w:aliases w:val="H4"/>
    <w:basedOn w:val="Heading3"/>
    <w:next w:val="Normal"/>
    <w:link w:val="Heading4Char"/>
    <w:uiPriority w:val="9"/>
    <w:qFormat/>
    <w:rsid w:val="006108F8"/>
    <w:pPr>
      <w:numPr>
        <w:ilvl w:val="3"/>
      </w:numPr>
      <w:outlineLvl w:val="3"/>
    </w:pPr>
    <w:rPr>
      <w:bCs w:val="0"/>
      <w:sz w:val="28"/>
      <w:szCs w:val="28"/>
    </w:rPr>
  </w:style>
  <w:style w:type="paragraph" w:styleId="Heading5">
    <w:name w:val="heading 5"/>
    <w:basedOn w:val="Heading4"/>
    <w:next w:val="Normal"/>
    <w:link w:val="Heading5Char"/>
    <w:uiPriority w:val="9"/>
    <w:qFormat/>
    <w:rsid w:val="009D12A9"/>
    <w:pPr>
      <w:numPr>
        <w:ilvl w:val="4"/>
      </w:numPr>
      <w:outlineLvl w:val="4"/>
    </w:pPr>
    <w:rPr>
      <w:bCs/>
      <w:iCs w:val="0"/>
      <w:sz w:val="22"/>
      <w:szCs w:val="26"/>
    </w:rPr>
  </w:style>
  <w:style w:type="paragraph" w:styleId="Heading6">
    <w:name w:val="heading 6"/>
    <w:basedOn w:val="Heading5"/>
    <w:next w:val="Normal"/>
    <w:link w:val="Heading6Char"/>
    <w:uiPriority w:val="9"/>
    <w:qFormat/>
    <w:rsid w:val="009D12A9"/>
    <w:pPr>
      <w:numPr>
        <w:ilvl w:val="5"/>
      </w:numPr>
      <w:outlineLvl w:val="5"/>
    </w:pPr>
    <w:rPr>
      <w:bCs w:val="0"/>
      <w:sz w:val="20"/>
      <w:szCs w:val="22"/>
    </w:rPr>
  </w:style>
  <w:style w:type="paragraph" w:styleId="Heading7">
    <w:name w:val="heading 7"/>
    <w:basedOn w:val="Heading6"/>
    <w:next w:val="Normal"/>
    <w:link w:val="Heading7Char"/>
    <w:qFormat/>
    <w:rsid w:val="009D12A9"/>
    <w:pPr>
      <w:numPr>
        <w:ilvl w:val="6"/>
      </w:numPr>
      <w:outlineLvl w:val="6"/>
    </w:pPr>
  </w:style>
  <w:style w:type="paragraph" w:styleId="Heading8">
    <w:name w:val="heading 8"/>
    <w:basedOn w:val="Heading7"/>
    <w:next w:val="Normal"/>
    <w:link w:val="Heading8Char"/>
    <w:qFormat/>
    <w:rsid w:val="009D12A9"/>
    <w:pPr>
      <w:numPr>
        <w:ilvl w:val="7"/>
      </w:numPr>
      <w:outlineLvl w:val="7"/>
    </w:pPr>
    <w:rPr>
      <w:iCs/>
    </w:rPr>
  </w:style>
  <w:style w:type="paragraph" w:styleId="Heading9">
    <w:name w:val="heading 9"/>
    <w:basedOn w:val="Heading8"/>
    <w:next w:val="Normal"/>
    <w:link w:val="Heading9Char"/>
    <w:qFormat/>
    <w:rsid w:val="009D12A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2A9"/>
    <w:rPr>
      <w:rFonts w:ascii="Liberation Sans" w:eastAsia="Malgun Gothic" w:hAnsi="Liberation Sans" w:cs="Times New Roman"/>
      <w:bCs/>
      <w:color w:val="446CAA"/>
      <w:sz w:val="32"/>
      <w:szCs w:val="28"/>
      <w:lang w:val="en-US"/>
    </w:rPr>
  </w:style>
  <w:style w:type="character" w:customStyle="1" w:styleId="Heading2Char">
    <w:name w:val="Heading 2 Char"/>
    <w:aliases w:val="H2 Char"/>
    <w:basedOn w:val="DefaultParagraphFont"/>
    <w:link w:val="Heading2"/>
    <w:uiPriority w:val="9"/>
    <w:rsid w:val="00D720E6"/>
    <w:rPr>
      <w:rFonts w:eastAsia="Times New Roman" w:cstheme="minorHAnsi"/>
      <w:iCs/>
      <w:color w:val="446CAA"/>
      <w:kern w:val="32"/>
      <w:sz w:val="36"/>
      <w:szCs w:val="40"/>
      <w:lang w:val="en-US"/>
    </w:rPr>
  </w:style>
  <w:style w:type="character" w:customStyle="1" w:styleId="Heading3Char">
    <w:name w:val="Heading 3 Char"/>
    <w:aliases w:val="H3 Char"/>
    <w:basedOn w:val="DefaultParagraphFont"/>
    <w:link w:val="Heading3"/>
    <w:uiPriority w:val="9"/>
    <w:rsid w:val="00D720E6"/>
    <w:rPr>
      <w:rFonts w:eastAsia="Times New Roman" w:cstheme="minorHAnsi"/>
      <w:bCs/>
      <w:iCs/>
      <w:color w:val="446CAA"/>
      <w:kern w:val="32"/>
      <w:sz w:val="32"/>
      <w:szCs w:val="36"/>
      <w:lang w:val="en-US"/>
    </w:rPr>
  </w:style>
  <w:style w:type="character" w:customStyle="1" w:styleId="Heading4Char">
    <w:name w:val="Heading 4 Char"/>
    <w:aliases w:val="H4 Char"/>
    <w:basedOn w:val="DefaultParagraphFont"/>
    <w:link w:val="Heading4"/>
    <w:uiPriority w:val="9"/>
    <w:rsid w:val="006108F8"/>
    <w:rPr>
      <w:rFonts w:eastAsia="Times New Roman" w:cstheme="minorHAnsi"/>
      <w:iCs/>
      <w:color w:val="446CAA"/>
      <w:kern w:val="32"/>
      <w:sz w:val="28"/>
      <w:szCs w:val="28"/>
      <w:lang w:val="en-US"/>
    </w:rPr>
  </w:style>
  <w:style w:type="character" w:customStyle="1" w:styleId="Heading5Char">
    <w:name w:val="Heading 5 Char"/>
    <w:basedOn w:val="DefaultParagraphFont"/>
    <w:link w:val="Heading5"/>
    <w:uiPriority w:val="9"/>
    <w:rsid w:val="009D12A9"/>
    <w:rPr>
      <w:rFonts w:eastAsia="Times New Roman" w:cstheme="minorHAnsi"/>
      <w:bCs/>
      <w:color w:val="446CAA"/>
      <w:kern w:val="32"/>
      <w:szCs w:val="26"/>
      <w:lang w:val="en-US"/>
    </w:rPr>
  </w:style>
  <w:style w:type="character" w:customStyle="1" w:styleId="Heading6Char">
    <w:name w:val="Heading 6 Char"/>
    <w:basedOn w:val="DefaultParagraphFont"/>
    <w:link w:val="Heading6"/>
    <w:uiPriority w:val="9"/>
    <w:rsid w:val="009D12A9"/>
    <w:rPr>
      <w:rFonts w:eastAsia="Times New Roman" w:cstheme="minorHAnsi"/>
      <w:color w:val="446CAA"/>
      <w:kern w:val="32"/>
      <w:sz w:val="20"/>
      <w:lang w:val="en-US"/>
    </w:rPr>
  </w:style>
  <w:style w:type="character" w:customStyle="1" w:styleId="Heading7Char">
    <w:name w:val="Heading 7 Char"/>
    <w:basedOn w:val="DefaultParagraphFont"/>
    <w:link w:val="Heading7"/>
    <w:rsid w:val="009D12A9"/>
    <w:rPr>
      <w:rFonts w:eastAsia="Times New Roman" w:cstheme="minorHAnsi"/>
      <w:color w:val="446CAA"/>
      <w:kern w:val="32"/>
      <w:sz w:val="20"/>
      <w:lang w:val="en-US"/>
    </w:rPr>
  </w:style>
  <w:style w:type="character" w:customStyle="1" w:styleId="Heading8Char">
    <w:name w:val="Heading 8 Char"/>
    <w:basedOn w:val="DefaultParagraphFont"/>
    <w:link w:val="Heading8"/>
    <w:rsid w:val="009D12A9"/>
    <w:rPr>
      <w:rFonts w:eastAsia="Times New Roman" w:cstheme="minorHAnsi"/>
      <w:iCs/>
      <w:color w:val="446CAA"/>
      <w:kern w:val="32"/>
      <w:sz w:val="20"/>
      <w:lang w:val="en-US"/>
    </w:rPr>
  </w:style>
  <w:style w:type="character" w:customStyle="1" w:styleId="Heading9Char">
    <w:name w:val="Heading 9 Char"/>
    <w:basedOn w:val="DefaultParagraphFont"/>
    <w:link w:val="Heading9"/>
    <w:rsid w:val="009D12A9"/>
    <w:rPr>
      <w:rFonts w:eastAsia="Times New Roman" w:cstheme="minorHAnsi"/>
      <w:iCs/>
      <w:color w:val="446CAA"/>
      <w:kern w:val="32"/>
      <w:sz w:val="20"/>
      <w:lang w:val="en-US"/>
    </w:rPr>
  </w:style>
  <w:style w:type="paragraph" w:styleId="Title">
    <w:name w:val="Title"/>
    <w:basedOn w:val="Normal"/>
    <w:next w:val="Normal"/>
    <w:link w:val="TitleChar"/>
    <w:uiPriority w:val="10"/>
    <w:qFormat/>
    <w:rsid w:val="00BA40E7"/>
    <w:pPr>
      <w:spacing w:after="200" w:line="240" w:lineRule="auto"/>
      <w:contextualSpacing/>
    </w:pPr>
    <w:rPr>
      <w:rFonts w:ascii="Liberation Sans" w:eastAsia="Malgun Gothic" w:hAnsi="Liberation Sans" w:cs="Times New Roman"/>
      <w:b/>
      <w:color w:val="446CAA"/>
      <w:kern w:val="28"/>
      <w:sz w:val="48"/>
      <w:szCs w:val="52"/>
      <w:lang w:val="en-US"/>
    </w:rPr>
  </w:style>
  <w:style w:type="character" w:customStyle="1" w:styleId="TitleChar">
    <w:name w:val="Title Char"/>
    <w:basedOn w:val="DefaultParagraphFont"/>
    <w:link w:val="Title"/>
    <w:uiPriority w:val="10"/>
    <w:rsid w:val="00BA40E7"/>
    <w:rPr>
      <w:rFonts w:ascii="Liberation Sans" w:eastAsia="Malgun Gothic" w:hAnsi="Liberation Sans" w:cs="Times New Roman"/>
      <w:b/>
      <w:color w:val="446CAA"/>
      <w:kern w:val="28"/>
      <w:sz w:val="48"/>
      <w:szCs w:val="52"/>
      <w:lang w:val="en-US"/>
    </w:rPr>
  </w:style>
  <w:style w:type="paragraph" w:styleId="Subtitle">
    <w:name w:val="Subtitle"/>
    <w:basedOn w:val="Normal"/>
    <w:next w:val="Normal"/>
    <w:link w:val="SubtitleChar"/>
    <w:uiPriority w:val="11"/>
    <w:qFormat/>
    <w:rsid w:val="00BA40E7"/>
    <w:pPr>
      <w:numPr>
        <w:ilvl w:val="1"/>
      </w:numPr>
      <w:spacing w:after="200" w:line="240" w:lineRule="auto"/>
    </w:pPr>
    <w:rPr>
      <w:rFonts w:ascii="Liberation Sans" w:eastAsia="Malgun Gothic" w:hAnsi="Liberation Sans" w:cs="Times New Roman"/>
      <w:b/>
      <w:iCs/>
      <w:color w:val="446CAA"/>
      <w:sz w:val="36"/>
      <w:szCs w:val="24"/>
      <w:lang w:val="en-US" w:bidi="hi-IN"/>
    </w:rPr>
  </w:style>
  <w:style w:type="character" w:customStyle="1" w:styleId="SubtitleChar">
    <w:name w:val="Subtitle Char"/>
    <w:basedOn w:val="DefaultParagraphFont"/>
    <w:link w:val="Subtitle"/>
    <w:rsid w:val="00BA40E7"/>
    <w:rPr>
      <w:rFonts w:ascii="Liberation Sans" w:eastAsia="Malgun Gothic" w:hAnsi="Liberation Sans" w:cs="Times New Roman"/>
      <w:b/>
      <w:iCs/>
      <w:color w:val="446CAA"/>
      <w:sz w:val="36"/>
      <w:szCs w:val="24"/>
      <w:lang w:val="en-US" w:bidi="hi-IN"/>
    </w:rPr>
  </w:style>
  <w:style w:type="paragraph" w:styleId="Header">
    <w:name w:val="header"/>
    <w:basedOn w:val="Normal"/>
    <w:link w:val="HeaderChar"/>
    <w:uiPriority w:val="99"/>
    <w:unhideWhenUsed/>
    <w:rsid w:val="009D12A9"/>
    <w:pPr>
      <w:tabs>
        <w:tab w:val="center" w:pos="4680"/>
        <w:tab w:val="right" w:pos="9360"/>
      </w:tabs>
      <w:spacing w:before="80" w:after="0" w:line="240" w:lineRule="auto"/>
    </w:pPr>
    <w:rPr>
      <w:rFonts w:ascii="Liberation Sans" w:eastAsia="Times New Roman" w:hAnsi="Liberation Sans" w:cs="Times New Roman"/>
      <w:sz w:val="20"/>
      <w:szCs w:val="24"/>
      <w:lang w:val="en-US" w:eastAsia="ja-JP"/>
    </w:rPr>
  </w:style>
  <w:style w:type="character" w:customStyle="1" w:styleId="HeaderChar">
    <w:name w:val="Header Char"/>
    <w:basedOn w:val="DefaultParagraphFont"/>
    <w:link w:val="Header"/>
    <w:uiPriority w:val="99"/>
    <w:rsid w:val="009D12A9"/>
    <w:rPr>
      <w:rFonts w:ascii="Liberation Sans" w:eastAsia="Times New Roman" w:hAnsi="Liberation Sans" w:cs="Times New Roman"/>
      <w:sz w:val="20"/>
      <w:szCs w:val="24"/>
      <w:lang w:val="en-US" w:eastAsia="ja-JP"/>
    </w:rPr>
  </w:style>
  <w:style w:type="paragraph" w:styleId="Footer">
    <w:name w:val="footer"/>
    <w:basedOn w:val="Normal"/>
    <w:link w:val="FooterChar"/>
    <w:uiPriority w:val="99"/>
    <w:unhideWhenUsed/>
    <w:rsid w:val="009D12A9"/>
    <w:pPr>
      <w:tabs>
        <w:tab w:val="center" w:pos="4680"/>
        <w:tab w:val="right" w:pos="9360"/>
      </w:tabs>
      <w:spacing w:before="120" w:after="0" w:line="240" w:lineRule="auto"/>
      <w:contextualSpacing/>
    </w:pPr>
    <w:rPr>
      <w:rFonts w:ascii="Liberation Sans" w:eastAsia="Times New Roman" w:hAnsi="Liberation Sans" w:cs="Times New Roman"/>
      <w:sz w:val="16"/>
      <w:szCs w:val="24"/>
      <w:lang w:val="en-US"/>
    </w:rPr>
  </w:style>
  <w:style w:type="character" w:customStyle="1" w:styleId="FooterChar">
    <w:name w:val="Footer Char"/>
    <w:basedOn w:val="DefaultParagraphFont"/>
    <w:link w:val="Footer"/>
    <w:uiPriority w:val="99"/>
    <w:rsid w:val="009D12A9"/>
    <w:rPr>
      <w:rFonts w:ascii="Liberation Sans" w:eastAsia="Times New Roman" w:hAnsi="Liberation Sans" w:cs="Times New Roman"/>
      <w:sz w:val="16"/>
      <w:szCs w:val="24"/>
      <w:lang w:val="en-US"/>
    </w:rPr>
  </w:style>
  <w:style w:type="paragraph" w:customStyle="1" w:styleId="Heading1WP">
    <w:name w:val="Heading 1 WP"/>
    <w:basedOn w:val="Heading1"/>
    <w:next w:val="Normal"/>
    <w:link w:val="Heading1WPChar"/>
    <w:qFormat/>
    <w:rsid w:val="000A6A7D"/>
    <w:pPr>
      <w:keepLines w:val="0"/>
      <w:pageBreakBefore/>
      <w:pBdr>
        <w:top w:val="single" w:sz="4" w:space="6" w:color="000000" w:themeColor="text1"/>
      </w:pBdr>
      <w:spacing w:before="480" w:after="120"/>
    </w:pPr>
    <w:rPr>
      <w:rFonts w:asciiTheme="minorHAnsi" w:eastAsia="Times New Roman" w:hAnsiTheme="minorHAnsi" w:cstheme="minorHAnsi"/>
      <w:kern w:val="32"/>
      <w:sz w:val="44"/>
      <w:szCs w:val="44"/>
    </w:rPr>
  </w:style>
  <w:style w:type="character" w:customStyle="1" w:styleId="Heading1WPChar">
    <w:name w:val="Heading 1 WP Char"/>
    <w:link w:val="Heading1WP"/>
    <w:rsid w:val="000A6A7D"/>
    <w:rPr>
      <w:rFonts w:eastAsia="Times New Roman" w:cstheme="minorHAnsi"/>
      <w:bCs/>
      <w:color w:val="446CAA"/>
      <w:kern w:val="32"/>
      <w:sz w:val="44"/>
      <w:szCs w:val="44"/>
      <w:lang w:val="en-US"/>
    </w:rPr>
  </w:style>
  <w:style w:type="character" w:styleId="Hyperlink">
    <w:name w:val="Hyperlink"/>
    <w:uiPriority w:val="99"/>
    <w:rsid w:val="009D12A9"/>
    <w:rPr>
      <w:color w:val="0000FF"/>
      <w:u w:val="none"/>
    </w:rPr>
  </w:style>
  <w:style w:type="paragraph" w:styleId="TOC1">
    <w:name w:val="toc 1"/>
    <w:basedOn w:val="Normal"/>
    <w:next w:val="Normal"/>
    <w:autoRedefine/>
    <w:uiPriority w:val="39"/>
    <w:rsid w:val="009D12A9"/>
    <w:pPr>
      <w:spacing w:before="80" w:after="0" w:line="240" w:lineRule="auto"/>
    </w:pPr>
    <w:rPr>
      <w:rFonts w:ascii="Liberation Sans" w:eastAsia="Times New Roman" w:hAnsi="Liberation Sans" w:cs="Times New Roman"/>
      <w:sz w:val="20"/>
      <w:szCs w:val="24"/>
      <w:lang w:val="en-US"/>
    </w:rPr>
  </w:style>
  <w:style w:type="paragraph" w:styleId="TOC2">
    <w:name w:val="toc 2"/>
    <w:basedOn w:val="Normal"/>
    <w:next w:val="Normal"/>
    <w:autoRedefine/>
    <w:uiPriority w:val="39"/>
    <w:rsid w:val="009D12A9"/>
    <w:pPr>
      <w:spacing w:before="80" w:after="0" w:line="240" w:lineRule="auto"/>
      <w:ind w:left="210"/>
    </w:pPr>
    <w:rPr>
      <w:rFonts w:ascii="Liberation Sans" w:eastAsia="Times New Roman" w:hAnsi="Liberation Sans" w:cs="Times New Roman"/>
      <w:sz w:val="20"/>
      <w:szCs w:val="24"/>
      <w:lang w:val="en-US"/>
    </w:rPr>
  </w:style>
  <w:style w:type="paragraph" w:customStyle="1" w:styleId="TOCHeadingWP">
    <w:name w:val="TOC Heading WP"/>
    <w:basedOn w:val="Heading1WP"/>
    <w:link w:val="TOCHeadingWPChar"/>
    <w:qFormat/>
    <w:rsid w:val="009D12A9"/>
    <w:pPr>
      <w:numPr>
        <w:numId w:val="0"/>
      </w:numPr>
      <w:outlineLvl w:val="9"/>
    </w:pPr>
  </w:style>
  <w:style w:type="character" w:customStyle="1" w:styleId="TOCHeadingWPChar">
    <w:name w:val="TOC Heading WP Char"/>
    <w:basedOn w:val="Heading1WPChar"/>
    <w:link w:val="TOCHeadingWP"/>
    <w:rsid w:val="009D12A9"/>
    <w:rPr>
      <w:rFonts w:ascii="Liberation Sans" w:eastAsia="Times New Roman" w:hAnsi="Liberation Sans" w:cs="Arial"/>
      <w:bCs/>
      <w:color w:val="446CAA"/>
      <w:kern w:val="32"/>
      <w:sz w:val="36"/>
      <w:szCs w:val="36"/>
      <w:lang w:val="en-US"/>
    </w:rPr>
  </w:style>
  <w:style w:type="paragraph" w:styleId="ListParagraph">
    <w:name w:val="List Paragraph"/>
    <w:basedOn w:val="Normal"/>
    <w:uiPriority w:val="34"/>
    <w:qFormat/>
    <w:rsid w:val="00964590"/>
    <w:pPr>
      <w:ind w:left="720"/>
      <w:contextualSpacing/>
    </w:pPr>
  </w:style>
  <w:style w:type="character" w:styleId="CommentReference">
    <w:name w:val="annotation reference"/>
    <w:basedOn w:val="DefaultParagraphFont"/>
    <w:uiPriority w:val="99"/>
    <w:semiHidden/>
    <w:unhideWhenUsed/>
    <w:rsid w:val="002B7A79"/>
    <w:rPr>
      <w:sz w:val="16"/>
      <w:szCs w:val="16"/>
    </w:rPr>
  </w:style>
  <w:style w:type="paragraph" w:styleId="CommentText">
    <w:name w:val="annotation text"/>
    <w:basedOn w:val="Normal"/>
    <w:link w:val="CommentTextChar"/>
    <w:uiPriority w:val="99"/>
    <w:unhideWhenUsed/>
    <w:rsid w:val="002B7A79"/>
    <w:pPr>
      <w:spacing w:line="240" w:lineRule="auto"/>
    </w:pPr>
    <w:rPr>
      <w:sz w:val="20"/>
      <w:szCs w:val="20"/>
    </w:rPr>
  </w:style>
  <w:style w:type="character" w:customStyle="1" w:styleId="CommentTextChar">
    <w:name w:val="Comment Text Char"/>
    <w:basedOn w:val="DefaultParagraphFont"/>
    <w:link w:val="CommentText"/>
    <w:uiPriority w:val="99"/>
    <w:rsid w:val="002B7A79"/>
    <w:rPr>
      <w:sz w:val="20"/>
      <w:szCs w:val="20"/>
    </w:rPr>
  </w:style>
  <w:style w:type="paragraph" w:styleId="CommentSubject">
    <w:name w:val="annotation subject"/>
    <w:basedOn w:val="CommentText"/>
    <w:next w:val="CommentText"/>
    <w:link w:val="CommentSubjectChar"/>
    <w:uiPriority w:val="99"/>
    <w:semiHidden/>
    <w:unhideWhenUsed/>
    <w:rsid w:val="002B7A79"/>
    <w:rPr>
      <w:b/>
      <w:bCs/>
    </w:rPr>
  </w:style>
  <w:style w:type="character" w:customStyle="1" w:styleId="CommentSubjectChar">
    <w:name w:val="Comment Subject Char"/>
    <w:basedOn w:val="CommentTextChar"/>
    <w:link w:val="CommentSubject"/>
    <w:uiPriority w:val="99"/>
    <w:semiHidden/>
    <w:rsid w:val="002B7A79"/>
    <w:rPr>
      <w:b/>
      <w:bCs/>
      <w:sz w:val="20"/>
      <w:szCs w:val="20"/>
    </w:rPr>
  </w:style>
  <w:style w:type="paragraph" w:styleId="BalloonText">
    <w:name w:val="Balloon Text"/>
    <w:basedOn w:val="Normal"/>
    <w:link w:val="BalloonTextChar"/>
    <w:uiPriority w:val="99"/>
    <w:semiHidden/>
    <w:unhideWhenUsed/>
    <w:rsid w:val="002B7A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A79"/>
    <w:rPr>
      <w:rFonts w:ascii="Segoe UI" w:hAnsi="Segoe UI" w:cs="Segoe UI"/>
      <w:sz w:val="18"/>
      <w:szCs w:val="18"/>
    </w:rPr>
  </w:style>
  <w:style w:type="paragraph" w:styleId="NoSpacing">
    <w:name w:val="No Spacing"/>
    <w:link w:val="NoSpacingChar"/>
    <w:uiPriority w:val="1"/>
    <w:qFormat/>
    <w:rsid w:val="00CD186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CD186E"/>
    <w:rPr>
      <w:rFonts w:eastAsiaTheme="minorEastAsia"/>
      <w:lang w:val="en-US"/>
    </w:rPr>
  </w:style>
  <w:style w:type="paragraph" w:styleId="TOC3">
    <w:name w:val="toc 3"/>
    <w:basedOn w:val="Normal"/>
    <w:next w:val="Normal"/>
    <w:autoRedefine/>
    <w:uiPriority w:val="39"/>
    <w:unhideWhenUsed/>
    <w:rsid w:val="00202340"/>
    <w:pPr>
      <w:spacing w:after="100"/>
      <w:ind w:left="440"/>
    </w:pPr>
  </w:style>
  <w:style w:type="paragraph" w:styleId="FootnoteText">
    <w:name w:val="footnote text"/>
    <w:basedOn w:val="Normal"/>
    <w:link w:val="FootnoteTextChar"/>
    <w:uiPriority w:val="99"/>
    <w:semiHidden/>
    <w:unhideWhenUsed/>
    <w:rsid w:val="006076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7681"/>
    <w:rPr>
      <w:sz w:val="20"/>
      <w:szCs w:val="20"/>
    </w:rPr>
  </w:style>
  <w:style w:type="character" w:styleId="FootnoteReference">
    <w:name w:val="footnote reference"/>
    <w:basedOn w:val="DefaultParagraphFont"/>
    <w:uiPriority w:val="99"/>
    <w:semiHidden/>
    <w:unhideWhenUsed/>
    <w:rsid w:val="00607681"/>
    <w:rPr>
      <w:vertAlign w:val="superscript"/>
    </w:rPr>
  </w:style>
  <w:style w:type="paragraph" w:styleId="NormalWeb">
    <w:name w:val="Normal (Web)"/>
    <w:basedOn w:val="Normal"/>
    <w:uiPriority w:val="99"/>
    <w:semiHidden/>
    <w:unhideWhenUsed/>
    <w:rsid w:val="0091144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TOC4">
    <w:name w:val="toc 4"/>
    <w:basedOn w:val="Normal"/>
    <w:next w:val="Normal"/>
    <w:autoRedefine/>
    <w:uiPriority w:val="39"/>
    <w:unhideWhenUsed/>
    <w:rsid w:val="004E6386"/>
    <w:pPr>
      <w:spacing w:after="100"/>
      <w:ind w:left="660"/>
    </w:pPr>
    <w:rPr>
      <w:rFonts w:eastAsiaTheme="minorEastAsia"/>
      <w:lang w:eastAsia="en-CA"/>
    </w:rPr>
  </w:style>
  <w:style w:type="paragraph" w:styleId="TOC5">
    <w:name w:val="toc 5"/>
    <w:basedOn w:val="Normal"/>
    <w:next w:val="Normal"/>
    <w:autoRedefine/>
    <w:uiPriority w:val="39"/>
    <w:unhideWhenUsed/>
    <w:rsid w:val="004E6386"/>
    <w:pPr>
      <w:spacing w:after="100"/>
      <w:ind w:left="880"/>
    </w:pPr>
    <w:rPr>
      <w:rFonts w:eastAsiaTheme="minorEastAsia"/>
      <w:lang w:eastAsia="en-CA"/>
    </w:rPr>
  </w:style>
  <w:style w:type="paragraph" w:styleId="TOC6">
    <w:name w:val="toc 6"/>
    <w:basedOn w:val="Normal"/>
    <w:next w:val="Normal"/>
    <w:autoRedefine/>
    <w:uiPriority w:val="39"/>
    <w:unhideWhenUsed/>
    <w:rsid w:val="004E6386"/>
    <w:pPr>
      <w:spacing w:after="100"/>
      <w:ind w:left="1100"/>
    </w:pPr>
    <w:rPr>
      <w:rFonts w:eastAsiaTheme="minorEastAsia"/>
      <w:lang w:eastAsia="en-CA"/>
    </w:rPr>
  </w:style>
  <w:style w:type="paragraph" w:styleId="TOC7">
    <w:name w:val="toc 7"/>
    <w:basedOn w:val="Normal"/>
    <w:next w:val="Normal"/>
    <w:autoRedefine/>
    <w:uiPriority w:val="39"/>
    <w:unhideWhenUsed/>
    <w:rsid w:val="004E6386"/>
    <w:pPr>
      <w:spacing w:after="100"/>
      <w:ind w:left="1320"/>
    </w:pPr>
    <w:rPr>
      <w:rFonts w:eastAsiaTheme="minorEastAsia"/>
      <w:lang w:eastAsia="en-CA"/>
    </w:rPr>
  </w:style>
  <w:style w:type="paragraph" w:styleId="TOC8">
    <w:name w:val="toc 8"/>
    <w:basedOn w:val="Normal"/>
    <w:next w:val="Normal"/>
    <w:autoRedefine/>
    <w:uiPriority w:val="39"/>
    <w:unhideWhenUsed/>
    <w:rsid w:val="004E6386"/>
    <w:pPr>
      <w:spacing w:after="100"/>
      <w:ind w:left="1540"/>
    </w:pPr>
    <w:rPr>
      <w:rFonts w:eastAsiaTheme="minorEastAsia"/>
      <w:lang w:eastAsia="en-CA"/>
    </w:rPr>
  </w:style>
  <w:style w:type="paragraph" w:styleId="TOC9">
    <w:name w:val="toc 9"/>
    <w:basedOn w:val="Normal"/>
    <w:next w:val="Normal"/>
    <w:autoRedefine/>
    <w:uiPriority w:val="39"/>
    <w:unhideWhenUsed/>
    <w:rsid w:val="004E6386"/>
    <w:pPr>
      <w:spacing w:after="100"/>
      <w:ind w:left="1760"/>
    </w:pPr>
    <w:rPr>
      <w:rFonts w:eastAsiaTheme="minorEastAsia"/>
      <w:lang w:eastAsia="en-CA"/>
    </w:rPr>
  </w:style>
  <w:style w:type="table" w:customStyle="1" w:styleId="1">
    <w:name w:val="1"/>
    <w:basedOn w:val="TableNormal"/>
    <w:rsid w:val="00CA7F75"/>
    <w:pPr>
      <w:spacing w:before="80" w:after="80" w:line="240" w:lineRule="auto"/>
    </w:pPr>
    <w:rPr>
      <w:rFonts w:ascii="Liberation Sans" w:eastAsia="Liberation Sans" w:hAnsi="Liberation Sans" w:cs="Liberation Sans"/>
      <w:sz w:val="20"/>
      <w:szCs w:val="20"/>
      <w:lang w:val="en-US"/>
    </w:rPr>
    <w:tblPr>
      <w:tblStyleRowBandSize w:val="1"/>
      <w:tblStyleColBandSize w:val="1"/>
      <w:tblCellMar>
        <w:left w:w="115" w:type="dxa"/>
        <w:right w:w="115" w:type="dxa"/>
      </w:tblCellMar>
    </w:tblPr>
  </w:style>
  <w:style w:type="character" w:styleId="LineNumber">
    <w:name w:val="line number"/>
    <w:basedOn w:val="DefaultParagraphFont"/>
    <w:uiPriority w:val="99"/>
    <w:semiHidden/>
    <w:unhideWhenUsed/>
    <w:rsid w:val="001C0C37"/>
  </w:style>
  <w:style w:type="character" w:styleId="HTMLCode">
    <w:name w:val="HTML Code"/>
    <w:basedOn w:val="DefaultParagraphFont"/>
    <w:uiPriority w:val="99"/>
    <w:semiHidden/>
    <w:unhideWhenUsed/>
    <w:rsid w:val="001F1AE8"/>
    <w:rPr>
      <w:rFonts w:ascii="Courier New" w:eastAsia="Times New Roman" w:hAnsi="Courier New" w:cs="Courier New"/>
      <w:sz w:val="20"/>
      <w:szCs w:val="20"/>
    </w:rPr>
  </w:style>
  <w:style w:type="character" w:styleId="Strong">
    <w:name w:val="Strong"/>
    <w:basedOn w:val="DefaultParagraphFont"/>
    <w:uiPriority w:val="22"/>
    <w:qFormat/>
    <w:rsid w:val="00A56129"/>
    <w:rPr>
      <w:b/>
      <w:bCs/>
    </w:rPr>
  </w:style>
  <w:style w:type="character" w:styleId="Emphasis">
    <w:name w:val="Emphasis"/>
    <w:basedOn w:val="DefaultParagraphFont"/>
    <w:uiPriority w:val="20"/>
    <w:qFormat/>
    <w:rsid w:val="00013B73"/>
    <w:rPr>
      <w:i/>
      <w:iCs/>
    </w:rPr>
  </w:style>
  <w:style w:type="character" w:styleId="UnresolvedMention">
    <w:name w:val="Unresolved Mention"/>
    <w:basedOn w:val="DefaultParagraphFont"/>
    <w:uiPriority w:val="99"/>
    <w:semiHidden/>
    <w:unhideWhenUsed/>
    <w:rsid w:val="000C46AC"/>
    <w:rPr>
      <w:color w:val="605E5C"/>
      <w:shd w:val="clear" w:color="auto" w:fill="E1DFDD"/>
    </w:rPr>
  </w:style>
  <w:style w:type="character" w:styleId="FollowedHyperlink">
    <w:name w:val="FollowedHyperlink"/>
    <w:basedOn w:val="DefaultParagraphFont"/>
    <w:uiPriority w:val="99"/>
    <w:semiHidden/>
    <w:unhideWhenUsed/>
    <w:rsid w:val="000C46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87949">
      <w:bodyDiv w:val="1"/>
      <w:marLeft w:val="0"/>
      <w:marRight w:val="0"/>
      <w:marTop w:val="0"/>
      <w:marBottom w:val="0"/>
      <w:divBdr>
        <w:top w:val="none" w:sz="0" w:space="0" w:color="auto"/>
        <w:left w:val="none" w:sz="0" w:space="0" w:color="auto"/>
        <w:bottom w:val="none" w:sz="0" w:space="0" w:color="auto"/>
        <w:right w:val="none" w:sz="0" w:space="0" w:color="auto"/>
      </w:divBdr>
    </w:div>
    <w:div w:id="39747399">
      <w:bodyDiv w:val="1"/>
      <w:marLeft w:val="0"/>
      <w:marRight w:val="0"/>
      <w:marTop w:val="0"/>
      <w:marBottom w:val="0"/>
      <w:divBdr>
        <w:top w:val="none" w:sz="0" w:space="0" w:color="auto"/>
        <w:left w:val="none" w:sz="0" w:space="0" w:color="auto"/>
        <w:bottom w:val="none" w:sz="0" w:space="0" w:color="auto"/>
        <w:right w:val="none" w:sz="0" w:space="0" w:color="auto"/>
      </w:divBdr>
    </w:div>
    <w:div w:id="141898254">
      <w:bodyDiv w:val="1"/>
      <w:marLeft w:val="0"/>
      <w:marRight w:val="0"/>
      <w:marTop w:val="0"/>
      <w:marBottom w:val="0"/>
      <w:divBdr>
        <w:top w:val="none" w:sz="0" w:space="0" w:color="auto"/>
        <w:left w:val="none" w:sz="0" w:space="0" w:color="auto"/>
        <w:bottom w:val="none" w:sz="0" w:space="0" w:color="auto"/>
        <w:right w:val="none" w:sz="0" w:space="0" w:color="auto"/>
      </w:divBdr>
    </w:div>
    <w:div w:id="178543999">
      <w:bodyDiv w:val="1"/>
      <w:marLeft w:val="0"/>
      <w:marRight w:val="0"/>
      <w:marTop w:val="0"/>
      <w:marBottom w:val="0"/>
      <w:divBdr>
        <w:top w:val="none" w:sz="0" w:space="0" w:color="auto"/>
        <w:left w:val="none" w:sz="0" w:space="0" w:color="auto"/>
        <w:bottom w:val="none" w:sz="0" w:space="0" w:color="auto"/>
        <w:right w:val="none" w:sz="0" w:space="0" w:color="auto"/>
      </w:divBdr>
    </w:div>
    <w:div w:id="235363569">
      <w:bodyDiv w:val="1"/>
      <w:marLeft w:val="0"/>
      <w:marRight w:val="0"/>
      <w:marTop w:val="0"/>
      <w:marBottom w:val="0"/>
      <w:divBdr>
        <w:top w:val="none" w:sz="0" w:space="0" w:color="auto"/>
        <w:left w:val="none" w:sz="0" w:space="0" w:color="auto"/>
        <w:bottom w:val="none" w:sz="0" w:space="0" w:color="auto"/>
        <w:right w:val="none" w:sz="0" w:space="0" w:color="auto"/>
      </w:divBdr>
    </w:div>
    <w:div w:id="244264012">
      <w:bodyDiv w:val="1"/>
      <w:marLeft w:val="0"/>
      <w:marRight w:val="0"/>
      <w:marTop w:val="0"/>
      <w:marBottom w:val="0"/>
      <w:divBdr>
        <w:top w:val="none" w:sz="0" w:space="0" w:color="auto"/>
        <w:left w:val="none" w:sz="0" w:space="0" w:color="auto"/>
        <w:bottom w:val="none" w:sz="0" w:space="0" w:color="auto"/>
        <w:right w:val="none" w:sz="0" w:space="0" w:color="auto"/>
      </w:divBdr>
    </w:div>
    <w:div w:id="301276981">
      <w:bodyDiv w:val="1"/>
      <w:marLeft w:val="0"/>
      <w:marRight w:val="0"/>
      <w:marTop w:val="0"/>
      <w:marBottom w:val="0"/>
      <w:divBdr>
        <w:top w:val="none" w:sz="0" w:space="0" w:color="auto"/>
        <w:left w:val="none" w:sz="0" w:space="0" w:color="auto"/>
        <w:bottom w:val="none" w:sz="0" w:space="0" w:color="auto"/>
        <w:right w:val="none" w:sz="0" w:space="0" w:color="auto"/>
      </w:divBdr>
    </w:div>
    <w:div w:id="320621071">
      <w:bodyDiv w:val="1"/>
      <w:marLeft w:val="0"/>
      <w:marRight w:val="0"/>
      <w:marTop w:val="0"/>
      <w:marBottom w:val="0"/>
      <w:divBdr>
        <w:top w:val="none" w:sz="0" w:space="0" w:color="auto"/>
        <w:left w:val="none" w:sz="0" w:space="0" w:color="auto"/>
        <w:bottom w:val="none" w:sz="0" w:space="0" w:color="auto"/>
        <w:right w:val="none" w:sz="0" w:space="0" w:color="auto"/>
      </w:divBdr>
    </w:div>
    <w:div w:id="339042362">
      <w:bodyDiv w:val="1"/>
      <w:marLeft w:val="0"/>
      <w:marRight w:val="0"/>
      <w:marTop w:val="0"/>
      <w:marBottom w:val="0"/>
      <w:divBdr>
        <w:top w:val="none" w:sz="0" w:space="0" w:color="auto"/>
        <w:left w:val="none" w:sz="0" w:space="0" w:color="auto"/>
        <w:bottom w:val="none" w:sz="0" w:space="0" w:color="auto"/>
        <w:right w:val="none" w:sz="0" w:space="0" w:color="auto"/>
      </w:divBdr>
    </w:div>
    <w:div w:id="364405071">
      <w:bodyDiv w:val="1"/>
      <w:marLeft w:val="0"/>
      <w:marRight w:val="0"/>
      <w:marTop w:val="0"/>
      <w:marBottom w:val="0"/>
      <w:divBdr>
        <w:top w:val="none" w:sz="0" w:space="0" w:color="auto"/>
        <w:left w:val="none" w:sz="0" w:space="0" w:color="auto"/>
        <w:bottom w:val="none" w:sz="0" w:space="0" w:color="auto"/>
        <w:right w:val="none" w:sz="0" w:space="0" w:color="auto"/>
      </w:divBdr>
    </w:div>
    <w:div w:id="374280905">
      <w:bodyDiv w:val="1"/>
      <w:marLeft w:val="0"/>
      <w:marRight w:val="0"/>
      <w:marTop w:val="0"/>
      <w:marBottom w:val="0"/>
      <w:divBdr>
        <w:top w:val="none" w:sz="0" w:space="0" w:color="auto"/>
        <w:left w:val="none" w:sz="0" w:space="0" w:color="auto"/>
        <w:bottom w:val="none" w:sz="0" w:space="0" w:color="auto"/>
        <w:right w:val="none" w:sz="0" w:space="0" w:color="auto"/>
      </w:divBdr>
    </w:div>
    <w:div w:id="376321068">
      <w:bodyDiv w:val="1"/>
      <w:marLeft w:val="0"/>
      <w:marRight w:val="0"/>
      <w:marTop w:val="0"/>
      <w:marBottom w:val="0"/>
      <w:divBdr>
        <w:top w:val="none" w:sz="0" w:space="0" w:color="auto"/>
        <w:left w:val="none" w:sz="0" w:space="0" w:color="auto"/>
        <w:bottom w:val="none" w:sz="0" w:space="0" w:color="auto"/>
        <w:right w:val="none" w:sz="0" w:space="0" w:color="auto"/>
      </w:divBdr>
    </w:div>
    <w:div w:id="435905368">
      <w:bodyDiv w:val="1"/>
      <w:marLeft w:val="0"/>
      <w:marRight w:val="0"/>
      <w:marTop w:val="0"/>
      <w:marBottom w:val="0"/>
      <w:divBdr>
        <w:top w:val="none" w:sz="0" w:space="0" w:color="auto"/>
        <w:left w:val="none" w:sz="0" w:space="0" w:color="auto"/>
        <w:bottom w:val="none" w:sz="0" w:space="0" w:color="auto"/>
        <w:right w:val="none" w:sz="0" w:space="0" w:color="auto"/>
      </w:divBdr>
    </w:div>
    <w:div w:id="459494176">
      <w:bodyDiv w:val="1"/>
      <w:marLeft w:val="0"/>
      <w:marRight w:val="0"/>
      <w:marTop w:val="0"/>
      <w:marBottom w:val="0"/>
      <w:divBdr>
        <w:top w:val="none" w:sz="0" w:space="0" w:color="auto"/>
        <w:left w:val="none" w:sz="0" w:space="0" w:color="auto"/>
        <w:bottom w:val="none" w:sz="0" w:space="0" w:color="auto"/>
        <w:right w:val="none" w:sz="0" w:space="0" w:color="auto"/>
      </w:divBdr>
    </w:div>
    <w:div w:id="547955852">
      <w:bodyDiv w:val="1"/>
      <w:marLeft w:val="0"/>
      <w:marRight w:val="0"/>
      <w:marTop w:val="0"/>
      <w:marBottom w:val="0"/>
      <w:divBdr>
        <w:top w:val="none" w:sz="0" w:space="0" w:color="auto"/>
        <w:left w:val="none" w:sz="0" w:space="0" w:color="auto"/>
        <w:bottom w:val="none" w:sz="0" w:space="0" w:color="auto"/>
        <w:right w:val="none" w:sz="0" w:space="0" w:color="auto"/>
      </w:divBdr>
    </w:div>
    <w:div w:id="662244961">
      <w:bodyDiv w:val="1"/>
      <w:marLeft w:val="0"/>
      <w:marRight w:val="0"/>
      <w:marTop w:val="0"/>
      <w:marBottom w:val="0"/>
      <w:divBdr>
        <w:top w:val="none" w:sz="0" w:space="0" w:color="auto"/>
        <w:left w:val="none" w:sz="0" w:space="0" w:color="auto"/>
        <w:bottom w:val="none" w:sz="0" w:space="0" w:color="auto"/>
        <w:right w:val="none" w:sz="0" w:space="0" w:color="auto"/>
      </w:divBdr>
    </w:div>
    <w:div w:id="664431322">
      <w:bodyDiv w:val="1"/>
      <w:marLeft w:val="0"/>
      <w:marRight w:val="0"/>
      <w:marTop w:val="0"/>
      <w:marBottom w:val="0"/>
      <w:divBdr>
        <w:top w:val="none" w:sz="0" w:space="0" w:color="auto"/>
        <w:left w:val="none" w:sz="0" w:space="0" w:color="auto"/>
        <w:bottom w:val="none" w:sz="0" w:space="0" w:color="auto"/>
        <w:right w:val="none" w:sz="0" w:space="0" w:color="auto"/>
      </w:divBdr>
    </w:div>
    <w:div w:id="693460973">
      <w:bodyDiv w:val="1"/>
      <w:marLeft w:val="0"/>
      <w:marRight w:val="0"/>
      <w:marTop w:val="0"/>
      <w:marBottom w:val="0"/>
      <w:divBdr>
        <w:top w:val="none" w:sz="0" w:space="0" w:color="auto"/>
        <w:left w:val="none" w:sz="0" w:space="0" w:color="auto"/>
        <w:bottom w:val="none" w:sz="0" w:space="0" w:color="auto"/>
        <w:right w:val="none" w:sz="0" w:space="0" w:color="auto"/>
      </w:divBdr>
    </w:div>
    <w:div w:id="757022574">
      <w:bodyDiv w:val="1"/>
      <w:marLeft w:val="0"/>
      <w:marRight w:val="0"/>
      <w:marTop w:val="0"/>
      <w:marBottom w:val="0"/>
      <w:divBdr>
        <w:top w:val="none" w:sz="0" w:space="0" w:color="auto"/>
        <w:left w:val="none" w:sz="0" w:space="0" w:color="auto"/>
        <w:bottom w:val="none" w:sz="0" w:space="0" w:color="auto"/>
        <w:right w:val="none" w:sz="0" w:space="0" w:color="auto"/>
      </w:divBdr>
    </w:div>
    <w:div w:id="803163208">
      <w:bodyDiv w:val="1"/>
      <w:marLeft w:val="0"/>
      <w:marRight w:val="0"/>
      <w:marTop w:val="0"/>
      <w:marBottom w:val="0"/>
      <w:divBdr>
        <w:top w:val="none" w:sz="0" w:space="0" w:color="auto"/>
        <w:left w:val="none" w:sz="0" w:space="0" w:color="auto"/>
        <w:bottom w:val="none" w:sz="0" w:space="0" w:color="auto"/>
        <w:right w:val="none" w:sz="0" w:space="0" w:color="auto"/>
      </w:divBdr>
    </w:div>
    <w:div w:id="847060065">
      <w:bodyDiv w:val="1"/>
      <w:marLeft w:val="0"/>
      <w:marRight w:val="0"/>
      <w:marTop w:val="0"/>
      <w:marBottom w:val="0"/>
      <w:divBdr>
        <w:top w:val="none" w:sz="0" w:space="0" w:color="auto"/>
        <w:left w:val="none" w:sz="0" w:space="0" w:color="auto"/>
        <w:bottom w:val="none" w:sz="0" w:space="0" w:color="auto"/>
        <w:right w:val="none" w:sz="0" w:space="0" w:color="auto"/>
      </w:divBdr>
    </w:div>
    <w:div w:id="850296041">
      <w:bodyDiv w:val="1"/>
      <w:marLeft w:val="0"/>
      <w:marRight w:val="0"/>
      <w:marTop w:val="0"/>
      <w:marBottom w:val="0"/>
      <w:divBdr>
        <w:top w:val="none" w:sz="0" w:space="0" w:color="auto"/>
        <w:left w:val="none" w:sz="0" w:space="0" w:color="auto"/>
        <w:bottom w:val="none" w:sz="0" w:space="0" w:color="auto"/>
        <w:right w:val="none" w:sz="0" w:space="0" w:color="auto"/>
      </w:divBdr>
    </w:div>
    <w:div w:id="860045929">
      <w:bodyDiv w:val="1"/>
      <w:marLeft w:val="0"/>
      <w:marRight w:val="0"/>
      <w:marTop w:val="0"/>
      <w:marBottom w:val="0"/>
      <w:divBdr>
        <w:top w:val="none" w:sz="0" w:space="0" w:color="auto"/>
        <w:left w:val="none" w:sz="0" w:space="0" w:color="auto"/>
        <w:bottom w:val="none" w:sz="0" w:space="0" w:color="auto"/>
        <w:right w:val="none" w:sz="0" w:space="0" w:color="auto"/>
      </w:divBdr>
    </w:div>
    <w:div w:id="882863973">
      <w:bodyDiv w:val="1"/>
      <w:marLeft w:val="0"/>
      <w:marRight w:val="0"/>
      <w:marTop w:val="0"/>
      <w:marBottom w:val="0"/>
      <w:divBdr>
        <w:top w:val="none" w:sz="0" w:space="0" w:color="auto"/>
        <w:left w:val="none" w:sz="0" w:space="0" w:color="auto"/>
        <w:bottom w:val="none" w:sz="0" w:space="0" w:color="auto"/>
        <w:right w:val="none" w:sz="0" w:space="0" w:color="auto"/>
      </w:divBdr>
    </w:div>
    <w:div w:id="895974751">
      <w:bodyDiv w:val="1"/>
      <w:marLeft w:val="0"/>
      <w:marRight w:val="0"/>
      <w:marTop w:val="0"/>
      <w:marBottom w:val="0"/>
      <w:divBdr>
        <w:top w:val="none" w:sz="0" w:space="0" w:color="auto"/>
        <w:left w:val="none" w:sz="0" w:space="0" w:color="auto"/>
        <w:bottom w:val="none" w:sz="0" w:space="0" w:color="auto"/>
        <w:right w:val="none" w:sz="0" w:space="0" w:color="auto"/>
      </w:divBdr>
    </w:div>
    <w:div w:id="958100934">
      <w:bodyDiv w:val="1"/>
      <w:marLeft w:val="0"/>
      <w:marRight w:val="0"/>
      <w:marTop w:val="0"/>
      <w:marBottom w:val="0"/>
      <w:divBdr>
        <w:top w:val="none" w:sz="0" w:space="0" w:color="auto"/>
        <w:left w:val="none" w:sz="0" w:space="0" w:color="auto"/>
        <w:bottom w:val="none" w:sz="0" w:space="0" w:color="auto"/>
        <w:right w:val="none" w:sz="0" w:space="0" w:color="auto"/>
      </w:divBdr>
    </w:div>
    <w:div w:id="969165546">
      <w:bodyDiv w:val="1"/>
      <w:marLeft w:val="0"/>
      <w:marRight w:val="0"/>
      <w:marTop w:val="0"/>
      <w:marBottom w:val="0"/>
      <w:divBdr>
        <w:top w:val="none" w:sz="0" w:space="0" w:color="auto"/>
        <w:left w:val="none" w:sz="0" w:space="0" w:color="auto"/>
        <w:bottom w:val="none" w:sz="0" w:space="0" w:color="auto"/>
        <w:right w:val="none" w:sz="0" w:space="0" w:color="auto"/>
      </w:divBdr>
    </w:div>
    <w:div w:id="1025325771">
      <w:bodyDiv w:val="1"/>
      <w:marLeft w:val="0"/>
      <w:marRight w:val="0"/>
      <w:marTop w:val="0"/>
      <w:marBottom w:val="0"/>
      <w:divBdr>
        <w:top w:val="none" w:sz="0" w:space="0" w:color="auto"/>
        <w:left w:val="none" w:sz="0" w:space="0" w:color="auto"/>
        <w:bottom w:val="none" w:sz="0" w:space="0" w:color="auto"/>
        <w:right w:val="none" w:sz="0" w:space="0" w:color="auto"/>
      </w:divBdr>
    </w:div>
    <w:div w:id="1035235072">
      <w:bodyDiv w:val="1"/>
      <w:marLeft w:val="0"/>
      <w:marRight w:val="0"/>
      <w:marTop w:val="0"/>
      <w:marBottom w:val="0"/>
      <w:divBdr>
        <w:top w:val="none" w:sz="0" w:space="0" w:color="auto"/>
        <w:left w:val="none" w:sz="0" w:space="0" w:color="auto"/>
        <w:bottom w:val="none" w:sz="0" w:space="0" w:color="auto"/>
        <w:right w:val="none" w:sz="0" w:space="0" w:color="auto"/>
      </w:divBdr>
    </w:div>
    <w:div w:id="1069841098">
      <w:bodyDiv w:val="1"/>
      <w:marLeft w:val="0"/>
      <w:marRight w:val="0"/>
      <w:marTop w:val="0"/>
      <w:marBottom w:val="0"/>
      <w:divBdr>
        <w:top w:val="none" w:sz="0" w:space="0" w:color="auto"/>
        <w:left w:val="none" w:sz="0" w:space="0" w:color="auto"/>
        <w:bottom w:val="none" w:sz="0" w:space="0" w:color="auto"/>
        <w:right w:val="none" w:sz="0" w:space="0" w:color="auto"/>
      </w:divBdr>
    </w:div>
    <w:div w:id="1073357369">
      <w:bodyDiv w:val="1"/>
      <w:marLeft w:val="0"/>
      <w:marRight w:val="0"/>
      <w:marTop w:val="0"/>
      <w:marBottom w:val="0"/>
      <w:divBdr>
        <w:top w:val="none" w:sz="0" w:space="0" w:color="auto"/>
        <w:left w:val="none" w:sz="0" w:space="0" w:color="auto"/>
        <w:bottom w:val="none" w:sz="0" w:space="0" w:color="auto"/>
        <w:right w:val="none" w:sz="0" w:space="0" w:color="auto"/>
      </w:divBdr>
    </w:div>
    <w:div w:id="1130825601">
      <w:bodyDiv w:val="1"/>
      <w:marLeft w:val="0"/>
      <w:marRight w:val="0"/>
      <w:marTop w:val="0"/>
      <w:marBottom w:val="0"/>
      <w:divBdr>
        <w:top w:val="none" w:sz="0" w:space="0" w:color="auto"/>
        <w:left w:val="none" w:sz="0" w:space="0" w:color="auto"/>
        <w:bottom w:val="none" w:sz="0" w:space="0" w:color="auto"/>
        <w:right w:val="none" w:sz="0" w:space="0" w:color="auto"/>
      </w:divBdr>
    </w:div>
    <w:div w:id="1183082727">
      <w:bodyDiv w:val="1"/>
      <w:marLeft w:val="0"/>
      <w:marRight w:val="0"/>
      <w:marTop w:val="0"/>
      <w:marBottom w:val="0"/>
      <w:divBdr>
        <w:top w:val="none" w:sz="0" w:space="0" w:color="auto"/>
        <w:left w:val="none" w:sz="0" w:space="0" w:color="auto"/>
        <w:bottom w:val="none" w:sz="0" w:space="0" w:color="auto"/>
        <w:right w:val="none" w:sz="0" w:space="0" w:color="auto"/>
      </w:divBdr>
    </w:div>
    <w:div w:id="1195456900">
      <w:bodyDiv w:val="1"/>
      <w:marLeft w:val="0"/>
      <w:marRight w:val="0"/>
      <w:marTop w:val="0"/>
      <w:marBottom w:val="0"/>
      <w:divBdr>
        <w:top w:val="none" w:sz="0" w:space="0" w:color="auto"/>
        <w:left w:val="none" w:sz="0" w:space="0" w:color="auto"/>
        <w:bottom w:val="none" w:sz="0" w:space="0" w:color="auto"/>
        <w:right w:val="none" w:sz="0" w:space="0" w:color="auto"/>
      </w:divBdr>
    </w:div>
    <w:div w:id="1201477622">
      <w:bodyDiv w:val="1"/>
      <w:marLeft w:val="0"/>
      <w:marRight w:val="0"/>
      <w:marTop w:val="0"/>
      <w:marBottom w:val="0"/>
      <w:divBdr>
        <w:top w:val="none" w:sz="0" w:space="0" w:color="auto"/>
        <w:left w:val="none" w:sz="0" w:space="0" w:color="auto"/>
        <w:bottom w:val="none" w:sz="0" w:space="0" w:color="auto"/>
        <w:right w:val="none" w:sz="0" w:space="0" w:color="auto"/>
      </w:divBdr>
    </w:div>
    <w:div w:id="1221093475">
      <w:bodyDiv w:val="1"/>
      <w:marLeft w:val="0"/>
      <w:marRight w:val="0"/>
      <w:marTop w:val="0"/>
      <w:marBottom w:val="0"/>
      <w:divBdr>
        <w:top w:val="none" w:sz="0" w:space="0" w:color="auto"/>
        <w:left w:val="none" w:sz="0" w:space="0" w:color="auto"/>
        <w:bottom w:val="none" w:sz="0" w:space="0" w:color="auto"/>
        <w:right w:val="none" w:sz="0" w:space="0" w:color="auto"/>
      </w:divBdr>
    </w:div>
    <w:div w:id="1237858067">
      <w:bodyDiv w:val="1"/>
      <w:marLeft w:val="0"/>
      <w:marRight w:val="0"/>
      <w:marTop w:val="0"/>
      <w:marBottom w:val="0"/>
      <w:divBdr>
        <w:top w:val="none" w:sz="0" w:space="0" w:color="auto"/>
        <w:left w:val="none" w:sz="0" w:space="0" w:color="auto"/>
        <w:bottom w:val="none" w:sz="0" w:space="0" w:color="auto"/>
        <w:right w:val="none" w:sz="0" w:space="0" w:color="auto"/>
      </w:divBdr>
    </w:div>
    <w:div w:id="1262185440">
      <w:bodyDiv w:val="1"/>
      <w:marLeft w:val="0"/>
      <w:marRight w:val="0"/>
      <w:marTop w:val="0"/>
      <w:marBottom w:val="0"/>
      <w:divBdr>
        <w:top w:val="none" w:sz="0" w:space="0" w:color="auto"/>
        <w:left w:val="none" w:sz="0" w:space="0" w:color="auto"/>
        <w:bottom w:val="none" w:sz="0" w:space="0" w:color="auto"/>
        <w:right w:val="none" w:sz="0" w:space="0" w:color="auto"/>
      </w:divBdr>
    </w:div>
    <w:div w:id="1267883082">
      <w:bodyDiv w:val="1"/>
      <w:marLeft w:val="0"/>
      <w:marRight w:val="0"/>
      <w:marTop w:val="0"/>
      <w:marBottom w:val="0"/>
      <w:divBdr>
        <w:top w:val="none" w:sz="0" w:space="0" w:color="auto"/>
        <w:left w:val="none" w:sz="0" w:space="0" w:color="auto"/>
        <w:bottom w:val="none" w:sz="0" w:space="0" w:color="auto"/>
        <w:right w:val="none" w:sz="0" w:space="0" w:color="auto"/>
      </w:divBdr>
    </w:div>
    <w:div w:id="1268729094">
      <w:bodyDiv w:val="1"/>
      <w:marLeft w:val="0"/>
      <w:marRight w:val="0"/>
      <w:marTop w:val="0"/>
      <w:marBottom w:val="0"/>
      <w:divBdr>
        <w:top w:val="none" w:sz="0" w:space="0" w:color="auto"/>
        <w:left w:val="none" w:sz="0" w:space="0" w:color="auto"/>
        <w:bottom w:val="none" w:sz="0" w:space="0" w:color="auto"/>
        <w:right w:val="none" w:sz="0" w:space="0" w:color="auto"/>
      </w:divBdr>
    </w:div>
    <w:div w:id="1271619383">
      <w:bodyDiv w:val="1"/>
      <w:marLeft w:val="0"/>
      <w:marRight w:val="0"/>
      <w:marTop w:val="0"/>
      <w:marBottom w:val="0"/>
      <w:divBdr>
        <w:top w:val="none" w:sz="0" w:space="0" w:color="auto"/>
        <w:left w:val="none" w:sz="0" w:space="0" w:color="auto"/>
        <w:bottom w:val="none" w:sz="0" w:space="0" w:color="auto"/>
        <w:right w:val="none" w:sz="0" w:space="0" w:color="auto"/>
      </w:divBdr>
    </w:div>
    <w:div w:id="1279218171">
      <w:bodyDiv w:val="1"/>
      <w:marLeft w:val="0"/>
      <w:marRight w:val="0"/>
      <w:marTop w:val="0"/>
      <w:marBottom w:val="0"/>
      <w:divBdr>
        <w:top w:val="none" w:sz="0" w:space="0" w:color="auto"/>
        <w:left w:val="none" w:sz="0" w:space="0" w:color="auto"/>
        <w:bottom w:val="none" w:sz="0" w:space="0" w:color="auto"/>
        <w:right w:val="none" w:sz="0" w:space="0" w:color="auto"/>
      </w:divBdr>
    </w:div>
    <w:div w:id="1286693065">
      <w:bodyDiv w:val="1"/>
      <w:marLeft w:val="0"/>
      <w:marRight w:val="0"/>
      <w:marTop w:val="0"/>
      <w:marBottom w:val="0"/>
      <w:divBdr>
        <w:top w:val="none" w:sz="0" w:space="0" w:color="auto"/>
        <w:left w:val="none" w:sz="0" w:space="0" w:color="auto"/>
        <w:bottom w:val="none" w:sz="0" w:space="0" w:color="auto"/>
        <w:right w:val="none" w:sz="0" w:space="0" w:color="auto"/>
      </w:divBdr>
    </w:div>
    <w:div w:id="1333606699">
      <w:bodyDiv w:val="1"/>
      <w:marLeft w:val="0"/>
      <w:marRight w:val="0"/>
      <w:marTop w:val="0"/>
      <w:marBottom w:val="0"/>
      <w:divBdr>
        <w:top w:val="none" w:sz="0" w:space="0" w:color="auto"/>
        <w:left w:val="none" w:sz="0" w:space="0" w:color="auto"/>
        <w:bottom w:val="none" w:sz="0" w:space="0" w:color="auto"/>
        <w:right w:val="none" w:sz="0" w:space="0" w:color="auto"/>
      </w:divBdr>
    </w:div>
    <w:div w:id="1374304833">
      <w:bodyDiv w:val="1"/>
      <w:marLeft w:val="0"/>
      <w:marRight w:val="0"/>
      <w:marTop w:val="0"/>
      <w:marBottom w:val="0"/>
      <w:divBdr>
        <w:top w:val="none" w:sz="0" w:space="0" w:color="auto"/>
        <w:left w:val="none" w:sz="0" w:space="0" w:color="auto"/>
        <w:bottom w:val="none" w:sz="0" w:space="0" w:color="auto"/>
        <w:right w:val="none" w:sz="0" w:space="0" w:color="auto"/>
      </w:divBdr>
    </w:div>
    <w:div w:id="1396589050">
      <w:bodyDiv w:val="1"/>
      <w:marLeft w:val="0"/>
      <w:marRight w:val="0"/>
      <w:marTop w:val="0"/>
      <w:marBottom w:val="0"/>
      <w:divBdr>
        <w:top w:val="none" w:sz="0" w:space="0" w:color="auto"/>
        <w:left w:val="none" w:sz="0" w:space="0" w:color="auto"/>
        <w:bottom w:val="none" w:sz="0" w:space="0" w:color="auto"/>
        <w:right w:val="none" w:sz="0" w:space="0" w:color="auto"/>
      </w:divBdr>
    </w:div>
    <w:div w:id="1429426424">
      <w:bodyDiv w:val="1"/>
      <w:marLeft w:val="0"/>
      <w:marRight w:val="0"/>
      <w:marTop w:val="0"/>
      <w:marBottom w:val="0"/>
      <w:divBdr>
        <w:top w:val="none" w:sz="0" w:space="0" w:color="auto"/>
        <w:left w:val="none" w:sz="0" w:space="0" w:color="auto"/>
        <w:bottom w:val="none" w:sz="0" w:space="0" w:color="auto"/>
        <w:right w:val="none" w:sz="0" w:space="0" w:color="auto"/>
      </w:divBdr>
    </w:div>
    <w:div w:id="1559896681">
      <w:bodyDiv w:val="1"/>
      <w:marLeft w:val="0"/>
      <w:marRight w:val="0"/>
      <w:marTop w:val="0"/>
      <w:marBottom w:val="0"/>
      <w:divBdr>
        <w:top w:val="none" w:sz="0" w:space="0" w:color="auto"/>
        <w:left w:val="none" w:sz="0" w:space="0" w:color="auto"/>
        <w:bottom w:val="none" w:sz="0" w:space="0" w:color="auto"/>
        <w:right w:val="none" w:sz="0" w:space="0" w:color="auto"/>
      </w:divBdr>
    </w:div>
    <w:div w:id="1574855698">
      <w:bodyDiv w:val="1"/>
      <w:marLeft w:val="0"/>
      <w:marRight w:val="0"/>
      <w:marTop w:val="0"/>
      <w:marBottom w:val="0"/>
      <w:divBdr>
        <w:top w:val="none" w:sz="0" w:space="0" w:color="auto"/>
        <w:left w:val="none" w:sz="0" w:space="0" w:color="auto"/>
        <w:bottom w:val="none" w:sz="0" w:space="0" w:color="auto"/>
        <w:right w:val="none" w:sz="0" w:space="0" w:color="auto"/>
      </w:divBdr>
    </w:div>
    <w:div w:id="1678802737">
      <w:bodyDiv w:val="1"/>
      <w:marLeft w:val="0"/>
      <w:marRight w:val="0"/>
      <w:marTop w:val="0"/>
      <w:marBottom w:val="0"/>
      <w:divBdr>
        <w:top w:val="none" w:sz="0" w:space="0" w:color="auto"/>
        <w:left w:val="none" w:sz="0" w:space="0" w:color="auto"/>
        <w:bottom w:val="none" w:sz="0" w:space="0" w:color="auto"/>
        <w:right w:val="none" w:sz="0" w:space="0" w:color="auto"/>
      </w:divBdr>
    </w:div>
    <w:div w:id="1687950023">
      <w:bodyDiv w:val="1"/>
      <w:marLeft w:val="0"/>
      <w:marRight w:val="0"/>
      <w:marTop w:val="0"/>
      <w:marBottom w:val="0"/>
      <w:divBdr>
        <w:top w:val="none" w:sz="0" w:space="0" w:color="auto"/>
        <w:left w:val="none" w:sz="0" w:space="0" w:color="auto"/>
        <w:bottom w:val="none" w:sz="0" w:space="0" w:color="auto"/>
        <w:right w:val="none" w:sz="0" w:space="0" w:color="auto"/>
      </w:divBdr>
    </w:div>
    <w:div w:id="1689285284">
      <w:bodyDiv w:val="1"/>
      <w:marLeft w:val="0"/>
      <w:marRight w:val="0"/>
      <w:marTop w:val="0"/>
      <w:marBottom w:val="0"/>
      <w:divBdr>
        <w:top w:val="none" w:sz="0" w:space="0" w:color="auto"/>
        <w:left w:val="none" w:sz="0" w:space="0" w:color="auto"/>
        <w:bottom w:val="none" w:sz="0" w:space="0" w:color="auto"/>
        <w:right w:val="none" w:sz="0" w:space="0" w:color="auto"/>
      </w:divBdr>
    </w:div>
    <w:div w:id="1725985802">
      <w:bodyDiv w:val="1"/>
      <w:marLeft w:val="0"/>
      <w:marRight w:val="0"/>
      <w:marTop w:val="0"/>
      <w:marBottom w:val="0"/>
      <w:divBdr>
        <w:top w:val="none" w:sz="0" w:space="0" w:color="auto"/>
        <w:left w:val="none" w:sz="0" w:space="0" w:color="auto"/>
        <w:bottom w:val="none" w:sz="0" w:space="0" w:color="auto"/>
        <w:right w:val="none" w:sz="0" w:space="0" w:color="auto"/>
      </w:divBdr>
    </w:div>
    <w:div w:id="1731728523">
      <w:bodyDiv w:val="1"/>
      <w:marLeft w:val="0"/>
      <w:marRight w:val="0"/>
      <w:marTop w:val="0"/>
      <w:marBottom w:val="0"/>
      <w:divBdr>
        <w:top w:val="none" w:sz="0" w:space="0" w:color="auto"/>
        <w:left w:val="none" w:sz="0" w:space="0" w:color="auto"/>
        <w:bottom w:val="none" w:sz="0" w:space="0" w:color="auto"/>
        <w:right w:val="none" w:sz="0" w:space="0" w:color="auto"/>
      </w:divBdr>
    </w:div>
    <w:div w:id="1735271853">
      <w:bodyDiv w:val="1"/>
      <w:marLeft w:val="0"/>
      <w:marRight w:val="0"/>
      <w:marTop w:val="0"/>
      <w:marBottom w:val="0"/>
      <w:divBdr>
        <w:top w:val="none" w:sz="0" w:space="0" w:color="auto"/>
        <w:left w:val="none" w:sz="0" w:space="0" w:color="auto"/>
        <w:bottom w:val="none" w:sz="0" w:space="0" w:color="auto"/>
        <w:right w:val="none" w:sz="0" w:space="0" w:color="auto"/>
      </w:divBdr>
    </w:div>
    <w:div w:id="1748456170">
      <w:bodyDiv w:val="1"/>
      <w:marLeft w:val="0"/>
      <w:marRight w:val="0"/>
      <w:marTop w:val="0"/>
      <w:marBottom w:val="0"/>
      <w:divBdr>
        <w:top w:val="none" w:sz="0" w:space="0" w:color="auto"/>
        <w:left w:val="none" w:sz="0" w:space="0" w:color="auto"/>
        <w:bottom w:val="none" w:sz="0" w:space="0" w:color="auto"/>
        <w:right w:val="none" w:sz="0" w:space="0" w:color="auto"/>
      </w:divBdr>
    </w:div>
    <w:div w:id="1816682530">
      <w:bodyDiv w:val="1"/>
      <w:marLeft w:val="0"/>
      <w:marRight w:val="0"/>
      <w:marTop w:val="0"/>
      <w:marBottom w:val="0"/>
      <w:divBdr>
        <w:top w:val="none" w:sz="0" w:space="0" w:color="auto"/>
        <w:left w:val="none" w:sz="0" w:space="0" w:color="auto"/>
        <w:bottom w:val="none" w:sz="0" w:space="0" w:color="auto"/>
        <w:right w:val="none" w:sz="0" w:space="0" w:color="auto"/>
      </w:divBdr>
    </w:div>
    <w:div w:id="1817182416">
      <w:bodyDiv w:val="1"/>
      <w:marLeft w:val="0"/>
      <w:marRight w:val="0"/>
      <w:marTop w:val="0"/>
      <w:marBottom w:val="0"/>
      <w:divBdr>
        <w:top w:val="none" w:sz="0" w:space="0" w:color="auto"/>
        <w:left w:val="none" w:sz="0" w:space="0" w:color="auto"/>
        <w:bottom w:val="none" w:sz="0" w:space="0" w:color="auto"/>
        <w:right w:val="none" w:sz="0" w:space="0" w:color="auto"/>
      </w:divBdr>
    </w:div>
    <w:div w:id="1863661384">
      <w:bodyDiv w:val="1"/>
      <w:marLeft w:val="0"/>
      <w:marRight w:val="0"/>
      <w:marTop w:val="0"/>
      <w:marBottom w:val="0"/>
      <w:divBdr>
        <w:top w:val="none" w:sz="0" w:space="0" w:color="auto"/>
        <w:left w:val="none" w:sz="0" w:space="0" w:color="auto"/>
        <w:bottom w:val="none" w:sz="0" w:space="0" w:color="auto"/>
        <w:right w:val="none" w:sz="0" w:space="0" w:color="auto"/>
      </w:divBdr>
    </w:div>
    <w:div w:id="1864399607">
      <w:bodyDiv w:val="1"/>
      <w:marLeft w:val="0"/>
      <w:marRight w:val="0"/>
      <w:marTop w:val="0"/>
      <w:marBottom w:val="0"/>
      <w:divBdr>
        <w:top w:val="none" w:sz="0" w:space="0" w:color="auto"/>
        <w:left w:val="none" w:sz="0" w:space="0" w:color="auto"/>
        <w:bottom w:val="none" w:sz="0" w:space="0" w:color="auto"/>
        <w:right w:val="none" w:sz="0" w:space="0" w:color="auto"/>
      </w:divBdr>
    </w:div>
    <w:div w:id="1905482711">
      <w:bodyDiv w:val="1"/>
      <w:marLeft w:val="0"/>
      <w:marRight w:val="0"/>
      <w:marTop w:val="0"/>
      <w:marBottom w:val="0"/>
      <w:divBdr>
        <w:top w:val="none" w:sz="0" w:space="0" w:color="auto"/>
        <w:left w:val="none" w:sz="0" w:space="0" w:color="auto"/>
        <w:bottom w:val="none" w:sz="0" w:space="0" w:color="auto"/>
        <w:right w:val="none" w:sz="0" w:space="0" w:color="auto"/>
      </w:divBdr>
    </w:div>
    <w:div w:id="1961955029">
      <w:bodyDiv w:val="1"/>
      <w:marLeft w:val="0"/>
      <w:marRight w:val="0"/>
      <w:marTop w:val="0"/>
      <w:marBottom w:val="0"/>
      <w:divBdr>
        <w:top w:val="none" w:sz="0" w:space="0" w:color="auto"/>
        <w:left w:val="none" w:sz="0" w:space="0" w:color="auto"/>
        <w:bottom w:val="none" w:sz="0" w:space="0" w:color="auto"/>
        <w:right w:val="none" w:sz="0" w:space="0" w:color="auto"/>
      </w:divBdr>
    </w:div>
    <w:div w:id="1973364730">
      <w:bodyDiv w:val="1"/>
      <w:marLeft w:val="0"/>
      <w:marRight w:val="0"/>
      <w:marTop w:val="0"/>
      <w:marBottom w:val="0"/>
      <w:divBdr>
        <w:top w:val="none" w:sz="0" w:space="0" w:color="auto"/>
        <w:left w:val="none" w:sz="0" w:space="0" w:color="auto"/>
        <w:bottom w:val="none" w:sz="0" w:space="0" w:color="auto"/>
        <w:right w:val="none" w:sz="0" w:space="0" w:color="auto"/>
      </w:divBdr>
    </w:div>
    <w:div w:id="2005008788">
      <w:bodyDiv w:val="1"/>
      <w:marLeft w:val="0"/>
      <w:marRight w:val="0"/>
      <w:marTop w:val="0"/>
      <w:marBottom w:val="0"/>
      <w:divBdr>
        <w:top w:val="none" w:sz="0" w:space="0" w:color="auto"/>
        <w:left w:val="none" w:sz="0" w:space="0" w:color="auto"/>
        <w:bottom w:val="none" w:sz="0" w:space="0" w:color="auto"/>
        <w:right w:val="none" w:sz="0" w:space="0" w:color="auto"/>
      </w:divBdr>
    </w:div>
    <w:div w:id="2072922368">
      <w:bodyDiv w:val="1"/>
      <w:marLeft w:val="0"/>
      <w:marRight w:val="0"/>
      <w:marTop w:val="0"/>
      <w:marBottom w:val="0"/>
      <w:divBdr>
        <w:top w:val="none" w:sz="0" w:space="0" w:color="auto"/>
        <w:left w:val="none" w:sz="0" w:space="0" w:color="auto"/>
        <w:bottom w:val="none" w:sz="0" w:space="0" w:color="auto"/>
        <w:right w:val="none" w:sz="0" w:space="0" w:color="auto"/>
      </w:divBdr>
    </w:div>
    <w:div w:id="2114545615">
      <w:bodyDiv w:val="1"/>
      <w:marLeft w:val="0"/>
      <w:marRight w:val="0"/>
      <w:marTop w:val="0"/>
      <w:marBottom w:val="0"/>
      <w:divBdr>
        <w:top w:val="none" w:sz="0" w:space="0" w:color="auto"/>
        <w:left w:val="none" w:sz="0" w:space="0" w:color="auto"/>
        <w:bottom w:val="none" w:sz="0" w:space="0" w:color="auto"/>
        <w:right w:val="none" w:sz="0" w:space="0" w:color="auto"/>
      </w:divBdr>
    </w:div>
    <w:div w:id="212522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ake@jpw.biz" TargetMode="External"/><Relationship Id="rId18" Type="http://schemas.openxmlformats.org/officeDocument/2006/relationships/hyperlink" Target="https://www.oasis-open.org/committees/tc_home.php?wg_abbrev=emergency" TargetMode="External"/><Relationship Id="rId26" Type="http://schemas.openxmlformats.org/officeDocument/2006/relationships/hyperlink" Target="https://docs.oasis-open.org/emergency/etl/v2.0/cn01/etl-lt-v2.0-cn01.html" TargetMode="External"/><Relationship Id="rId39" Type="http://schemas.openxmlformats.org/officeDocument/2006/relationships/footer" Target="footer1.xml"/><Relationship Id="rId21" Type="http://schemas.openxmlformats.org/officeDocument/2006/relationships/hyperlink" Target="https://docs.oasis-open.org/emergency/etl/v2.0/cn01/etl-lt-v2.0-cn01.html" TargetMode="External"/><Relationship Id="rId34" Type="http://schemas.openxmlformats.org/officeDocument/2006/relationships/hyperlink" Target="https://docs.oasis-open.org/emergency/etl/v2.0/cn01/etl-lt-v2.0-cn01.html" TargetMode="External"/><Relationship Id="rId42" Type="http://schemas.openxmlformats.org/officeDocument/2006/relationships/image" Target="media/image2.png"/><Relationship Id="rId47" Type="http://schemas.openxmlformats.org/officeDocument/2006/relationships/image" Target="media/image7.png"/><Relationship Id="rId50" Type="http://schemas.openxmlformats.org/officeDocument/2006/relationships/image" Target="media/image10.png"/><Relationship Id="rId55" Type="http://schemas.openxmlformats.org/officeDocument/2006/relationships/image" Target="media/image15.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thomas.wood@drcf.net" TargetMode="External"/><Relationship Id="rId29" Type="http://schemas.openxmlformats.org/officeDocument/2006/relationships/hyperlink" Target="https://docs.oasis-open.org/emergency/etl/v2.0/cn01/etl-lt-v2.0-cn01.html" TargetMode="External"/><Relationship Id="rId11" Type="http://schemas.openxmlformats.org/officeDocument/2006/relationships/hyperlink" Target="mailto:elysajones@yahoo.com" TargetMode="External"/><Relationship Id="rId24" Type="http://schemas.openxmlformats.org/officeDocument/2006/relationships/hyperlink" Target="https://docs.oasis-open.org/emergency/etl/v2.0/cn01/etl-lt-v2.0-cn01.html" TargetMode="External"/><Relationship Id="rId32" Type="http://schemas.openxmlformats.org/officeDocument/2006/relationships/hyperlink" Target="https://docs.oasis-open.org/emergency/etl/v2.0/cn01/etl-lt-v2.0-cn01.html" TargetMode="External"/><Relationship Id="rId37" Type="http://schemas.openxmlformats.org/officeDocument/2006/relationships/header" Target="header1.xml"/><Relationship Id="rId40" Type="http://schemas.openxmlformats.org/officeDocument/2006/relationships/footer" Target="footer2.xml"/><Relationship Id="rId45" Type="http://schemas.openxmlformats.org/officeDocument/2006/relationships/image" Target="media/image5.png"/><Relationship Id="rId53" Type="http://schemas.openxmlformats.org/officeDocument/2006/relationships/image" Target="media/image13.png"/><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file:///C:\Users\Family\Desktop\Alerting%20Docs\Send%20A%20Comment%20to%20this%20TC" TargetMode="External"/><Relationship Id="rId4" Type="http://schemas.openxmlformats.org/officeDocument/2006/relationships/settings" Target="settings.xml"/><Relationship Id="rId9" Type="http://schemas.openxmlformats.org/officeDocument/2006/relationships/hyperlink" Target="https://docs.oasis-open.org/emergency/etl-ug/v1.0/cn01/etl-ug-v1.0-cn01.docx" TargetMode="External"/><Relationship Id="rId14" Type="http://schemas.openxmlformats.org/officeDocument/2006/relationships/hyperlink" Target="mailto:rexb@starbourne.com" TargetMode="External"/><Relationship Id="rId22" Type="http://schemas.openxmlformats.org/officeDocument/2006/relationships/hyperlink" Target="https://docs.oasis-open.org/emergency/etl/v2.0/cn01/etl-lt-v2.0-cn01.html" TargetMode="External"/><Relationship Id="rId27" Type="http://schemas.openxmlformats.org/officeDocument/2006/relationships/hyperlink" Target="https://docs.oasis-open.org/emergency/etl/v2.0/cn01/etl-lt-v2.0-cn01.html" TargetMode="External"/><Relationship Id="rId30" Type="http://schemas.openxmlformats.org/officeDocument/2006/relationships/hyperlink" Target="https://docs.oasis-open.org/emergency/etl/v2.0/cn01/etl-lt-v2.0-cn01.html" TargetMode="External"/><Relationship Id="rId35" Type="http://schemas.openxmlformats.org/officeDocument/2006/relationships/hyperlink" Target="https://docs.oasis-open.org/emergency/etl/v2.0/cn01/etl-lt-v2.0-cn01.html" TargetMode="External"/><Relationship Id="rId43" Type="http://schemas.openxmlformats.org/officeDocument/2006/relationships/image" Target="media/image3.png"/><Relationship Id="rId48" Type="http://schemas.openxmlformats.org/officeDocument/2006/relationships/image" Target="media/image8.png"/><Relationship Id="rId56" Type="http://schemas.openxmlformats.org/officeDocument/2006/relationships/image" Target="media/image16.png"/><Relationship Id="rId8" Type="http://schemas.openxmlformats.org/officeDocument/2006/relationships/image" Target="media/image1.png"/><Relationship Id="rId51" Type="http://schemas.openxmlformats.org/officeDocument/2006/relationships/image" Target="media/image11.png"/><Relationship Id="rId3" Type="http://schemas.openxmlformats.org/officeDocument/2006/relationships/styles" Target="styles.xml"/><Relationship Id="rId12" Type="http://schemas.openxmlformats.org/officeDocument/2006/relationships/hyperlink" Target="mailto:https://www.oasis-open.org/committees/tc_home.php?wg_abbrev=emergency-cap" TargetMode="External"/><Relationship Id="rId17" Type="http://schemas.openxmlformats.org/officeDocument/2006/relationships/hyperlink" Target="http://docs.oasis-open.org/emergency/cap/v1.2/CAP-v1.2.html" TargetMode="External"/><Relationship Id="rId25" Type="http://schemas.openxmlformats.org/officeDocument/2006/relationships/hyperlink" Target="https://docs.oasis-open.org/emergency/etl/v2.0/cn01/etl-lt-v2.0-cn01.html" TargetMode="External"/><Relationship Id="rId33" Type="http://schemas.openxmlformats.org/officeDocument/2006/relationships/hyperlink" Target="https://docs.oasis-open.org/emergency/etl/v2.0/cn01/etl-lt-v2.0-cn01.html" TargetMode="External"/><Relationship Id="rId38" Type="http://schemas.openxmlformats.org/officeDocument/2006/relationships/header" Target="header2.xml"/><Relationship Id="rId46" Type="http://schemas.openxmlformats.org/officeDocument/2006/relationships/image" Target="media/image6.png"/><Relationship Id="rId59" Type="http://schemas.microsoft.com/office/2011/relationships/people" Target="people.xml"/><Relationship Id="rId20" Type="http://schemas.openxmlformats.org/officeDocument/2006/relationships/hyperlink" Target="https://www.oasis-open.org/committees/emergency/" TargetMode="External"/><Relationship Id="rId41" Type="http://schemas.openxmlformats.org/officeDocument/2006/relationships/footer" Target="footer3.xml"/><Relationship Id="rId54"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normpaulsen.fi@gmail.com" TargetMode="External"/><Relationship Id="rId23" Type="http://schemas.openxmlformats.org/officeDocument/2006/relationships/hyperlink" Target="https://docs.oasis-open.org/emergency/etl/v2.0/cn01/etl-lt-v2.0-cn01.html" TargetMode="External"/><Relationship Id="rId28" Type="http://schemas.openxmlformats.org/officeDocument/2006/relationships/hyperlink" Target="https://docs.oasis-open.org/emergency/etl/v2.0/cn01/etl-lt-v2.0-cn01.html" TargetMode="External"/><Relationship Id="rId36" Type="http://schemas.openxmlformats.org/officeDocument/2006/relationships/hyperlink" Target="https://www.oasis-open.org/policies-guidelines/ipr/" TargetMode="External"/><Relationship Id="rId49" Type="http://schemas.openxmlformats.org/officeDocument/2006/relationships/image" Target="media/image9.png"/><Relationship Id="rId57" Type="http://schemas.openxmlformats.org/officeDocument/2006/relationships/image" Target="media/image17.png"/><Relationship Id="rId10" Type="http://schemas.openxmlformats.org/officeDocument/2006/relationships/hyperlink" Target="https://www.oasis-open.org/committees/emergency/" TargetMode="External"/><Relationship Id="rId31" Type="http://schemas.openxmlformats.org/officeDocument/2006/relationships/hyperlink" Target="https://docs.oasis-open.org/emergency/etl/v2.0/cn01/etl-lt-v2.0-cn01.html" TargetMode="External"/><Relationship Id="rId44" Type="http://schemas.openxmlformats.org/officeDocument/2006/relationships/image" Target="media/image4.png"/><Relationship Id="rId52" Type="http://schemas.openxmlformats.org/officeDocument/2006/relationships/image" Target="media/image12.png"/><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0E4E9-2EA0-4685-B5E1-6D4274A77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24990</Words>
  <Characters>142448</Characters>
  <Application>Microsoft Office Word</Application>
  <DocSecurity>0</DocSecurity>
  <Lines>1187</Lines>
  <Paragraphs>334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Paulsen</dc:creator>
  <cp:keywords/>
  <dc:description/>
  <cp:lastModifiedBy>Michael Coletta</cp:lastModifiedBy>
  <cp:revision>4</cp:revision>
  <cp:lastPrinted>2025-10-08T20:48:00Z</cp:lastPrinted>
  <dcterms:created xsi:type="dcterms:W3CDTF">2025-10-08T18:49:00Z</dcterms:created>
  <dcterms:modified xsi:type="dcterms:W3CDTF">2025-10-08T20:48:00Z</dcterms:modified>
</cp:coreProperties>
</file>